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F93" w:rsidRDefault="000E3DA5">
      <w:pPr>
        <w:pStyle w:val="Heading2"/>
        <w:numPr>
          <w:numberingChange w:id="0" w:author="James Moore" w:date="2011-10-05T10:53:00Z" w:original=""/>
        </w:numPr>
        <w:ind w:left="0"/>
      </w:pPr>
      <w:r>
        <w:t xml:space="preserve">6.CGT  Concurrency </w:t>
      </w:r>
      <w:ins w:id="1" w:author="Stephen Michell" w:date="2011-07-31T22:09:00Z">
        <w:r>
          <w:t>–</w:t>
        </w:r>
      </w:ins>
      <w:r>
        <w:t xml:space="preserve"> </w:t>
      </w:r>
      <w:ins w:id="2" w:author="Stephen Michell" w:date="2011-07-31T21:49:00Z">
        <w:r>
          <w:t>Directed</w:t>
        </w:r>
      </w:ins>
      <w:ins w:id="3" w:author="Stephen Michell" w:date="2011-07-31T22:09:00Z">
        <w:r>
          <w:t xml:space="preserve"> </w:t>
        </w:r>
      </w:ins>
      <w:r>
        <w:t>Termination [CGT]</w:t>
      </w:r>
    </w:p>
    <w:p w:rsidR="000F7F93" w:rsidRDefault="000E3DA5">
      <w:pPr>
        <w:pStyle w:val="Heading3"/>
        <w:numPr>
          <w:numberingChange w:id="4" w:author="James Moore" w:date="2011-10-05T10:53:00Z" w:original=""/>
        </w:numPr>
        <w:ind w:left="0"/>
      </w:pPr>
      <w:r>
        <w:t>6.CGT.0 Terminology</w:t>
      </w:r>
    </w:p>
    <w:p w:rsidR="000F7F93" w:rsidRDefault="000F7F93">
      <w:pPr>
        <w:pStyle w:val="Textbody"/>
        <w:numPr>
          <w:ilvl w:val="0"/>
          <w:numId w:val="2"/>
          <w:numberingChange w:id="5" w:author="James Moore" w:date="2011-10-05T10:53:00Z" w:original=""/>
        </w:numPr>
        <w:suppressAutoHyphens w:val="0"/>
      </w:pPr>
    </w:p>
    <w:p w:rsidR="000F7F93" w:rsidRDefault="000F7F93">
      <w:pPr>
        <w:pStyle w:val="Textbody"/>
        <w:numPr>
          <w:ilvl w:val="0"/>
          <w:numId w:val="5"/>
          <w:numberingChange w:id="6" w:author="James Moore" w:date="2011-10-05T10:53:00Z" w:original=""/>
        </w:numPr>
      </w:pPr>
    </w:p>
    <w:p w:rsidR="000F7F93" w:rsidRDefault="000F7F93">
      <w:pPr>
        <w:pStyle w:val="Textbody"/>
        <w:numPr>
          <w:ilvl w:val="0"/>
          <w:numId w:val="5"/>
          <w:numberingChange w:id="7" w:author="James Moore" w:date="2011-10-05T10:53:00Z" w:original=""/>
        </w:numPr>
      </w:pPr>
    </w:p>
    <w:p w:rsidR="000F7F93" w:rsidRDefault="000E3DA5">
      <w:pPr>
        <w:pStyle w:val="Textbody"/>
        <w:numPr>
          <w:ilvl w:val="0"/>
          <w:numId w:val="2"/>
          <w:numberingChange w:id="8" w:author="James Moore" w:date="2011-10-05T10:53:00Z" w:original=""/>
        </w:numPr>
        <w:jc w:val="both"/>
      </w:pPr>
      <w:del w:id="9" w:author="Stephen Michell" w:date="2011-09-23T10:19:00Z">
        <w:r>
          <w:rPr>
            <w:sz w:val="20"/>
            <w:szCs w:val="20"/>
          </w:rPr>
          <w:delText>Abort: The completion and shut down of a thread, where the thread is not permitted any execution after the command to abort has been received by the thread, or by the runtime services that control the thread. In particular, the thread will not be able to release any locks that it has explicitly acquired, and may not release any OS provided locks or data structures.</w:delText>
        </w:r>
      </w:del>
    </w:p>
    <w:p w:rsidR="000F7F93" w:rsidRDefault="000F7F93">
      <w:pPr>
        <w:pStyle w:val="Textbody"/>
        <w:jc w:val="both"/>
      </w:pPr>
    </w:p>
    <w:p w:rsidR="000F7F93" w:rsidRDefault="000F7F93">
      <w:pPr>
        <w:pStyle w:val="Textbody"/>
        <w:numPr>
          <w:ilvl w:val="0"/>
          <w:numId w:val="2"/>
          <w:numberingChange w:id="10" w:author="James Moore" w:date="2011-10-05T10:53:00Z" w:original=""/>
        </w:numPr>
        <w:jc w:val="both"/>
      </w:pPr>
    </w:p>
    <w:p w:rsidR="000F7F93" w:rsidRDefault="000E3DA5">
      <w:pPr>
        <w:pStyle w:val="Textbody"/>
        <w:numPr>
          <w:ilvl w:val="0"/>
          <w:numId w:val="2"/>
          <w:numberingChange w:id="11" w:author="James Moore" w:date="2011-10-05T10:53:00Z" w:original=""/>
        </w:numPr>
      </w:pPr>
      <w:del w:id="12" w:author="Stephen Michell" w:date="2011-07-31T22:10:00Z">
        <w:r>
          <w:rPr>
            <w:sz w:val="20"/>
            <w:szCs w:val="20"/>
          </w:rPr>
          <w:delText>Termination: The completion and orderly shutdown of a thread, where the thread is permitted  to make data objects consistent, return any heap-acquired storage, and notify any dependent threads that it is terminating.</w:delText>
        </w:r>
      </w:del>
    </w:p>
    <w:p w:rsidR="000F7F93" w:rsidRDefault="000E3DA5">
      <w:pPr>
        <w:pStyle w:val="Textbody"/>
        <w:numPr>
          <w:ilvl w:val="0"/>
          <w:numId w:val="2"/>
          <w:numberingChange w:id="13" w:author="James Moore" w:date="2011-10-05T10:53:00Z" w:original=""/>
        </w:numPr>
      </w:pPr>
      <w:del w:id="14" w:author="Stephen Michell" w:date="2011-07-31T22:09:00Z">
        <w:r>
          <w:rPr>
            <w:sz w:val="20"/>
            <w:szCs w:val="20"/>
          </w:rPr>
          <w:delText>Terminat</w:delText>
        </w:r>
      </w:del>
      <w:del w:id="15" w:author="Stephen Michell" w:date="2011-07-31T21:49:00Z">
        <w:r>
          <w:rPr>
            <w:sz w:val="20"/>
            <w:szCs w:val="20"/>
          </w:rPr>
          <w:delText>ing</w:delText>
        </w:r>
      </w:del>
      <w:del w:id="16" w:author="Stephen Michell" w:date="2011-07-31T22:09:00Z">
        <w:r>
          <w:rPr>
            <w:sz w:val="20"/>
            <w:szCs w:val="20"/>
          </w:rPr>
          <w:delText xml:space="preserve"> Thread: </w:delText>
        </w:r>
      </w:del>
    </w:p>
    <w:p w:rsidR="000F7F93" w:rsidRDefault="000E3DA5">
      <w:pPr>
        <w:pStyle w:val="Textbody"/>
        <w:numPr>
          <w:ilvl w:val="0"/>
          <w:numId w:val="2"/>
          <w:numberingChange w:id="17" w:author="James Moore" w:date="2011-10-05T10:53:00Z" w:original=""/>
        </w:numPr>
      </w:pPr>
      <w:del w:id="18" w:author="Stephen Michell" w:date="2011-07-31T22:10:00Z">
        <w:r>
          <w:rPr>
            <w:sz w:val="20"/>
            <w:szCs w:val="20"/>
          </w:rPr>
          <w:delText>Termination: The completion and orderly shutdown of a thread, where the thread is permitted  to make data objects consistent, return any heap-acquired storage, and notify any dependent threads that it is terminating. There are a number of steps in the termination of a thread as listed below, but depending upon the multithreading model, some of these steps may be combined, may be explicitly programmed, or may be missing.</w:delText>
        </w:r>
      </w:del>
    </w:p>
    <w:p w:rsidR="000F7F93" w:rsidRDefault="000E3DA5">
      <w:pPr>
        <w:pStyle w:val="Textbody"/>
        <w:numPr>
          <w:ilvl w:val="0"/>
          <w:numId w:val="2"/>
          <w:numberingChange w:id="19" w:author="James Moore" w:date="2011-10-05T10:53:00Z" w:original=""/>
        </w:numPr>
      </w:pPr>
      <w:del w:id="20" w:author="Stephen Michell" w:date="2011-07-31T22:10:00Z">
        <w:r>
          <w:rPr>
            <w:sz w:val="20"/>
            <w:szCs w:val="20"/>
          </w:rPr>
          <w:delText>The termination of programmed execution of the thread, including termination of any synchronous communication;</w:delText>
        </w:r>
      </w:del>
    </w:p>
    <w:p w:rsidR="000F7F93" w:rsidRDefault="000E3DA5">
      <w:pPr>
        <w:pStyle w:val="Textbody"/>
        <w:numPr>
          <w:ilvl w:val="0"/>
          <w:numId w:val="2"/>
          <w:numberingChange w:id="21" w:author="James Moore" w:date="2011-10-05T10:53:00Z" w:original=""/>
        </w:numPr>
        <w:jc w:val="both"/>
      </w:pPr>
      <w:del w:id="22" w:author="Stephen Michell" w:date="2011-07-31T22:10:00Z">
        <w:r>
          <w:rPr>
            <w:sz w:val="20"/>
            <w:szCs w:val="20"/>
          </w:rPr>
          <w:delText xml:space="preserve"> The finalisation of the local objects of the thread;</w:delText>
        </w:r>
      </w:del>
    </w:p>
    <w:p w:rsidR="000F7F93" w:rsidRDefault="000E3DA5">
      <w:pPr>
        <w:pStyle w:val="Textbody"/>
        <w:numPr>
          <w:ilvl w:val="0"/>
          <w:numId w:val="2"/>
          <w:numberingChange w:id="23" w:author="James Moore" w:date="2011-10-05T10:53:00Z" w:original=""/>
        </w:numPr>
      </w:pPr>
      <w:del w:id="24" w:author="Stephen Michell" w:date="2011-07-31T22:10:00Z">
        <w:r>
          <w:rPr>
            <w:sz w:val="20"/>
            <w:szCs w:val="20"/>
          </w:rPr>
          <w:delText xml:space="preserve"> Waiting for any th dynamic, and may be a result of the master having created the child or have been given “master” status by other mechanisms.</w:delText>
        </w:r>
      </w:del>
    </w:p>
    <w:p w:rsidR="000F7F93" w:rsidRDefault="000E3DA5">
      <w:pPr>
        <w:pStyle w:val="Heading3"/>
        <w:numPr>
          <w:numberingChange w:id="25" w:author="James Moore" w:date="2011-10-05T10:53:00Z" w:original=""/>
        </w:numPr>
        <w:ind w:left="0"/>
      </w:pPr>
      <w:r>
        <w:t>6.CGT.1 Description of Application Vulnerability</w:t>
      </w:r>
    </w:p>
    <w:p w:rsidR="000F7F93" w:rsidRDefault="000E3DA5">
      <w:pPr>
        <w:pStyle w:val="Textbody"/>
        <w:suppressAutoHyphens w:val="0"/>
        <w:jc w:val="both"/>
      </w:pPr>
      <w:ins w:id="26" w:author="Stephen Michell" w:date="2011-09-23T10:20:00Z">
        <w:r>
          <w:rPr>
            <w:sz w:val="20"/>
            <w:szCs w:val="20"/>
          </w:rPr>
          <w:t xml:space="preserve">This discussion is associated with the effects of </w:t>
        </w:r>
        <w:del w:id="27" w:author="James Moore" w:date="2011-10-05T10:58:00Z">
          <w:r w:rsidDel="000E3DA5">
            <w:rPr>
              <w:sz w:val="20"/>
              <w:szCs w:val="20"/>
            </w:rPr>
            <w:delText>unmet termination directives</w:delText>
          </w:r>
        </w:del>
      </w:ins>
      <w:ins w:id="28" w:author="James Moore" w:date="2011-10-05T10:58:00Z">
        <w:r>
          <w:rPr>
            <w:sz w:val="20"/>
            <w:szCs w:val="20"/>
          </w:rPr>
          <w:t>unsuccessful or late termination of a thread</w:t>
        </w:r>
      </w:ins>
      <w:ins w:id="29" w:author="Stephen Michell" w:date="2011-09-23T10:20:00Z">
        <w:r>
          <w:rPr>
            <w:sz w:val="20"/>
            <w:szCs w:val="20"/>
          </w:rPr>
          <w:t>. For a discussion of premature termination, see CGS Concurrency – Premature Termination.</w:t>
        </w:r>
      </w:ins>
    </w:p>
    <w:p w:rsidR="000F7F93" w:rsidRDefault="000E3DA5">
      <w:pPr>
        <w:pStyle w:val="Textbody"/>
        <w:suppressAutoHyphens w:val="0"/>
        <w:jc w:val="both"/>
      </w:pPr>
      <w:ins w:id="30" w:author="Stephen Michell" w:date="2011-09-23T10:20:00Z">
        <w:r>
          <w:rPr>
            <w:sz w:val="20"/>
            <w:szCs w:val="20"/>
          </w:rPr>
          <w:t>When a thread is working cooperatively with other threads and is directed to terminate, there are a number of error situations that may occur that can lead to compromise of the system. The termination directing thread may request that one or more other threads abort or terminate, but the terminated thread(s) may not be in a state such that the termination can occur, may ignore the direction, or may take longer to abort or terminate then the application can tolerate.</w:t>
        </w:r>
      </w:ins>
      <w:ins w:id="31" w:author="James Moore" w:date="2011-10-05T11:23:00Z">
        <w:r w:rsidR="0052438E">
          <w:rPr>
            <w:sz w:val="20"/>
            <w:szCs w:val="20"/>
          </w:rPr>
          <w:t xml:space="preserve"> </w:t>
        </w:r>
      </w:ins>
      <w:ins w:id="32" w:author="James Moore" w:date="2011-10-05T11:24:00Z">
        <w:r w:rsidR="0052438E">
          <w:rPr>
            <w:sz w:val="20"/>
            <w:szCs w:val="20"/>
          </w:rPr>
          <w:t>In any case, on most systems</w:t>
        </w:r>
      </w:ins>
      <w:ins w:id="33" w:author="James Moore" w:date="2011-10-05T11:23:00Z">
        <w:r w:rsidR="0052438E">
          <w:rPr>
            <w:sz w:val="20"/>
            <w:szCs w:val="20"/>
          </w:rPr>
          <w:t>, the thread will not terminate until it is next scheduled for execution.</w:t>
        </w:r>
      </w:ins>
    </w:p>
    <w:p w:rsidR="000F7F93" w:rsidDel="000E3DA5" w:rsidRDefault="000F7F93">
      <w:pPr>
        <w:pStyle w:val="Textbody"/>
        <w:suppressAutoHyphens w:val="0"/>
        <w:jc w:val="both"/>
        <w:rPr>
          <w:del w:id="34" w:author="James Moore" w:date="2011-10-05T10:57:00Z"/>
        </w:rPr>
      </w:pPr>
    </w:p>
    <w:p w:rsidR="000F7F93" w:rsidDel="000E3DA5" w:rsidRDefault="000E3DA5">
      <w:pPr>
        <w:pStyle w:val="Textbody"/>
        <w:suppressAutoHyphens w:val="0"/>
        <w:jc w:val="both"/>
        <w:rPr>
          <w:del w:id="35" w:author="James Moore" w:date="2011-10-05T10:57:00Z"/>
        </w:rPr>
      </w:pPr>
      <w:del w:id="36" w:author="James Moore" w:date="2011-10-05T10:57:00Z">
        <w:r w:rsidDel="000E3DA5">
          <w:rPr>
            <w:sz w:val="20"/>
            <w:szCs w:val="20"/>
          </w:rPr>
          <w:delText xml:space="preserve">There are a number of steps in the termination of a thread. </w:delText>
        </w:r>
      </w:del>
    </w:p>
    <w:p w:rsidR="000F7F93" w:rsidDel="000E3DA5" w:rsidRDefault="000E3DA5">
      <w:pPr>
        <w:pStyle w:val="Textbody"/>
        <w:suppressAutoHyphens w:val="0"/>
        <w:jc w:val="both"/>
        <w:rPr>
          <w:del w:id="37" w:author="James Moore" w:date="2011-10-05T10:57:00Z"/>
        </w:rPr>
      </w:pPr>
      <w:del w:id="38" w:author="James Moore" w:date="2011-10-05T10:57:00Z">
        <w:r w:rsidDel="000E3DA5">
          <w:rPr>
            <w:sz w:val="20"/>
            <w:szCs w:val="20"/>
          </w:rPr>
          <w:delText>The termination of execution of the thread, including termination of any synchronous communication;</w:delText>
        </w:r>
      </w:del>
    </w:p>
    <w:p w:rsidR="000F7F93" w:rsidDel="000E3DA5" w:rsidRDefault="000E3DA5">
      <w:pPr>
        <w:pStyle w:val="Textbody"/>
        <w:suppressAutoHyphens w:val="0"/>
        <w:jc w:val="both"/>
        <w:rPr>
          <w:del w:id="39" w:author="James Moore" w:date="2011-10-05T10:57:00Z"/>
        </w:rPr>
      </w:pPr>
      <w:del w:id="40" w:author="James Moore" w:date="2011-10-05T10:57:00Z">
        <w:r w:rsidDel="000E3DA5">
          <w:rPr>
            <w:sz w:val="20"/>
            <w:szCs w:val="20"/>
          </w:rPr>
          <w:delText xml:space="preserve"> The finalisation of the local objects of the thread;</w:delText>
        </w:r>
      </w:del>
    </w:p>
    <w:p w:rsidR="000F7F93" w:rsidDel="000E3DA5" w:rsidRDefault="000E3DA5">
      <w:pPr>
        <w:pStyle w:val="Textbody"/>
        <w:suppressAutoHyphens w:val="0"/>
        <w:jc w:val="both"/>
        <w:rPr>
          <w:del w:id="41" w:author="James Moore" w:date="2011-10-05T10:57:00Z"/>
        </w:rPr>
      </w:pPr>
      <w:del w:id="42" w:author="James Moore" w:date="2011-10-05T10:57:00Z">
        <w:r w:rsidDel="000E3DA5">
          <w:rPr>
            <w:sz w:val="20"/>
            <w:szCs w:val="20"/>
          </w:rPr>
          <w:delText xml:space="preserve"> Waiting for any threads that may depend on the thread to terminate;</w:delText>
        </w:r>
      </w:del>
    </w:p>
    <w:p w:rsidR="000F7F93" w:rsidDel="000E3DA5" w:rsidRDefault="000E3DA5">
      <w:pPr>
        <w:pStyle w:val="Textbody"/>
        <w:suppressAutoHyphens w:val="0"/>
        <w:jc w:val="both"/>
        <w:rPr>
          <w:del w:id="43" w:author="James Moore" w:date="2011-10-05T10:57:00Z"/>
        </w:rPr>
      </w:pPr>
      <w:del w:id="44" w:author="James Moore" w:date="2011-10-05T10:57:00Z">
        <w:r w:rsidDel="000E3DA5">
          <w:rPr>
            <w:sz w:val="20"/>
            <w:szCs w:val="20"/>
          </w:rPr>
          <w:delText xml:space="preserve"> Finalisation of any state associated with dependent threads;</w:delText>
        </w:r>
      </w:del>
    </w:p>
    <w:p w:rsidR="000F7F93" w:rsidDel="000E3DA5" w:rsidRDefault="000E3DA5">
      <w:pPr>
        <w:pStyle w:val="Textbody"/>
        <w:suppressAutoHyphens w:val="0"/>
        <w:jc w:val="both"/>
        <w:rPr>
          <w:del w:id="45" w:author="James Moore" w:date="2011-10-05T10:57:00Z"/>
        </w:rPr>
      </w:pPr>
      <w:del w:id="46" w:author="James Moore" w:date="2011-10-05T10:57:00Z">
        <w:r w:rsidDel="000E3DA5">
          <w:rPr>
            <w:sz w:val="20"/>
            <w:szCs w:val="20"/>
          </w:rPr>
          <w:delText xml:space="preserve"> Notification of outer scopes that finalisation is complete, including possible  notification of the activating task;</w:delText>
        </w:r>
      </w:del>
    </w:p>
    <w:p w:rsidR="000F7F93" w:rsidDel="000E3DA5" w:rsidRDefault="000E3DA5">
      <w:pPr>
        <w:pStyle w:val="Textbody"/>
        <w:suppressAutoHyphens w:val="0"/>
        <w:jc w:val="both"/>
        <w:rPr>
          <w:del w:id="47" w:author="James Moore" w:date="2011-10-05T10:57:00Z"/>
        </w:rPr>
      </w:pPr>
      <w:del w:id="48" w:author="James Moore" w:date="2011-10-05T10:57:00Z">
        <w:r w:rsidDel="000E3DA5">
          <w:rPr>
            <w:sz w:val="20"/>
            <w:szCs w:val="20"/>
          </w:rPr>
          <w:delText>Removal and cleanup of thread control blocks and any state accessible by the thread by possibly threads in outer scopes.</w:delText>
        </w:r>
      </w:del>
    </w:p>
    <w:p w:rsidR="000F7F93" w:rsidDel="000E3DA5" w:rsidRDefault="000E3DA5">
      <w:pPr>
        <w:pStyle w:val="Textbody"/>
        <w:suppressAutoHyphens w:val="0"/>
        <w:jc w:val="both"/>
        <w:rPr>
          <w:del w:id="49" w:author="James Moore" w:date="2011-10-05T10:57:00Z"/>
        </w:rPr>
      </w:pPr>
      <w:del w:id="50" w:author="James Moore" w:date="2011-10-05T10:57:00Z">
        <w:r w:rsidDel="000E3DA5">
          <w:rPr>
            <w:sz w:val="20"/>
            <w:szCs w:val="20"/>
          </w:rPr>
          <w:delText>Depending upon the multithreading model, some of these steps may be combined, may be explicitly programmed, or may be missing.</w:delText>
        </w:r>
      </w:del>
    </w:p>
    <w:p w:rsidR="000F7F93" w:rsidDel="000E3DA5" w:rsidRDefault="000E3DA5">
      <w:pPr>
        <w:pStyle w:val="Textbody"/>
        <w:suppressAutoHyphens w:val="0"/>
        <w:jc w:val="both"/>
        <w:rPr>
          <w:del w:id="51" w:author="James Moore" w:date="2011-10-05T10:57:00Z"/>
        </w:rPr>
      </w:pPr>
      <w:del w:id="52" w:author="James Moore" w:date="2011-10-05T10:57:00Z">
        <w:r w:rsidDel="000E3DA5">
          <w:rPr>
            <w:sz w:val="20"/>
            <w:szCs w:val="20"/>
          </w:rPr>
          <w:delText xml:space="preserve">Thread termination is a complex process involving termination of execution, finalization of state and cleanup. Thread termination vulnerabilities happen because of a failure in the termination protocol itself, or because of </w:delText>
        </w:r>
        <w:r w:rsidDel="000E3DA5">
          <w:rPr>
            <w:sz w:val="20"/>
            <w:szCs w:val="20"/>
          </w:rPr>
          <w:delText xml:space="preserve">implicit </w:delText>
        </w:r>
        <w:r w:rsidDel="000E3DA5">
          <w:rPr>
            <w:sz w:val="20"/>
            <w:szCs w:val="20"/>
          </w:rPr>
          <w:delText xml:space="preserve">dependencies that other </w:delText>
        </w:r>
        <w:r w:rsidDel="000E3DA5">
          <w:rPr>
            <w:sz w:val="20"/>
            <w:szCs w:val="20"/>
          </w:rPr>
          <w:delText xml:space="preserve">threads </w:delText>
        </w:r>
        <w:r w:rsidDel="000E3DA5">
          <w:rPr>
            <w:sz w:val="20"/>
            <w:szCs w:val="20"/>
          </w:rPr>
          <w:delText xml:space="preserve">that are </w:delText>
        </w:r>
        <w:r w:rsidDel="000E3DA5">
          <w:rPr>
            <w:sz w:val="20"/>
            <w:szCs w:val="20"/>
          </w:rPr>
          <w:delText xml:space="preserve">outside of the termination dependency </w:delText>
        </w:r>
        <w:r w:rsidDel="000E3DA5">
          <w:rPr>
            <w:sz w:val="20"/>
            <w:szCs w:val="20"/>
          </w:rPr>
          <w:delText>threads have on the terminating thread(s).</w:delText>
        </w:r>
      </w:del>
    </w:p>
    <w:p w:rsidR="000F7F93" w:rsidDel="000E3DA5" w:rsidRDefault="000E3DA5">
      <w:pPr>
        <w:pStyle w:val="Textbody"/>
        <w:suppressAutoHyphens w:val="0"/>
        <w:jc w:val="both"/>
        <w:rPr>
          <w:del w:id="53" w:author="James Moore" w:date="2011-10-05T10:57:00Z"/>
        </w:rPr>
      </w:pPr>
      <w:del w:id="54" w:author="James W Moore" w:date="2011-06-19T15:03:00Z">
        <w:r>
          <w:rPr>
            <w:sz w:val="20"/>
            <w:szCs w:val="20"/>
          </w:rPr>
          <w:delText xml:space="preserve">A thread may complete normal execution and terminate, may terminate due to a local error condition, or may be terminated by another thread or by the underlying runtime. </w:delText>
        </w:r>
      </w:del>
      <w:del w:id="55" w:author="Stephen Michell" w:date="2011-07-31T22:20:00Z">
        <w:r>
          <w:rPr>
            <w:sz w:val="20"/>
            <w:szCs w:val="20"/>
          </w:rPr>
          <w:delText xml:space="preserve">A thread may </w:delText>
        </w:r>
      </w:del>
      <w:del w:id="56" w:author="James W Moore" w:date="2011-06-19T15:03:00Z">
        <w:r>
          <w:rPr>
            <w:sz w:val="20"/>
            <w:szCs w:val="20"/>
          </w:rPr>
          <w:delText xml:space="preserve">also </w:delText>
        </w:r>
      </w:del>
      <w:del w:id="57" w:author="Stephen Michell" w:date="2011-07-31T22:20:00Z">
        <w:r>
          <w:rPr>
            <w:sz w:val="20"/>
            <w:szCs w:val="20"/>
          </w:rPr>
          <w:delText xml:space="preserve">fail to terminate because it depends upon other threads that fail to complete their work and terminate. Early termination </w:delText>
        </w:r>
      </w:del>
      <w:del w:id="58" w:author="James W Moore" w:date="2011-06-19T15:03:00Z">
        <w:r>
          <w:rPr>
            <w:sz w:val="20"/>
            <w:szCs w:val="20"/>
          </w:rPr>
          <w:delText xml:space="preserve">will </w:delText>
        </w:r>
      </w:del>
      <w:del w:id="59" w:author="Stephen Michell" w:date="2011-07-31T22:20:00Z">
        <w:r>
          <w:rPr>
            <w:sz w:val="20"/>
            <w:szCs w:val="20"/>
          </w:rPr>
          <w:delText xml:space="preserve">may result </w:delText>
        </w:r>
      </w:del>
      <w:del w:id="60" w:author="James W Moore" w:date="2011-06-19T15:08:00Z">
        <w:r>
          <w:rPr>
            <w:sz w:val="20"/>
            <w:szCs w:val="20"/>
          </w:rPr>
          <w:delText>in the application not completing its task or result in the failure of the application</w:delText>
        </w:r>
      </w:del>
      <w:del w:id="61" w:author="Stephen Michell" w:date="2011-07-31T22:20:00Z">
        <w:r>
          <w:rPr>
            <w:sz w:val="20"/>
            <w:szCs w:val="20"/>
          </w:rPr>
          <w:delText xml:space="preserve">in deadlock, livelock, and failure of service requests. </w:delText>
        </w:r>
      </w:del>
      <w:del w:id="62" w:author="James W Moore" w:date="2011-06-19T15:06:00Z">
        <w:r>
          <w:rPr>
            <w:sz w:val="20"/>
            <w:szCs w:val="20"/>
          </w:rPr>
          <w:delText>Late termination or failure to termination</w:delText>
        </w:r>
      </w:del>
      <w:del w:id="63" w:author="Stephen Michell" w:date="2011-09-14T16:56:00Z">
        <w:r>
          <w:rPr>
            <w:sz w:val="20"/>
            <w:szCs w:val="20"/>
          </w:rPr>
          <w:delText>.</w:delText>
        </w:r>
      </w:del>
    </w:p>
    <w:p w:rsidR="000F7F93" w:rsidRPr="000E3DA5" w:rsidRDefault="000E3DA5">
      <w:pPr>
        <w:pStyle w:val="Textbody"/>
        <w:numPr>
          <w:ins w:id="64" w:author="Unknown"/>
        </w:numPr>
        <w:suppressAutoHyphens w:val="0"/>
        <w:jc w:val="both"/>
        <w:rPr>
          <w:ins w:id="65" w:author="James Moore" w:date="2011-10-05T11:03:00Z"/>
          <w:rPrChange w:id="66" w:author="James Moore" w:date="2011-10-05T11:05:00Z">
            <w:rPr>
              <w:ins w:id="67" w:author="James Moore" w:date="2011-10-05T11:03:00Z"/>
              <w:sz w:val="20"/>
              <w:szCs w:val="20"/>
            </w:rPr>
          </w:rPrChange>
        </w:rPr>
      </w:pPr>
      <w:del w:id="68" w:author="Stephen Michell" w:date="2011-09-23T10:20:00Z">
        <w:r>
          <w:rPr>
            <w:sz w:val="20"/>
            <w:szCs w:val="20"/>
          </w:rPr>
          <w:delText xml:space="preserve">Late termination </w:delText>
        </w:r>
      </w:del>
      <w:del w:id="69" w:author="James W Moore" w:date="2011-06-19T15:08:00Z">
        <w:r>
          <w:rPr>
            <w:sz w:val="20"/>
            <w:szCs w:val="20"/>
          </w:rPr>
          <w:delText xml:space="preserve">will </w:delText>
        </w:r>
      </w:del>
      <w:del w:id="70" w:author="Stephen Michell" w:date="2011-09-23T10:20:00Z">
        <w:r>
          <w:rPr>
            <w:sz w:val="20"/>
            <w:szCs w:val="20"/>
          </w:rPr>
          <w:delText xml:space="preserve">may cause </w:delText>
        </w:r>
      </w:del>
      <w:del w:id="71" w:author="James W Moore" w:date="2011-06-19T15:21:00Z">
        <w:r>
          <w:rPr>
            <w:sz w:val="20"/>
            <w:szCs w:val="20"/>
          </w:rPr>
          <w:delText>non</w:delText>
        </w:r>
      </w:del>
      <w:del w:id="72" w:author="James W Moore" w:date="2011-06-19T15:04:00Z">
        <w:r>
          <w:rPr>
            <w:sz w:val="20"/>
            <w:szCs w:val="20"/>
          </w:rPr>
          <w:delText xml:space="preserve"> </w:delText>
        </w:r>
      </w:del>
      <w:del w:id="73" w:author="James W Moore" w:date="2011-06-19T15:21:00Z">
        <w:r>
          <w:rPr>
            <w:sz w:val="20"/>
            <w:szCs w:val="20"/>
          </w:rPr>
          <w:delText>progress of the application</w:delText>
        </w:r>
      </w:del>
      <w:del w:id="74" w:author="Stephen Michell" w:date="2011-09-23T10:20:00Z">
        <w:r>
          <w:rPr>
            <w:sz w:val="20"/>
            <w:szCs w:val="20"/>
          </w:rPr>
          <w:delText xml:space="preserve">a failure to meet deadlines, implying incomplete calculation, leading the </w:delText>
        </w:r>
      </w:del>
      <w:del w:id="75" w:author="James W Moore" w:date="2011-06-19T15:05:00Z">
        <w:r>
          <w:rPr>
            <w:sz w:val="20"/>
            <w:szCs w:val="20"/>
          </w:rPr>
          <w:delText xml:space="preserve">or will cause </w:delText>
        </w:r>
      </w:del>
      <w:del w:id="76" w:author="James W Moore" w:date="2011-06-19T15:09:00Z">
        <w:r>
          <w:rPr>
            <w:sz w:val="20"/>
            <w:szCs w:val="20"/>
          </w:rPr>
          <w:delText xml:space="preserve">the </w:delText>
        </w:r>
      </w:del>
      <w:del w:id="77" w:author="Stephen Michell" w:date="2011-09-23T10:20:00Z">
        <w:r>
          <w:rPr>
            <w:sz w:val="20"/>
            <w:szCs w:val="20"/>
          </w:rPr>
          <w:delText>application to deliver no results</w:delText>
        </w:r>
      </w:del>
      <w:del w:id="78" w:author="James W Moore" w:date="2011-06-19T15:05:00Z">
        <w:r>
          <w:rPr>
            <w:sz w:val="20"/>
            <w:szCs w:val="20"/>
          </w:rPr>
          <w:delText>,</w:delText>
        </w:r>
      </w:del>
      <w:del w:id="79" w:author="Stephen Michell" w:date="2011-09-23T10:20:00Z">
        <w:r>
          <w:rPr>
            <w:sz w:val="20"/>
            <w:szCs w:val="20"/>
          </w:rPr>
          <w:delText xml:space="preserve"> or </w:delText>
        </w:r>
      </w:del>
      <w:del w:id="80" w:author="James W Moore" w:date="2011-06-19T15:05:00Z">
        <w:r>
          <w:rPr>
            <w:sz w:val="20"/>
            <w:szCs w:val="20"/>
          </w:rPr>
          <w:delText xml:space="preserve">wrong </w:delText>
        </w:r>
      </w:del>
      <w:del w:id="81" w:author="Stephen Michell" w:date="2011-09-23T10:20:00Z">
        <w:r>
          <w:rPr>
            <w:sz w:val="20"/>
            <w:szCs w:val="20"/>
          </w:rPr>
          <w:delText>incorrect results.</w:delText>
        </w:r>
      </w:del>
      <w:del w:id="82" w:author="Stephen Michell" w:date="2011-07-31T22:21:00Z">
        <w:r>
          <w:rPr>
            <w:sz w:val="20"/>
            <w:szCs w:val="20"/>
          </w:rPr>
          <w:delText xml:space="preserve"> Failure to initiate termination may lead to … Failure to complete termination may lead to …</w:delText>
        </w:r>
      </w:del>
      <w:del w:id="83" w:author="Stephen Michell" w:date="2011-09-23T10:20:00Z">
        <w:r>
          <w:rPr>
            <w:sz w:val="20"/>
            <w:szCs w:val="20"/>
          </w:rPr>
          <w:delText xml:space="preserve"> Non-termination may cause deadlock, spinlock, failure to release resources, and corrupted data abstractions. All of these may lead to failure of the application.</w:delText>
        </w:r>
      </w:del>
      <w:ins w:id="84" w:author="James Moore" w:date="2011-10-05T11:05:00Z">
        <w:r w:rsidRPr="000E3DA5">
          <w:rPr>
            <w:sz w:val="20"/>
            <w:szCs w:val="20"/>
          </w:rPr>
          <w:t xml:space="preserve"> </w:t>
        </w:r>
        <w:r>
          <w:rPr>
            <w:sz w:val="20"/>
            <w:szCs w:val="20"/>
          </w:rPr>
          <w:t>Unexpectedly delayed termination or the consumption of resources by the termination itself may cause</w:t>
        </w:r>
        <w:r>
          <w:t xml:space="preserve"> </w:t>
        </w:r>
      </w:ins>
      <w:ins w:id="85" w:author="Stephen Michell" w:date="2011-09-23T10:20:00Z">
        <w:del w:id="86" w:author="James Moore" w:date="2011-10-05T11:05:00Z">
          <w:r w:rsidDel="000E3DA5">
            <w:rPr>
              <w:sz w:val="20"/>
              <w:szCs w:val="20"/>
            </w:rPr>
            <w:delText xml:space="preserve">Late termination may cause </w:delText>
          </w:r>
        </w:del>
        <w:r>
          <w:rPr>
            <w:sz w:val="20"/>
            <w:szCs w:val="20"/>
          </w:rPr>
          <w:t xml:space="preserve">a failure to meet deadlines, </w:t>
        </w:r>
        <w:del w:id="87" w:author="James Moore" w:date="2011-10-05T11:06:00Z">
          <w:r w:rsidDel="000E3DA5">
            <w:rPr>
              <w:sz w:val="20"/>
              <w:szCs w:val="20"/>
            </w:rPr>
            <w:delText>resulting in incomplete computation, leading the application to deliver no results or incorrect results</w:delText>
          </w:r>
        </w:del>
      </w:ins>
      <w:ins w:id="88" w:author="James Moore" w:date="2011-10-05T11:06:00Z">
        <w:r>
          <w:rPr>
            <w:sz w:val="20"/>
            <w:szCs w:val="20"/>
          </w:rPr>
          <w:t>which</w:t>
        </w:r>
      </w:ins>
      <w:ins w:id="89" w:author="James Moore" w:date="2011-10-05T11:07:00Z">
        <w:r>
          <w:rPr>
            <w:sz w:val="20"/>
            <w:szCs w:val="20"/>
          </w:rPr>
          <w:t xml:space="preserve">, in turn, </w:t>
        </w:r>
      </w:ins>
      <w:ins w:id="90" w:author="James Moore" w:date="2011-10-05T11:06:00Z">
        <w:r>
          <w:rPr>
            <w:sz w:val="20"/>
            <w:szCs w:val="20"/>
          </w:rPr>
          <w:t>may</w:t>
        </w:r>
      </w:ins>
      <w:ins w:id="91" w:author="James Moore" w:date="2011-10-05T11:07:00Z">
        <w:r>
          <w:rPr>
            <w:sz w:val="20"/>
            <w:szCs w:val="20"/>
          </w:rPr>
          <w:t xml:space="preserve"> </w:t>
        </w:r>
      </w:ins>
      <w:ins w:id="92" w:author="James Moore" w:date="2011-10-05T11:06:00Z">
        <w:r>
          <w:rPr>
            <w:sz w:val="20"/>
            <w:szCs w:val="20"/>
          </w:rPr>
          <w:t>lead to other failures</w:t>
        </w:r>
      </w:ins>
      <w:ins w:id="93" w:author="Stephen Michell" w:date="2011-09-23T10:20:00Z">
        <w:r>
          <w:rPr>
            <w:sz w:val="20"/>
            <w:szCs w:val="20"/>
          </w:rPr>
          <w:t xml:space="preserve">. </w:t>
        </w:r>
        <w:del w:id="94" w:author="James Moore" w:date="2011-10-05T11:05:00Z">
          <w:r w:rsidDel="000E3DA5">
            <w:rPr>
              <w:sz w:val="20"/>
              <w:szCs w:val="20"/>
            </w:rPr>
            <w:delText>Non-termination may cause deadlock, livelock, failure to release resources, and corrupted data abstractions. All of these may lead to failure of the application.</w:delText>
          </w:r>
        </w:del>
      </w:ins>
    </w:p>
    <w:p w:rsidR="000E3DA5" w:rsidDel="000E3DA5" w:rsidRDefault="000E3DA5" w:rsidP="000E3DA5">
      <w:pPr>
        <w:pStyle w:val="Textbody"/>
        <w:numPr>
          <w:ins w:id="95" w:author="James Moore" w:date="2011-10-05T11:03:00Z"/>
        </w:numPr>
        <w:suppressAutoHyphens w:val="0"/>
        <w:jc w:val="both"/>
        <w:rPr>
          <w:del w:id="96" w:author="James Moore" w:date="2011-10-05T11:05:00Z"/>
        </w:rPr>
      </w:pPr>
    </w:p>
    <w:p w:rsidR="000F7F93" w:rsidRDefault="000E3DA5" w:rsidP="000E3DA5">
      <w:pPr>
        <w:pStyle w:val="Heading3"/>
        <w:numPr>
          <w:ilvl w:val="0"/>
          <w:numId w:val="0"/>
          <w:numberingChange w:id="97" w:author="James Moore" w:date="2011-10-05T10:53:00Z" w:original=""/>
        </w:numPr>
      </w:pPr>
      <w:r>
        <w:t>6.CGT.2 Cross References</w:t>
      </w:r>
    </w:p>
    <w:p w:rsidR="000F7F93" w:rsidRDefault="000E3DA5">
      <w:pPr>
        <w:pStyle w:val="Default"/>
      </w:pPr>
      <w:r>
        <w:rPr>
          <w:sz w:val="20"/>
          <w:szCs w:val="20"/>
        </w:rPr>
        <w:t>Hoare C.A.R., "Communicating Sequential Processes", Prentice Hall, 1985</w:t>
      </w:r>
    </w:p>
    <w:p w:rsidR="000F7F93" w:rsidRDefault="000E3DA5">
      <w:pPr>
        <w:pStyle w:val="Textbody"/>
      </w:pPr>
      <w:r>
        <w:rPr>
          <w:sz w:val="20"/>
          <w:szCs w:val="20"/>
        </w:rPr>
        <w:t xml:space="preserve"> </w:t>
      </w:r>
      <w:proofErr w:type="spellStart"/>
      <w:r>
        <w:rPr>
          <w:sz w:val="20"/>
          <w:szCs w:val="20"/>
        </w:rPr>
        <w:t>Holzmann</w:t>
      </w:r>
      <w:proofErr w:type="spellEnd"/>
      <w:r>
        <w:rPr>
          <w:sz w:val="20"/>
          <w:szCs w:val="20"/>
        </w:rPr>
        <w:t xml:space="preserve"> G., "The SPIN Model Checker: Principles and Reference Manual"., Addison Wesley  Professional. 2003</w:t>
      </w:r>
    </w:p>
    <w:p w:rsidR="000F7F93" w:rsidRDefault="000E3DA5">
      <w:pPr>
        <w:pStyle w:val="Textbody"/>
      </w:pPr>
      <w:r>
        <w:rPr>
          <w:sz w:val="20"/>
          <w:szCs w:val="20"/>
        </w:rPr>
        <w:t xml:space="preserve"> Larsen, Peterson, Wang, "Model Checking for Real-Time  Systems"., Proceedings of the 10th International Conference on Fundamentals of Computation Theory, 1995</w:t>
      </w:r>
    </w:p>
    <w:p w:rsidR="000F7F93" w:rsidRDefault="000E3DA5">
      <w:pPr>
        <w:pStyle w:val="Textbody"/>
      </w:pPr>
      <w:r>
        <w:rPr>
          <w:sz w:val="20"/>
          <w:szCs w:val="20"/>
        </w:rPr>
        <w:t xml:space="preserve"> The </w:t>
      </w:r>
      <w:proofErr w:type="spellStart"/>
      <w:r>
        <w:rPr>
          <w:sz w:val="20"/>
          <w:szCs w:val="20"/>
        </w:rPr>
        <w:t>Ravenscar</w:t>
      </w:r>
      <w:proofErr w:type="spellEnd"/>
      <w:r>
        <w:rPr>
          <w:sz w:val="20"/>
          <w:szCs w:val="20"/>
        </w:rPr>
        <w:t xml:space="preserve"> Tasking Profile, specified in ISO/IEC 8652:1995 </w:t>
      </w:r>
      <w:proofErr w:type="spellStart"/>
      <w:r>
        <w:rPr>
          <w:sz w:val="20"/>
          <w:szCs w:val="20"/>
        </w:rPr>
        <w:t>Ada</w:t>
      </w:r>
      <w:proofErr w:type="spellEnd"/>
      <w:r>
        <w:rPr>
          <w:sz w:val="20"/>
          <w:szCs w:val="20"/>
        </w:rPr>
        <w:t xml:space="preserve"> with TC 1:2001 and AM 1:2007</w:t>
      </w:r>
    </w:p>
    <w:p w:rsidR="000F7F93" w:rsidRDefault="000F7F93">
      <w:pPr>
        <w:pStyle w:val="Textbody"/>
      </w:pPr>
    </w:p>
    <w:p w:rsidR="000F7F93" w:rsidRDefault="000E3DA5">
      <w:pPr>
        <w:pStyle w:val="Textbody"/>
      </w:pPr>
      <w:ins w:id="98" w:author="Stephen Michell" w:date="2011-09-30T17:45:00Z">
        <w:r>
          <w:rPr>
            <w:sz w:val="20"/>
            <w:szCs w:val="20"/>
          </w:rPr>
          <w:t xml:space="preserve"> CWE 364 Signal Handler Race Condition</w:t>
        </w:r>
      </w:ins>
    </w:p>
    <w:p w:rsidR="000F7F93" w:rsidRDefault="000E3DA5">
      <w:pPr>
        <w:pStyle w:val="Heading3"/>
        <w:numPr>
          <w:numberingChange w:id="99" w:author="James Moore" w:date="2011-10-05T10:53:00Z" w:original=""/>
        </w:numPr>
        <w:ind w:left="0"/>
      </w:pPr>
      <w:r>
        <w:t>6.CGT.3 Mechanism of Failure</w:t>
      </w:r>
    </w:p>
    <w:p w:rsidR="000F7F93" w:rsidRDefault="000E3DA5">
      <w:pPr>
        <w:pStyle w:val="Textbody"/>
        <w:suppressAutoHyphens w:val="0"/>
      </w:pPr>
      <w:ins w:id="100" w:author="Stephen Michell" w:date="2011-09-23T10:21:00Z">
        <w:r>
          <w:rPr>
            <w:sz w:val="20"/>
            <w:szCs w:val="20"/>
          </w:rPr>
          <w:t>The abort of a thread may not happen if a thread is in an abort-deferred region and does not leave that region (for whatever reason) after the abort directive is given. Similarly, if abort is implemented as an event sent to a thread and it is permitted to ignore such events, then the abort will not be obeyed.</w:t>
        </w:r>
      </w:ins>
    </w:p>
    <w:p w:rsidR="000F7F93" w:rsidRDefault="000E3DA5">
      <w:pPr>
        <w:pStyle w:val="Textbody"/>
        <w:suppressAutoHyphens w:val="0"/>
        <w:rPr>
          <w:ins w:id="101" w:author="James Moore" w:date="2011-10-05T11:27:00Z"/>
          <w:sz w:val="20"/>
          <w:szCs w:val="20"/>
        </w:rPr>
      </w:pPr>
      <w:ins w:id="102" w:author="Stephen Michell" w:date="2011-09-23T10:21:00Z">
        <w:r>
          <w:rPr>
            <w:sz w:val="20"/>
            <w:szCs w:val="20"/>
          </w:rPr>
          <w:t xml:space="preserve">The termination of a thread may not happen if the thread </w:t>
        </w:r>
        <w:r w:rsidR="00393286">
          <w:rPr>
            <w:sz w:val="20"/>
            <w:szCs w:val="20"/>
          </w:rPr>
          <w:t>ignores</w:t>
        </w:r>
        <w:r>
          <w:rPr>
            <w:sz w:val="20"/>
            <w:szCs w:val="20"/>
          </w:rPr>
          <w:t xml:space="preserve"> the directive to terminate, or if the </w:t>
        </w:r>
        <w:del w:id="103" w:author="James Moore" w:date="2011-10-05T11:12:00Z">
          <w:r w:rsidDel="00393286">
            <w:rPr>
              <w:sz w:val="20"/>
              <w:szCs w:val="20"/>
            </w:rPr>
            <w:delText>termination process raises exceptions that result in the thread not terminating</w:delText>
          </w:r>
        </w:del>
      </w:ins>
      <w:ins w:id="104" w:author="James Moore" w:date="2011-10-05T11:12:00Z">
        <w:r w:rsidR="00393286">
          <w:rPr>
            <w:sz w:val="20"/>
            <w:szCs w:val="20"/>
          </w:rPr>
          <w:t xml:space="preserve">finalization of the </w:t>
        </w:r>
      </w:ins>
      <w:ins w:id="105" w:author="James Moore" w:date="2011-10-05T11:15:00Z">
        <w:r w:rsidR="00393286">
          <w:rPr>
            <w:sz w:val="20"/>
            <w:szCs w:val="20"/>
          </w:rPr>
          <w:t>thread</w:t>
        </w:r>
      </w:ins>
      <w:ins w:id="106" w:author="James Moore" w:date="2011-10-05T11:16:00Z">
        <w:r w:rsidR="00393286">
          <w:rPr>
            <w:sz w:val="20"/>
            <w:szCs w:val="20"/>
          </w:rPr>
          <w:t xml:space="preserve"> to be terminated</w:t>
        </w:r>
      </w:ins>
      <w:ins w:id="107" w:author="James Moore" w:date="2011-10-05T11:12:00Z">
        <w:r w:rsidR="00393286">
          <w:rPr>
            <w:sz w:val="20"/>
            <w:szCs w:val="20"/>
          </w:rPr>
          <w:t xml:space="preserve"> does not complete</w:t>
        </w:r>
      </w:ins>
      <w:ins w:id="108" w:author="Stephen Michell" w:date="2011-09-23T10:21:00Z">
        <w:r>
          <w:rPr>
            <w:sz w:val="20"/>
            <w:szCs w:val="20"/>
          </w:rPr>
          <w:t>.</w:t>
        </w:r>
      </w:ins>
    </w:p>
    <w:p w:rsidR="0052438E" w:rsidRDefault="0052438E">
      <w:pPr>
        <w:pStyle w:val="Textbody"/>
        <w:numPr>
          <w:ins w:id="109" w:author="James Moore" w:date="2011-10-05T11:27:00Z"/>
        </w:numPr>
        <w:suppressAutoHyphens w:val="0"/>
      </w:pPr>
      <w:ins w:id="110" w:author="James Moore" w:date="2011-10-05T11:27:00Z">
        <w:r>
          <w:rPr>
            <w:sz w:val="20"/>
            <w:szCs w:val="20"/>
          </w:rPr>
          <w:t xml:space="preserve">If the termination directing thread continues on the </w:t>
        </w:r>
      </w:ins>
      <w:ins w:id="111" w:author="James Moore" w:date="2011-10-05T11:28:00Z">
        <w:r>
          <w:rPr>
            <w:sz w:val="20"/>
            <w:szCs w:val="20"/>
          </w:rPr>
          <w:t xml:space="preserve">false </w:t>
        </w:r>
      </w:ins>
      <w:ins w:id="112" w:author="James Moore" w:date="2011-10-05T11:27:00Z">
        <w:r>
          <w:rPr>
            <w:sz w:val="20"/>
            <w:szCs w:val="20"/>
          </w:rPr>
          <w:t>assumption that termination has completed</w:t>
        </w:r>
      </w:ins>
      <w:ins w:id="113" w:author="James Moore" w:date="2011-10-05T11:28:00Z">
        <w:r>
          <w:rPr>
            <w:sz w:val="20"/>
            <w:szCs w:val="20"/>
          </w:rPr>
          <w:t>, then any sort of failure may occur.</w:t>
        </w:r>
      </w:ins>
    </w:p>
    <w:p w:rsidR="000F7F93" w:rsidDel="00A82AFE" w:rsidRDefault="000E3DA5">
      <w:pPr>
        <w:pStyle w:val="Textbody"/>
        <w:suppressAutoHyphens w:val="0"/>
        <w:rPr>
          <w:del w:id="114" w:author="James Moore" w:date="2011-10-05T11:30:00Z"/>
        </w:rPr>
      </w:pPr>
      <w:ins w:id="115" w:author="Stephen Michell" w:date="2011-09-23T10:21:00Z">
        <w:del w:id="116" w:author="James Moore" w:date="2011-10-05T11:30:00Z">
          <w:r w:rsidDel="00A82AFE">
            <w:rPr>
              <w:sz w:val="20"/>
              <w:szCs w:val="20"/>
            </w:rPr>
            <w:delText>The termination</w:delText>
          </w:r>
        </w:del>
        <w:del w:id="117" w:author="James Moore" w:date="2011-10-05T11:15:00Z">
          <w:r w:rsidDel="00393286">
            <w:rPr>
              <w:sz w:val="20"/>
              <w:szCs w:val="20"/>
            </w:rPr>
            <w:delText xml:space="preserve"> </w:delText>
          </w:r>
        </w:del>
        <w:del w:id="118" w:author="James Moore" w:date="2011-10-05T11:30:00Z">
          <w:r w:rsidDel="00A82AFE">
            <w:rPr>
              <w:sz w:val="20"/>
              <w:szCs w:val="20"/>
            </w:rPr>
            <w:delText xml:space="preserve">directing thread </w:delText>
          </w:r>
        </w:del>
        <w:del w:id="119" w:author="James Moore" w:date="2011-10-05T11:17:00Z">
          <w:r w:rsidDel="00393286">
            <w:rPr>
              <w:sz w:val="20"/>
              <w:szCs w:val="20"/>
            </w:rPr>
            <w:delText>will be</w:delText>
          </w:r>
        </w:del>
        <w:del w:id="120" w:author="James Moore" w:date="2011-10-05T11:30:00Z">
          <w:r w:rsidDel="00A82AFE">
            <w:rPr>
              <w:sz w:val="20"/>
              <w:szCs w:val="20"/>
            </w:rPr>
            <w:delText xml:space="preserve"> </w:delText>
          </w:r>
        </w:del>
        <w:del w:id="121" w:author="James Moore" w:date="2011-10-05T11:17:00Z">
          <w:r w:rsidDel="00393286">
            <w:rPr>
              <w:sz w:val="20"/>
              <w:szCs w:val="20"/>
            </w:rPr>
            <w:delText>expecting</w:delText>
          </w:r>
        </w:del>
        <w:del w:id="122" w:author="James Moore" w:date="2011-10-05T11:30:00Z">
          <w:r w:rsidDel="00A82AFE">
            <w:rPr>
              <w:sz w:val="20"/>
              <w:szCs w:val="20"/>
            </w:rPr>
            <w:delText xml:space="preserve"> the thread</w:delText>
          </w:r>
        </w:del>
        <w:del w:id="123" w:author="James Moore" w:date="2011-10-05T11:17:00Z">
          <w:r w:rsidDel="00393286">
            <w:rPr>
              <w:sz w:val="20"/>
              <w:szCs w:val="20"/>
            </w:rPr>
            <w:delText>(s)</w:delText>
          </w:r>
        </w:del>
        <w:del w:id="124" w:author="James Moore" w:date="2011-10-05T11:30:00Z">
          <w:r w:rsidDel="00A82AFE">
            <w:rPr>
              <w:sz w:val="20"/>
              <w:szCs w:val="20"/>
            </w:rPr>
            <w:delText xml:space="preserve"> to terminate (or abort) and </w:delText>
          </w:r>
        </w:del>
        <w:del w:id="125" w:author="James Moore" w:date="2011-10-05T11:18:00Z">
          <w:r w:rsidDel="00393286">
            <w:rPr>
              <w:sz w:val="20"/>
              <w:szCs w:val="20"/>
            </w:rPr>
            <w:delText>may</w:delText>
          </w:r>
        </w:del>
        <w:del w:id="126" w:author="James Moore" w:date="2011-10-05T11:30:00Z">
          <w:r w:rsidDel="00A82AFE">
            <w:rPr>
              <w:sz w:val="20"/>
              <w:szCs w:val="20"/>
            </w:rPr>
            <w:delText xml:space="preserve"> proceed on the expectation that the abort/termination occurred. If some of the threads that were directed to terminate do not terminate, then the overall application will not move on to the next phase of the application, or will produce erroneous result, up to and including complete failure of the application.</w:delText>
          </w:r>
        </w:del>
      </w:ins>
    </w:p>
    <w:p w:rsidR="000F7F93" w:rsidDel="000E3DA5" w:rsidRDefault="000E3DA5">
      <w:pPr>
        <w:pStyle w:val="Textbody"/>
        <w:suppressAutoHyphens w:val="0"/>
        <w:rPr>
          <w:del w:id="127" w:author="James Moore" w:date="2011-10-05T11:07:00Z"/>
        </w:rPr>
      </w:pPr>
      <w:del w:id="128" w:author="James Moore" w:date="2011-10-05T11:07:00Z">
        <w:r w:rsidDel="000E3DA5">
          <w:rPr>
            <w:sz w:val="20"/>
            <w:szCs w:val="20"/>
          </w:rPr>
          <w:delText xml:space="preserve">If </w:delText>
        </w:r>
        <w:r w:rsidDel="000E3DA5">
          <w:rPr>
            <w:sz w:val="20"/>
            <w:szCs w:val="20"/>
          </w:rPr>
          <w:delText>the terminated</w:delText>
        </w:r>
        <w:r w:rsidDel="000E3DA5">
          <w:rPr>
            <w:sz w:val="20"/>
            <w:szCs w:val="20"/>
          </w:rPr>
          <w:delText xml:space="preserve">a thread terminates prematurely, </w:delText>
        </w:r>
        <w:r w:rsidDel="000E3DA5">
          <w:rPr>
            <w:sz w:val="20"/>
            <w:szCs w:val="20"/>
          </w:rPr>
          <w:delText xml:space="preserve">and there is no visibility to its runtime state from other threads sharing a communication protocol or a termination protocol, then those threads will be unaware of the termination (unless they make a specific operation or request that makes them aware). </w:delText>
        </w:r>
        <w:r w:rsidDel="000E3DA5">
          <w:rPr>
            <w:sz w:val="20"/>
            <w:szCs w:val="20"/>
          </w:rPr>
          <w:delText>T</w:delText>
        </w:r>
        <w:r w:rsidDel="000E3DA5">
          <w:rPr>
            <w:sz w:val="20"/>
            <w:szCs w:val="20"/>
          </w:rPr>
          <w:delText xml:space="preserve">threads that depend upon </w:delText>
        </w:r>
        <w:r w:rsidDel="000E3DA5">
          <w:rPr>
            <w:sz w:val="20"/>
            <w:szCs w:val="20"/>
          </w:rPr>
          <w:delText>direct actions</w:delText>
        </w:r>
        <w:r w:rsidDel="000E3DA5">
          <w:rPr>
            <w:sz w:val="20"/>
            <w:szCs w:val="20"/>
          </w:rPr>
          <w:delText xml:space="preserve">services from the terminating </w:delText>
        </w:r>
        <w:r w:rsidDel="000E3DA5">
          <w:rPr>
            <w:sz w:val="20"/>
            <w:szCs w:val="20"/>
          </w:rPr>
          <w:delText xml:space="preserve">task </w:delText>
        </w:r>
        <w:r w:rsidDel="000E3DA5">
          <w:rPr>
            <w:sz w:val="20"/>
            <w:szCs w:val="20"/>
          </w:rPr>
          <w:delText xml:space="preserve">thread (in the sense of waiting exclusively for a specific action before continuing) </w:delText>
        </w:r>
        <w:r w:rsidDel="000E3DA5">
          <w:rPr>
            <w:sz w:val="20"/>
            <w:szCs w:val="20"/>
          </w:rPr>
          <w:delText xml:space="preserve">will </w:delText>
        </w:r>
        <w:r w:rsidDel="000E3DA5">
          <w:rPr>
            <w:sz w:val="20"/>
            <w:szCs w:val="20"/>
          </w:rPr>
          <w:delText xml:space="preserve">may wait forever. </w:delText>
        </w:r>
      </w:del>
    </w:p>
    <w:p w:rsidR="000F7F93" w:rsidDel="000E3DA5" w:rsidRDefault="000E3DA5">
      <w:pPr>
        <w:pStyle w:val="Textbody"/>
        <w:suppressAutoHyphens w:val="0"/>
        <w:rPr>
          <w:del w:id="129" w:author="James Moore" w:date="2011-10-05T11:07:00Z"/>
        </w:rPr>
      </w:pPr>
      <w:del w:id="130" w:author="James Moore" w:date="2011-10-05T11:07:00Z">
        <w:r w:rsidDel="000E3DA5">
          <w:rPr>
            <w:sz w:val="20"/>
            <w:szCs w:val="20"/>
          </w:rPr>
          <w:delText xml:space="preserve">If  a dependent thread depends on the terminating thread, but the dependent thread ignores the termination notification, then a protocol failure will occur in the dependent thread. For asynchronous termination events,  an unexpected event may cause immediate transfer of control from the execution place of dependent thread to anther (possible unknown), resulting in corrupted objects or resources; or may cause termination in the master thread, and an expected propagation of failures. </w:delText>
        </w:r>
      </w:del>
    </w:p>
    <w:p w:rsidR="000F7F93" w:rsidDel="000E3DA5" w:rsidRDefault="000E3DA5">
      <w:pPr>
        <w:pStyle w:val="Textbody"/>
        <w:suppressAutoHyphens w:val="0"/>
        <w:rPr>
          <w:del w:id="131" w:author="James Moore" w:date="2011-10-05T11:07:00Z"/>
        </w:rPr>
      </w:pPr>
      <w:del w:id="132" w:author="James Moore" w:date="2011-10-05T11:07:00Z">
        <w:r w:rsidDel="000E3DA5">
          <w:rPr>
            <w:sz w:val="20"/>
            <w:szCs w:val="20"/>
          </w:rPr>
          <w:delText xml:space="preserve">These conditions can result in </w:delText>
        </w:r>
      </w:del>
    </w:p>
    <w:p w:rsidR="000F7F93" w:rsidDel="000E3DA5" w:rsidRDefault="000E3DA5">
      <w:pPr>
        <w:pStyle w:val="Textbody"/>
        <w:suppressAutoHyphens w:val="0"/>
        <w:rPr>
          <w:del w:id="133" w:author="James Moore" w:date="2011-10-05T11:07:00Z"/>
        </w:rPr>
      </w:pPr>
      <w:del w:id="134" w:author="James Moore" w:date="2011-10-05T11:07:00Z">
        <w:r w:rsidDel="000E3DA5">
          <w:rPr>
            <w:sz w:val="20"/>
            <w:szCs w:val="20"/>
          </w:rPr>
          <w:delText>premature shutdown of the system;</w:delText>
        </w:r>
      </w:del>
    </w:p>
    <w:p w:rsidR="000F7F93" w:rsidDel="000E3DA5" w:rsidRDefault="000E3DA5">
      <w:pPr>
        <w:pStyle w:val="Textbody"/>
        <w:suppressAutoHyphens w:val="0"/>
        <w:rPr>
          <w:del w:id="135" w:author="James Moore" w:date="2011-10-05T11:07:00Z"/>
        </w:rPr>
      </w:pPr>
      <w:del w:id="136" w:author="James Moore" w:date="2011-10-05T11:07:00Z">
        <w:r w:rsidDel="000E3DA5">
          <w:rPr>
            <w:sz w:val="20"/>
            <w:szCs w:val="20"/>
          </w:rPr>
          <w:delText>corruption or arbitrary execution of code;</w:delText>
        </w:r>
      </w:del>
    </w:p>
    <w:p w:rsidR="000F7F93" w:rsidDel="000E3DA5" w:rsidRDefault="000E3DA5">
      <w:pPr>
        <w:pStyle w:val="Textbody"/>
        <w:suppressAutoHyphens w:val="0"/>
        <w:rPr>
          <w:del w:id="137" w:author="James Moore" w:date="2011-10-05T11:07:00Z"/>
        </w:rPr>
      </w:pPr>
      <w:del w:id="138" w:author="James Moore" w:date="2011-10-05T11:07:00Z">
        <w:r w:rsidDel="000E3DA5">
          <w:rPr>
            <w:sz w:val="20"/>
            <w:szCs w:val="20"/>
          </w:rPr>
          <w:delText>livelock;</w:delText>
        </w:r>
      </w:del>
    </w:p>
    <w:p w:rsidR="000F7F93" w:rsidDel="000E3DA5" w:rsidRDefault="000E3DA5">
      <w:pPr>
        <w:pStyle w:val="Textbody"/>
        <w:numPr>
          <w:ilvl w:val="0"/>
          <w:numId w:val="3"/>
          <w:numberingChange w:id="139" w:author="James Moore" w:date="2011-10-05T10:53:00Z" w:original=""/>
        </w:numPr>
        <w:suppressAutoHyphens w:val="0"/>
        <w:ind w:left="0" w:hanging="432"/>
        <w:rPr>
          <w:del w:id="140" w:author="James Moore" w:date="2011-10-05T11:07:00Z"/>
        </w:rPr>
      </w:pPr>
      <w:del w:id="141" w:author="James Moore" w:date="2011-10-05T11:07:00Z">
        <w:r w:rsidDel="000E3DA5">
          <w:rPr>
            <w:sz w:val="20"/>
            <w:szCs w:val="20"/>
          </w:rPr>
          <w:delText xml:space="preserve">deadlock; </w:delText>
        </w:r>
      </w:del>
    </w:p>
    <w:p w:rsidR="000F7F93" w:rsidDel="000E3DA5" w:rsidRDefault="000E3DA5">
      <w:pPr>
        <w:pStyle w:val="Textbody"/>
        <w:numPr>
          <w:ilvl w:val="0"/>
          <w:numId w:val="3"/>
          <w:numberingChange w:id="142" w:author="James Moore" w:date="2011-10-05T10:53:00Z" w:original=""/>
        </w:numPr>
        <w:suppressAutoHyphens w:val="0"/>
        <w:ind w:left="0" w:hanging="432"/>
        <w:rPr>
          <w:del w:id="143" w:author="James Moore" w:date="2011-10-05T11:07:00Z"/>
        </w:rPr>
      </w:pPr>
      <w:del w:id="144" w:author="James Moore" w:date="2011-10-05T11:07:00Z">
        <w:r w:rsidDel="000E3DA5">
          <w:rPr>
            <w:sz w:val="20"/>
            <w:szCs w:val="20"/>
          </w:rPr>
          <w:delText xml:space="preserve">depending upon how other threads handle the termination errors. </w:delText>
        </w:r>
      </w:del>
    </w:p>
    <w:p w:rsidR="000F7F93" w:rsidDel="000E3DA5" w:rsidRDefault="000F7F93">
      <w:pPr>
        <w:pStyle w:val="Textbody"/>
        <w:numPr>
          <w:ilvl w:val="0"/>
          <w:numId w:val="3"/>
          <w:numberingChange w:id="145" w:author="James Moore" w:date="2011-10-05T10:53:00Z" w:original=""/>
        </w:numPr>
        <w:suppressAutoHyphens w:val="0"/>
        <w:ind w:left="0" w:hanging="432"/>
        <w:rPr>
          <w:del w:id="146" w:author="James Moore" w:date="2011-10-05T11:07:00Z"/>
        </w:rPr>
      </w:pPr>
    </w:p>
    <w:p w:rsidR="000F7F93" w:rsidDel="000E3DA5" w:rsidRDefault="000E3DA5">
      <w:pPr>
        <w:pStyle w:val="Textbody"/>
        <w:numPr>
          <w:ilvl w:val="0"/>
          <w:numId w:val="3"/>
          <w:numberingChange w:id="147" w:author="James Moore" w:date="2011-10-05T10:53:00Z" w:original=""/>
        </w:numPr>
        <w:suppressAutoHyphens w:val="0"/>
        <w:ind w:left="0" w:hanging="432"/>
        <w:rPr>
          <w:del w:id="148" w:author="James Moore" w:date="2011-10-05T11:07:00Z"/>
        </w:rPr>
      </w:pPr>
      <w:del w:id="149" w:author="James Moore" w:date="2011-10-05T11:07:00Z">
        <w:r w:rsidDel="000E3DA5">
          <w:rPr>
            <w:sz w:val="20"/>
            <w:szCs w:val="20"/>
          </w:rPr>
          <w:delText>If a thread is aborted by another thread, there is nothing that can be done within the aborted thread to prepare data  for return to master tasks, except possibly the management thread or OS notifies others that the event occurred. Any held locks may be left in a locked state resulting in waiting threads never being released. If the aborted thread was holding resources or performing active updates when aborted, then any direct access by other threads to such locks, resources or memory may result in corruption of those threads or of the complete system, up to and including arbitrary code execution.</w:delText>
        </w:r>
      </w:del>
    </w:p>
    <w:p w:rsidR="000F7F93" w:rsidRDefault="000E3DA5">
      <w:pPr>
        <w:pStyle w:val="Textbody"/>
        <w:numPr>
          <w:ilvl w:val="0"/>
          <w:numId w:val="3"/>
          <w:numberingChange w:id="150" w:author="James Moore" w:date="2011-10-05T10:53:00Z" w:original=""/>
        </w:numPr>
        <w:suppressAutoHyphens w:val="0"/>
        <w:ind w:left="0" w:hanging="432"/>
      </w:pPr>
      <w:del w:id="151" w:author="Stephen Michell" w:date="2011-09-23T10:21:00Z">
        <w:r>
          <w:rPr>
            <w:sz w:val="20"/>
            <w:szCs w:val="20"/>
          </w:rPr>
          <w:delText xml:space="preserve">Arbitrary execution of  random code is distinct possibility from some kinds of termination errors, but arbitrary execution of known code is not likely since it is hard to determine where nonterminating threads will be in their execution when the terminating thread notification is delivered. </w:delText>
        </w:r>
      </w:del>
    </w:p>
    <w:p w:rsidR="000F7F93" w:rsidRDefault="000E3DA5" w:rsidP="000E3DA5">
      <w:pPr>
        <w:pStyle w:val="Heading2"/>
        <w:numPr>
          <w:ilvl w:val="0"/>
          <w:numId w:val="0"/>
          <w:numberingChange w:id="152" w:author="James Moore" w:date="2011-10-05T10:53:00Z" w:original=""/>
        </w:numPr>
      </w:pPr>
      <w:r>
        <w:t>6.CGT.4 Applicable Language Characteristics</w:t>
      </w:r>
    </w:p>
    <w:p w:rsidR="000F7F93" w:rsidRDefault="000E3DA5">
      <w:pPr>
        <w:pStyle w:val="Textbody"/>
      </w:pPr>
      <w:r>
        <w:rPr>
          <w:sz w:val="20"/>
          <w:szCs w:val="20"/>
        </w:rPr>
        <w:t xml:space="preserve">Languages that permit concurrency within the language, or support libraries and operating systems (such as POSIX-compliant </w:t>
      </w:r>
      <w:del w:id="153" w:author="Stephen Michell" w:date="2011-10-05T15:02:00Z">
        <w:r>
          <w:rPr>
            <w:sz w:val="20"/>
            <w:szCs w:val="20"/>
          </w:rPr>
          <w:delText>OSs</w:delText>
        </w:r>
      </w:del>
      <w:ins w:id="154" w:author="Stephen Michell" w:date="2011-10-05T15:02:00Z">
        <w:r>
          <w:rPr>
            <w:sz w:val="20"/>
            <w:szCs w:val="20"/>
          </w:rPr>
          <w:t>operating systems</w:t>
        </w:r>
      </w:ins>
      <w:r>
        <w:rPr>
          <w:sz w:val="20"/>
          <w:szCs w:val="20"/>
        </w:rPr>
        <w:t xml:space="preserve"> or Windows) that provide hooks for concurrency control. </w:t>
      </w:r>
    </w:p>
    <w:p w:rsidR="000F7F93" w:rsidRDefault="000E3DA5">
      <w:pPr>
        <w:pStyle w:val="Heading2"/>
        <w:numPr>
          <w:numberingChange w:id="155" w:author="James Moore" w:date="2011-10-05T10:53:00Z" w:original=""/>
        </w:numPr>
        <w:ind w:left="0"/>
      </w:pPr>
      <w:r>
        <w:t>6.CGT.5 Avoiding the Vulnerability or Mitigating its Effects</w:t>
      </w:r>
    </w:p>
    <w:p w:rsidR="000F7F93" w:rsidRDefault="000E3DA5">
      <w:pPr>
        <w:pStyle w:val="Textbody"/>
      </w:pPr>
      <w:ins w:id="156" w:author="Stephen Michell" w:date="2011-09-23T10:22:00Z">
        <w:r>
          <w:rPr>
            <w:rFonts w:eastAsia="Calibri" w:cs="Calibri"/>
            <w:color w:val="000000"/>
            <w:sz w:val="20"/>
            <w:szCs w:val="20"/>
          </w:rPr>
          <w:t xml:space="preserve">Software developers can avoid the vulnerability or mitigate its ill effects in the following ways: </w:t>
        </w:r>
      </w:ins>
    </w:p>
    <w:p w:rsidR="000F7F93" w:rsidRDefault="000E3DA5">
      <w:pPr>
        <w:pStyle w:val="Textbody"/>
        <w:numPr>
          <w:ilvl w:val="0"/>
          <w:numId w:val="6"/>
          <w:numberingChange w:id="157" w:author="James Moore" w:date="2011-10-05T10:53:00Z" w:original=""/>
        </w:numPr>
      </w:pPr>
      <w:ins w:id="158" w:author="Stephen Michell" w:date="2011-09-23T10:22:00Z">
        <w:r>
          <w:rPr>
            <w:sz w:val="20"/>
            <w:szCs w:val="20"/>
          </w:rPr>
          <w:t xml:space="preserve">Use mechanisms of the language or system to determine that aborted threads or threads directed to terminate have successfully terminated. Such mechanisms may </w:t>
        </w:r>
        <w:del w:id="159" w:author="James Moore" w:date="2011-10-05T11:33:00Z">
          <w:r w:rsidDel="00A82AFE">
            <w:rPr>
              <w:sz w:val="20"/>
              <w:szCs w:val="20"/>
            </w:rPr>
            <w:delText>be</w:delText>
          </w:r>
        </w:del>
      </w:ins>
      <w:ins w:id="160" w:author="James Moore" w:date="2011-10-05T11:33:00Z">
        <w:r w:rsidR="00A82AFE">
          <w:rPr>
            <w:sz w:val="20"/>
            <w:szCs w:val="20"/>
          </w:rPr>
          <w:t>include</w:t>
        </w:r>
      </w:ins>
      <w:ins w:id="161" w:author="Stephen Michell" w:date="2011-09-23T10:22:00Z">
        <w:r>
          <w:rPr>
            <w:sz w:val="20"/>
            <w:szCs w:val="20"/>
          </w:rPr>
          <w:t xml:space="preserve"> direct communication, runtime-level checks, explicit dependency  relationships, or progress counters in shared communication code to verify progress</w:t>
        </w:r>
      </w:ins>
      <w:ins w:id="162" w:author="James Moore" w:date="2011-10-05T11:31:00Z">
        <w:r w:rsidR="00A82AFE">
          <w:rPr>
            <w:sz w:val="20"/>
            <w:szCs w:val="20"/>
          </w:rPr>
          <w:t>.</w:t>
        </w:r>
      </w:ins>
    </w:p>
    <w:p w:rsidR="000F7F93" w:rsidDel="00A82AFE" w:rsidRDefault="000E3DA5">
      <w:pPr>
        <w:pStyle w:val="Textbody"/>
        <w:numPr>
          <w:ilvl w:val="0"/>
          <w:numId w:val="6"/>
          <w:numberingChange w:id="163" w:author="James Moore" w:date="2011-10-05T10:53:00Z" w:original=""/>
        </w:numPr>
        <w:jc w:val="both"/>
        <w:rPr>
          <w:del w:id="164" w:author="James Moore" w:date="2011-10-05T11:31:00Z"/>
        </w:rPr>
      </w:pPr>
      <w:del w:id="165" w:author="James Moore" w:date="2011-10-05T11:31:00Z">
        <w:r w:rsidDel="00A82AFE">
          <w:rPr>
            <w:rFonts w:eastAsia="Calibri" w:cs="Calibri"/>
            <w:color w:val="000000"/>
            <w:sz w:val="20"/>
            <w:szCs w:val="20"/>
          </w:rPr>
          <w:delText xml:space="preserve">Software developers can avoid the vulnerability or mitigate its ill effects in the following ways: </w:delText>
        </w:r>
      </w:del>
    </w:p>
    <w:p w:rsidR="000F7F93" w:rsidDel="00A82AFE" w:rsidRDefault="000E3DA5">
      <w:pPr>
        <w:pStyle w:val="Textbody"/>
        <w:numPr>
          <w:ilvl w:val="0"/>
          <w:numId w:val="4"/>
          <w:numberingChange w:id="166" w:author="James Moore" w:date="2011-10-05T10:53:00Z" w:original=""/>
        </w:numPr>
        <w:ind w:left="0" w:firstLine="0"/>
        <w:rPr>
          <w:del w:id="167" w:author="James Moore" w:date="2011-10-05T11:31:00Z"/>
        </w:rPr>
      </w:pPr>
      <w:del w:id="168" w:author="James Moore" w:date="2011-10-05T11:31:00Z">
        <w:r w:rsidDel="00A82AFE">
          <w:rPr>
            <w:rFonts w:eastAsia="Calibri" w:cs="Calibri"/>
            <w:color w:val="000000"/>
            <w:sz w:val="20"/>
            <w:szCs w:val="20"/>
          </w:rPr>
          <w:delText xml:space="preserve">Use a language that provides a complete concurrency mechanism. </w:delText>
        </w:r>
      </w:del>
    </w:p>
    <w:p w:rsidR="000F7F93" w:rsidDel="00A82AFE" w:rsidRDefault="000E3DA5">
      <w:pPr>
        <w:pStyle w:val="Textbody"/>
        <w:numPr>
          <w:ilvl w:val="0"/>
          <w:numId w:val="4"/>
          <w:numberingChange w:id="169" w:author="James Moore" w:date="2011-10-05T10:53:00Z" w:original=""/>
        </w:numPr>
        <w:rPr>
          <w:del w:id="170" w:author="James Moore" w:date="2011-10-05T11:31:00Z"/>
        </w:rPr>
      </w:pPr>
      <w:del w:id="171" w:author="James Moore" w:date="2011-10-05T11:31:00Z">
        <w:r w:rsidDel="00A82AFE">
          <w:rPr>
            <w:rFonts w:eastAsia="Calibri" w:cs="Calibri"/>
            <w:color w:val="000000"/>
            <w:sz w:val="20"/>
            <w:szCs w:val="20"/>
          </w:rPr>
          <w:delText>Use mechanisms of the language or system to determine that</w:delText>
        </w:r>
        <w:r w:rsidDel="00A82AFE">
          <w:rPr>
            <w:rFonts w:eastAsia="Calibri" w:cs="Calibri"/>
            <w:color w:val="000000"/>
            <w:sz w:val="20"/>
            <w:szCs w:val="20"/>
          </w:rPr>
          <w:delText xml:space="preserve"> necessary</w:delText>
        </w:r>
        <w:r w:rsidDel="00A82AFE">
          <w:rPr>
            <w:rFonts w:eastAsia="Calibri" w:cs="Calibri"/>
            <w:color w:val="000000"/>
            <w:sz w:val="20"/>
            <w:szCs w:val="20"/>
          </w:rPr>
          <w:delText xml:space="preserve"> threads </w:delText>
        </w:r>
        <w:r w:rsidDel="00A82AFE">
          <w:rPr>
            <w:rFonts w:eastAsia="Calibri" w:cs="Calibri"/>
            <w:color w:val="000000"/>
            <w:sz w:val="20"/>
            <w:szCs w:val="20"/>
          </w:rPr>
          <w:delText>are still  operating</w:delText>
        </w:r>
        <w:r w:rsidDel="00A82AFE">
          <w:rPr>
            <w:rFonts w:eastAsia="Calibri" w:cs="Calibri"/>
            <w:color w:val="000000"/>
            <w:sz w:val="20"/>
            <w:szCs w:val="20"/>
          </w:rPr>
          <w:delText>. Such mechanisms may be direct communication, runtime-level checks, explicit dependency  relationships,  or progress counters in shared communication code to verify progress</w:delText>
        </w:r>
      </w:del>
    </w:p>
    <w:p w:rsidR="000F7F93" w:rsidDel="00A82AFE" w:rsidRDefault="000E3DA5">
      <w:pPr>
        <w:pStyle w:val="Textbody"/>
        <w:numPr>
          <w:ilvl w:val="0"/>
          <w:numId w:val="6"/>
          <w:numberingChange w:id="172" w:author="James Moore" w:date="2011-10-05T10:53:00Z" w:original=""/>
        </w:numPr>
        <w:rPr>
          <w:del w:id="173" w:author="James Moore" w:date="2011-10-05T11:31:00Z"/>
        </w:rPr>
      </w:pPr>
      <w:del w:id="174" w:author="James Moore" w:date="2011-10-05T11:31:00Z">
        <w:r w:rsidDel="00A82AFE">
          <w:rPr>
            <w:rFonts w:eastAsia="Calibri" w:cs="Calibri"/>
            <w:color w:val="000000"/>
            <w:sz w:val="20"/>
            <w:szCs w:val="20"/>
          </w:rPr>
          <w:delText>Handle events and exceptions from termination events</w:delText>
        </w:r>
      </w:del>
    </w:p>
    <w:p w:rsidR="000F7F93" w:rsidDel="00A82AFE" w:rsidRDefault="000E3DA5">
      <w:pPr>
        <w:pStyle w:val="Textbody"/>
        <w:numPr>
          <w:ilvl w:val="0"/>
          <w:numId w:val="6"/>
          <w:numberingChange w:id="175" w:author="James Moore" w:date="2011-10-05T10:53:00Z" w:original=""/>
        </w:numPr>
        <w:rPr>
          <w:del w:id="176" w:author="James Moore" w:date="2011-10-05T11:31:00Z"/>
        </w:rPr>
      </w:pPr>
      <w:del w:id="177" w:author="James Moore" w:date="2011-10-05T11:31:00Z">
        <w:r w:rsidDel="00A82AFE">
          <w:rPr>
            <w:rFonts w:eastAsia="Calibri" w:cs="Calibri"/>
            <w:color w:val="000000"/>
            <w:sz w:val="20"/>
            <w:szCs w:val="20"/>
          </w:rPr>
          <w:delText xml:space="preserve">Program fall-back handlers to report or recover from </w:delText>
        </w:r>
        <w:r w:rsidDel="00A82AFE">
          <w:rPr>
            <w:rFonts w:eastAsia="Calibri" w:cs="Calibri"/>
            <w:color w:val="000000"/>
            <w:sz w:val="20"/>
            <w:szCs w:val="20"/>
          </w:rPr>
          <w:delText>premature termination failures</w:delText>
        </w:r>
        <w:r w:rsidDel="00A82AFE">
          <w:rPr>
            <w:rFonts w:eastAsia="Calibri" w:cs="Calibri"/>
            <w:color w:val="000000"/>
            <w:sz w:val="20"/>
            <w:szCs w:val="20"/>
          </w:rPr>
          <w:delText>.</w:delText>
        </w:r>
      </w:del>
    </w:p>
    <w:p w:rsidR="000F7F93" w:rsidRDefault="000E3DA5">
      <w:pPr>
        <w:pStyle w:val="Textbody"/>
        <w:numPr>
          <w:ilvl w:val="0"/>
          <w:numId w:val="6"/>
          <w:numberingChange w:id="178" w:author="James Moore" w:date="2011-10-05T10:53:00Z" w:original=""/>
        </w:numPr>
      </w:pPr>
      <w:del w:id="179" w:author="Stephen Michell" w:date="2011-07-31T22:41:00Z">
        <w:r>
          <w:rPr>
            <w:sz w:val="20"/>
            <w:szCs w:val="20"/>
          </w:rPr>
          <w:delText>Provide manager threads to monitor progress and to collect and recover from improper terminations or abortions of threads.</w:delText>
        </w:r>
      </w:del>
      <w:ins w:id="180" w:author="Stephen Michell" w:date="2011-09-23T10:22:00Z">
        <w:del w:id="181" w:author="James Moore" w:date="2011-10-05T11:31:00Z">
          <w:r w:rsidDel="00A82AFE">
            <w:rPr>
              <w:sz w:val="20"/>
              <w:szCs w:val="20"/>
            </w:rPr>
            <w:delText>Program</w:delText>
          </w:r>
        </w:del>
      </w:ins>
      <w:ins w:id="182" w:author="James Moore" w:date="2011-10-05T11:33:00Z">
        <w:r w:rsidR="00A82AFE">
          <w:rPr>
            <w:rFonts w:eastAsia="Calibri" w:cs="Calibri"/>
            <w:color w:val="000000"/>
            <w:sz w:val="20"/>
            <w:szCs w:val="20"/>
          </w:rPr>
          <w:t>Provide</w:t>
        </w:r>
      </w:ins>
      <w:ins w:id="183" w:author="Stephen Michell" w:date="2011-09-23T10:22:00Z">
        <w:r>
          <w:rPr>
            <w:sz w:val="20"/>
            <w:szCs w:val="20"/>
          </w:rPr>
          <w:t xml:space="preserve"> </w:t>
        </w:r>
        <w:del w:id="184" w:author="James Moore" w:date="2011-10-05T11:33:00Z">
          <w:r w:rsidDel="00A82AFE">
            <w:rPr>
              <w:sz w:val="20"/>
              <w:szCs w:val="20"/>
            </w:rPr>
            <w:delText>fall-back handlers</w:delText>
          </w:r>
        </w:del>
      </w:ins>
      <w:ins w:id="185" w:author="James Moore" w:date="2011-10-05T11:33:00Z">
        <w:r w:rsidR="00A82AFE">
          <w:rPr>
            <w:sz w:val="20"/>
            <w:szCs w:val="20"/>
          </w:rPr>
          <w:t>mechanisms</w:t>
        </w:r>
      </w:ins>
      <w:ins w:id="186" w:author="Stephen Michell" w:date="2011-09-23T10:22:00Z">
        <w:r>
          <w:rPr>
            <w:sz w:val="20"/>
            <w:szCs w:val="20"/>
          </w:rPr>
          <w:t xml:space="preserve"> to </w:t>
        </w:r>
        <w:del w:id="187" w:author="James Moore" w:date="2011-10-05T11:33:00Z">
          <w:r w:rsidDel="00A82AFE">
            <w:rPr>
              <w:sz w:val="20"/>
              <w:szCs w:val="20"/>
            </w:rPr>
            <w:delText>report</w:delText>
          </w:r>
        </w:del>
      </w:ins>
      <w:ins w:id="188" w:author="James Moore" w:date="2011-10-05T11:33:00Z">
        <w:r w:rsidR="00A82AFE">
          <w:rPr>
            <w:sz w:val="20"/>
            <w:szCs w:val="20"/>
          </w:rPr>
          <w:t>detect</w:t>
        </w:r>
      </w:ins>
      <w:ins w:id="189" w:author="Stephen Michell" w:date="2011-09-23T10:22:00Z">
        <w:r>
          <w:rPr>
            <w:sz w:val="20"/>
            <w:szCs w:val="20"/>
          </w:rPr>
          <w:t xml:space="preserve"> </w:t>
        </w:r>
        <w:del w:id="190" w:author="James Moore" w:date="2011-10-05T11:34:00Z">
          <w:r w:rsidDel="00A82AFE">
            <w:rPr>
              <w:sz w:val="20"/>
              <w:szCs w:val="20"/>
            </w:rPr>
            <w:delText>or</w:delText>
          </w:r>
        </w:del>
      </w:ins>
      <w:ins w:id="191" w:author="James Moore" w:date="2011-10-05T11:34:00Z">
        <w:r w:rsidR="00A82AFE">
          <w:rPr>
            <w:sz w:val="20"/>
            <w:szCs w:val="20"/>
          </w:rPr>
          <w:t>and/or</w:t>
        </w:r>
      </w:ins>
      <w:ins w:id="192" w:author="Stephen Michell" w:date="2011-09-23T10:22:00Z">
        <w:r>
          <w:rPr>
            <w:sz w:val="20"/>
            <w:szCs w:val="20"/>
          </w:rPr>
          <w:t xml:space="preserve"> recover from </w:t>
        </w:r>
        <w:del w:id="193" w:author="James Moore" w:date="2011-10-05T11:34:00Z">
          <w:r w:rsidDel="00A82AFE">
            <w:rPr>
              <w:sz w:val="20"/>
              <w:szCs w:val="20"/>
            </w:rPr>
            <w:delText xml:space="preserve">failure to terminate </w:delText>
          </w:r>
        </w:del>
        <w:del w:id="194" w:author="James Moore" w:date="2011-10-05T11:35:00Z">
          <w:r w:rsidDel="00A82AFE">
            <w:rPr>
              <w:sz w:val="20"/>
              <w:szCs w:val="20"/>
            </w:rPr>
            <w:delText>situations</w:delText>
          </w:r>
        </w:del>
      </w:ins>
      <w:ins w:id="195" w:author="James Moore" w:date="2011-10-05T11:34:00Z">
        <w:r w:rsidR="00A82AFE">
          <w:rPr>
            <w:sz w:val="20"/>
            <w:szCs w:val="20"/>
          </w:rPr>
          <w:t>failed termination</w:t>
        </w:r>
      </w:ins>
      <w:ins w:id="196" w:author="Stephen Michell" w:date="2011-09-23T10:22:00Z">
        <w:r>
          <w:rPr>
            <w:sz w:val="20"/>
            <w:szCs w:val="20"/>
          </w:rPr>
          <w:t>.</w:t>
        </w:r>
      </w:ins>
    </w:p>
    <w:p w:rsidR="000F7F93" w:rsidRDefault="000E3DA5">
      <w:pPr>
        <w:pStyle w:val="Heading3"/>
        <w:numPr>
          <w:numberingChange w:id="197" w:author="James Moore" w:date="2011-10-05T10:53:00Z" w:original=""/>
        </w:numPr>
        <w:ind w:left="0"/>
      </w:pPr>
      <w:r>
        <w:t xml:space="preserve">6.CGT.6 Implications for </w:t>
      </w:r>
      <w:del w:id="198" w:author="James Moore" w:date="2011-10-05T11:34:00Z">
        <w:r w:rsidDel="00A82AFE">
          <w:delText>Standardisation</w:delText>
        </w:r>
      </w:del>
      <w:ins w:id="199" w:author="James Moore" w:date="2011-10-05T11:34:00Z">
        <w:r w:rsidR="00A82AFE">
          <w:t>Standardi</w:t>
        </w:r>
        <w:r w:rsidR="00A82AFE">
          <w:t>z</w:t>
        </w:r>
        <w:r w:rsidR="00A82AFE">
          <w:t>ation</w:t>
        </w:r>
      </w:ins>
    </w:p>
    <w:p w:rsidR="000F7F93" w:rsidRDefault="000E3DA5">
      <w:pPr>
        <w:pStyle w:val="Textbody"/>
      </w:pPr>
      <w:ins w:id="200" w:author="Stephen Michell" w:date="2011-09-23T10:23:00Z">
        <w:r>
          <w:rPr>
            <w:rFonts w:eastAsia="Calibri" w:cs="Calibri"/>
            <w:color w:val="000000"/>
            <w:sz w:val="20"/>
            <w:szCs w:val="20"/>
          </w:rPr>
          <w:t>In future standardi</w:t>
        </w:r>
        <w:del w:id="201" w:author="James Moore" w:date="2011-10-05T11:34:00Z">
          <w:r w:rsidDel="00A82AFE">
            <w:rPr>
              <w:rFonts w:eastAsia="Calibri" w:cs="Calibri"/>
              <w:color w:val="000000"/>
              <w:sz w:val="20"/>
              <w:szCs w:val="20"/>
            </w:rPr>
            <w:delText>s</w:delText>
          </w:r>
        </w:del>
      </w:ins>
      <w:ins w:id="202" w:author="James Moore" w:date="2011-10-05T11:34:00Z">
        <w:r w:rsidR="00A82AFE">
          <w:rPr>
            <w:rFonts w:eastAsia="Calibri" w:cs="Calibri"/>
            <w:color w:val="000000"/>
            <w:sz w:val="20"/>
            <w:szCs w:val="20"/>
          </w:rPr>
          <w:t>z</w:t>
        </w:r>
      </w:ins>
      <w:ins w:id="203" w:author="Stephen Michell" w:date="2011-09-23T10:23:00Z">
        <w:r>
          <w:rPr>
            <w:rFonts w:eastAsia="Calibri" w:cs="Calibri"/>
            <w:color w:val="000000"/>
            <w:sz w:val="20"/>
            <w:szCs w:val="20"/>
          </w:rPr>
          <w:t xml:space="preserve">ation activities, the following items should be considered: </w:t>
        </w:r>
      </w:ins>
    </w:p>
    <w:p w:rsidR="000F7F93" w:rsidRDefault="000E3DA5">
      <w:pPr>
        <w:pStyle w:val="Textbody"/>
      </w:pPr>
      <w:del w:id="204" w:author="Stephen Michell" w:date="2011-09-23T10:23:00Z">
        <w:r>
          <w:rPr>
            <w:rFonts w:eastAsia="Calibri" w:cs="Calibri"/>
            <w:color w:val="000000"/>
            <w:sz w:val="20"/>
            <w:szCs w:val="20"/>
          </w:rPr>
          <w:delText xml:space="preserve">In future standardisation activities, the following items should be considered: </w:delText>
        </w:r>
      </w:del>
    </w:p>
    <w:p w:rsidR="000F7F93" w:rsidDel="00A82AFE" w:rsidRDefault="000E3DA5">
      <w:pPr>
        <w:pStyle w:val="Textbody"/>
        <w:numPr>
          <w:ilvl w:val="0"/>
          <w:numId w:val="7"/>
          <w:numberingChange w:id="205" w:author="James Moore" w:date="2011-10-05T10:53:00Z" w:original=""/>
        </w:numPr>
        <w:rPr>
          <w:del w:id="206" w:author="James Moore" w:date="2011-10-05T11:31:00Z"/>
        </w:rPr>
      </w:pPr>
      <w:del w:id="207" w:author="James Moore" w:date="2011-10-05T11:31:00Z">
        <w:r w:rsidDel="00A82AFE">
          <w:rPr>
            <w:rFonts w:eastAsia="Calibri" w:cs="Calibri"/>
            <w:color w:val="000000"/>
            <w:sz w:val="20"/>
            <w:szCs w:val="20"/>
          </w:rPr>
          <w:delText>Provide a mechanism (either a language mechanism or a service call) to preclude the abort of a thread from another thread during critical pieces of code. Some languages (eg Ada) provide a notion of an abort-deferred region.</w:delText>
        </w:r>
      </w:del>
    </w:p>
    <w:p w:rsidR="000F7F93" w:rsidDel="00A82AFE" w:rsidRDefault="000E3DA5">
      <w:pPr>
        <w:pStyle w:val="Textbody"/>
        <w:numPr>
          <w:ilvl w:val="0"/>
          <w:numId w:val="7"/>
          <w:numberingChange w:id="208" w:author="James Moore" w:date="2011-10-05T10:53:00Z" w:original=""/>
        </w:numPr>
        <w:rPr>
          <w:del w:id="209" w:author="James Moore" w:date="2011-10-05T11:31:00Z"/>
        </w:rPr>
      </w:pPr>
      <w:del w:id="210" w:author="James Moore" w:date="2011-10-05T11:31:00Z">
        <w:r w:rsidDel="00A82AFE">
          <w:rPr>
            <w:rFonts w:eastAsia="Calibri" w:cs="Calibri"/>
            <w:color w:val="000000"/>
            <w:sz w:val="20"/>
            <w:szCs w:val="20"/>
          </w:rPr>
          <w:delText>Provide a mechanism (either a language mechanism or a service call) to signal another thread  (or an entity that can be queried by other threads) when a thread terminates.</w:delText>
        </w:r>
      </w:del>
    </w:p>
    <w:p w:rsidR="000F7F93" w:rsidRDefault="000E3DA5">
      <w:pPr>
        <w:pStyle w:val="Textbody"/>
        <w:numPr>
          <w:ilvl w:val="0"/>
          <w:numId w:val="7"/>
          <w:numberingChange w:id="211" w:author="James Moore" w:date="2011-10-05T10:53:00Z" w:original=""/>
        </w:numPr>
      </w:pPr>
      <w:del w:id="212" w:author="Stephen Michell" w:date="2011-07-31T22:41:00Z">
        <w:r>
          <w:rPr>
            <w:sz w:val="20"/>
            <w:szCs w:val="20"/>
          </w:rPr>
          <w:delText>Provide a structure within the concurrency service (either a language mechanism or a service  call) that defers the delivery of asynchronous exceptions or asynchronous transfers of control</w:delText>
        </w:r>
      </w:del>
      <w:ins w:id="213" w:author="Stephen Michell" w:date="2011-09-23T10:23:00Z">
        <w:r>
          <w:rPr>
            <w:sz w:val="20"/>
            <w:szCs w:val="20"/>
          </w:rPr>
          <w:t>Provide a mechanism (either a language mechanism or a service call) to signal either another thread  or an entity that can be queried by other threads when a thread terminates.</w:t>
        </w:r>
      </w:ins>
    </w:p>
    <w:sectPr w:rsidR="000F7F93" w:rsidSect="000F7F93">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Times New 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ymbol;Arial Unicode M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nsid w:val="10E2712A"/>
    <w:multiLevelType w:val="multilevel"/>
    <w:tmpl w:val="556699B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12766543"/>
    <w:multiLevelType w:val="multilevel"/>
    <w:tmpl w:val="06B82A6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35AA061B"/>
    <w:multiLevelType w:val="multilevel"/>
    <w:tmpl w:val="D8C8E7C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nsid w:val="467D6A1E"/>
    <w:multiLevelType w:val="multilevel"/>
    <w:tmpl w:val="C2EE9EDE"/>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abstractNum w:abstractNumId="5">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
    <w:nsid w:val="550D2897"/>
    <w:multiLevelType w:val="multilevel"/>
    <w:tmpl w:val="BF06D89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abstractNumId w:val="4"/>
  </w:num>
  <w:num w:numId="2">
    <w:abstractNumId w:val="2"/>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0F7F93"/>
    <w:rsid w:val="000E3DA5"/>
    <w:rsid w:val="000F7F93"/>
    <w:rsid w:val="00393286"/>
    <w:rsid w:val="0052438E"/>
    <w:rsid w:val="00A82AFE"/>
    <w:rsid w:val="00CA548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Default"/>
    <w:rsid w:val="000F7F93"/>
    <w:pPr>
      <w:keepNext/>
      <w:numPr>
        <w:ilvl w:val="1"/>
        <w:numId w:val="1"/>
      </w:numPr>
      <w:spacing w:before="240" w:after="60"/>
      <w:outlineLvl w:val="1"/>
    </w:pPr>
    <w:rPr>
      <w:rFonts w:ascii="Bitstream Vera Sans;Times New R" w:hAnsi="Bitstream Vera Sans;Times New R" w:cs="Arial"/>
      <w:b/>
      <w:bCs/>
      <w:iCs/>
      <w:sz w:val="28"/>
      <w:szCs w:val="28"/>
    </w:rPr>
  </w:style>
  <w:style w:type="paragraph" w:styleId="Heading3">
    <w:name w:val="heading 3"/>
    <w:basedOn w:val="Default"/>
    <w:next w:val="Default"/>
    <w:rsid w:val="000F7F93"/>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0F7F93"/>
    <w:pPr>
      <w:widowControl w:val="0"/>
      <w:tabs>
        <w:tab w:val="left" w:pos="709"/>
      </w:tabs>
      <w:suppressAutoHyphens/>
      <w:spacing w:line="200" w:lineRule="atLeast"/>
    </w:pPr>
    <w:rPr>
      <w:rFonts w:ascii="Times New Roman" w:eastAsia="Arial" w:hAnsi="Times New Roman" w:cs="Times New Roman"/>
      <w:lang w:val="en-CA"/>
    </w:rPr>
  </w:style>
  <w:style w:type="character" w:customStyle="1" w:styleId="WW8Num2z0">
    <w:name w:val="WW8Num2z0"/>
    <w:rsid w:val="000F7F93"/>
    <w:rPr>
      <w:rFonts w:ascii="Symbol" w:hAnsi="Symbol" w:cs="OpenSymbol;Arial Unicode MS"/>
    </w:rPr>
  </w:style>
  <w:style w:type="character" w:customStyle="1" w:styleId="WW8Num2z1">
    <w:name w:val="WW8Num2z1"/>
    <w:rsid w:val="000F7F93"/>
    <w:rPr>
      <w:rFonts w:ascii="OpenSymbol;Arial Unicode MS" w:hAnsi="OpenSymbol;Arial Unicode MS" w:cs="OpenSymbol;Arial Unicode MS"/>
    </w:rPr>
  </w:style>
  <w:style w:type="character" w:customStyle="1" w:styleId="WW8Num3z0">
    <w:name w:val="WW8Num3z0"/>
    <w:rsid w:val="000F7F93"/>
    <w:rPr>
      <w:rFonts w:ascii="Symbol" w:hAnsi="Symbol" w:cs="OpenSymbol;Arial Unicode MS"/>
    </w:rPr>
  </w:style>
  <w:style w:type="character" w:customStyle="1" w:styleId="WW8Num3z1">
    <w:name w:val="WW8Num3z1"/>
    <w:rsid w:val="000F7F93"/>
    <w:rPr>
      <w:rFonts w:ascii="OpenSymbol;Arial Unicode MS" w:hAnsi="OpenSymbol;Arial Unicode MS" w:cs="OpenSymbol;Arial Unicode MS"/>
    </w:rPr>
  </w:style>
  <w:style w:type="character" w:customStyle="1" w:styleId="WW8Num4z0">
    <w:name w:val="WW8Num4z0"/>
    <w:rsid w:val="000F7F93"/>
    <w:rPr>
      <w:rFonts w:ascii="Symbol" w:hAnsi="Symbol" w:cs="OpenSymbol;Arial Unicode MS"/>
    </w:rPr>
  </w:style>
  <w:style w:type="character" w:customStyle="1" w:styleId="WW8Num4z1">
    <w:name w:val="WW8Num4z1"/>
    <w:rsid w:val="000F7F93"/>
    <w:rPr>
      <w:rFonts w:ascii="OpenSymbol;Arial Unicode MS" w:hAnsi="OpenSymbol;Arial Unicode MS" w:cs="OpenSymbol;Arial Unicode MS"/>
    </w:rPr>
  </w:style>
  <w:style w:type="character" w:customStyle="1" w:styleId="WW8Num5z0">
    <w:name w:val="WW8Num5z0"/>
    <w:rsid w:val="000F7F93"/>
    <w:rPr>
      <w:rFonts w:ascii="Symbol" w:hAnsi="Symbol" w:cs="OpenSymbol;Arial Unicode MS"/>
    </w:rPr>
  </w:style>
  <w:style w:type="character" w:customStyle="1" w:styleId="WW8Num5z1">
    <w:name w:val="WW8Num5z1"/>
    <w:rsid w:val="000F7F93"/>
    <w:rPr>
      <w:rFonts w:ascii="OpenSymbol;Arial Unicode MS" w:hAnsi="OpenSymbol;Arial Unicode MS" w:cs="OpenSymbol;Arial Unicode MS"/>
    </w:rPr>
  </w:style>
  <w:style w:type="character" w:customStyle="1" w:styleId="WW8Num6z0">
    <w:name w:val="WW8Num6z0"/>
    <w:rsid w:val="000F7F93"/>
    <w:rPr>
      <w:rFonts w:ascii="Symbol" w:hAnsi="Symbol" w:cs="OpenSymbol;Arial Unicode MS"/>
    </w:rPr>
  </w:style>
  <w:style w:type="character" w:customStyle="1" w:styleId="WW8Num6z1">
    <w:name w:val="WW8Num6z1"/>
    <w:rsid w:val="000F7F93"/>
    <w:rPr>
      <w:rFonts w:ascii="OpenSymbol;Arial Unicode MS" w:hAnsi="OpenSymbol;Arial Unicode MS" w:cs="OpenSymbol;Arial Unicode MS"/>
    </w:rPr>
  </w:style>
  <w:style w:type="character" w:customStyle="1" w:styleId="WW8Num7z0">
    <w:name w:val="WW8Num7z0"/>
    <w:rsid w:val="000F7F93"/>
    <w:rPr>
      <w:rFonts w:ascii="Symbol" w:hAnsi="Symbol" w:cs="OpenSymbol;Arial Unicode MS"/>
    </w:rPr>
  </w:style>
  <w:style w:type="character" w:customStyle="1" w:styleId="WW8Num7z1">
    <w:name w:val="WW8Num7z1"/>
    <w:rsid w:val="000F7F93"/>
    <w:rPr>
      <w:rFonts w:ascii="OpenSymbol;Arial Unicode MS" w:hAnsi="OpenSymbol;Arial Unicode MS" w:cs="OpenSymbol;Arial Unicode MS"/>
    </w:rPr>
  </w:style>
  <w:style w:type="character" w:customStyle="1" w:styleId="Absatz-Standardschriftart">
    <w:name w:val="Absatz-Standardschriftart"/>
    <w:rsid w:val="000F7F93"/>
  </w:style>
  <w:style w:type="character" w:customStyle="1" w:styleId="WW8Num8z0">
    <w:name w:val="WW8Num8z0"/>
    <w:rsid w:val="000F7F93"/>
    <w:rPr>
      <w:rFonts w:ascii="Symbol" w:hAnsi="Symbol" w:cs="OpenSymbol;Arial Unicode MS"/>
    </w:rPr>
  </w:style>
  <w:style w:type="character" w:customStyle="1" w:styleId="WW8Num8z1">
    <w:name w:val="WW8Num8z1"/>
    <w:rsid w:val="000F7F93"/>
    <w:rPr>
      <w:rFonts w:ascii="OpenSymbol;Arial Unicode MS" w:hAnsi="OpenSymbol;Arial Unicode MS" w:cs="OpenSymbol;Arial Unicode MS"/>
    </w:rPr>
  </w:style>
  <w:style w:type="character" w:customStyle="1" w:styleId="WW-Absatz-Standardschriftart">
    <w:name w:val="WW-Absatz-Standardschriftart"/>
    <w:rsid w:val="000F7F93"/>
  </w:style>
  <w:style w:type="character" w:customStyle="1" w:styleId="WW-Absatz-Standardschriftart1">
    <w:name w:val="WW-Absatz-Standardschriftart1"/>
    <w:rsid w:val="000F7F93"/>
  </w:style>
  <w:style w:type="character" w:customStyle="1" w:styleId="WW-Absatz-Standardschriftart11">
    <w:name w:val="WW-Absatz-Standardschriftart11"/>
    <w:rsid w:val="000F7F93"/>
  </w:style>
  <w:style w:type="character" w:customStyle="1" w:styleId="WW-Absatz-Standardschriftart111">
    <w:name w:val="WW-Absatz-Standardschriftart111"/>
    <w:rsid w:val="000F7F93"/>
  </w:style>
  <w:style w:type="character" w:customStyle="1" w:styleId="Bullets">
    <w:name w:val="Bullets"/>
    <w:rsid w:val="000F7F93"/>
    <w:rPr>
      <w:rFonts w:ascii="OpenSymbol;Arial Unicode MS" w:eastAsia="OpenSymbol;Arial Unicode MS" w:hAnsi="OpenSymbol;Arial Unicode MS" w:cs="OpenSymbol;Arial Unicode MS"/>
    </w:rPr>
  </w:style>
  <w:style w:type="character" w:styleId="CommentReference">
    <w:name w:val="annotation reference"/>
    <w:rsid w:val="000F7F93"/>
    <w:rPr>
      <w:sz w:val="16"/>
      <w:szCs w:val="16"/>
    </w:rPr>
  </w:style>
  <w:style w:type="character" w:customStyle="1" w:styleId="CommentTextChar">
    <w:name w:val="Comment Text Char"/>
    <w:rsid w:val="000F7F93"/>
    <w:rPr>
      <w:rFonts w:eastAsia="Arial"/>
      <w:lang w:val="en-CA"/>
    </w:rPr>
  </w:style>
  <w:style w:type="character" w:customStyle="1" w:styleId="CommentSubjectChar">
    <w:name w:val="Comment Subject Char"/>
    <w:rsid w:val="000F7F93"/>
    <w:rPr>
      <w:rFonts w:eastAsia="Arial"/>
      <w:b/>
      <w:bCs/>
      <w:lang w:val="en-CA"/>
    </w:rPr>
  </w:style>
  <w:style w:type="character" w:customStyle="1" w:styleId="BalloonTextChar">
    <w:name w:val="Balloon Text Char"/>
    <w:rsid w:val="000F7F93"/>
    <w:rPr>
      <w:rFonts w:ascii="Tahoma" w:eastAsia="Arial" w:hAnsi="Tahoma" w:cs="Tahoma"/>
      <w:sz w:val="16"/>
      <w:szCs w:val="16"/>
      <w:lang w:val="en-CA"/>
    </w:rPr>
  </w:style>
  <w:style w:type="character" w:customStyle="1" w:styleId="WW8Num11z0">
    <w:name w:val="WW8Num11z0"/>
    <w:rsid w:val="000F7F93"/>
    <w:rPr>
      <w:rFonts w:ascii="Symbol" w:hAnsi="Symbol" w:cs="OpenSymbol;Arial Unicode MS"/>
    </w:rPr>
  </w:style>
  <w:style w:type="character" w:customStyle="1" w:styleId="WW8Num11z1">
    <w:name w:val="WW8Num11z1"/>
    <w:rsid w:val="000F7F93"/>
    <w:rPr>
      <w:rFonts w:ascii="OpenSymbol;Arial Unicode MS" w:hAnsi="OpenSymbol;Arial Unicode MS" w:cs="OpenSymbol;Arial Unicode MS"/>
    </w:rPr>
  </w:style>
  <w:style w:type="character" w:customStyle="1" w:styleId="WW8Num13z0">
    <w:name w:val="WW8Num13z0"/>
    <w:rsid w:val="000F7F93"/>
    <w:rPr>
      <w:rFonts w:ascii="Symbol" w:hAnsi="Symbol" w:cs="OpenSymbol;Arial Unicode MS"/>
    </w:rPr>
  </w:style>
  <w:style w:type="character" w:customStyle="1" w:styleId="WW8Num13z1">
    <w:name w:val="WW8Num13z1"/>
    <w:rsid w:val="000F7F93"/>
    <w:rPr>
      <w:rFonts w:ascii="OpenSymbol;Arial Unicode MS" w:hAnsi="OpenSymbol;Arial Unicode MS" w:cs="OpenSymbol;Arial Unicode MS"/>
    </w:rPr>
  </w:style>
  <w:style w:type="character" w:customStyle="1" w:styleId="WW8Num17z0">
    <w:name w:val="WW8Num17z0"/>
    <w:rsid w:val="000F7F93"/>
    <w:rPr>
      <w:rFonts w:ascii="Symbol" w:hAnsi="Symbol" w:cs="OpenSymbol;Arial Unicode MS"/>
    </w:rPr>
  </w:style>
  <w:style w:type="character" w:customStyle="1" w:styleId="WW8Num17z1">
    <w:name w:val="WW8Num17z1"/>
    <w:rsid w:val="000F7F93"/>
    <w:rPr>
      <w:rFonts w:ascii="OpenSymbol;Arial Unicode MS" w:hAnsi="OpenSymbol;Arial Unicode MS" w:cs="OpenSymbol;Arial Unicode MS"/>
    </w:rPr>
  </w:style>
  <w:style w:type="paragraph" w:customStyle="1" w:styleId="Heading">
    <w:name w:val="Heading"/>
    <w:basedOn w:val="Default"/>
    <w:next w:val="Textbody"/>
    <w:rsid w:val="000F7F93"/>
    <w:pPr>
      <w:keepNext/>
      <w:spacing w:before="240" w:after="120"/>
    </w:pPr>
    <w:rPr>
      <w:rFonts w:ascii="Arial" w:hAnsi="Arial" w:cs="Tahoma"/>
      <w:sz w:val="28"/>
      <w:szCs w:val="28"/>
    </w:rPr>
  </w:style>
  <w:style w:type="paragraph" w:customStyle="1" w:styleId="Textbody">
    <w:name w:val="Text body"/>
    <w:basedOn w:val="Default"/>
    <w:rsid w:val="000F7F93"/>
    <w:pPr>
      <w:spacing w:after="120"/>
    </w:pPr>
  </w:style>
  <w:style w:type="paragraph" w:styleId="List">
    <w:name w:val="List"/>
    <w:basedOn w:val="Textbody"/>
    <w:rsid w:val="000F7F93"/>
    <w:rPr>
      <w:rFonts w:cs="Tahoma"/>
    </w:rPr>
  </w:style>
  <w:style w:type="paragraph" w:styleId="Caption">
    <w:name w:val="caption"/>
    <w:basedOn w:val="Default"/>
    <w:rsid w:val="000F7F93"/>
    <w:pPr>
      <w:suppressLineNumbers/>
      <w:spacing w:before="120" w:after="120"/>
    </w:pPr>
    <w:rPr>
      <w:rFonts w:ascii="Arial" w:hAnsi="Arial" w:cs="Tahoma"/>
      <w:i/>
      <w:iCs/>
    </w:rPr>
  </w:style>
  <w:style w:type="paragraph" w:customStyle="1" w:styleId="Index">
    <w:name w:val="Index"/>
    <w:basedOn w:val="Default"/>
    <w:rsid w:val="000F7F93"/>
    <w:pPr>
      <w:suppressLineNumbers/>
    </w:pPr>
    <w:rPr>
      <w:rFonts w:cs="Tahoma"/>
    </w:rPr>
  </w:style>
  <w:style w:type="paragraph" w:styleId="CommentText">
    <w:name w:val="annotation text"/>
    <w:basedOn w:val="Default"/>
    <w:rsid w:val="000F7F93"/>
    <w:rPr>
      <w:sz w:val="20"/>
      <w:szCs w:val="20"/>
    </w:rPr>
  </w:style>
  <w:style w:type="paragraph" w:styleId="CommentSubject">
    <w:name w:val="annotation subject"/>
    <w:basedOn w:val="CommentText"/>
    <w:next w:val="CommentText"/>
    <w:rsid w:val="000F7F93"/>
    <w:rPr>
      <w:b/>
      <w:bCs/>
    </w:rPr>
  </w:style>
  <w:style w:type="paragraph" w:styleId="BalloonText">
    <w:name w:val="Balloon Text"/>
    <w:basedOn w:val="Default"/>
    <w:rsid w:val="000F7F93"/>
    <w:rPr>
      <w:rFonts w:ascii="Tahoma" w:hAnsi="Tahoma" w:cs="Tahoma"/>
      <w:sz w:val="16"/>
      <w:szCs w:val="16"/>
    </w:rPr>
  </w:style>
  <w:style w:type="paragraph" w:styleId="Revision">
    <w:name w:val="Revision"/>
    <w:rsid w:val="000F7F93"/>
    <w:pPr>
      <w:tabs>
        <w:tab w:val="left" w:pos="709"/>
      </w:tabs>
      <w:suppressAutoHyphens/>
      <w:spacing w:line="200" w:lineRule="atLeast"/>
    </w:pPr>
    <w:rPr>
      <w:rFonts w:ascii="Times New Roman" w:eastAsia="Arial" w:hAnsi="Times New Roman" w:cs="Times New Roman"/>
      <w:lang w:val="en-CA"/>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1540</Words>
  <Characters>8778</Characters>
  <Application>Microsoft Macintosh Word</Application>
  <DocSecurity>0</DocSecurity>
  <Lines>73</Lines>
  <Paragraphs>17</Paragraphs>
  <ScaleCrop>false</ScaleCrop>
  <Company>The MITRE Corporation</Company>
  <LinksUpToDate>false</LinksUpToDate>
  <CharactersWithSpaces>10780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dcterms:created xsi:type="dcterms:W3CDTF">2011-10-05T15:35:00Z</dcterms:created>
  <dcterms:modified xsi:type="dcterms:W3CDTF">2011-10-05T15:35:00Z</dcterms:modified>
</cp:coreProperties>
</file>