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3A6494B" w14:textId="49DE4633" w:rsidR="00CE4BE7" w:rsidRDefault="00C74B35">
      <w:pPr>
        <w:pStyle w:val="zzCover"/>
        <w:rPr>
          <w:color w:val="auto"/>
          <w:lang w:val="fr-FR"/>
        </w:rPr>
      </w:pPr>
      <w:r>
        <w:rPr>
          <w:color w:val="auto"/>
          <w:lang w:val="fr-FR"/>
        </w:rPr>
        <w:t>`</w:t>
      </w:r>
      <w:r w:rsidR="00A32382" w:rsidRPr="0007492D">
        <w:rPr>
          <w:color w:val="auto"/>
          <w:lang w:val="fr-FR"/>
        </w:rPr>
        <w:t>ISO</w:t>
      </w:r>
      <w:bookmarkStart w:id="0" w:name="SK_TCSeparator1"/>
      <w:r w:rsidR="00A32382" w:rsidRPr="0007492D">
        <w:rPr>
          <w:color w:val="auto"/>
          <w:lang w:val="fr-FR"/>
        </w:rPr>
        <w:t>/</w:t>
      </w:r>
      <w:bookmarkEnd w:id="0"/>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07</w:t>
      </w:r>
      <w:ins w:id="1" w:author="Clive Pygott" w:date="2018-05-16T18:28:00Z">
        <w:r w:rsidR="00F7111B">
          <w:rPr>
            <w:color w:val="auto"/>
            <w:lang w:val="fr-FR"/>
          </w:rPr>
          <w:t>95</w:t>
        </w:r>
      </w:ins>
      <w:del w:id="2" w:author="Clive Pygott" w:date="2018-05-16T18:28:00Z">
        <w:r w:rsidR="000160B6" w:rsidDel="00F7111B">
          <w:rPr>
            <w:color w:val="auto"/>
            <w:lang w:val="fr-FR"/>
          </w:rPr>
          <w:delText>8</w:delText>
        </w:r>
        <w:r w:rsidR="007163D9" w:rsidDel="00F7111B">
          <w:rPr>
            <w:color w:val="auto"/>
            <w:lang w:val="fr-FR"/>
          </w:rPr>
          <w:delText>7</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4D0F5F5E"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7163D9">
        <w:rPr>
          <w:b w:val="0"/>
          <w:bCs w:val="0"/>
          <w:color w:val="auto"/>
          <w:sz w:val="20"/>
          <w:szCs w:val="20"/>
        </w:rPr>
        <w:t>8-0</w:t>
      </w:r>
      <w:ins w:id="3" w:author="Clive Pygott" w:date="2018-05-16T18:28:00Z">
        <w:r w:rsidR="00F7111B">
          <w:rPr>
            <w:b w:val="0"/>
            <w:bCs w:val="0"/>
            <w:color w:val="auto"/>
            <w:sz w:val="20"/>
            <w:szCs w:val="20"/>
          </w:rPr>
          <w:t>5</w:t>
        </w:r>
      </w:ins>
      <w:del w:id="4" w:author="Clive Pygott" w:date="2018-05-16T18:28:00Z">
        <w:r w:rsidR="007163D9" w:rsidDel="00F7111B">
          <w:rPr>
            <w:b w:val="0"/>
            <w:bCs w:val="0"/>
            <w:color w:val="auto"/>
            <w:sz w:val="20"/>
            <w:szCs w:val="20"/>
          </w:rPr>
          <w:delText>4</w:delText>
        </w:r>
      </w:del>
      <w:r w:rsidR="007163D9">
        <w:rPr>
          <w:b w:val="0"/>
          <w:bCs w:val="0"/>
          <w:color w:val="auto"/>
          <w:sz w:val="20"/>
          <w:szCs w:val="20"/>
        </w:rPr>
        <w:t>-2</w:t>
      </w:r>
      <w:ins w:id="5" w:author="Clive Pygott" w:date="2018-05-16T18:28:00Z">
        <w:r w:rsidR="00F7111B">
          <w:rPr>
            <w:b w:val="0"/>
            <w:bCs w:val="0"/>
            <w:color w:val="auto"/>
            <w:sz w:val="20"/>
            <w:szCs w:val="20"/>
          </w:rPr>
          <w:t>5</w:t>
        </w:r>
      </w:ins>
      <w:del w:id="6" w:author="Clive Pygott" w:date="2018-05-16T18:28:00Z">
        <w:r w:rsidR="007163D9" w:rsidDel="00F7111B">
          <w:rPr>
            <w:b w:val="0"/>
            <w:bCs w:val="0"/>
            <w:color w:val="auto"/>
            <w:sz w:val="20"/>
            <w:szCs w:val="20"/>
          </w:rPr>
          <w:delText>7</w:delText>
        </w:r>
      </w:del>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7" w:name="CVP_Secretariat_Location"/>
      <w:r w:rsidRPr="00BD083E">
        <w:rPr>
          <w:b w:val="0"/>
          <w:bCs w:val="0"/>
          <w:color w:val="auto"/>
          <w:sz w:val="20"/>
          <w:szCs w:val="20"/>
        </w:rPr>
        <w:t>Secretariat</w:t>
      </w:r>
      <w:bookmarkEnd w:id="7"/>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subtype</w:t>
      </w:r>
      <w:proofErr w:type="spellEnd"/>
      <w:r w:rsidRPr="0007492D">
        <w:rPr>
          <w:b w:val="0"/>
          <w:bCs w:val="0"/>
          <w:color w:val="auto"/>
          <w:sz w:val="20"/>
          <w:szCs w:val="20"/>
          <w:lang w:val="fr-FR"/>
        </w:rPr>
        <w:t>: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language</w:t>
      </w:r>
      <w:proofErr w:type="spellEnd"/>
      <w:r w:rsidRPr="0007492D">
        <w:rPr>
          <w:b w:val="0"/>
          <w:bCs w:val="0"/>
          <w:color w:val="auto"/>
          <w:sz w:val="20"/>
          <w:szCs w:val="20"/>
          <w:lang w:val="fr-FR"/>
        </w:rPr>
        <w:t>: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6899AFAB" w14:textId="1B2CF69C" w:rsidR="00175D8B" w:rsidRDefault="003E6398">
      <w:pPr>
        <w:pStyle w:val="TOC1"/>
        <w:rPr>
          <w:ins w:id="8" w:author="Clive Pygott" w:date="2018-05-19T19:37:00Z"/>
          <w:b w:val="0"/>
          <w:bCs w:val="0"/>
          <w:lang w:val="en-GB" w:eastAsia="en-GB"/>
        </w:rPr>
      </w:pPr>
      <w:r>
        <w:fldChar w:fldCharType="begin"/>
      </w:r>
      <w:r w:rsidR="00A32382">
        <w:instrText xml:space="preserve"> TOC \o "1-2" \f \h \z \u </w:instrText>
      </w:r>
      <w:r>
        <w:fldChar w:fldCharType="separate"/>
      </w:r>
      <w:ins w:id="9" w:author="Clive Pygott" w:date="2018-05-19T19:37:00Z">
        <w:r w:rsidR="00175D8B" w:rsidRPr="00896044">
          <w:rPr>
            <w:rStyle w:val="Hyperlink"/>
          </w:rPr>
          <w:fldChar w:fldCharType="begin"/>
        </w:r>
        <w:r w:rsidR="00175D8B" w:rsidRPr="00896044">
          <w:rPr>
            <w:rStyle w:val="Hyperlink"/>
          </w:rPr>
          <w:instrText xml:space="preserve"> </w:instrText>
        </w:r>
        <w:r w:rsidR="00175D8B">
          <w:instrText>HYPERLINK \l "_Toc514521989"</w:instrText>
        </w:r>
        <w:r w:rsidR="00175D8B" w:rsidRPr="00896044">
          <w:rPr>
            <w:rStyle w:val="Hyperlink"/>
          </w:rPr>
          <w:instrText xml:space="preserve"> </w:instrText>
        </w:r>
        <w:r w:rsidR="00175D8B" w:rsidRPr="00896044">
          <w:rPr>
            <w:rStyle w:val="Hyperlink"/>
          </w:rPr>
          <w:fldChar w:fldCharType="separate"/>
        </w:r>
        <w:r w:rsidR="00175D8B" w:rsidRPr="00896044">
          <w:rPr>
            <w:rStyle w:val="Hyperlink"/>
          </w:rPr>
          <w:t>Foreword</w:t>
        </w:r>
        <w:r w:rsidR="00175D8B">
          <w:rPr>
            <w:webHidden/>
          </w:rPr>
          <w:tab/>
        </w:r>
        <w:r w:rsidR="00175D8B">
          <w:rPr>
            <w:webHidden/>
          </w:rPr>
          <w:fldChar w:fldCharType="begin"/>
        </w:r>
        <w:r w:rsidR="00175D8B">
          <w:rPr>
            <w:webHidden/>
          </w:rPr>
          <w:instrText xml:space="preserve"> PAGEREF _Toc514521989 \h </w:instrText>
        </w:r>
      </w:ins>
      <w:r w:rsidR="00175D8B">
        <w:rPr>
          <w:webHidden/>
        </w:rPr>
      </w:r>
      <w:r w:rsidR="00175D8B">
        <w:rPr>
          <w:webHidden/>
        </w:rPr>
        <w:fldChar w:fldCharType="separate"/>
      </w:r>
      <w:ins w:id="10" w:author="Clive Pygott" w:date="2018-05-19T19:37:00Z">
        <w:r w:rsidR="00175D8B">
          <w:rPr>
            <w:webHidden/>
          </w:rPr>
          <w:t>v</w:t>
        </w:r>
        <w:r w:rsidR="00175D8B">
          <w:rPr>
            <w:webHidden/>
          </w:rPr>
          <w:fldChar w:fldCharType="end"/>
        </w:r>
        <w:r w:rsidR="00175D8B" w:rsidRPr="00896044">
          <w:rPr>
            <w:rStyle w:val="Hyperlink"/>
          </w:rPr>
          <w:fldChar w:fldCharType="end"/>
        </w:r>
      </w:ins>
    </w:p>
    <w:p w14:paraId="6AF5168C" w14:textId="24B8405E" w:rsidR="00175D8B" w:rsidRDefault="00175D8B">
      <w:pPr>
        <w:pStyle w:val="TOC1"/>
        <w:rPr>
          <w:ins w:id="11" w:author="Clive Pygott" w:date="2018-05-19T19:37:00Z"/>
          <w:b w:val="0"/>
          <w:bCs w:val="0"/>
          <w:lang w:val="en-GB" w:eastAsia="en-GB"/>
        </w:rPr>
      </w:pPr>
      <w:ins w:id="12" w:author="Clive Pygott" w:date="2018-05-19T19:37:00Z">
        <w:r w:rsidRPr="00896044">
          <w:rPr>
            <w:rStyle w:val="Hyperlink"/>
          </w:rPr>
          <w:fldChar w:fldCharType="begin"/>
        </w:r>
        <w:r w:rsidRPr="00896044">
          <w:rPr>
            <w:rStyle w:val="Hyperlink"/>
          </w:rPr>
          <w:instrText xml:space="preserve"> </w:instrText>
        </w:r>
        <w:r>
          <w:instrText>HYPERLINK \l "_Toc514521990"</w:instrText>
        </w:r>
        <w:r w:rsidRPr="00896044">
          <w:rPr>
            <w:rStyle w:val="Hyperlink"/>
          </w:rPr>
          <w:instrText xml:space="preserve"> </w:instrText>
        </w:r>
        <w:r w:rsidRPr="00896044">
          <w:rPr>
            <w:rStyle w:val="Hyperlink"/>
          </w:rPr>
          <w:fldChar w:fldCharType="separate"/>
        </w:r>
        <w:r w:rsidRPr="00896044">
          <w:rPr>
            <w:rStyle w:val="Hyperlink"/>
          </w:rPr>
          <w:t>Introduction</w:t>
        </w:r>
        <w:r>
          <w:rPr>
            <w:webHidden/>
          </w:rPr>
          <w:tab/>
        </w:r>
        <w:r>
          <w:rPr>
            <w:webHidden/>
          </w:rPr>
          <w:fldChar w:fldCharType="begin"/>
        </w:r>
        <w:r>
          <w:rPr>
            <w:webHidden/>
          </w:rPr>
          <w:instrText xml:space="preserve"> PAGEREF _Toc514521990 \h </w:instrText>
        </w:r>
      </w:ins>
      <w:r>
        <w:rPr>
          <w:webHidden/>
        </w:rPr>
      </w:r>
      <w:r>
        <w:rPr>
          <w:webHidden/>
        </w:rPr>
        <w:fldChar w:fldCharType="separate"/>
      </w:r>
      <w:ins w:id="13" w:author="Clive Pygott" w:date="2018-05-19T19:37:00Z">
        <w:r>
          <w:rPr>
            <w:webHidden/>
          </w:rPr>
          <w:t>vi</w:t>
        </w:r>
        <w:r>
          <w:rPr>
            <w:webHidden/>
          </w:rPr>
          <w:fldChar w:fldCharType="end"/>
        </w:r>
        <w:r w:rsidRPr="00896044">
          <w:rPr>
            <w:rStyle w:val="Hyperlink"/>
          </w:rPr>
          <w:fldChar w:fldCharType="end"/>
        </w:r>
      </w:ins>
    </w:p>
    <w:p w14:paraId="576EFA7C" w14:textId="64CA5EB0" w:rsidR="00175D8B" w:rsidRDefault="00175D8B">
      <w:pPr>
        <w:pStyle w:val="TOC1"/>
        <w:rPr>
          <w:ins w:id="14" w:author="Clive Pygott" w:date="2018-05-19T19:37:00Z"/>
          <w:b w:val="0"/>
          <w:bCs w:val="0"/>
          <w:lang w:val="en-GB" w:eastAsia="en-GB"/>
        </w:rPr>
      </w:pPr>
      <w:ins w:id="15" w:author="Clive Pygott" w:date="2018-05-19T19:37:00Z">
        <w:r w:rsidRPr="00896044">
          <w:rPr>
            <w:rStyle w:val="Hyperlink"/>
          </w:rPr>
          <w:fldChar w:fldCharType="begin"/>
        </w:r>
        <w:r w:rsidRPr="00896044">
          <w:rPr>
            <w:rStyle w:val="Hyperlink"/>
          </w:rPr>
          <w:instrText xml:space="preserve"> </w:instrText>
        </w:r>
        <w:r>
          <w:instrText>HYPERLINK \l "_Toc514521991"</w:instrText>
        </w:r>
        <w:r w:rsidRPr="00896044">
          <w:rPr>
            <w:rStyle w:val="Hyperlink"/>
          </w:rPr>
          <w:instrText xml:space="preserve"> </w:instrText>
        </w:r>
        <w:r w:rsidRPr="00896044">
          <w:rPr>
            <w:rStyle w:val="Hyperlink"/>
          </w:rPr>
          <w:fldChar w:fldCharType="separate"/>
        </w:r>
        <w:r w:rsidRPr="00896044">
          <w:rPr>
            <w:rStyle w:val="Hyperlink"/>
          </w:rPr>
          <w:t>1. Scope</w:t>
        </w:r>
        <w:r>
          <w:rPr>
            <w:webHidden/>
          </w:rPr>
          <w:tab/>
        </w:r>
        <w:r>
          <w:rPr>
            <w:webHidden/>
          </w:rPr>
          <w:fldChar w:fldCharType="begin"/>
        </w:r>
        <w:r>
          <w:rPr>
            <w:webHidden/>
          </w:rPr>
          <w:instrText xml:space="preserve"> PAGEREF _Toc514521991 \h </w:instrText>
        </w:r>
      </w:ins>
      <w:r>
        <w:rPr>
          <w:webHidden/>
        </w:rPr>
      </w:r>
      <w:r>
        <w:rPr>
          <w:webHidden/>
        </w:rPr>
        <w:fldChar w:fldCharType="separate"/>
      </w:r>
      <w:ins w:id="16" w:author="Clive Pygott" w:date="2018-05-19T19:37:00Z">
        <w:r>
          <w:rPr>
            <w:webHidden/>
          </w:rPr>
          <w:t>7</w:t>
        </w:r>
        <w:r>
          <w:rPr>
            <w:webHidden/>
          </w:rPr>
          <w:fldChar w:fldCharType="end"/>
        </w:r>
        <w:r w:rsidRPr="00896044">
          <w:rPr>
            <w:rStyle w:val="Hyperlink"/>
          </w:rPr>
          <w:fldChar w:fldCharType="end"/>
        </w:r>
      </w:ins>
    </w:p>
    <w:p w14:paraId="578C4A2D" w14:textId="61A5491C" w:rsidR="00175D8B" w:rsidRDefault="00175D8B">
      <w:pPr>
        <w:pStyle w:val="TOC1"/>
        <w:rPr>
          <w:ins w:id="17" w:author="Clive Pygott" w:date="2018-05-19T19:37:00Z"/>
          <w:b w:val="0"/>
          <w:bCs w:val="0"/>
          <w:lang w:val="en-GB" w:eastAsia="en-GB"/>
        </w:rPr>
      </w:pPr>
      <w:ins w:id="18" w:author="Clive Pygott" w:date="2018-05-19T19:37:00Z">
        <w:r w:rsidRPr="00896044">
          <w:rPr>
            <w:rStyle w:val="Hyperlink"/>
          </w:rPr>
          <w:fldChar w:fldCharType="begin"/>
        </w:r>
        <w:r w:rsidRPr="00896044">
          <w:rPr>
            <w:rStyle w:val="Hyperlink"/>
          </w:rPr>
          <w:instrText xml:space="preserve"> </w:instrText>
        </w:r>
        <w:r>
          <w:instrText>HYPERLINK \l "_Toc514521992"</w:instrText>
        </w:r>
        <w:r w:rsidRPr="00896044">
          <w:rPr>
            <w:rStyle w:val="Hyperlink"/>
          </w:rPr>
          <w:instrText xml:space="preserve"> </w:instrText>
        </w:r>
        <w:r w:rsidRPr="00896044">
          <w:rPr>
            <w:rStyle w:val="Hyperlink"/>
          </w:rPr>
          <w:fldChar w:fldCharType="separate"/>
        </w:r>
        <w:r w:rsidRPr="00896044">
          <w:rPr>
            <w:rStyle w:val="Hyperlink"/>
          </w:rPr>
          <w:t>2. Normative references</w:t>
        </w:r>
        <w:r>
          <w:rPr>
            <w:webHidden/>
          </w:rPr>
          <w:tab/>
        </w:r>
        <w:r>
          <w:rPr>
            <w:webHidden/>
          </w:rPr>
          <w:fldChar w:fldCharType="begin"/>
        </w:r>
        <w:r>
          <w:rPr>
            <w:webHidden/>
          </w:rPr>
          <w:instrText xml:space="preserve"> PAGEREF _Toc514521992 \h </w:instrText>
        </w:r>
      </w:ins>
      <w:r>
        <w:rPr>
          <w:webHidden/>
        </w:rPr>
      </w:r>
      <w:r>
        <w:rPr>
          <w:webHidden/>
        </w:rPr>
        <w:fldChar w:fldCharType="separate"/>
      </w:r>
      <w:ins w:id="19" w:author="Clive Pygott" w:date="2018-05-19T19:37:00Z">
        <w:r>
          <w:rPr>
            <w:webHidden/>
          </w:rPr>
          <w:t>7</w:t>
        </w:r>
        <w:r>
          <w:rPr>
            <w:webHidden/>
          </w:rPr>
          <w:fldChar w:fldCharType="end"/>
        </w:r>
        <w:r w:rsidRPr="00896044">
          <w:rPr>
            <w:rStyle w:val="Hyperlink"/>
          </w:rPr>
          <w:fldChar w:fldCharType="end"/>
        </w:r>
      </w:ins>
    </w:p>
    <w:p w14:paraId="3C06861A" w14:textId="21AB47BC" w:rsidR="00175D8B" w:rsidRDefault="00175D8B">
      <w:pPr>
        <w:pStyle w:val="TOC1"/>
        <w:rPr>
          <w:ins w:id="20" w:author="Clive Pygott" w:date="2018-05-19T19:37:00Z"/>
          <w:b w:val="0"/>
          <w:bCs w:val="0"/>
          <w:lang w:val="en-GB" w:eastAsia="en-GB"/>
        </w:rPr>
      </w:pPr>
      <w:ins w:id="21" w:author="Clive Pygott" w:date="2018-05-19T19:37:00Z">
        <w:r w:rsidRPr="00896044">
          <w:rPr>
            <w:rStyle w:val="Hyperlink"/>
          </w:rPr>
          <w:fldChar w:fldCharType="begin"/>
        </w:r>
        <w:r w:rsidRPr="00896044">
          <w:rPr>
            <w:rStyle w:val="Hyperlink"/>
          </w:rPr>
          <w:instrText xml:space="preserve"> </w:instrText>
        </w:r>
        <w:r>
          <w:instrText>HYPERLINK \l "_Toc514521993"</w:instrText>
        </w:r>
        <w:r w:rsidRPr="00896044">
          <w:rPr>
            <w:rStyle w:val="Hyperlink"/>
          </w:rPr>
          <w:instrText xml:space="preserve"> </w:instrText>
        </w:r>
        <w:r w:rsidRPr="00896044">
          <w:rPr>
            <w:rStyle w:val="Hyperlink"/>
          </w:rPr>
          <w:fldChar w:fldCharType="separate"/>
        </w:r>
        <w:r w:rsidRPr="00896044">
          <w:rPr>
            <w:rStyle w:val="Hyperlink"/>
          </w:rPr>
          <w:t>3. Terms and definitions, symbols and conventions</w:t>
        </w:r>
        <w:r>
          <w:rPr>
            <w:webHidden/>
          </w:rPr>
          <w:tab/>
        </w:r>
        <w:r>
          <w:rPr>
            <w:webHidden/>
          </w:rPr>
          <w:fldChar w:fldCharType="begin"/>
        </w:r>
        <w:r>
          <w:rPr>
            <w:webHidden/>
          </w:rPr>
          <w:instrText xml:space="preserve"> PAGEREF _Toc514521993 \h </w:instrText>
        </w:r>
      </w:ins>
      <w:r>
        <w:rPr>
          <w:webHidden/>
        </w:rPr>
      </w:r>
      <w:r>
        <w:rPr>
          <w:webHidden/>
        </w:rPr>
        <w:fldChar w:fldCharType="separate"/>
      </w:r>
      <w:ins w:id="22" w:author="Clive Pygott" w:date="2018-05-19T19:37:00Z">
        <w:r>
          <w:rPr>
            <w:webHidden/>
          </w:rPr>
          <w:t>7</w:t>
        </w:r>
        <w:r>
          <w:rPr>
            <w:webHidden/>
          </w:rPr>
          <w:fldChar w:fldCharType="end"/>
        </w:r>
        <w:r w:rsidRPr="00896044">
          <w:rPr>
            <w:rStyle w:val="Hyperlink"/>
          </w:rPr>
          <w:fldChar w:fldCharType="end"/>
        </w:r>
      </w:ins>
    </w:p>
    <w:p w14:paraId="6153608B" w14:textId="05989631" w:rsidR="00175D8B" w:rsidRDefault="00175D8B">
      <w:pPr>
        <w:pStyle w:val="TOC2"/>
        <w:rPr>
          <w:ins w:id="23" w:author="Clive Pygott" w:date="2018-05-19T19:37:00Z"/>
          <w:b w:val="0"/>
          <w:bCs w:val="0"/>
          <w:lang w:val="en-GB" w:eastAsia="en-GB"/>
        </w:rPr>
      </w:pPr>
      <w:ins w:id="24" w:author="Clive Pygott" w:date="2018-05-19T19:37:00Z">
        <w:r w:rsidRPr="00896044">
          <w:rPr>
            <w:rStyle w:val="Hyperlink"/>
          </w:rPr>
          <w:fldChar w:fldCharType="begin"/>
        </w:r>
        <w:r w:rsidRPr="00896044">
          <w:rPr>
            <w:rStyle w:val="Hyperlink"/>
          </w:rPr>
          <w:instrText xml:space="preserve"> </w:instrText>
        </w:r>
        <w:r>
          <w:instrText>HYPERLINK \l "_Toc514521994"</w:instrText>
        </w:r>
        <w:r w:rsidRPr="00896044">
          <w:rPr>
            <w:rStyle w:val="Hyperlink"/>
          </w:rPr>
          <w:instrText xml:space="preserve"> </w:instrText>
        </w:r>
        <w:r w:rsidRPr="00896044">
          <w:rPr>
            <w:rStyle w:val="Hyperlink"/>
          </w:rPr>
          <w:fldChar w:fldCharType="separate"/>
        </w:r>
        <w:r w:rsidRPr="00896044">
          <w:rPr>
            <w:rStyle w:val="Hyperlink"/>
          </w:rPr>
          <w:t>3.1 Terms and definitions</w:t>
        </w:r>
        <w:r>
          <w:rPr>
            <w:webHidden/>
          </w:rPr>
          <w:tab/>
        </w:r>
        <w:r>
          <w:rPr>
            <w:webHidden/>
          </w:rPr>
          <w:fldChar w:fldCharType="begin"/>
        </w:r>
        <w:r>
          <w:rPr>
            <w:webHidden/>
          </w:rPr>
          <w:instrText xml:space="preserve"> PAGEREF _Toc514521994 \h </w:instrText>
        </w:r>
      </w:ins>
      <w:r>
        <w:rPr>
          <w:webHidden/>
        </w:rPr>
      </w:r>
      <w:r>
        <w:rPr>
          <w:webHidden/>
        </w:rPr>
        <w:fldChar w:fldCharType="separate"/>
      </w:r>
      <w:ins w:id="25" w:author="Clive Pygott" w:date="2018-05-19T19:37:00Z">
        <w:r>
          <w:rPr>
            <w:webHidden/>
          </w:rPr>
          <w:t>7</w:t>
        </w:r>
        <w:r>
          <w:rPr>
            <w:webHidden/>
          </w:rPr>
          <w:fldChar w:fldCharType="end"/>
        </w:r>
        <w:r w:rsidRPr="00896044">
          <w:rPr>
            <w:rStyle w:val="Hyperlink"/>
          </w:rPr>
          <w:fldChar w:fldCharType="end"/>
        </w:r>
      </w:ins>
    </w:p>
    <w:p w14:paraId="56ABB12D" w14:textId="7290BA91" w:rsidR="00175D8B" w:rsidRDefault="00175D8B">
      <w:pPr>
        <w:pStyle w:val="TOC1"/>
        <w:rPr>
          <w:ins w:id="26" w:author="Clive Pygott" w:date="2018-05-19T19:37:00Z"/>
          <w:b w:val="0"/>
          <w:bCs w:val="0"/>
          <w:lang w:val="en-GB" w:eastAsia="en-GB"/>
        </w:rPr>
      </w:pPr>
      <w:ins w:id="27" w:author="Clive Pygott" w:date="2018-05-19T19:37:00Z">
        <w:r w:rsidRPr="00896044">
          <w:rPr>
            <w:rStyle w:val="Hyperlink"/>
          </w:rPr>
          <w:fldChar w:fldCharType="begin"/>
        </w:r>
        <w:r w:rsidRPr="00896044">
          <w:rPr>
            <w:rStyle w:val="Hyperlink"/>
          </w:rPr>
          <w:instrText xml:space="preserve"> </w:instrText>
        </w:r>
        <w:r>
          <w:instrText>HYPERLINK \l "_Toc514521995"</w:instrText>
        </w:r>
        <w:r w:rsidRPr="00896044">
          <w:rPr>
            <w:rStyle w:val="Hyperlink"/>
          </w:rPr>
          <w:instrText xml:space="preserve"> </w:instrText>
        </w:r>
        <w:r w:rsidRPr="00896044">
          <w:rPr>
            <w:rStyle w:val="Hyperlink"/>
          </w:rPr>
          <w:fldChar w:fldCharType="separate"/>
        </w:r>
        <w:r w:rsidRPr="00896044">
          <w:rPr>
            <w:rStyle w:val="Hyperlink"/>
          </w:rPr>
          <w:t>4. Language concepts</w:t>
        </w:r>
        <w:r>
          <w:rPr>
            <w:webHidden/>
          </w:rPr>
          <w:tab/>
        </w:r>
        <w:r>
          <w:rPr>
            <w:webHidden/>
          </w:rPr>
          <w:fldChar w:fldCharType="begin"/>
        </w:r>
        <w:r>
          <w:rPr>
            <w:webHidden/>
          </w:rPr>
          <w:instrText xml:space="preserve"> PAGEREF _Toc514521995 \h </w:instrText>
        </w:r>
      </w:ins>
      <w:r>
        <w:rPr>
          <w:webHidden/>
        </w:rPr>
      </w:r>
      <w:r>
        <w:rPr>
          <w:webHidden/>
        </w:rPr>
        <w:fldChar w:fldCharType="separate"/>
      </w:r>
      <w:ins w:id="28" w:author="Clive Pygott" w:date="2018-05-19T19:37:00Z">
        <w:r>
          <w:rPr>
            <w:webHidden/>
          </w:rPr>
          <w:t>12</w:t>
        </w:r>
        <w:r>
          <w:rPr>
            <w:webHidden/>
          </w:rPr>
          <w:fldChar w:fldCharType="end"/>
        </w:r>
        <w:r w:rsidRPr="00896044">
          <w:rPr>
            <w:rStyle w:val="Hyperlink"/>
          </w:rPr>
          <w:fldChar w:fldCharType="end"/>
        </w:r>
      </w:ins>
    </w:p>
    <w:p w14:paraId="13B8EEC8" w14:textId="3FB7A7CB" w:rsidR="00175D8B" w:rsidRDefault="00175D8B">
      <w:pPr>
        <w:pStyle w:val="TOC1"/>
        <w:rPr>
          <w:ins w:id="29" w:author="Clive Pygott" w:date="2018-05-19T19:37:00Z"/>
          <w:b w:val="0"/>
          <w:bCs w:val="0"/>
          <w:lang w:val="en-GB" w:eastAsia="en-GB"/>
        </w:rPr>
      </w:pPr>
      <w:ins w:id="30" w:author="Clive Pygott" w:date="2018-05-19T19:37:00Z">
        <w:r w:rsidRPr="00896044">
          <w:rPr>
            <w:rStyle w:val="Hyperlink"/>
          </w:rPr>
          <w:fldChar w:fldCharType="begin"/>
        </w:r>
        <w:r w:rsidRPr="00896044">
          <w:rPr>
            <w:rStyle w:val="Hyperlink"/>
          </w:rPr>
          <w:instrText xml:space="preserve"> </w:instrText>
        </w:r>
        <w:r>
          <w:instrText>HYPERLINK \l "_Toc514521996"</w:instrText>
        </w:r>
        <w:r w:rsidRPr="00896044">
          <w:rPr>
            <w:rStyle w:val="Hyperlink"/>
          </w:rPr>
          <w:instrText xml:space="preserve"> </w:instrText>
        </w:r>
        <w:r w:rsidRPr="00896044">
          <w:rPr>
            <w:rStyle w:val="Hyperlink"/>
          </w:rPr>
          <w:fldChar w:fldCharType="separate"/>
        </w:r>
        <w:r w:rsidRPr="00896044">
          <w:rPr>
            <w:rStyle w:val="Hyperlink"/>
          </w:rPr>
          <w:t xml:space="preserve">5. </w:t>
        </w:r>
        <w:r w:rsidRPr="00896044">
          <w:rPr>
            <w:rStyle w:val="Hyperlink"/>
            <w:rFonts w:cs="Calibri"/>
            <w:lang w:val="en"/>
          </w:rPr>
          <w:t>Avoiding programming language vulnerabilities in C</w:t>
        </w:r>
        <w:r>
          <w:rPr>
            <w:webHidden/>
          </w:rPr>
          <w:tab/>
        </w:r>
        <w:r>
          <w:rPr>
            <w:webHidden/>
          </w:rPr>
          <w:fldChar w:fldCharType="begin"/>
        </w:r>
        <w:r>
          <w:rPr>
            <w:webHidden/>
          </w:rPr>
          <w:instrText xml:space="preserve"> PAGEREF _Toc514521996 \h </w:instrText>
        </w:r>
      </w:ins>
      <w:r>
        <w:rPr>
          <w:webHidden/>
        </w:rPr>
      </w:r>
      <w:r>
        <w:rPr>
          <w:webHidden/>
        </w:rPr>
        <w:fldChar w:fldCharType="separate"/>
      </w:r>
      <w:ins w:id="31" w:author="Clive Pygott" w:date="2018-05-19T19:37:00Z">
        <w:r>
          <w:rPr>
            <w:webHidden/>
          </w:rPr>
          <w:t>13</w:t>
        </w:r>
        <w:r>
          <w:rPr>
            <w:webHidden/>
          </w:rPr>
          <w:fldChar w:fldCharType="end"/>
        </w:r>
        <w:r w:rsidRPr="00896044">
          <w:rPr>
            <w:rStyle w:val="Hyperlink"/>
          </w:rPr>
          <w:fldChar w:fldCharType="end"/>
        </w:r>
      </w:ins>
    </w:p>
    <w:p w14:paraId="38AD238E" w14:textId="39039D41" w:rsidR="00175D8B" w:rsidRDefault="00175D8B">
      <w:pPr>
        <w:pStyle w:val="TOC1"/>
        <w:rPr>
          <w:ins w:id="32" w:author="Clive Pygott" w:date="2018-05-19T19:37:00Z"/>
          <w:b w:val="0"/>
          <w:bCs w:val="0"/>
          <w:lang w:val="en-GB" w:eastAsia="en-GB"/>
        </w:rPr>
      </w:pPr>
      <w:ins w:id="33" w:author="Clive Pygott" w:date="2018-05-19T19:37:00Z">
        <w:r w:rsidRPr="00896044">
          <w:rPr>
            <w:rStyle w:val="Hyperlink"/>
          </w:rPr>
          <w:fldChar w:fldCharType="begin"/>
        </w:r>
        <w:r w:rsidRPr="00896044">
          <w:rPr>
            <w:rStyle w:val="Hyperlink"/>
          </w:rPr>
          <w:instrText xml:space="preserve"> </w:instrText>
        </w:r>
        <w:r>
          <w:instrText>HYPERLINK \l "_Toc514521997"</w:instrText>
        </w:r>
        <w:r w:rsidRPr="00896044">
          <w:rPr>
            <w:rStyle w:val="Hyperlink"/>
          </w:rPr>
          <w:instrText xml:space="preserve"> </w:instrText>
        </w:r>
        <w:r w:rsidRPr="00896044">
          <w:rPr>
            <w:rStyle w:val="Hyperlink"/>
          </w:rPr>
          <w:fldChar w:fldCharType="separate"/>
        </w:r>
        <w:r w:rsidRPr="00896044">
          <w:rPr>
            <w:rStyle w:val="Hyperlink"/>
          </w:rPr>
          <w:t>6. Specific Guidance for C Vulnerabilities</w:t>
        </w:r>
        <w:r>
          <w:rPr>
            <w:webHidden/>
          </w:rPr>
          <w:tab/>
        </w:r>
        <w:r>
          <w:rPr>
            <w:webHidden/>
          </w:rPr>
          <w:fldChar w:fldCharType="begin"/>
        </w:r>
        <w:r>
          <w:rPr>
            <w:webHidden/>
          </w:rPr>
          <w:instrText xml:space="preserve"> PAGEREF _Toc514521997 \h </w:instrText>
        </w:r>
      </w:ins>
      <w:r>
        <w:rPr>
          <w:webHidden/>
        </w:rPr>
      </w:r>
      <w:r>
        <w:rPr>
          <w:webHidden/>
        </w:rPr>
        <w:fldChar w:fldCharType="separate"/>
      </w:r>
      <w:ins w:id="34" w:author="Clive Pygott" w:date="2018-05-19T19:37:00Z">
        <w:r>
          <w:rPr>
            <w:webHidden/>
          </w:rPr>
          <w:t>14</w:t>
        </w:r>
        <w:r>
          <w:rPr>
            <w:webHidden/>
          </w:rPr>
          <w:fldChar w:fldCharType="end"/>
        </w:r>
        <w:r w:rsidRPr="00896044">
          <w:rPr>
            <w:rStyle w:val="Hyperlink"/>
          </w:rPr>
          <w:fldChar w:fldCharType="end"/>
        </w:r>
      </w:ins>
    </w:p>
    <w:p w14:paraId="6539E190" w14:textId="179E1650" w:rsidR="00175D8B" w:rsidRDefault="00175D8B">
      <w:pPr>
        <w:pStyle w:val="TOC2"/>
        <w:rPr>
          <w:ins w:id="35" w:author="Clive Pygott" w:date="2018-05-19T19:37:00Z"/>
          <w:b w:val="0"/>
          <w:bCs w:val="0"/>
          <w:lang w:val="en-GB" w:eastAsia="en-GB"/>
        </w:rPr>
      </w:pPr>
      <w:ins w:id="36" w:author="Clive Pygott" w:date="2018-05-19T19:37:00Z">
        <w:r w:rsidRPr="00896044">
          <w:rPr>
            <w:rStyle w:val="Hyperlink"/>
          </w:rPr>
          <w:fldChar w:fldCharType="begin"/>
        </w:r>
        <w:r w:rsidRPr="00896044">
          <w:rPr>
            <w:rStyle w:val="Hyperlink"/>
          </w:rPr>
          <w:instrText xml:space="preserve"> </w:instrText>
        </w:r>
        <w:r>
          <w:instrText>HYPERLINK \l "_Toc514521998"</w:instrText>
        </w:r>
        <w:r w:rsidRPr="00896044">
          <w:rPr>
            <w:rStyle w:val="Hyperlink"/>
          </w:rPr>
          <w:instrText xml:space="preserve"> </w:instrText>
        </w:r>
        <w:r w:rsidRPr="00896044">
          <w:rPr>
            <w:rStyle w:val="Hyperlink"/>
          </w:rPr>
          <w:fldChar w:fldCharType="separate"/>
        </w:r>
        <w:r w:rsidRPr="00896044">
          <w:rPr>
            <w:rStyle w:val="Hyperlink"/>
          </w:rPr>
          <w:t>6.1 General</w:t>
        </w:r>
        <w:r>
          <w:rPr>
            <w:webHidden/>
          </w:rPr>
          <w:tab/>
        </w:r>
        <w:r>
          <w:rPr>
            <w:webHidden/>
          </w:rPr>
          <w:fldChar w:fldCharType="begin"/>
        </w:r>
        <w:r>
          <w:rPr>
            <w:webHidden/>
          </w:rPr>
          <w:instrText xml:space="preserve"> PAGEREF _Toc514521998 \h </w:instrText>
        </w:r>
      </w:ins>
      <w:r>
        <w:rPr>
          <w:webHidden/>
        </w:rPr>
      </w:r>
      <w:r>
        <w:rPr>
          <w:webHidden/>
        </w:rPr>
        <w:fldChar w:fldCharType="separate"/>
      </w:r>
      <w:ins w:id="37" w:author="Clive Pygott" w:date="2018-05-19T19:37:00Z">
        <w:r>
          <w:rPr>
            <w:webHidden/>
          </w:rPr>
          <w:t>14</w:t>
        </w:r>
        <w:r>
          <w:rPr>
            <w:webHidden/>
          </w:rPr>
          <w:fldChar w:fldCharType="end"/>
        </w:r>
        <w:r w:rsidRPr="00896044">
          <w:rPr>
            <w:rStyle w:val="Hyperlink"/>
          </w:rPr>
          <w:fldChar w:fldCharType="end"/>
        </w:r>
      </w:ins>
    </w:p>
    <w:p w14:paraId="788F4F7D" w14:textId="7FFF48A0" w:rsidR="00175D8B" w:rsidRDefault="00175D8B">
      <w:pPr>
        <w:pStyle w:val="TOC2"/>
        <w:rPr>
          <w:ins w:id="38" w:author="Clive Pygott" w:date="2018-05-19T19:37:00Z"/>
          <w:b w:val="0"/>
          <w:bCs w:val="0"/>
          <w:lang w:val="en-GB" w:eastAsia="en-GB"/>
        </w:rPr>
      </w:pPr>
      <w:ins w:id="39" w:author="Clive Pygott" w:date="2018-05-19T19:37:00Z">
        <w:r w:rsidRPr="00896044">
          <w:rPr>
            <w:rStyle w:val="Hyperlink"/>
          </w:rPr>
          <w:fldChar w:fldCharType="begin"/>
        </w:r>
        <w:r w:rsidRPr="00896044">
          <w:rPr>
            <w:rStyle w:val="Hyperlink"/>
          </w:rPr>
          <w:instrText xml:space="preserve"> </w:instrText>
        </w:r>
        <w:r>
          <w:instrText>HYPERLINK \l "_Toc514521999"</w:instrText>
        </w:r>
        <w:r w:rsidRPr="00896044">
          <w:rPr>
            <w:rStyle w:val="Hyperlink"/>
          </w:rPr>
          <w:instrText xml:space="preserve"> </w:instrText>
        </w:r>
        <w:r w:rsidRPr="00896044">
          <w:rPr>
            <w:rStyle w:val="Hyperlink"/>
          </w:rPr>
          <w:fldChar w:fldCharType="separate"/>
        </w:r>
        <w:r w:rsidRPr="00896044">
          <w:rPr>
            <w:rStyle w:val="Hyperlink"/>
            <w:lang w:bidi="en-US"/>
          </w:rPr>
          <w:t>6.2 Type system [IHN]</w:t>
        </w:r>
        <w:r>
          <w:rPr>
            <w:webHidden/>
          </w:rPr>
          <w:tab/>
        </w:r>
        <w:r>
          <w:rPr>
            <w:webHidden/>
          </w:rPr>
          <w:fldChar w:fldCharType="begin"/>
        </w:r>
        <w:r>
          <w:rPr>
            <w:webHidden/>
          </w:rPr>
          <w:instrText xml:space="preserve"> PAGEREF _Toc514521999 \h </w:instrText>
        </w:r>
      </w:ins>
      <w:r>
        <w:rPr>
          <w:webHidden/>
        </w:rPr>
      </w:r>
      <w:r>
        <w:rPr>
          <w:webHidden/>
        </w:rPr>
        <w:fldChar w:fldCharType="separate"/>
      </w:r>
      <w:ins w:id="40" w:author="Clive Pygott" w:date="2018-05-19T19:37:00Z">
        <w:r>
          <w:rPr>
            <w:webHidden/>
          </w:rPr>
          <w:t>14</w:t>
        </w:r>
        <w:r>
          <w:rPr>
            <w:webHidden/>
          </w:rPr>
          <w:fldChar w:fldCharType="end"/>
        </w:r>
        <w:r w:rsidRPr="00896044">
          <w:rPr>
            <w:rStyle w:val="Hyperlink"/>
          </w:rPr>
          <w:fldChar w:fldCharType="end"/>
        </w:r>
      </w:ins>
    </w:p>
    <w:p w14:paraId="2CE96A1E" w14:textId="2869A936" w:rsidR="00175D8B" w:rsidRDefault="00175D8B">
      <w:pPr>
        <w:pStyle w:val="TOC2"/>
        <w:rPr>
          <w:ins w:id="41" w:author="Clive Pygott" w:date="2018-05-19T19:37:00Z"/>
          <w:b w:val="0"/>
          <w:bCs w:val="0"/>
          <w:lang w:val="en-GB" w:eastAsia="en-GB"/>
        </w:rPr>
      </w:pPr>
      <w:ins w:id="42" w:author="Clive Pygott" w:date="2018-05-19T19:37:00Z">
        <w:r w:rsidRPr="00896044">
          <w:rPr>
            <w:rStyle w:val="Hyperlink"/>
          </w:rPr>
          <w:fldChar w:fldCharType="begin"/>
        </w:r>
        <w:r w:rsidRPr="00896044">
          <w:rPr>
            <w:rStyle w:val="Hyperlink"/>
          </w:rPr>
          <w:instrText xml:space="preserve"> </w:instrText>
        </w:r>
        <w:r>
          <w:instrText>HYPERLINK \l "_Toc514522000"</w:instrText>
        </w:r>
        <w:r w:rsidRPr="00896044">
          <w:rPr>
            <w:rStyle w:val="Hyperlink"/>
          </w:rPr>
          <w:instrText xml:space="preserve"> </w:instrText>
        </w:r>
        <w:r w:rsidRPr="00896044">
          <w:rPr>
            <w:rStyle w:val="Hyperlink"/>
          </w:rPr>
          <w:fldChar w:fldCharType="separate"/>
        </w:r>
        <w:r w:rsidRPr="00896044">
          <w:rPr>
            <w:rStyle w:val="Hyperlink"/>
            <w:lang w:bidi="en-US"/>
          </w:rPr>
          <w:t>6.3 Bit representations [STR]</w:t>
        </w:r>
        <w:r>
          <w:rPr>
            <w:webHidden/>
          </w:rPr>
          <w:tab/>
        </w:r>
        <w:r>
          <w:rPr>
            <w:webHidden/>
          </w:rPr>
          <w:fldChar w:fldCharType="begin"/>
        </w:r>
        <w:r>
          <w:rPr>
            <w:webHidden/>
          </w:rPr>
          <w:instrText xml:space="preserve"> PAGEREF _Toc514522000 \h </w:instrText>
        </w:r>
      </w:ins>
      <w:r>
        <w:rPr>
          <w:webHidden/>
        </w:rPr>
      </w:r>
      <w:r>
        <w:rPr>
          <w:webHidden/>
        </w:rPr>
        <w:fldChar w:fldCharType="separate"/>
      </w:r>
      <w:ins w:id="43" w:author="Clive Pygott" w:date="2018-05-19T19:37:00Z">
        <w:r>
          <w:rPr>
            <w:webHidden/>
          </w:rPr>
          <w:t>15</w:t>
        </w:r>
        <w:r>
          <w:rPr>
            <w:webHidden/>
          </w:rPr>
          <w:fldChar w:fldCharType="end"/>
        </w:r>
        <w:r w:rsidRPr="00896044">
          <w:rPr>
            <w:rStyle w:val="Hyperlink"/>
          </w:rPr>
          <w:fldChar w:fldCharType="end"/>
        </w:r>
      </w:ins>
    </w:p>
    <w:p w14:paraId="1198D68B" w14:textId="43E6632B" w:rsidR="00175D8B" w:rsidRDefault="00175D8B">
      <w:pPr>
        <w:pStyle w:val="TOC2"/>
        <w:rPr>
          <w:ins w:id="44" w:author="Clive Pygott" w:date="2018-05-19T19:37:00Z"/>
          <w:b w:val="0"/>
          <w:bCs w:val="0"/>
          <w:lang w:val="en-GB" w:eastAsia="en-GB"/>
        </w:rPr>
      </w:pPr>
      <w:ins w:id="45" w:author="Clive Pygott" w:date="2018-05-19T19:37:00Z">
        <w:r w:rsidRPr="00896044">
          <w:rPr>
            <w:rStyle w:val="Hyperlink"/>
          </w:rPr>
          <w:fldChar w:fldCharType="begin"/>
        </w:r>
        <w:r w:rsidRPr="00896044">
          <w:rPr>
            <w:rStyle w:val="Hyperlink"/>
          </w:rPr>
          <w:instrText xml:space="preserve"> </w:instrText>
        </w:r>
        <w:r>
          <w:instrText>HYPERLINK \l "_Toc514522001"</w:instrText>
        </w:r>
        <w:r w:rsidRPr="00896044">
          <w:rPr>
            <w:rStyle w:val="Hyperlink"/>
          </w:rPr>
          <w:instrText xml:space="preserve"> </w:instrText>
        </w:r>
        <w:r w:rsidRPr="00896044">
          <w:rPr>
            <w:rStyle w:val="Hyperlink"/>
          </w:rPr>
          <w:fldChar w:fldCharType="separate"/>
        </w:r>
        <w:r w:rsidRPr="00896044">
          <w:rPr>
            <w:rStyle w:val="Hyperlink"/>
            <w:lang w:bidi="en-US"/>
          </w:rPr>
          <w:t>6.4 Floating-point arithmetic [PLF]</w:t>
        </w:r>
        <w:r>
          <w:rPr>
            <w:webHidden/>
          </w:rPr>
          <w:tab/>
        </w:r>
        <w:r>
          <w:rPr>
            <w:webHidden/>
          </w:rPr>
          <w:fldChar w:fldCharType="begin"/>
        </w:r>
        <w:r>
          <w:rPr>
            <w:webHidden/>
          </w:rPr>
          <w:instrText xml:space="preserve"> PAGEREF _Toc514522001 \h </w:instrText>
        </w:r>
      </w:ins>
      <w:r>
        <w:rPr>
          <w:webHidden/>
        </w:rPr>
      </w:r>
      <w:r>
        <w:rPr>
          <w:webHidden/>
        </w:rPr>
        <w:fldChar w:fldCharType="separate"/>
      </w:r>
      <w:ins w:id="46" w:author="Clive Pygott" w:date="2018-05-19T19:37:00Z">
        <w:r>
          <w:rPr>
            <w:webHidden/>
          </w:rPr>
          <w:t>16</w:t>
        </w:r>
        <w:r>
          <w:rPr>
            <w:webHidden/>
          </w:rPr>
          <w:fldChar w:fldCharType="end"/>
        </w:r>
        <w:r w:rsidRPr="00896044">
          <w:rPr>
            <w:rStyle w:val="Hyperlink"/>
          </w:rPr>
          <w:fldChar w:fldCharType="end"/>
        </w:r>
      </w:ins>
    </w:p>
    <w:p w14:paraId="2F6B5D93" w14:textId="7826FFC2" w:rsidR="00175D8B" w:rsidRDefault="00175D8B">
      <w:pPr>
        <w:pStyle w:val="TOC2"/>
        <w:rPr>
          <w:ins w:id="47" w:author="Clive Pygott" w:date="2018-05-19T19:37:00Z"/>
          <w:b w:val="0"/>
          <w:bCs w:val="0"/>
          <w:lang w:val="en-GB" w:eastAsia="en-GB"/>
        </w:rPr>
      </w:pPr>
      <w:ins w:id="48" w:author="Clive Pygott" w:date="2018-05-19T19:37:00Z">
        <w:r w:rsidRPr="00896044">
          <w:rPr>
            <w:rStyle w:val="Hyperlink"/>
          </w:rPr>
          <w:fldChar w:fldCharType="begin"/>
        </w:r>
        <w:r w:rsidRPr="00896044">
          <w:rPr>
            <w:rStyle w:val="Hyperlink"/>
          </w:rPr>
          <w:instrText xml:space="preserve"> </w:instrText>
        </w:r>
        <w:r>
          <w:instrText>HYPERLINK \l "_Toc514522002"</w:instrText>
        </w:r>
        <w:r w:rsidRPr="00896044">
          <w:rPr>
            <w:rStyle w:val="Hyperlink"/>
          </w:rPr>
          <w:instrText xml:space="preserve"> </w:instrText>
        </w:r>
        <w:r w:rsidRPr="00896044">
          <w:rPr>
            <w:rStyle w:val="Hyperlink"/>
          </w:rPr>
          <w:fldChar w:fldCharType="separate"/>
        </w:r>
        <w:r w:rsidRPr="00896044">
          <w:rPr>
            <w:rStyle w:val="Hyperlink"/>
            <w:lang w:bidi="en-US"/>
          </w:rPr>
          <w:t>6.5 Enumerator issues [CCB]</w:t>
        </w:r>
        <w:r>
          <w:rPr>
            <w:webHidden/>
          </w:rPr>
          <w:tab/>
        </w:r>
        <w:r>
          <w:rPr>
            <w:webHidden/>
          </w:rPr>
          <w:fldChar w:fldCharType="begin"/>
        </w:r>
        <w:r>
          <w:rPr>
            <w:webHidden/>
          </w:rPr>
          <w:instrText xml:space="preserve"> PAGEREF _Toc514522002 \h </w:instrText>
        </w:r>
      </w:ins>
      <w:r>
        <w:rPr>
          <w:webHidden/>
        </w:rPr>
      </w:r>
      <w:r>
        <w:rPr>
          <w:webHidden/>
        </w:rPr>
        <w:fldChar w:fldCharType="separate"/>
      </w:r>
      <w:ins w:id="49" w:author="Clive Pygott" w:date="2018-05-19T19:37:00Z">
        <w:r>
          <w:rPr>
            <w:webHidden/>
          </w:rPr>
          <w:t>17</w:t>
        </w:r>
        <w:r>
          <w:rPr>
            <w:webHidden/>
          </w:rPr>
          <w:fldChar w:fldCharType="end"/>
        </w:r>
        <w:r w:rsidRPr="00896044">
          <w:rPr>
            <w:rStyle w:val="Hyperlink"/>
          </w:rPr>
          <w:fldChar w:fldCharType="end"/>
        </w:r>
      </w:ins>
    </w:p>
    <w:p w14:paraId="44F1AA64" w14:textId="4FFAB376" w:rsidR="00175D8B" w:rsidRDefault="00175D8B">
      <w:pPr>
        <w:pStyle w:val="TOC2"/>
        <w:rPr>
          <w:ins w:id="50" w:author="Clive Pygott" w:date="2018-05-19T19:37:00Z"/>
          <w:b w:val="0"/>
          <w:bCs w:val="0"/>
          <w:lang w:val="en-GB" w:eastAsia="en-GB"/>
        </w:rPr>
      </w:pPr>
      <w:ins w:id="51" w:author="Clive Pygott" w:date="2018-05-19T19:37:00Z">
        <w:r w:rsidRPr="00896044">
          <w:rPr>
            <w:rStyle w:val="Hyperlink"/>
          </w:rPr>
          <w:fldChar w:fldCharType="begin"/>
        </w:r>
        <w:r w:rsidRPr="00896044">
          <w:rPr>
            <w:rStyle w:val="Hyperlink"/>
          </w:rPr>
          <w:instrText xml:space="preserve"> </w:instrText>
        </w:r>
        <w:r>
          <w:instrText>HYPERLINK \l "_Toc514522003"</w:instrText>
        </w:r>
        <w:r w:rsidRPr="00896044">
          <w:rPr>
            <w:rStyle w:val="Hyperlink"/>
          </w:rPr>
          <w:instrText xml:space="preserve"> </w:instrText>
        </w:r>
        <w:r w:rsidRPr="00896044">
          <w:rPr>
            <w:rStyle w:val="Hyperlink"/>
          </w:rPr>
          <w:fldChar w:fldCharType="separate"/>
        </w:r>
        <w:r w:rsidRPr="00896044">
          <w:rPr>
            <w:rStyle w:val="Hyperlink"/>
            <w:lang w:bidi="en-US"/>
          </w:rPr>
          <w:t>6.6 Conversion errors [FLC]</w:t>
        </w:r>
        <w:r>
          <w:rPr>
            <w:webHidden/>
          </w:rPr>
          <w:tab/>
        </w:r>
        <w:r>
          <w:rPr>
            <w:webHidden/>
          </w:rPr>
          <w:fldChar w:fldCharType="begin"/>
        </w:r>
        <w:r>
          <w:rPr>
            <w:webHidden/>
          </w:rPr>
          <w:instrText xml:space="preserve"> PAGEREF _Toc514522003 \h </w:instrText>
        </w:r>
      </w:ins>
      <w:r>
        <w:rPr>
          <w:webHidden/>
        </w:rPr>
      </w:r>
      <w:r>
        <w:rPr>
          <w:webHidden/>
        </w:rPr>
        <w:fldChar w:fldCharType="separate"/>
      </w:r>
      <w:ins w:id="52" w:author="Clive Pygott" w:date="2018-05-19T19:37:00Z">
        <w:r>
          <w:rPr>
            <w:webHidden/>
          </w:rPr>
          <w:t>19</w:t>
        </w:r>
        <w:r>
          <w:rPr>
            <w:webHidden/>
          </w:rPr>
          <w:fldChar w:fldCharType="end"/>
        </w:r>
        <w:r w:rsidRPr="00896044">
          <w:rPr>
            <w:rStyle w:val="Hyperlink"/>
          </w:rPr>
          <w:fldChar w:fldCharType="end"/>
        </w:r>
      </w:ins>
    </w:p>
    <w:p w14:paraId="06229DF1" w14:textId="3671346D" w:rsidR="00175D8B" w:rsidRDefault="00175D8B">
      <w:pPr>
        <w:pStyle w:val="TOC2"/>
        <w:rPr>
          <w:ins w:id="53" w:author="Clive Pygott" w:date="2018-05-19T19:37:00Z"/>
          <w:b w:val="0"/>
          <w:bCs w:val="0"/>
          <w:lang w:val="en-GB" w:eastAsia="en-GB"/>
        </w:rPr>
      </w:pPr>
      <w:ins w:id="54" w:author="Clive Pygott" w:date="2018-05-19T19:37:00Z">
        <w:r w:rsidRPr="00896044">
          <w:rPr>
            <w:rStyle w:val="Hyperlink"/>
          </w:rPr>
          <w:fldChar w:fldCharType="begin"/>
        </w:r>
        <w:r w:rsidRPr="00896044">
          <w:rPr>
            <w:rStyle w:val="Hyperlink"/>
          </w:rPr>
          <w:instrText xml:space="preserve"> </w:instrText>
        </w:r>
        <w:r>
          <w:instrText>HYPERLINK \l "_Toc514522004"</w:instrText>
        </w:r>
        <w:r w:rsidRPr="00896044">
          <w:rPr>
            <w:rStyle w:val="Hyperlink"/>
          </w:rPr>
          <w:instrText xml:space="preserve"> </w:instrText>
        </w:r>
        <w:r w:rsidRPr="00896044">
          <w:rPr>
            <w:rStyle w:val="Hyperlink"/>
          </w:rPr>
          <w:fldChar w:fldCharType="separate"/>
        </w:r>
        <w:r w:rsidRPr="00896044">
          <w:rPr>
            <w:rStyle w:val="Hyperlink"/>
            <w:lang w:bidi="en-US"/>
          </w:rPr>
          <w:t>6.7 String termination [CJM]</w:t>
        </w:r>
        <w:r>
          <w:rPr>
            <w:webHidden/>
          </w:rPr>
          <w:tab/>
        </w:r>
        <w:r>
          <w:rPr>
            <w:webHidden/>
          </w:rPr>
          <w:fldChar w:fldCharType="begin"/>
        </w:r>
        <w:r>
          <w:rPr>
            <w:webHidden/>
          </w:rPr>
          <w:instrText xml:space="preserve"> PAGEREF _Toc514522004 \h </w:instrText>
        </w:r>
      </w:ins>
      <w:r>
        <w:rPr>
          <w:webHidden/>
        </w:rPr>
      </w:r>
      <w:r>
        <w:rPr>
          <w:webHidden/>
        </w:rPr>
        <w:fldChar w:fldCharType="separate"/>
      </w:r>
      <w:ins w:id="55" w:author="Clive Pygott" w:date="2018-05-19T19:37:00Z">
        <w:r>
          <w:rPr>
            <w:webHidden/>
          </w:rPr>
          <w:t>21</w:t>
        </w:r>
        <w:r>
          <w:rPr>
            <w:webHidden/>
          </w:rPr>
          <w:fldChar w:fldCharType="end"/>
        </w:r>
        <w:r w:rsidRPr="00896044">
          <w:rPr>
            <w:rStyle w:val="Hyperlink"/>
          </w:rPr>
          <w:fldChar w:fldCharType="end"/>
        </w:r>
      </w:ins>
    </w:p>
    <w:p w14:paraId="7911D155" w14:textId="150C2079" w:rsidR="00175D8B" w:rsidRDefault="00175D8B">
      <w:pPr>
        <w:pStyle w:val="TOC2"/>
        <w:rPr>
          <w:ins w:id="56" w:author="Clive Pygott" w:date="2018-05-19T19:37:00Z"/>
          <w:b w:val="0"/>
          <w:bCs w:val="0"/>
          <w:lang w:val="en-GB" w:eastAsia="en-GB"/>
        </w:rPr>
      </w:pPr>
      <w:ins w:id="57" w:author="Clive Pygott" w:date="2018-05-19T19:37:00Z">
        <w:r w:rsidRPr="00896044">
          <w:rPr>
            <w:rStyle w:val="Hyperlink"/>
          </w:rPr>
          <w:fldChar w:fldCharType="begin"/>
        </w:r>
        <w:r w:rsidRPr="00896044">
          <w:rPr>
            <w:rStyle w:val="Hyperlink"/>
          </w:rPr>
          <w:instrText xml:space="preserve"> </w:instrText>
        </w:r>
        <w:r>
          <w:instrText>HYPERLINK \l "_Toc514522005"</w:instrText>
        </w:r>
        <w:r w:rsidRPr="00896044">
          <w:rPr>
            <w:rStyle w:val="Hyperlink"/>
          </w:rPr>
          <w:instrText xml:space="preserve"> </w:instrText>
        </w:r>
        <w:r w:rsidRPr="00896044">
          <w:rPr>
            <w:rStyle w:val="Hyperlink"/>
          </w:rPr>
          <w:fldChar w:fldCharType="separate"/>
        </w:r>
        <w:r w:rsidRPr="00896044">
          <w:rPr>
            <w:rStyle w:val="Hyperlink"/>
            <w:lang w:bidi="en-US"/>
          </w:rPr>
          <w:t>6.8 Buffer boundary violation [HCB]</w:t>
        </w:r>
        <w:r>
          <w:rPr>
            <w:webHidden/>
          </w:rPr>
          <w:tab/>
        </w:r>
        <w:r>
          <w:rPr>
            <w:webHidden/>
          </w:rPr>
          <w:fldChar w:fldCharType="begin"/>
        </w:r>
        <w:r>
          <w:rPr>
            <w:webHidden/>
          </w:rPr>
          <w:instrText xml:space="preserve"> PAGEREF _Toc514522005 \h </w:instrText>
        </w:r>
      </w:ins>
      <w:r>
        <w:rPr>
          <w:webHidden/>
        </w:rPr>
      </w:r>
      <w:r>
        <w:rPr>
          <w:webHidden/>
        </w:rPr>
        <w:fldChar w:fldCharType="separate"/>
      </w:r>
      <w:ins w:id="58" w:author="Clive Pygott" w:date="2018-05-19T19:37:00Z">
        <w:r>
          <w:rPr>
            <w:webHidden/>
          </w:rPr>
          <w:t>21</w:t>
        </w:r>
        <w:r>
          <w:rPr>
            <w:webHidden/>
          </w:rPr>
          <w:fldChar w:fldCharType="end"/>
        </w:r>
        <w:r w:rsidRPr="00896044">
          <w:rPr>
            <w:rStyle w:val="Hyperlink"/>
          </w:rPr>
          <w:fldChar w:fldCharType="end"/>
        </w:r>
      </w:ins>
    </w:p>
    <w:p w14:paraId="3B989F38" w14:textId="1E0E97BE" w:rsidR="00175D8B" w:rsidRDefault="00175D8B">
      <w:pPr>
        <w:pStyle w:val="TOC2"/>
        <w:rPr>
          <w:ins w:id="59" w:author="Clive Pygott" w:date="2018-05-19T19:37:00Z"/>
          <w:b w:val="0"/>
          <w:bCs w:val="0"/>
          <w:lang w:val="en-GB" w:eastAsia="en-GB"/>
        </w:rPr>
      </w:pPr>
      <w:ins w:id="60" w:author="Clive Pygott" w:date="2018-05-19T19:37:00Z">
        <w:r w:rsidRPr="00896044">
          <w:rPr>
            <w:rStyle w:val="Hyperlink"/>
          </w:rPr>
          <w:fldChar w:fldCharType="begin"/>
        </w:r>
        <w:r w:rsidRPr="00896044">
          <w:rPr>
            <w:rStyle w:val="Hyperlink"/>
          </w:rPr>
          <w:instrText xml:space="preserve"> </w:instrText>
        </w:r>
        <w:r>
          <w:instrText>HYPERLINK \l "_Toc514522006"</w:instrText>
        </w:r>
        <w:r w:rsidRPr="00896044">
          <w:rPr>
            <w:rStyle w:val="Hyperlink"/>
          </w:rPr>
          <w:instrText xml:space="preserve"> </w:instrText>
        </w:r>
        <w:r w:rsidRPr="00896044">
          <w:rPr>
            <w:rStyle w:val="Hyperlink"/>
          </w:rPr>
          <w:fldChar w:fldCharType="separate"/>
        </w:r>
        <w:r w:rsidRPr="00896044">
          <w:rPr>
            <w:rStyle w:val="Hyperlink"/>
            <w:lang w:bidi="en-US"/>
          </w:rPr>
          <w:t>6.9 Unchecked array indexing [XYZ]</w:t>
        </w:r>
        <w:r>
          <w:rPr>
            <w:webHidden/>
          </w:rPr>
          <w:tab/>
        </w:r>
        <w:r>
          <w:rPr>
            <w:webHidden/>
          </w:rPr>
          <w:fldChar w:fldCharType="begin"/>
        </w:r>
        <w:r>
          <w:rPr>
            <w:webHidden/>
          </w:rPr>
          <w:instrText xml:space="preserve"> PAGEREF _Toc514522006 \h </w:instrText>
        </w:r>
      </w:ins>
      <w:r>
        <w:rPr>
          <w:webHidden/>
        </w:rPr>
      </w:r>
      <w:r>
        <w:rPr>
          <w:webHidden/>
        </w:rPr>
        <w:fldChar w:fldCharType="separate"/>
      </w:r>
      <w:ins w:id="61" w:author="Clive Pygott" w:date="2018-05-19T19:37:00Z">
        <w:r>
          <w:rPr>
            <w:webHidden/>
          </w:rPr>
          <w:t>23</w:t>
        </w:r>
        <w:r>
          <w:rPr>
            <w:webHidden/>
          </w:rPr>
          <w:fldChar w:fldCharType="end"/>
        </w:r>
        <w:r w:rsidRPr="00896044">
          <w:rPr>
            <w:rStyle w:val="Hyperlink"/>
          </w:rPr>
          <w:fldChar w:fldCharType="end"/>
        </w:r>
      </w:ins>
    </w:p>
    <w:p w14:paraId="6920EC33" w14:textId="3D5EB65A" w:rsidR="00175D8B" w:rsidRDefault="00175D8B">
      <w:pPr>
        <w:pStyle w:val="TOC2"/>
        <w:rPr>
          <w:ins w:id="62" w:author="Clive Pygott" w:date="2018-05-19T19:37:00Z"/>
          <w:b w:val="0"/>
          <w:bCs w:val="0"/>
          <w:lang w:val="en-GB" w:eastAsia="en-GB"/>
        </w:rPr>
      </w:pPr>
      <w:ins w:id="63" w:author="Clive Pygott" w:date="2018-05-19T19:37:00Z">
        <w:r w:rsidRPr="00896044">
          <w:rPr>
            <w:rStyle w:val="Hyperlink"/>
          </w:rPr>
          <w:fldChar w:fldCharType="begin"/>
        </w:r>
        <w:r w:rsidRPr="00896044">
          <w:rPr>
            <w:rStyle w:val="Hyperlink"/>
          </w:rPr>
          <w:instrText xml:space="preserve"> </w:instrText>
        </w:r>
        <w:r>
          <w:instrText>HYPERLINK \l "_Toc514522007"</w:instrText>
        </w:r>
        <w:r w:rsidRPr="00896044">
          <w:rPr>
            <w:rStyle w:val="Hyperlink"/>
          </w:rPr>
          <w:instrText xml:space="preserve"> </w:instrText>
        </w:r>
        <w:r w:rsidRPr="00896044">
          <w:rPr>
            <w:rStyle w:val="Hyperlink"/>
          </w:rPr>
          <w:fldChar w:fldCharType="separate"/>
        </w:r>
        <w:r w:rsidRPr="00896044">
          <w:rPr>
            <w:rStyle w:val="Hyperlink"/>
            <w:lang w:bidi="en-US"/>
          </w:rPr>
          <w:t>6.10 Unchecked array copying [XYW]</w:t>
        </w:r>
        <w:r>
          <w:rPr>
            <w:webHidden/>
          </w:rPr>
          <w:tab/>
        </w:r>
        <w:r>
          <w:rPr>
            <w:webHidden/>
          </w:rPr>
          <w:fldChar w:fldCharType="begin"/>
        </w:r>
        <w:r>
          <w:rPr>
            <w:webHidden/>
          </w:rPr>
          <w:instrText xml:space="preserve"> PAGEREF _Toc514522007 \h </w:instrText>
        </w:r>
      </w:ins>
      <w:r>
        <w:rPr>
          <w:webHidden/>
        </w:rPr>
      </w:r>
      <w:r>
        <w:rPr>
          <w:webHidden/>
        </w:rPr>
        <w:fldChar w:fldCharType="separate"/>
      </w:r>
      <w:ins w:id="64" w:author="Clive Pygott" w:date="2018-05-19T19:37:00Z">
        <w:r>
          <w:rPr>
            <w:webHidden/>
          </w:rPr>
          <w:t>23</w:t>
        </w:r>
        <w:r>
          <w:rPr>
            <w:webHidden/>
          </w:rPr>
          <w:fldChar w:fldCharType="end"/>
        </w:r>
        <w:r w:rsidRPr="00896044">
          <w:rPr>
            <w:rStyle w:val="Hyperlink"/>
          </w:rPr>
          <w:fldChar w:fldCharType="end"/>
        </w:r>
      </w:ins>
    </w:p>
    <w:p w14:paraId="2F125DF5" w14:textId="4B794C01" w:rsidR="00175D8B" w:rsidRDefault="00175D8B">
      <w:pPr>
        <w:pStyle w:val="TOC2"/>
        <w:rPr>
          <w:ins w:id="65" w:author="Clive Pygott" w:date="2018-05-19T19:37:00Z"/>
          <w:b w:val="0"/>
          <w:bCs w:val="0"/>
          <w:lang w:val="en-GB" w:eastAsia="en-GB"/>
        </w:rPr>
      </w:pPr>
      <w:ins w:id="66" w:author="Clive Pygott" w:date="2018-05-19T19:37:00Z">
        <w:r w:rsidRPr="00896044">
          <w:rPr>
            <w:rStyle w:val="Hyperlink"/>
          </w:rPr>
          <w:fldChar w:fldCharType="begin"/>
        </w:r>
        <w:r w:rsidRPr="00896044">
          <w:rPr>
            <w:rStyle w:val="Hyperlink"/>
          </w:rPr>
          <w:instrText xml:space="preserve"> </w:instrText>
        </w:r>
        <w:r>
          <w:instrText>HYPERLINK \l "_Toc514522008"</w:instrText>
        </w:r>
        <w:r w:rsidRPr="00896044">
          <w:rPr>
            <w:rStyle w:val="Hyperlink"/>
          </w:rPr>
          <w:instrText xml:space="preserve"> </w:instrText>
        </w:r>
        <w:r w:rsidRPr="00896044">
          <w:rPr>
            <w:rStyle w:val="Hyperlink"/>
          </w:rPr>
          <w:fldChar w:fldCharType="separate"/>
        </w:r>
        <w:r w:rsidRPr="00896044">
          <w:rPr>
            <w:rStyle w:val="Hyperlink"/>
            <w:lang w:bidi="en-US"/>
          </w:rPr>
          <w:t>6.11 Pointer type conversions [HFC]</w:t>
        </w:r>
        <w:r>
          <w:rPr>
            <w:webHidden/>
          </w:rPr>
          <w:tab/>
        </w:r>
        <w:r>
          <w:rPr>
            <w:webHidden/>
          </w:rPr>
          <w:fldChar w:fldCharType="begin"/>
        </w:r>
        <w:r>
          <w:rPr>
            <w:webHidden/>
          </w:rPr>
          <w:instrText xml:space="preserve"> PAGEREF _Toc514522008 \h </w:instrText>
        </w:r>
      </w:ins>
      <w:r>
        <w:rPr>
          <w:webHidden/>
        </w:rPr>
      </w:r>
      <w:r>
        <w:rPr>
          <w:webHidden/>
        </w:rPr>
        <w:fldChar w:fldCharType="separate"/>
      </w:r>
      <w:ins w:id="67" w:author="Clive Pygott" w:date="2018-05-19T19:37:00Z">
        <w:r>
          <w:rPr>
            <w:webHidden/>
          </w:rPr>
          <w:t>24</w:t>
        </w:r>
        <w:r>
          <w:rPr>
            <w:webHidden/>
          </w:rPr>
          <w:fldChar w:fldCharType="end"/>
        </w:r>
        <w:r w:rsidRPr="00896044">
          <w:rPr>
            <w:rStyle w:val="Hyperlink"/>
          </w:rPr>
          <w:fldChar w:fldCharType="end"/>
        </w:r>
      </w:ins>
    </w:p>
    <w:p w14:paraId="6EAB5C63" w14:textId="48495379" w:rsidR="00175D8B" w:rsidRDefault="00175D8B">
      <w:pPr>
        <w:pStyle w:val="TOC2"/>
        <w:rPr>
          <w:ins w:id="68" w:author="Clive Pygott" w:date="2018-05-19T19:37:00Z"/>
          <w:b w:val="0"/>
          <w:bCs w:val="0"/>
          <w:lang w:val="en-GB" w:eastAsia="en-GB"/>
        </w:rPr>
      </w:pPr>
      <w:ins w:id="69" w:author="Clive Pygott" w:date="2018-05-19T19:37:00Z">
        <w:r w:rsidRPr="00896044">
          <w:rPr>
            <w:rStyle w:val="Hyperlink"/>
          </w:rPr>
          <w:fldChar w:fldCharType="begin"/>
        </w:r>
        <w:r w:rsidRPr="00896044">
          <w:rPr>
            <w:rStyle w:val="Hyperlink"/>
          </w:rPr>
          <w:instrText xml:space="preserve"> </w:instrText>
        </w:r>
        <w:r>
          <w:instrText>HYPERLINK \l "_Toc514522009"</w:instrText>
        </w:r>
        <w:r w:rsidRPr="00896044">
          <w:rPr>
            <w:rStyle w:val="Hyperlink"/>
          </w:rPr>
          <w:instrText xml:space="preserve"> </w:instrText>
        </w:r>
        <w:r w:rsidRPr="00896044">
          <w:rPr>
            <w:rStyle w:val="Hyperlink"/>
          </w:rPr>
          <w:fldChar w:fldCharType="separate"/>
        </w:r>
        <w:r w:rsidRPr="00896044">
          <w:rPr>
            <w:rStyle w:val="Hyperlink"/>
            <w:lang w:bidi="en-US"/>
          </w:rPr>
          <w:t>6.12 Pointer arithmetic [RVG]</w:t>
        </w:r>
        <w:r>
          <w:rPr>
            <w:webHidden/>
          </w:rPr>
          <w:tab/>
        </w:r>
        <w:r>
          <w:rPr>
            <w:webHidden/>
          </w:rPr>
          <w:fldChar w:fldCharType="begin"/>
        </w:r>
        <w:r>
          <w:rPr>
            <w:webHidden/>
          </w:rPr>
          <w:instrText xml:space="preserve"> PAGEREF _Toc514522009 \h </w:instrText>
        </w:r>
      </w:ins>
      <w:r>
        <w:rPr>
          <w:webHidden/>
        </w:rPr>
      </w:r>
      <w:r>
        <w:rPr>
          <w:webHidden/>
        </w:rPr>
        <w:fldChar w:fldCharType="separate"/>
      </w:r>
      <w:ins w:id="70" w:author="Clive Pygott" w:date="2018-05-19T19:37:00Z">
        <w:r>
          <w:rPr>
            <w:webHidden/>
          </w:rPr>
          <w:t>25</w:t>
        </w:r>
        <w:r>
          <w:rPr>
            <w:webHidden/>
          </w:rPr>
          <w:fldChar w:fldCharType="end"/>
        </w:r>
        <w:r w:rsidRPr="00896044">
          <w:rPr>
            <w:rStyle w:val="Hyperlink"/>
          </w:rPr>
          <w:fldChar w:fldCharType="end"/>
        </w:r>
      </w:ins>
    </w:p>
    <w:p w14:paraId="3F0440BE" w14:textId="5370AA58" w:rsidR="00175D8B" w:rsidRDefault="00175D8B">
      <w:pPr>
        <w:pStyle w:val="TOC2"/>
        <w:rPr>
          <w:ins w:id="71" w:author="Clive Pygott" w:date="2018-05-19T19:37:00Z"/>
          <w:b w:val="0"/>
          <w:bCs w:val="0"/>
          <w:lang w:val="en-GB" w:eastAsia="en-GB"/>
        </w:rPr>
      </w:pPr>
      <w:ins w:id="72" w:author="Clive Pygott" w:date="2018-05-19T19:37:00Z">
        <w:r w:rsidRPr="00896044">
          <w:rPr>
            <w:rStyle w:val="Hyperlink"/>
          </w:rPr>
          <w:fldChar w:fldCharType="begin"/>
        </w:r>
        <w:r w:rsidRPr="00896044">
          <w:rPr>
            <w:rStyle w:val="Hyperlink"/>
          </w:rPr>
          <w:instrText xml:space="preserve"> </w:instrText>
        </w:r>
        <w:r>
          <w:instrText>HYPERLINK \l "_Toc514522010"</w:instrText>
        </w:r>
        <w:r w:rsidRPr="00896044">
          <w:rPr>
            <w:rStyle w:val="Hyperlink"/>
          </w:rPr>
          <w:instrText xml:space="preserve"> </w:instrText>
        </w:r>
        <w:r w:rsidRPr="00896044">
          <w:rPr>
            <w:rStyle w:val="Hyperlink"/>
          </w:rPr>
          <w:fldChar w:fldCharType="separate"/>
        </w:r>
        <w:r w:rsidRPr="00896044">
          <w:rPr>
            <w:rStyle w:val="Hyperlink"/>
            <w:lang w:bidi="en-US"/>
          </w:rPr>
          <w:t>6.13 NULL pointer dereference [XYH]</w:t>
        </w:r>
        <w:r>
          <w:rPr>
            <w:webHidden/>
          </w:rPr>
          <w:tab/>
        </w:r>
        <w:r>
          <w:rPr>
            <w:webHidden/>
          </w:rPr>
          <w:fldChar w:fldCharType="begin"/>
        </w:r>
        <w:r>
          <w:rPr>
            <w:webHidden/>
          </w:rPr>
          <w:instrText xml:space="preserve"> PAGEREF _Toc514522010 \h </w:instrText>
        </w:r>
      </w:ins>
      <w:r>
        <w:rPr>
          <w:webHidden/>
        </w:rPr>
      </w:r>
      <w:r>
        <w:rPr>
          <w:webHidden/>
        </w:rPr>
        <w:fldChar w:fldCharType="separate"/>
      </w:r>
      <w:ins w:id="73" w:author="Clive Pygott" w:date="2018-05-19T19:37:00Z">
        <w:r>
          <w:rPr>
            <w:webHidden/>
          </w:rPr>
          <w:t>25</w:t>
        </w:r>
        <w:r>
          <w:rPr>
            <w:webHidden/>
          </w:rPr>
          <w:fldChar w:fldCharType="end"/>
        </w:r>
        <w:r w:rsidRPr="00896044">
          <w:rPr>
            <w:rStyle w:val="Hyperlink"/>
          </w:rPr>
          <w:fldChar w:fldCharType="end"/>
        </w:r>
      </w:ins>
    </w:p>
    <w:p w14:paraId="21349FC1" w14:textId="6E8492BE" w:rsidR="00175D8B" w:rsidRDefault="00175D8B">
      <w:pPr>
        <w:pStyle w:val="TOC2"/>
        <w:rPr>
          <w:ins w:id="74" w:author="Clive Pygott" w:date="2018-05-19T19:37:00Z"/>
          <w:b w:val="0"/>
          <w:bCs w:val="0"/>
          <w:lang w:val="en-GB" w:eastAsia="en-GB"/>
        </w:rPr>
      </w:pPr>
      <w:ins w:id="75" w:author="Clive Pygott" w:date="2018-05-19T19:37:00Z">
        <w:r w:rsidRPr="00896044">
          <w:rPr>
            <w:rStyle w:val="Hyperlink"/>
          </w:rPr>
          <w:fldChar w:fldCharType="begin"/>
        </w:r>
        <w:r w:rsidRPr="00896044">
          <w:rPr>
            <w:rStyle w:val="Hyperlink"/>
          </w:rPr>
          <w:instrText xml:space="preserve"> </w:instrText>
        </w:r>
        <w:r>
          <w:instrText>HYPERLINK \l "_Toc514522011"</w:instrText>
        </w:r>
        <w:r w:rsidRPr="00896044">
          <w:rPr>
            <w:rStyle w:val="Hyperlink"/>
          </w:rPr>
          <w:instrText xml:space="preserve"> </w:instrText>
        </w:r>
        <w:r w:rsidRPr="00896044">
          <w:rPr>
            <w:rStyle w:val="Hyperlink"/>
          </w:rPr>
          <w:fldChar w:fldCharType="separate"/>
        </w:r>
        <w:r w:rsidRPr="00896044">
          <w:rPr>
            <w:rStyle w:val="Hyperlink"/>
            <w:lang w:bidi="en-US"/>
          </w:rPr>
          <w:t>6.14 Dangling reference to heap [XYK]</w:t>
        </w:r>
        <w:r>
          <w:rPr>
            <w:webHidden/>
          </w:rPr>
          <w:tab/>
        </w:r>
        <w:r>
          <w:rPr>
            <w:webHidden/>
          </w:rPr>
          <w:fldChar w:fldCharType="begin"/>
        </w:r>
        <w:r>
          <w:rPr>
            <w:webHidden/>
          </w:rPr>
          <w:instrText xml:space="preserve"> PAGEREF _Toc514522011 \h </w:instrText>
        </w:r>
      </w:ins>
      <w:r>
        <w:rPr>
          <w:webHidden/>
        </w:rPr>
      </w:r>
      <w:r>
        <w:rPr>
          <w:webHidden/>
        </w:rPr>
        <w:fldChar w:fldCharType="separate"/>
      </w:r>
      <w:ins w:id="76" w:author="Clive Pygott" w:date="2018-05-19T19:37:00Z">
        <w:r>
          <w:rPr>
            <w:webHidden/>
          </w:rPr>
          <w:t>26</w:t>
        </w:r>
        <w:r>
          <w:rPr>
            <w:webHidden/>
          </w:rPr>
          <w:fldChar w:fldCharType="end"/>
        </w:r>
        <w:r w:rsidRPr="00896044">
          <w:rPr>
            <w:rStyle w:val="Hyperlink"/>
          </w:rPr>
          <w:fldChar w:fldCharType="end"/>
        </w:r>
      </w:ins>
    </w:p>
    <w:p w14:paraId="7AE163B6" w14:textId="588BB32B" w:rsidR="00175D8B" w:rsidRDefault="00175D8B">
      <w:pPr>
        <w:pStyle w:val="TOC2"/>
        <w:rPr>
          <w:ins w:id="77" w:author="Clive Pygott" w:date="2018-05-19T19:37:00Z"/>
          <w:b w:val="0"/>
          <w:bCs w:val="0"/>
          <w:lang w:val="en-GB" w:eastAsia="en-GB"/>
        </w:rPr>
      </w:pPr>
      <w:ins w:id="78" w:author="Clive Pygott" w:date="2018-05-19T19:37:00Z">
        <w:r w:rsidRPr="00896044">
          <w:rPr>
            <w:rStyle w:val="Hyperlink"/>
          </w:rPr>
          <w:fldChar w:fldCharType="begin"/>
        </w:r>
        <w:r w:rsidRPr="00896044">
          <w:rPr>
            <w:rStyle w:val="Hyperlink"/>
          </w:rPr>
          <w:instrText xml:space="preserve"> </w:instrText>
        </w:r>
        <w:r>
          <w:instrText>HYPERLINK \l "_Toc514522012"</w:instrText>
        </w:r>
        <w:r w:rsidRPr="00896044">
          <w:rPr>
            <w:rStyle w:val="Hyperlink"/>
          </w:rPr>
          <w:instrText xml:space="preserve"> </w:instrText>
        </w:r>
        <w:r w:rsidRPr="00896044">
          <w:rPr>
            <w:rStyle w:val="Hyperlink"/>
          </w:rPr>
          <w:fldChar w:fldCharType="separate"/>
        </w:r>
        <w:r w:rsidRPr="00896044">
          <w:rPr>
            <w:rStyle w:val="Hyperlink"/>
            <w:lang w:bidi="en-US"/>
          </w:rPr>
          <w:t>6.15 Arithmetic wrap-around error [FIF]</w:t>
        </w:r>
        <w:r>
          <w:rPr>
            <w:webHidden/>
          </w:rPr>
          <w:tab/>
        </w:r>
        <w:r>
          <w:rPr>
            <w:webHidden/>
          </w:rPr>
          <w:fldChar w:fldCharType="begin"/>
        </w:r>
        <w:r>
          <w:rPr>
            <w:webHidden/>
          </w:rPr>
          <w:instrText xml:space="preserve"> PAGEREF _Toc514522012 \h </w:instrText>
        </w:r>
      </w:ins>
      <w:r>
        <w:rPr>
          <w:webHidden/>
        </w:rPr>
      </w:r>
      <w:r>
        <w:rPr>
          <w:webHidden/>
        </w:rPr>
        <w:fldChar w:fldCharType="separate"/>
      </w:r>
      <w:ins w:id="79" w:author="Clive Pygott" w:date="2018-05-19T19:37:00Z">
        <w:r>
          <w:rPr>
            <w:webHidden/>
          </w:rPr>
          <w:t>27</w:t>
        </w:r>
        <w:r>
          <w:rPr>
            <w:webHidden/>
          </w:rPr>
          <w:fldChar w:fldCharType="end"/>
        </w:r>
        <w:r w:rsidRPr="00896044">
          <w:rPr>
            <w:rStyle w:val="Hyperlink"/>
          </w:rPr>
          <w:fldChar w:fldCharType="end"/>
        </w:r>
      </w:ins>
    </w:p>
    <w:p w14:paraId="33BB2A97" w14:textId="6289B13F" w:rsidR="00175D8B" w:rsidRDefault="00175D8B">
      <w:pPr>
        <w:pStyle w:val="TOC2"/>
        <w:rPr>
          <w:ins w:id="80" w:author="Clive Pygott" w:date="2018-05-19T19:37:00Z"/>
          <w:b w:val="0"/>
          <w:bCs w:val="0"/>
          <w:lang w:val="en-GB" w:eastAsia="en-GB"/>
        </w:rPr>
      </w:pPr>
      <w:ins w:id="81" w:author="Clive Pygott" w:date="2018-05-19T19:37:00Z">
        <w:r w:rsidRPr="00896044">
          <w:rPr>
            <w:rStyle w:val="Hyperlink"/>
          </w:rPr>
          <w:fldChar w:fldCharType="begin"/>
        </w:r>
        <w:r w:rsidRPr="00896044">
          <w:rPr>
            <w:rStyle w:val="Hyperlink"/>
          </w:rPr>
          <w:instrText xml:space="preserve"> </w:instrText>
        </w:r>
        <w:r>
          <w:instrText>HYPERLINK \l "_Toc514522013"</w:instrText>
        </w:r>
        <w:r w:rsidRPr="00896044">
          <w:rPr>
            <w:rStyle w:val="Hyperlink"/>
          </w:rPr>
          <w:instrText xml:space="preserve"> </w:instrText>
        </w:r>
        <w:r w:rsidRPr="00896044">
          <w:rPr>
            <w:rStyle w:val="Hyperlink"/>
          </w:rPr>
          <w:fldChar w:fldCharType="separate"/>
        </w:r>
        <w:r w:rsidRPr="00896044">
          <w:rPr>
            <w:rStyle w:val="Hyperlink"/>
            <w:lang w:bidi="en-US"/>
          </w:rPr>
          <w:t>6.16 Using shift operations for multiplication and division [PIK]</w:t>
        </w:r>
        <w:r>
          <w:rPr>
            <w:webHidden/>
          </w:rPr>
          <w:tab/>
        </w:r>
        <w:r>
          <w:rPr>
            <w:webHidden/>
          </w:rPr>
          <w:fldChar w:fldCharType="begin"/>
        </w:r>
        <w:r>
          <w:rPr>
            <w:webHidden/>
          </w:rPr>
          <w:instrText xml:space="preserve"> PAGEREF _Toc514522013 \h </w:instrText>
        </w:r>
      </w:ins>
      <w:r>
        <w:rPr>
          <w:webHidden/>
        </w:rPr>
      </w:r>
      <w:r>
        <w:rPr>
          <w:webHidden/>
        </w:rPr>
        <w:fldChar w:fldCharType="separate"/>
      </w:r>
      <w:ins w:id="82" w:author="Clive Pygott" w:date="2018-05-19T19:37:00Z">
        <w:r>
          <w:rPr>
            <w:webHidden/>
          </w:rPr>
          <w:t>29</w:t>
        </w:r>
        <w:r>
          <w:rPr>
            <w:webHidden/>
          </w:rPr>
          <w:fldChar w:fldCharType="end"/>
        </w:r>
        <w:r w:rsidRPr="00896044">
          <w:rPr>
            <w:rStyle w:val="Hyperlink"/>
          </w:rPr>
          <w:fldChar w:fldCharType="end"/>
        </w:r>
      </w:ins>
    </w:p>
    <w:p w14:paraId="2E5DA4DE" w14:textId="37694E50" w:rsidR="00175D8B" w:rsidRDefault="00175D8B">
      <w:pPr>
        <w:pStyle w:val="TOC2"/>
        <w:rPr>
          <w:ins w:id="83" w:author="Clive Pygott" w:date="2018-05-19T19:37:00Z"/>
          <w:b w:val="0"/>
          <w:bCs w:val="0"/>
          <w:lang w:val="en-GB" w:eastAsia="en-GB"/>
        </w:rPr>
      </w:pPr>
      <w:ins w:id="84" w:author="Clive Pygott" w:date="2018-05-19T19:37:00Z">
        <w:r w:rsidRPr="00896044">
          <w:rPr>
            <w:rStyle w:val="Hyperlink"/>
          </w:rPr>
          <w:fldChar w:fldCharType="begin"/>
        </w:r>
        <w:r w:rsidRPr="00896044">
          <w:rPr>
            <w:rStyle w:val="Hyperlink"/>
          </w:rPr>
          <w:instrText xml:space="preserve"> </w:instrText>
        </w:r>
        <w:r>
          <w:instrText>HYPERLINK \l "_Toc514522014"</w:instrText>
        </w:r>
        <w:r w:rsidRPr="00896044">
          <w:rPr>
            <w:rStyle w:val="Hyperlink"/>
          </w:rPr>
          <w:instrText xml:space="preserve"> </w:instrText>
        </w:r>
        <w:r w:rsidRPr="00896044">
          <w:rPr>
            <w:rStyle w:val="Hyperlink"/>
          </w:rPr>
          <w:fldChar w:fldCharType="separate"/>
        </w:r>
        <w:r w:rsidRPr="00896044">
          <w:rPr>
            <w:rStyle w:val="Hyperlink"/>
            <w:lang w:bidi="en-US"/>
          </w:rPr>
          <w:t>6.17 Choice of clear names [NAI]</w:t>
        </w:r>
        <w:r>
          <w:rPr>
            <w:webHidden/>
          </w:rPr>
          <w:tab/>
        </w:r>
        <w:r>
          <w:rPr>
            <w:webHidden/>
          </w:rPr>
          <w:fldChar w:fldCharType="begin"/>
        </w:r>
        <w:r>
          <w:rPr>
            <w:webHidden/>
          </w:rPr>
          <w:instrText xml:space="preserve"> PAGEREF _Toc514522014 \h </w:instrText>
        </w:r>
      </w:ins>
      <w:r>
        <w:rPr>
          <w:webHidden/>
        </w:rPr>
      </w:r>
      <w:r>
        <w:rPr>
          <w:webHidden/>
        </w:rPr>
        <w:fldChar w:fldCharType="separate"/>
      </w:r>
      <w:ins w:id="85" w:author="Clive Pygott" w:date="2018-05-19T19:37:00Z">
        <w:r>
          <w:rPr>
            <w:webHidden/>
          </w:rPr>
          <w:t>29</w:t>
        </w:r>
        <w:r>
          <w:rPr>
            <w:webHidden/>
          </w:rPr>
          <w:fldChar w:fldCharType="end"/>
        </w:r>
        <w:r w:rsidRPr="00896044">
          <w:rPr>
            <w:rStyle w:val="Hyperlink"/>
          </w:rPr>
          <w:fldChar w:fldCharType="end"/>
        </w:r>
      </w:ins>
    </w:p>
    <w:p w14:paraId="598AB376" w14:textId="02CE8752" w:rsidR="00175D8B" w:rsidRDefault="00175D8B">
      <w:pPr>
        <w:pStyle w:val="TOC2"/>
        <w:rPr>
          <w:ins w:id="86" w:author="Clive Pygott" w:date="2018-05-19T19:37:00Z"/>
          <w:b w:val="0"/>
          <w:bCs w:val="0"/>
          <w:lang w:val="en-GB" w:eastAsia="en-GB"/>
        </w:rPr>
      </w:pPr>
      <w:ins w:id="87" w:author="Clive Pygott" w:date="2018-05-19T19:37:00Z">
        <w:r w:rsidRPr="00896044">
          <w:rPr>
            <w:rStyle w:val="Hyperlink"/>
          </w:rPr>
          <w:fldChar w:fldCharType="begin"/>
        </w:r>
        <w:r w:rsidRPr="00896044">
          <w:rPr>
            <w:rStyle w:val="Hyperlink"/>
          </w:rPr>
          <w:instrText xml:space="preserve"> </w:instrText>
        </w:r>
        <w:r>
          <w:instrText>HYPERLINK \l "_Toc514522015"</w:instrText>
        </w:r>
        <w:r w:rsidRPr="00896044">
          <w:rPr>
            <w:rStyle w:val="Hyperlink"/>
          </w:rPr>
          <w:instrText xml:space="preserve"> </w:instrText>
        </w:r>
        <w:r w:rsidRPr="00896044">
          <w:rPr>
            <w:rStyle w:val="Hyperlink"/>
          </w:rPr>
          <w:fldChar w:fldCharType="separate"/>
        </w:r>
        <w:r w:rsidRPr="00896044">
          <w:rPr>
            <w:rStyle w:val="Hyperlink"/>
            <w:lang w:bidi="en-US"/>
          </w:rPr>
          <w:t>6.18 Dead store [WXQ]</w:t>
        </w:r>
        <w:r>
          <w:rPr>
            <w:webHidden/>
          </w:rPr>
          <w:tab/>
        </w:r>
        <w:r>
          <w:rPr>
            <w:webHidden/>
          </w:rPr>
          <w:fldChar w:fldCharType="begin"/>
        </w:r>
        <w:r>
          <w:rPr>
            <w:webHidden/>
          </w:rPr>
          <w:instrText xml:space="preserve"> PAGEREF _Toc514522015 \h </w:instrText>
        </w:r>
      </w:ins>
      <w:r>
        <w:rPr>
          <w:webHidden/>
        </w:rPr>
      </w:r>
      <w:r>
        <w:rPr>
          <w:webHidden/>
        </w:rPr>
        <w:fldChar w:fldCharType="separate"/>
      </w:r>
      <w:ins w:id="88" w:author="Clive Pygott" w:date="2018-05-19T19:37:00Z">
        <w:r>
          <w:rPr>
            <w:webHidden/>
          </w:rPr>
          <w:t>30</w:t>
        </w:r>
        <w:r>
          <w:rPr>
            <w:webHidden/>
          </w:rPr>
          <w:fldChar w:fldCharType="end"/>
        </w:r>
        <w:r w:rsidRPr="00896044">
          <w:rPr>
            <w:rStyle w:val="Hyperlink"/>
          </w:rPr>
          <w:fldChar w:fldCharType="end"/>
        </w:r>
      </w:ins>
    </w:p>
    <w:p w14:paraId="39139567" w14:textId="7EC104EF" w:rsidR="00175D8B" w:rsidRDefault="00175D8B">
      <w:pPr>
        <w:pStyle w:val="TOC2"/>
        <w:rPr>
          <w:ins w:id="89" w:author="Clive Pygott" w:date="2018-05-19T19:37:00Z"/>
          <w:b w:val="0"/>
          <w:bCs w:val="0"/>
          <w:lang w:val="en-GB" w:eastAsia="en-GB"/>
        </w:rPr>
      </w:pPr>
      <w:ins w:id="90" w:author="Clive Pygott" w:date="2018-05-19T19:37:00Z">
        <w:r w:rsidRPr="00896044">
          <w:rPr>
            <w:rStyle w:val="Hyperlink"/>
          </w:rPr>
          <w:fldChar w:fldCharType="begin"/>
        </w:r>
        <w:r w:rsidRPr="00896044">
          <w:rPr>
            <w:rStyle w:val="Hyperlink"/>
          </w:rPr>
          <w:instrText xml:space="preserve"> </w:instrText>
        </w:r>
        <w:r>
          <w:instrText>HYPERLINK \l "_Toc514522016"</w:instrText>
        </w:r>
        <w:r w:rsidRPr="00896044">
          <w:rPr>
            <w:rStyle w:val="Hyperlink"/>
          </w:rPr>
          <w:instrText xml:space="preserve"> </w:instrText>
        </w:r>
        <w:r w:rsidRPr="00896044">
          <w:rPr>
            <w:rStyle w:val="Hyperlink"/>
          </w:rPr>
          <w:fldChar w:fldCharType="separate"/>
        </w:r>
        <w:r w:rsidRPr="00896044">
          <w:rPr>
            <w:rStyle w:val="Hyperlink"/>
            <w:lang w:bidi="en-US"/>
          </w:rPr>
          <w:t>6.19 Unused variable [YZS]</w:t>
        </w:r>
        <w:r>
          <w:rPr>
            <w:webHidden/>
          </w:rPr>
          <w:tab/>
        </w:r>
        <w:r>
          <w:rPr>
            <w:webHidden/>
          </w:rPr>
          <w:fldChar w:fldCharType="begin"/>
        </w:r>
        <w:r>
          <w:rPr>
            <w:webHidden/>
          </w:rPr>
          <w:instrText xml:space="preserve"> PAGEREF _Toc514522016 \h </w:instrText>
        </w:r>
      </w:ins>
      <w:r>
        <w:rPr>
          <w:webHidden/>
        </w:rPr>
      </w:r>
      <w:r>
        <w:rPr>
          <w:webHidden/>
        </w:rPr>
        <w:fldChar w:fldCharType="separate"/>
      </w:r>
      <w:ins w:id="91" w:author="Clive Pygott" w:date="2018-05-19T19:37:00Z">
        <w:r>
          <w:rPr>
            <w:webHidden/>
          </w:rPr>
          <w:t>30</w:t>
        </w:r>
        <w:r>
          <w:rPr>
            <w:webHidden/>
          </w:rPr>
          <w:fldChar w:fldCharType="end"/>
        </w:r>
        <w:r w:rsidRPr="00896044">
          <w:rPr>
            <w:rStyle w:val="Hyperlink"/>
          </w:rPr>
          <w:fldChar w:fldCharType="end"/>
        </w:r>
      </w:ins>
    </w:p>
    <w:p w14:paraId="3F575A99" w14:textId="6C9CC564" w:rsidR="00175D8B" w:rsidRDefault="00175D8B">
      <w:pPr>
        <w:pStyle w:val="TOC2"/>
        <w:rPr>
          <w:ins w:id="92" w:author="Clive Pygott" w:date="2018-05-19T19:37:00Z"/>
          <w:b w:val="0"/>
          <w:bCs w:val="0"/>
          <w:lang w:val="en-GB" w:eastAsia="en-GB"/>
        </w:rPr>
      </w:pPr>
      <w:ins w:id="93" w:author="Clive Pygott" w:date="2018-05-19T19:37:00Z">
        <w:r w:rsidRPr="00896044">
          <w:rPr>
            <w:rStyle w:val="Hyperlink"/>
          </w:rPr>
          <w:fldChar w:fldCharType="begin"/>
        </w:r>
        <w:r w:rsidRPr="00896044">
          <w:rPr>
            <w:rStyle w:val="Hyperlink"/>
          </w:rPr>
          <w:instrText xml:space="preserve"> </w:instrText>
        </w:r>
        <w:r>
          <w:instrText>HYPERLINK \l "_Toc514522017"</w:instrText>
        </w:r>
        <w:r w:rsidRPr="00896044">
          <w:rPr>
            <w:rStyle w:val="Hyperlink"/>
          </w:rPr>
          <w:instrText xml:space="preserve"> </w:instrText>
        </w:r>
        <w:r w:rsidRPr="00896044">
          <w:rPr>
            <w:rStyle w:val="Hyperlink"/>
          </w:rPr>
          <w:fldChar w:fldCharType="separate"/>
        </w:r>
        <w:r w:rsidRPr="00896044">
          <w:rPr>
            <w:rStyle w:val="Hyperlink"/>
            <w:lang w:bidi="en-US"/>
          </w:rPr>
          <w:t>6.20 Identifier name reuse [YOW]</w:t>
        </w:r>
        <w:r>
          <w:rPr>
            <w:webHidden/>
          </w:rPr>
          <w:tab/>
        </w:r>
        <w:r>
          <w:rPr>
            <w:webHidden/>
          </w:rPr>
          <w:fldChar w:fldCharType="begin"/>
        </w:r>
        <w:r>
          <w:rPr>
            <w:webHidden/>
          </w:rPr>
          <w:instrText xml:space="preserve"> PAGEREF _Toc514522017 \h </w:instrText>
        </w:r>
      </w:ins>
      <w:r>
        <w:rPr>
          <w:webHidden/>
        </w:rPr>
      </w:r>
      <w:r>
        <w:rPr>
          <w:webHidden/>
        </w:rPr>
        <w:fldChar w:fldCharType="separate"/>
      </w:r>
      <w:ins w:id="94" w:author="Clive Pygott" w:date="2018-05-19T19:37:00Z">
        <w:r>
          <w:rPr>
            <w:webHidden/>
          </w:rPr>
          <w:t>30</w:t>
        </w:r>
        <w:r>
          <w:rPr>
            <w:webHidden/>
          </w:rPr>
          <w:fldChar w:fldCharType="end"/>
        </w:r>
        <w:r w:rsidRPr="00896044">
          <w:rPr>
            <w:rStyle w:val="Hyperlink"/>
          </w:rPr>
          <w:fldChar w:fldCharType="end"/>
        </w:r>
      </w:ins>
    </w:p>
    <w:p w14:paraId="153B72AE" w14:textId="7A18FA72" w:rsidR="00175D8B" w:rsidRDefault="00175D8B">
      <w:pPr>
        <w:pStyle w:val="TOC2"/>
        <w:rPr>
          <w:ins w:id="95" w:author="Clive Pygott" w:date="2018-05-19T19:37:00Z"/>
          <w:b w:val="0"/>
          <w:bCs w:val="0"/>
          <w:lang w:val="en-GB" w:eastAsia="en-GB"/>
        </w:rPr>
      </w:pPr>
      <w:ins w:id="96" w:author="Clive Pygott" w:date="2018-05-19T19:37:00Z">
        <w:r w:rsidRPr="00896044">
          <w:rPr>
            <w:rStyle w:val="Hyperlink"/>
          </w:rPr>
          <w:fldChar w:fldCharType="begin"/>
        </w:r>
        <w:r w:rsidRPr="00896044">
          <w:rPr>
            <w:rStyle w:val="Hyperlink"/>
          </w:rPr>
          <w:instrText xml:space="preserve"> </w:instrText>
        </w:r>
        <w:r>
          <w:instrText>HYPERLINK \l "_Toc514522018"</w:instrText>
        </w:r>
        <w:r w:rsidRPr="00896044">
          <w:rPr>
            <w:rStyle w:val="Hyperlink"/>
          </w:rPr>
          <w:instrText xml:space="preserve"> </w:instrText>
        </w:r>
        <w:r w:rsidRPr="00896044">
          <w:rPr>
            <w:rStyle w:val="Hyperlink"/>
          </w:rPr>
          <w:fldChar w:fldCharType="separate"/>
        </w:r>
        <w:r w:rsidRPr="00896044">
          <w:rPr>
            <w:rStyle w:val="Hyperlink"/>
            <w:lang w:bidi="en-US"/>
          </w:rPr>
          <w:t>6.21 Namespace issues [BJL]</w:t>
        </w:r>
        <w:r>
          <w:rPr>
            <w:webHidden/>
          </w:rPr>
          <w:tab/>
        </w:r>
        <w:r>
          <w:rPr>
            <w:webHidden/>
          </w:rPr>
          <w:fldChar w:fldCharType="begin"/>
        </w:r>
        <w:r>
          <w:rPr>
            <w:webHidden/>
          </w:rPr>
          <w:instrText xml:space="preserve"> PAGEREF _Toc514522018 \h </w:instrText>
        </w:r>
      </w:ins>
      <w:r>
        <w:rPr>
          <w:webHidden/>
        </w:rPr>
      </w:r>
      <w:r>
        <w:rPr>
          <w:webHidden/>
        </w:rPr>
        <w:fldChar w:fldCharType="separate"/>
      </w:r>
      <w:ins w:id="97" w:author="Clive Pygott" w:date="2018-05-19T19:37:00Z">
        <w:r>
          <w:rPr>
            <w:webHidden/>
          </w:rPr>
          <w:t>31</w:t>
        </w:r>
        <w:r>
          <w:rPr>
            <w:webHidden/>
          </w:rPr>
          <w:fldChar w:fldCharType="end"/>
        </w:r>
        <w:r w:rsidRPr="00896044">
          <w:rPr>
            <w:rStyle w:val="Hyperlink"/>
          </w:rPr>
          <w:fldChar w:fldCharType="end"/>
        </w:r>
      </w:ins>
    </w:p>
    <w:p w14:paraId="24AB418C" w14:textId="307DCE43" w:rsidR="00175D8B" w:rsidRDefault="00175D8B">
      <w:pPr>
        <w:pStyle w:val="TOC2"/>
        <w:rPr>
          <w:ins w:id="98" w:author="Clive Pygott" w:date="2018-05-19T19:37:00Z"/>
          <w:b w:val="0"/>
          <w:bCs w:val="0"/>
          <w:lang w:val="en-GB" w:eastAsia="en-GB"/>
        </w:rPr>
      </w:pPr>
      <w:ins w:id="99" w:author="Clive Pygott" w:date="2018-05-19T19:37:00Z">
        <w:r w:rsidRPr="00896044">
          <w:rPr>
            <w:rStyle w:val="Hyperlink"/>
          </w:rPr>
          <w:fldChar w:fldCharType="begin"/>
        </w:r>
        <w:r w:rsidRPr="00896044">
          <w:rPr>
            <w:rStyle w:val="Hyperlink"/>
          </w:rPr>
          <w:instrText xml:space="preserve"> </w:instrText>
        </w:r>
        <w:r>
          <w:instrText>HYPERLINK \l "_Toc514522019"</w:instrText>
        </w:r>
        <w:r w:rsidRPr="00896044">
          <w:rPr>
            <w:rStyle w:val="Hyperlink"/>
          </w:rPr>
          <w:instrText xml:space="preserve"> </w:instrText>
        </w:r>
        <w:r w:rsidRPr="00896044">
          <w:rPr>
            <w:rStyle w:val="Hyperlink"/>
          </w:rPr>
          <w:fldChar w:fldCharType="separate"/>
        </w:r>
        <w:r w:rsidRPr="00896044">
          <w:rPr>
            <w:rStyle w:val="Hyperlink"/>
            <w:lang w:bidi="en-US"/>
          </w:rPr>
          <w:t>6.22 Initialization of variables [LAV]</w:t>
        </w:r>
        <w:r>
          <w:rPr>
            <w:webHidden/>
          </w:rPr>
          <w:tab/>
        </w:r>
        <w:r>
          <w:rPr>
            <w:webHidden/>
          </w:rPr>
          <w:fldChar w:fldCharType="begin"/>
        </w:r>
        <w:r>
          <w:rPr>
            <w:webHidden/>
          </w:rPr>
          <w:instrText xml:space="preserve"> PAGEREF _Toc514522019 \h </w:instrText>
        </w:r>
      </w:ins>
      <w:r>
        <w:rPr>
          <w:webHidden/>
        </w:rPr>
      </w:r>
      <w:r>
        <w:rPr>
          <w:webHidden/>
        </w:rPr>
        <w:fldChar w:fldCharType="separate"/>
      </w:r>
      <w:ins w:id="100" w:author="Clive Pygott" w:date="2018-05-19T19:37:00Z">
        <w:r>
          <w:rPr>
            <w:webHidden/>
          </w:rPr>
          <w:t>31</w:t>
        </w:r>
        <w:r>
          <w:rPr>
            <w:webHidden/>
          </w:rPr>
          <w:fldChar w:fldCharType="end"/>
        </w:r>
        <w:r w:rsidRPr="00896044">
          <w:rPr>
            <w:rStyle w:val="Hyperlink"/>
          </w:rPr>
          <w:fldChar w:fldCharType="end"/>
        </w:r>
      </w:ins>
    </w:p>
    <w:p w14:paraId="58FE6483" w14:textId="5F287211" w:rsidR="00175D8B" w:rsidRDefault="00175D8B">
      <w:pPr>
        <w:pStyle w:val="TOC2"/>
        <w:rPr>
          <w:ins w:id="101" w:author="Clive Pygott" w:date="2018-05-19T19:37:00Z"/>
          <w:b w:val="0"/>
          <w:bCs w:val="0"/>
          <w:lang w:val="en-GB" w:eastAsia="en-GB"/>
        </w:rPr>
      </w:pPr>
      <w:ins w:id="102" w:author="Clive Pygott" w:date="2018-05-19T19:37:00Z">
        <w:r w:rsidRPr="00896044">
          <w:rPr>
            <w:rStyle w:val="Hyperlink"/>
          </w:rPr>
          <w:fldChar w:fldCharType="begin"/>
        </w:r>
        <w:r w:rsidRPr="00896044">
          <w:rPr>
            <w:rStyle w:val="Hyperlink"/>
          </w:rPr>
          <w:instrText xml:space="preserve"> </w:instrText>
        </w:r>
        <w:r>
          <w:instrText>HYPERLINK \l "_Toc514522020"</w:instrText>
        </w:r>
        <w:r w:rsidRPr="00896044">
          <w:rPr>
            <w:rStyle w:val="Hyperlink"/>
          </w:rPr>
          <w:instrText xml:space="preserve"> </w:instrText>
        </w:r>
        <w:r w:rsidRPr="00896044">
          <w:rPr>
            <w:rStyle w:val="Hyperlink"/>
          </w:rPr>
          <w:fldChar w:fldCharType="separate"/>
        </w:r>
        <w:r w:rsidRPr="00896044">
          <w:rPr>
            <w:rStyle w:val="Hyperlink"/>
            <w:lang w:bidi="en-US"/>
          </w:rPr>
          <w:t>6.23 Operator precedence and associativity [JCW]</w:t>
        </w:r>
        <w:r>
          <w:rPr>
            <w:webHidden/>
          </w:rPr>
          <w:tab/>
        </w:r>
        <w:r>
          <w:rPr>
            <w:webHidden/>
          </w:rPr>
          <w:fldChar w:fldCharType="begin"/>
        </w:r>
        <w:r>
          <w:rPr>
            <w:webHidden/>
          </w:rPr>
          <w:instrText xml:space="preserve"> PAGEREF _Toc514522020 \h </w:instrText>
        </w:r>
      </w:ins>
      <w:r>
        <w:rPr>
          <w:webHidden/>
        </w:rPr>
      </w:r>
      <w:r>
        <w:rPr>
          <w:webHidden/>
        </w:rPr>
        <w:fldChar w:fldCharType="separate"/>
      </w:r>
      <w:ins w:id="103" w:author="Clive Pygott" w:date="2018-05-19T19:37:00Z">
        <w:r>
          <w:rPr>
            <w:webHidden/>
          </w:rPr>
          <w:t>32</w:t>
        </w:r>
        <w:r>
          <w:rPr>
            <w:webHidden/>
          </w:rPr>
          <w:fldChar w:fldCharType="end"/>
        </w:r>
        <w:r w:rsidRPr="00896044">
          <w:rPr>
            <w:rStyle w:val="Hyperlink"/>
          </w:rPr>
          <w:fldChar w:fldCharType="end"/>
        </w:r>
      </w:ins>
    </w:p>
    <w:p w14:paraId="3262C876" w14:textId="475A0F3A" w:rsidR="00175D8B" w:rsidRDefault="00175D8B">
      <w:pPr>
        <w:pStyle w:val="TOC2"/>
        <w:rPr>
          <w:ins w:id="104" w:author="Clive Pygott" w:date="2018-05-19T19:37:00Z"/>
          <w:b w:val="0"/>
          <w:bCs w:val="0"/>
          <w:lang w:val="en-GB" w:eastAsia="en-GB"/>
        </w:rPr>
      </w:pPr>
      <w:ins w:id="105" w:author="Clive Pygott" w:date="2018-05-19T19:37:00Z">
        <w:r w:rsidRPr="00896044">
          <w:rPr>
            <w:rStyle w:val="Hyperlink"/>
          </w:rPr>
          <w:fldChar w:fldCharType="begin"/>
        </w:r>
        <w:r w:rsidRPr="00896044">
          <w:rPr>
            <w:rStyle w:val="Hyperlink"/>
          </w:rPr>
          <w:instrText xml:space="preserve"> </w:instrText>
        </w:r>
        <w:r>
          <w:instrText>HYPERLINK \l "_Toc514522021"</w:instrText>
        </w:r>
        <w:r w:rsidRPr="00896044">
          <w:rPr>
            <w:rStyle w:val="Hyperlink"/>
          </w:rPr>
          <w:instrText xml:space="preserve"> </w:instrText>
        </w:r>
        <w:r w:rsidRPr="00896044">
          <w:rPr>
            <w:rStyle w:val="Hyperlink"/>
          </w:rPr>
          <w:fldChar w:fldCharType="separate"/>
        </w:r>
        <w:r w:rsidRPr="00896044">
          <w:rPr>
            <w:rStyle w:val="Hyperlink"/>
            <w:lang w:bidi="en-US"/>
          </w:rPr>
          <w:t>6.24 Side-effects and order of evaluation</w:t>
        </w:r>
        <w:r w:rsidRPr="00896044">
          <w:rPr>
            <w:rStyle w:val="Hyperlink"/>
          </w:rPr>
          <w:t xml:space="preserve"> of operands</w:t>
        </w:r>
        <w:r w:rsidRPr="00896044">
          <w:rPr>
            <w:rStyle w:val="Hyperlink"/>
            <w:lang w:bidi="en-US"/>
          </w:rPr>
          <w:t xml:space="preserve"> [SAM]</w:t>
        </w:r>
        <w:r>
          <w:rPr>
            <w:webHidden/>
          </w:rPr>
          <w:tab/>
        </w:r>
        <w:r>
          <w:rPr>
            <w:webHidden/>
          </w:rPr>
          <w:fldChar w:fldCharType="begin"/>
        </w:r>
        <w:r>
          <w:rPr>
            <w:webHidden/>
          </w:rPr>
          <w:instrText xml:space="preserve"> PAGEREF _Toc514522021 \h </w:instrText>
        </w:r>
      </w:ins>
      <w:r>
        <w:rPr>
          <w:webHidden/>
        </w:rPr>
      </w:r>
      <w:r>
        <w:rPr>
          <w:webHidden/>
        </w:rPr>
        <w:fldChar w:fldCharType="separate"/>
      </w:r>
      <w:ins w:id="106" w:author="Clive Pygott" w:date="2018-05-19T19:37:00Z">
        <w:r>
          <w:rPr>
            <w:webHidden/>
          </w:rPr>
          <w:t>32</w:t>
        </w:r>
        <w:r>
          <w:rPr>
            <w:webHidden/>
          </w:rPr>
          <w:fldChar w:fldCharType="end"/>
        </w:r>
        <w:r w:rsidRPr="00896044">
          <w:rPr>
            <w:rStyle w:val="Hyperlink"/>
          </w:rPr>
          <w:fldChar w:fldCharType="end"/>
        </w:r>
      </w:ins>
    </w:p>
    <w:p w14:paraId="12B12CAA" w14:textId="2676ADC1" w:rsidR="00175D8B" w:rsidRDefault="00175D8B">
      <w:pPr>
        <w:pStyle w:val="TOC2"/>
        <w:rPr>
          <w:ins w:id="107" w:author="Clive Pygott" w:date="2018-05-19T19:37:00Z"/>
          <w:b w:val="0"/>
          <w:bCs w:val="0"/>
          <w:lang w:val="en-GB" w:eastAsia="en-GB"/>
        </w:rPr>
      </w:pPr>
      <w:ins w:id="108" w:author="Clive Pygott" w:date="2018-05-19T19:37:00Z">
        <w:r w:rsidRPr="00896044">
          <w:rPr>
            <w:rStyle w:val="Hyperlink"/>
          </w:rPr>
          <w:fldChar w:fldCharType="begin"/>
        </w:r>
        <w:r w:rsidRPr="00896044">
          <w:rPr>
            <w:rStyle w:val="Hyperlink"/>
          </w:rPr>
          <w:instrText xml:space="preserve"> </w:instrText>
        </w:r>
        <w:r>
          <w:instrText>HYPERLINK \l "_Toc514522022"</w:instrText>
        </w:r>
        <w:r w:rsidRPr="00896044">
          <w:rPr>
            <w:rStyle w:val="Hyperlink"/>
          </w:rPr>
          <w:instrText xml:space="preserve"> </w:instrText>
        </w:r>
        <w:r w:rsidRPr="00896044">
          <w:rPr>
            <w:rStyle w:val="Hyperlink"/>
          </w:rPr>
          <w:fldChar w:fldCharType="separate"/>
        </w:r>
        <w:r w:rsidRPr="00896044">
          <w:rPr>
            <w:rStyle w:val="Hyperlink"/>
            <w:lang w:bidi="en-US"/>
          </w:rPr>
          <w:t>6.25 Likely incorrect expression [KOA]</w:t>
        </w:r>
        <w:r>
          <w:rPr>
            <w:webHidden/>
          </w:rPr>
          <w:tab/>
        </w:r>
        <w:r>
          <w:rPr>
            <w:webHidden/>
          </w:rPr>
          <w:fldChar w:fldCharType="begin"/>
        </w:r>
        <w:r>
          <w:rPr>
            <w:webHidden/>
          </w:rPr>
          <w:instrText xml:space="preserve"> PAGEREF _Toc514522022 \h </w:instrText>
        </w:r>
      </w:ins>
      <w:r>
        <w:rPr>
          <w:webHidden/>
        </w:rPr>
      </w:r>
      <w:r>
        <w:rPr>
          <w:webHidden/>
        </w:rPr>
        <w:fldChar w:fldCharType="separate"/>
      </w:r>
      <w:ins w:id="109" w:author="Clive Pygott" w:date="2018-05-19T19:37:00Z">
        <w:r>
          <w:rPr>
            <w:webHidden/>
          </w:rPr>
          <w:t>33</w:t>
        </w:r>
        <w:r>
          <w:rPr>
            <w:webHidden/>
          </w:rPr>
          <w:fldChar w:fldCharType="end"/>
        </w:r>
        <w:r w:rsidRPr="00896044">
          <w:rPr>
            <w:rStyle w:val="Hyperlink"/>
          </w:rPr>
          <w:fldChar w:fldCharType="end"/>
        </w:r>
      </w:ins>
    </w:p>
    <w:p w14:paraId="320B2869" w14:textId="133D808B" w:rsidR="00175D8B" w:rsidRDefault="00175D8B">
      <w:pPr>
        <w:pStyle w:val="TOC2"/>
        <w:rPr>
          <w:ins w:id="110" w:author="Clive Pygott" w:date="2018-05-19T19:37:00Z"/>
          <w:b w:val="0"/>
          <w:bCs w:val="0"/>
          <w:lang w:val="en-GB" w:eastAsia="en-GB"/>
        </w:rPr>
      </w:pPr>
      <w:ins w:id="111" w:author="Clive Pygott" w:date="2018-05-19T19:37:00Z">
        <w:r w:rsidRPr="00896044">
          <w:rPr>
            <w:rStyle w:val="Hyperlink"/>
          </w:rPr>
          <w:fldChar w:fldCharType="begin"/>
        </w:r>
        <w:r w:rsidRPr="00896044">
          <w:rPr>
            <w:rStyle w:val="Hyperlink"/>
          </w:rPr>
          <w:instrText xml:space="preserve"> </w:instrText>
        </w:r>
        <w:r>
          <w:instrText>HYPERLINK \l "_Toc514522023"</w:instrText>
        </w:r>
        <w:r w:rsidRPr="00896044">
          <w:rPr>
            <w:rStyle w:val="Hyperlink"/>
          </w:rPr>
          <w:instrText xml:space="preserve"> </w:instrText>
        </w:r>
        <w:r w:rsidRPr="00896044">
          <w:rPr>
            <w:rStyle w:val="Hyperlink"/>
          </w:rPr>
          <w:fldChar w:fldCharType="separate"/>
        </w:r>
        <w:r w:rsidRPr="00896044">
          <w:rPr>
            <w:rStyle w:val="Hyperlink"/>
            <w:lang w:bidi="en-US"/>
          </w:rPr>
          <w:t>6.26 Dead and deactivated code [XYQ]</w:t>
        </w:r>
        <w:r>
          <w:rPr>
            <w:webHidden/>
          </w:rPr>
          <w:tab/>
        </w:r>
        <w:r>
          <w:rPr>
            <w:webHidden/>
          </w:rPr>
          <w:fldChar w:fldCharType="begin"/>
        </w:r>
        <w:r>
          <w:rPr>
            <w:webHidden/>
          </w:rPr>
          <w:instrText xml:space="preserve"> PAGEREF _Toc514522023 \h </w:instrText>
        </w:r>
      </w:ins>
      <w:r>
        <w:rPr>
          <w:webHidden/>
        </w:rPr>
      </w:r>
      <w:r>
        <w:rPr>
          <w:webHidden/>
        </w:rPr>
        <w:fldChar w:fldCharType="separate"/>
      </w:r>
      <w:ins w:id="112" w:author="Clive Pygott" w:date="2018-05-19T19:37:00Z">
        <w:r>
          <w:rPr>
            <w:webHidden/>
          </w:rPr>
          <w:t>34</w:t>
        </w:r>
        <w:r>
          <w:rPr>
            <w:webHidden/>
          </w:rPr>
          <w:fldChar w:fldCharType="end"/>
        </w:r>
        <w:r w:rsidRPr="00896044">
          <w:rPr>
            <w:rStyle w:val="Hyperlink"/>
          </w:rPr>
          <w:fldChar w:fldCharType="end"/>
        </w:r>
      </w:ins>
    </w:p>
    <w:p w14:paraId="711A15E3" w14:textId="5D1BF9CA" w:rsidR="00175D8B" w:rsidRDefault="00175D8B">
      <w:pPr>
        <w:pStyle w:val="TOC2"/>
        <w:rPr>
          <w:ins w:id="113" w:author="Clive Pygott" w:date="2018-05-19T19:37:00Z"/>
          <w:b w:val="0"/>
          <w:bCs w:val="0"/>
          <w:lang w:val="en-GB" w:eastAsia="en-GB"/>
        </w:rPr>
      </w:pPr>
      <w:ins w:id="114" w:author="Clive Pygott" w:date="2018-05-19T19:37:00Z">
        <w:r w:rsidRPr="00896044">
          <w:rPr>
            <w:rStyle w:val="Hyperlink"/>
          </w:rPr>
          <w:fldChar w:fldCharType="begin"/>
        </w:r>
        <w:r w:rsidRPr="00896044">
          <w:rPr>
            <w:rStyle w:val="Hyperlink"/>
          </w:rPr>
          <w:instrText xml:space="preserve"> </w:instrText>
        </w:r>
        <w:r>
          <w:instrText>HYPERLINK \l "_Toc514522024"</w:instrText>
        </w:r>
        <w:r w:rsidRPr="00896044">
          <w:rPr>
            <w:rStyle w:val="Hyperlink"/>
          </w:rPr>
          <w:instrText xml:space="preserve"> </w:instrText>
        </w:r>
        <w:r w:rsidRPr="00896044">
          <w:rPr>
            <w:rStyle w:val="Hyperlink"/>
          </w:rPr>
          <w:fldChar w:fldCharType="separate"/>
        </w:r>
        <w:r w:rsidRPr="00896044">
          <w:rPr>
            <w:rStyle w:val="Hyperlink"/>
            <w:lang w:bidi="en-US"/>
          </w:rPr>
          <w:t>6.27 Switch statements and static analysis [CLL]</w:t>
        </w:r>
        <w:r>
          <w:rPr>
            <w:webHidden/>
          </w:rPr>
          <w:tab/>
        </w:r>
        <w:r>
          <w:rPr>
            <w:webHidden/>
          </w:rPr>
          <w:fldChar w:fldCharType="begin"/>
        </w:r>
        <w:r>
          <w:rPr>
            <w:webHidden/>
          </w:rPr>
          <w:instrText xml:space="preserve"> PAGEREF _Toc514522024 \h </w:instrText>
        </w:r>
      </w:ins>
      <w:r>
        <w:rPr>
          <w:webHidden/>
        </w:rPr>
      </w:r>
      <w:r>
        <w:rPr>
          <w:webHidden/>
        </w:rPr>
        <w:fldChar w:fldCharType="separate"/>
      </w:r>
      <w:ins w:id="115" w:author="Clive Pygott" w:date="2018-05-19T19:37:00Z">
        <w:r>
          <w:rPr>
            <w:webHidden/>
          </w:rPr>
          <w:t>35</w:t>
        </w:r>
        <w:r>
          <w:rPr>
            <w:webHidden/>
          </w:rPr>
          <w:fldChar w:fldCharType="end"/>
        </w:r>
        <w:r w:rsidRPr="00896044">
          <w:rPr>
            <w:rStyle w:val="Hyperlink"/>
          </w:rPr>
          <w:fldChar w:fldCharType="end"/>
        </w:r>
      </w:ins>
    </w:p>
    <w:p w14:paraId="10C6AC30" w14:textId="7E01DC88" w:rsidR="00175D8B" w:rsidRDefault="00175D8B">
      <w:pPr>
        <w:pStyle w:val="TOC2"/>
        <w:rPr>
          <w:ins w:id="116" w:author="Clive Pygott" w:date="2018-05-19T19:37:00Z"/>
          <w:b w:val="0"/>
          <w:bCs w:val="0"/>
          <w:lang w:val="en-GB" w:eastAsia="en-GB"/>
        </w:rPr>
      </w:pPr>
      <w:ins w:id="117" w:author="Clive Pygott" w:date="2018-05-19T19:37:00Z">
        <w:r w:rsidRPr="00896044">
          <w:rPr>
            <w:rStyle w:val="Hyperlink"/>
          </w:rPr>
          <w:fldChar w:fldCharType="begin"/>
        </w:r>
        <w:r w:rsidRPr="00896044">
          <w:rPr>
            <w:rStyle w:val="Hyperlink"/>
          </w:rPr>
          <w:instrText xml:space="preserve"> </w:instrText>
        </w:r>
        <w:r>
          <w:instrText>HYPERLINK \l "_Toc514522025"</w:instrText>
        </w:r>
        <w:r w:rsidRPr="00896044">
          <w:rPr>
            <w:rStyle w:val="Hyperlink"/>
          </w:rPr>
          <w:instrText xml:space="preserve"> </w:instrText>
        </w:r>
        <w:r w:rsidRPr="00896044">
          <w:rPr>
            <w:rStyle w:val="Hyperlink"/>
          </w:rPr>
          <w:fldChar w:fldCharType="separate"/>
        </w:r>
        <w:r w:rsidRPr="00896044">
          <w:rPr>
            <w:rStyle w:val="Hyperlink"/>
            <w:lang w:bidi="en-US"/>
          </w:rPr>
          <w:t>6.28 Demarcation of control flow [EOJ]</w:t>
        </w:r>
        <w:r>
          <w:rPr>
            <w:webHidden/>
          </w:rPr>
          <w:tab/>
        </w:r>
        <w:r>
          <w:rPr>
            <w:webHidden/>
          </w:rPr>
          <w:fldChar w:fldCharType="begin"/>
        </w:r>
        <w:r>
          <w:rPr>
            <w:webHidden/>
          </w:rPr>
          <w:instrText xml:space="preserve"> PAGEREF _Toc514522025 \h </w:instrText>
        </w:r>
      </w:ins>
      <w:r>
        <w:rPr>
          <w:webHidden/>
        </w:rPr>
      </w:r>
      <w:r>
        <w:rPr>
          <w:webHidden/>
        </w:rPr>
        <w:fldChar w:fldCharType="separate"/>
      </w:r>
      <w:ins w:id="118" w:author="Clive Pygott" w:date="2018-05-19T19:37:00Z">
        <w:r>
          <w:rPr>
            <w:webHidden/>
          </w:rPr>
          <w:t>36</w:t>
        </w:r>
        <w:r>
          <w:rPr>
            <w:webHidden/>
          </w:rPr>
          <w:fldChar w:fldCharType="end"/>
        </w:r>
        <w:r w:rsidRPr="00896044">
          <w:rPr>
            <w:rStyle w:val="Hyperlink"/>
          </w:rPr>
          <w:fldChar w:fldCharType="end"/>
        </w:r>
      </w:ins>
    </w:p>
    <w:p w14:paraId="30C877B1" w14:textId="2588EC60" w:rsidR="00175D8B" w:rsidRDefault="00175D8B">
      <w:pPr>
        <w:pStyle w:val="TOC2"/>
        <w:rPr>
          <w:ins w:id="119" w:author="Clive Pygott" w:date="2018-05-19T19:37:00Z"/>
          <w:b w:val="0"/>
          <w:bCs w:val="0"/>
          <w:lang w:val="en-GB" w:eastAsia="en-GB"/>
        </w:rPr>
      </w:pPr>
      <w:ins w:id="120" w:author="Clive Pygott" w:date="2018-05-19T19:37:00Z">
        <w:r w:rsidRPr="00896044">
          <w:rPr>
            <w:rStyle w:val="Hyperlink"/>
          </w:rPr>
          <w:fldChar w:fldCharType="begin"/>
        </w:r>
        <w:r w:rsidRPr="00896044">
          <w:rPr>
            <w:rStyle w:val="Hyperlink"/>
          </w:rPr>
          <w:instrText xml:space="preserve"> </w:instrText>
        </w:r>
        <w:r>
          <w:instrText>HYPERLINK \l "_Toc514522026"</w:instrText>
        </w:r>
        <w:r w:rsidRPr="00896044">
          <w:rPr>
            <w:rStyle w:val="Hyperlink"/>
          </w:rPr>
          <w:instrText xml:space="preserve"> </w:instrText>
        </w:r>
        <w:r w:rsidRPr="00896044">
          <w:rPr>
            <w:rStyle w:val="Hyperlink"/>
          </w:rPr>
          <w:fldChar w:fldCharType="separate"/>
        </w:r>
        <w:r w:rsidRPr="00896044">
          <w:rPr>
            <w:rStyle w:val="Hyperlink"/>
            <w:lang w:bidi="en-US"/>
          </w:rPr>
          <w:t>6.29 Loop control variables [TEX]</w:t>
        </w:r>
        <w:r>
          <w:rPr>
            <w:webHidden/>
          </w:rPr>
          <w:tab/>
        </w:r>
        <w:r>
          <w:rPr>
            <w:webHidden/>
          </w:rPr>
          <w:fldChar w:fldCharType="begin"/>
        </w:r>
        <w:r>
          <w:rPr>
            <w:webHidden/>
          </w:rPr>
          <w:instrText xml:space="preserve"> PAGEREF _Toc514522026 \h </w:instrText>
        </w:r>
      </w:ins>
      <w:r>
        <w:rPr>
          <w:webHidden/>
        </w:rPr>
      </w:r>
      <w:r>
        <w:rPr>
          <w:webHidden/>
        </w:rPr>
        <w:fldChar w:fldCharType="separate"/>
      </w:r>
      <w:ins w:id="121" w:author="Clive Pygott" w:date="2018-05-19T19:37:00Z">
        <w:r>
          <w:rPr>
            <w:webHidden/>
          </w:rPr>
          <w:t>37</w:t>
        </w:r>
        <w:r>
          <w:rPr>
            <w:webHidden/>
          </w:rPr>
          <w:fldChar w:fldCharType="end"/>
        </w:r>
        <w:r w:rsidRPr="00896044">
          <w:rPr>
            <w:rStyle w:val="Hyperlink"/>
          </w:rPr>
          <w:fldChar w:fldCharType="end"/>
        </w:r>
      </w:ins>
    </w:p>
    <w:p w14:paraId="15A49B5E" w14:textId="660A6A09" w:rsidR="00175D8B" w:rsidRDefault="00175D8B">
      <w:pPr>
        <w:pStyle w:val="TOC2"/>
        <w:rPr>
          <w:ins w:id="122" w:author="Clive Pygott" w:date="2018-05-19T19:37:00Z"/>
          <w:b w:val="0"/>
          <w:bCs w:val="0"/>
          <w:lang w:val="en-GB" w:eastAsia="en-GB"/>
        </w:rPr>
      </w:pPr>
      <w:ins w:id="123" w:author="Clive Pygott" w:date="2018-05-19T19:37:00Z">
        <w:r w:rsidRPr="00896044">
          <w:rPr>
            <w:rStyle w:val="Hyperlink"/>
          </w:rPr>
          <w:fldChar w:fldCharType="begin"/>
        </w:r>
        <w:r w:rsidRPr="00896044">
          <w:rPr>
            <w:rStyle w:val="Hyperlink"/>
          </w:rPr>
          <w:instrText xml:space="preserve"> </w:instrText>
        </w:r>
        <w:r>
          <w:instrText>HYPERLINK \l "_Toc514522027"</w:instrText>
        </w:r>
        <w:r w:rsidRPr="00896044">
          <w:rPr>
            <w:rStyle w:val="Hyperlink"/>
          </w:rPr>
          <w:instrText xml:space="preserve"> </w:instrText>
        </w:r>
        <w:r w:rsidRPr="00896044">
          <w:rPr>
            <w:rStyle w:val="Hyperlink"/>
          </w:rPr>
          <w:fldChar w:fldCharType="separate"/>
        </w:r>
        <w:r w:rsidRPr="00896044">
          <w:rPr>
            <w:rStyle w:val="Hyperlink"/>
            <w:lang w:bidi="en-US"/>
          </w:rPr>
          <w:t>6.30 Off-by-one error [XZH]</w:t>
        </w:r>
        <w:r>
          <w:rPr>
            <w:webHidden/>
          </w:rPr>
          <w:tab/>
        </w:r>
        <w:r>
          <w:rPr>
            <w:webHidden/>
          </w:rPr>
          <w:fldChar w:fldCharType="begin"/>
        </w:r>
        <w:r>
          <w:rPr>
            <w:webHidden/>
          </w:rPr>
          <w:instrText xml:space="preserve"> PAGEREF _Toc514522027 \h </w:instrText>
        </w:r>
      </w:ins>
      <w:r>
        <w:rPr>
          <w:webHidden/>
        </w:rPr>
      </w:r>
      <w:r>
        <w:rPr>
          <w:webHidden/>
        </w:rPr>
        <w:fldChar w:fldCharType="separate"/>
      </w:r>
      <w:ins w:id="124" w:author="Clive Pygott" w:date="2018-05-19T19:37:00Z">
        <w:r>
          <w:rPr>
            <w:webHidden/>
          </w:rPr>
          <w:t>38</w:t>
        </w:r>
        <w:r>
          <w:rPr>
            <w:webHidden/>
          </w:rPr>
          <w:fldChar w:fldCharType="end"/>
        </w:r>
        <w:r w:rsidRPr="00896044">
          <w:rPr>
            <w:rStyle w:val="Hyperlink"/>
          </w:rPr>
          <w:fldChar w:fldCharType="end"/>
        </w:r>
      </w:ins>
    </w:p>
    <w:p w14:paraId="66E9255C" w14:textId="4264FF24" w:rsidR="00175D8B" w:rsidRDefault="00175D8B">
      <w:pPr>
        <w:pStyle w:val="TOC2"/>
        <w:rPr>
          <w:ins w:id="125" w:author="Clive Pygott" w:date="2018-05-19T19:37:00Z"/>
          <w:b w:val="0"/>
          <w:bCs w:val="0"/>
          <w:lang w:val="en-GB" w:eastAsia="en-GB"/>
        </w:rPr>
      </w:pPr>
      <w:ins w:id="126" w:author="Clive Pygott" w:date="2018-05-19T19:37:00Z">
        <w:r w:rsidRPr="00896044">
          <w:rPr>
            <w:rStyle w:val="Hyperlink"/>
          </w:rPr>
          <w:lastRenderedPageBreak/>
          <w:fldChar w:fldCharType="begin"/>
        </w:r>
        <w:r w:rsidRPr="00896044">
          <w:rPr>
            <w:rStyle w:val="Hyperlink"/>
          </w:rPr>
          <w:instrText xml:space="preserve"> </w:instrText>
        </w:r>
        <w:r>
          <w:instrText>HYPERLINK \l "_Toc514522028"</w:instrText>
        </w:r>
        <w:r w:rsidRPr="00896044">
          <w:rPr>
            <w:rStyle w:val="Hyperlink"/>
          </w:rPr>
          <w:instrText xml:space="preserve"> </w:instrText>
        </w:r>
        <w:r w:rsidRPr="00896044">
          <w:rPr>
            <w:rStyle w:val="Hyperlink"/>
          </w:rPr>
          <w:fldChar w:fldCharType="separate"/>
        </w:r>
        <w:r w:rsidRPr="00896044">
          <w:rPr>
            <w:rStyle w:val="Hyperlink"/>
            <w:lang w:bidi="en-US"/>
          </w:rPr>
          <w:t>6.31 Structured programming [EWD]</w:t>
        </w:r>
        <w:r>
          <w:rPr>
            <w:webHidden/>
          </w:rPr>
          <w:tab/>
        </w:r>
        <w:r>
          <w:rPr>
            <w:webHidden/>
          </w:rPr>
          <w:fldChar w:fldCharType="begin"/>
        </w:r>
        <w:r>
          <w:rPr>
            <w:webHidden/>
          </w:rPr>
          <w:instrText xml:space="preserve"> PAGEREF _Toc514522028 \h </w:instrText>
        </w:r>
      </w:ins>
      <w:r>
        <w:rPr>
          <w:webHidden/>
        </w:rPr>
      </w:r>
      <w:r>
        <w:rPr>
          <w:webHidden/>
        </w:rPr>
        <w:fldChar w:fldCharType="separate"/>
      </w:r>
      <w:ins w:id="127" w:author="Clive Pygott" w:date="2018-05-19T19:37:00Z">
        <w:r>
          <w:rPr>
            <w:webHidden/>
          </w:rPr>
          <w:t>39</w:t>
        </w:r>
        <w:r>
          <w:rPr>
            <w:webHidden/>
          </w:rPr>
          <w:fldChar w:fldCharType="end"/>
        </w:r>
        <w:r w:rsidRPr="00896044">
          <w:rPr>
            <w:rStyle w:val="Hyperlink"/>
          </w:rPr>
          <w:fldChar w:fldCharType="end"/>
        </w:r>
      </w:ins>
    </w:p>
    <w:p w14:paraId="194B2DD0" w14:textId="1E044C10" w:rsidR="00175D8B" w:rsidRDefault="00175D8B">
      <w:pPr>
        <w:pStyle w:val="TOC2"/>
        <w:rPr>
          <w:ins w:id="128" w:author="Clive Pygott" w:date="2018-05-19T19:37:00Z"/>
          <w:b w:val="0"/>
          <w:bCs w:val="0"/>
          <w:lang w:val="en-GB" w:eastAsia="en-GB"/>
        </w:rPr>
      </w:pPr>
      <w:ins w:id="129" w:author="Clive Pygott" w:date="2018-05-19T19:37:00Z">
        <w:r w:rsidRPr="00896044">
          <w:rPr>
            <w:rStyle w:val="Hyperlink"/>
          </w:rPr>
          <w:fldChar w:fldCharType="begin"/>
        </w:r>
        <w:r w:rsidRPr="00896044">
          <w:rPr>
            <w:rStyle w:val="Hyperlink"/>
          </w:rPr>
          <w:instrText xml:space="preserve"> </w:instrText>
        </w:r>
        <w:r>
          <w:instrText>HYPERLINK \l "_Toc514522029"</w:instrText>
        </w:r>
        <w:r w:rsidRPr="00896044">
          <w:rPr>
            <w:rStyle w:val="Hyperlink"/>
          </w:rPr>
          <w:instrText xml:space="preserve"> </w:instrText>
        </w:r>
        <w:r w:rsidRPr="00896044">
          <w:rPr>
            <w:rStyle w:val="Hyperlink"/>
          </w:rPr>
          <w:fldChar w:fldCharType="separate"/>
        </w:r>
        <w:r w:rsidRPr="00896044">
          <w:rPr>
            <w:rStyle w:val="Hyperlink"/>
            <w:lang w:bidi="en-US"/>
          </w:rPr>
          <w:t>6.32 Passing parameters and return values [CSJ]</w:t>
        </w:r>
        <w:r>
          <w:rPr>
            <w:webHidden/>
          </w:rPr>
          <w:tab/>
        </w:r>
        <w:r>
          <w:rPr>
            <w:webHidden/>
          </w:rPr>
          <w:fldChar w:fldCharType="begin"/>
        </w:r>
        <w:r>
          <w:rPr>
            <w:webHidden/>
          </w:rPr>
          <w:instrText xml:space="preserve"> PAGEREF _Toc514522029 \h </w:instrText>
        </w:r>
      </w:ins>
      <w:r>
        <w:rPr>
          <w:webHidden/>
        </w:rPr>
      </w:r>
      <w:r>
        <w:rPr>
          <w:webHidden/>
        </w:rPr>
        <w:fldChar w:fldCharType="separate"/>
      </w:r>
      <w:ins w:id="130" w:author="Clive Pygott" w:date="2018-05-19T19:37:00Z">
        <w:r>
          <w:rPr>
            <w:webHidden/>
          </w:rPr>
          <w:t>39</w:t>
        </w:r>
        <w:r>
          <w:rPr>
            <w:webHidden/>
          </w:rPr>
          <w:fldChar w:fldCharType="end"/>
        </w:r>
        <w:r w:rsidRPr="00896044">
          <w:rPr>
            <w:rStyle w:val="Hyperlink"/>
          </w:rPr>
          <w:fldChar w:fldCharType="end"/>
        </w:r>
      </w:ins>
    </w:p>
    <w:p w14:paraId="742953E9" w14:textId="4E068898" w:rsidR="00175D8B" w:rsidRDefault="00175D8B">
      <w:pPr>
        <w:pStyle w:val="TOC2"/>
        <w:rPr>
          <w:ins w:id="131" w:author="Clive Pygott" w:date="2018-05-19T19:37:00Z"/>
          <w:b w:val="0"/>
          <w:bCs w:val="0"/>
          <w:lang w:val="en-GB" w:eastAsia="en-GB"/>
        </w:rPr>
      </w:pPr>
      <w:ins w:id="132" w:author="Clive Pygott" w:date="2018-05-19T19:37:00Z">
        <w:r w:rsidRPr="00896044">
          <w:rPr>
            <w:rStyle w:val="Hyperlink"/>
          </w:rPr>
          <w:fldChar w:fldCharType="begin"/>
        </w:r>
        <w:r w:rsidRPr="00896044">
          <w:rPr>
            <w:rStyle w:val="Hyperlink"/>
          </w:rPr>
          <w:instrText xml:space="preserve"> </w:instrText>
        </w:r>
        <w:r>
          <w:instrText>HYPERLINK \l "_Toc514522030"</w:instrText>
        </w:r>
        <w:r w:rsidRPr="00896044">
          <w:rPr>
            <w:rStyle w:val="Hyperlink"/>
          </w:rPr>
          <w:instrText xml:space="preserve"> </w:instrText>
        </w:r>
        <w:r w:rsidRPr="00896044">
          <w:rPr>
            <w:rStyle w:val="Hyperlink"/>
          </w:rPr>
          <w:fldChar w:fldCharType="separate"/>
        </w:r>
        <w:r w:rsidRPr="00896044">
          <w:rPr>
            <w:rStyle w:val="Hyperlink"/>
            <w:lang w:bidi="en-US"/>
          </w:rPr>
          <w:t>6.33 Dangling references to stack frames [DCM]</w:t>
        </w:r>
        <w:r>
          <w:rPr>
            <w:webHidden/>
          </w:rPr>
          <w:tab/>
        </w:r>
        <w:r>
          <w:rPr>
            <w:webHidden/>
          </w:rPr>
          <w:fldChar w:fldCharType="begin"/>
        </w:r>
        <w:r>
          <w:rPr>
            <w:webHidden/>
          </w:rPr>
          <w:instrText xml:space="preserve"> PAGEREF _Toc514522030 \h </w:instrText>
        </w:r>
      </w:ins>
      <w:r>
        <w:rPr>
          <w:webHidden/>
        </w:rPr>
      </w:r>
      <w:r>
        <w:rPr>
          <w:webHidden/>
        </w:rPr>
        <w:fldChar w:fldCharType="separate"/>
      </w:r>
      <w:ins w:id="133" w:author="Clive Pygott" w:date="2018-05-19T19:37:00Z">
        <w:r>
          <w:rPr>
            <w:webHidden/>
          </w:rPr>
          <w:t>40</w:t>
        </w:r>
        <w:r>
          <w:rPr>
            <w:webHidden/>
          </w:rPr>
          <w:fldChar w:fldCharType="end"/>
        </w:r>
        <w:r w:rsidRPr="00896044">
          <w:rPr>
            <w:rStyle w:val="Hyperlink"/>
          </w:rPr>
          <w:fldChar w:fldCharType="end"/>
        </w:r>
      </w:ins>
    </w:p>
    <w:p w14:paraId="7084F931" w14:textId="2AFF0F26" w:rsidR="00175D8B" w:rsidRDefault="00175D8B">
      <w:pPr>
        <w:pStyle w:val="TOC2"/>
        <w:rPr>
          <w:ins w:id="134" w:author="Clive Pygott" w:date="2018-05-19T19:37:00Z"/>
          <w:b w:val="0"/>
          <w:bCs w:val="0"/>
          <w:lang w:val="en-GB" w:eastAsia="en-GB"/>
        </w:rPr>
      </w:pPr>
      <w:ins w:id="135" w:author="Clive Pygott" w:date="2018-05-19T19:37:00Z">
        <w:r w:rsidRPr="00896044">
          <w:rPr>
            <w:rStyle w:val="Hyperlink"/>
          </w:rPr>
          <w:fldChar w:fldCharType="begin"/>
        </w:r>
        <w:r w:rsidRPr="00896044">
          <w:rPr>
            <w:rStyle w:val="Hyperlink"/>
          </w:rPr>
          <w:instrText xml:space="preserve"> </w:instrText>
        </w:r>
        <w:r>
          <w:instrText>HYPERLINK \l "_Toc514522031"</w:instrText>
        </w:r>
        <w:r w:rsidRPr="00896044">
          <w:rPr>
            <w:rStyle w:val="Hyperlink"/>
          </w:rPr>
          <w:instrText xml:space="preserve"> </w:instrText>
        </w:r>
        <w:r w:rsidRPr="00896044">
          <w:rPr>
            <w:rStyle w:val="Hyperlink"/>
          </w:rPr>
          <w:fldChar w:fldCharType="separate"/>
        </w:r>
        <w:r w:rsidRPr="00896044">
          <w:rPr>
            <w:rStyle w:val="Hyperlink"/>
            <w:lang w:bidi="en-US"/>
          </w:rPr>
          <w:t>6.34 Subprogram signature mismatch [OTR]</w:t>
        </w:r>
        <w:r>
          <w:rPr>
            <w:webHidden/>
          </w:rPr>
          <w:tab/>
        </w:r>
        <w:r>
          <w:rPr>
            <w:webHidden/>
          </w:rPr>
          <w:fldChar w:fldCharType="begin"/>
        </w:r>
        <w:r>
          <w:rPr>
            <w:webHidden/>
          </w:rPr>
          <w:instrText xml:space="preserve"> PAGEREF _Toc514522031 \h </w:instrText>
        </w:r>
      </w:ins>
      <w:r>
        <w:rPr>
          <w:webHidden/>
        </w:rPr>
      </w:r>
      <w:r>
        <w:rPr>
          <w:webHidden/>
        </w:rPr>
        <w:fldChar w:fldCharType="separate"/>
      </w:r>
      <w:ins w:id="136" w:author="Clive Pygott" w:date="2018-05-19T19:37:00Z">
        <w:r>
          <w:rPr>
            <w:webHidden/>
          </w:rPr>
          <w:t>41</w:t>
        </w:r>
        <w:r>
          <w:rPr>
            <w:webHidden/>
          </w:rPr>
          <w:fldChar w:fldCharType="end"/>
        </w:r>
        <w:r w:rsidRPr="00896044">
          <w:rPr>
            <w:rStyle w:val="Hyperlink"/>
          </w:rPr>
          <w:fldChar w:fldCharType="end"/>
        </w:r>
      </w:ins>
    </w:p>
    <w:p w14:paraId="3858CE34" w14:textId="2DDD75D0" w:rsidR="00175D8B" w:rsidRDefault="00175D8B">
      <w:pPr>
        <w:pStyle w:val="TOC2"/>
        <w:rPr>
          <w:ins w:id="137" w:author="Clive Pygott" w:date="2018-05-19T19:37:00Z"/>
          <w:b w:val="0"/>
          <w:bCs w:val="0"/>
          <w:lang w:val="en-GB" w:eastAsia="en-GB"/>
        </w:rPr>
      </w:pPr>
      <w:ins w:id="138" w:author="Clive Pygott" w:date="2018-05-19T19:37:00Z">
        <w:r w:rsidRPr="00896044">
          <w:rPr>
            <w:rStyle w:val="Hyperlink"/>
          </w:rPr>
          <w:fldChar w:fldCharType="begin"/>
        </w:r>
        <w:r w:rsidRPr="00896044">
          <w:rPr>
            <w:rStyle w:val="Hyperlink"/>
          </w:rPr>
          <w:instrText xml:space="preserve"> </w:instrText>
        </w:r>
        <w:r>
          <w:instrText>HYPERLINK \l "_Toc514522032"</w:instrText>
        </w:r>
        <w:r w:rsidRPr="00896044">
          <w:rPr>
            <w:rStyle w:val="Hyperlink"/>
          </w:rPr>
          <w:instrText xml:space="preserve"> </w:instrText>
        </w:r>
        <w:r w:rsidRPr="00896044">
          <w:rPr>
            <w:rStyle w:val="Hyperlink"/>
          </w:rPr>
          <w:fldChar w:fldCharType="separate"/>
        </w:r>
        <w:r w:rsidRPr="00896044">
          <w:rPr>
            <w:rStyle w:val="Hyperlink"/>
            <w:lang w:bidi="en-US"/>
          </w:rPr>
          <w:t>6.35 Recursion [GDL]</w:t>
        </w:r>
        <w:r>
          <w:rPr>
            <w:webHidden/>
          </w:rPr>
          <w:tab/>
        </w:r>
        <w:r>
          <w:rPr>
            <w:webHidden/>
          </w:rPr>
          <w:fldChar w:fldCharType="begin"/>
        </w:r>
        <w:r>
          <w:rPr>
            <w:webHidden/>
          </w:rPr>
          <w:instrText xml:space="preserve"> PAGEREF _Toc514522032 \h </w:instrText>
        </w:r>
      </w:ins>
      <w:r>
        <w:rPr>
          <w:webHidden/>
        </w:rPr>
      </w:r>
      <w:r>
        <w:rPr>
          <w:webHidden/>
        </w:rPr>
        <w:fldChar w:fldCharType="separate"/>
      </w:r>
      <w:ins w:id="139" w:author="Clive Pygott" w:date="2018-05-19T19:37:00Z">
        <w:r>
          <w:rPr>
            <w:webHidden/>
          </w:rPr>
          <w:t>42</w:t>
        </w:r>
        <w:r>
          <w:rPr>
            <w:webHidden/>
          </w:rPr>
          <w:fldChar w:fldCharType="end"/>
        </w:r>
        <w:r w:rsidRPr="00896044">
          <w:rPr>
            <w:rStyle w:val="Hyperlink"/>
          </w:rPr>
          <w:fldChar w:fldCharType="end"/>
        </w:r>
      </w:ins>
    </w:p>
    <w:p w14:paraId="41EB6F0B" w14:textId="60586956" w:rsidR="00175D8B" w:rsidRDefault="00175D8B">
      <w:pPr>
        <w:pStyle w:val="TOC2"/>
        <w:rPr>
          <w:ins w:id="140" w:author="Clive Pygott" w:date="2018-05-19T19:37:00Z"/>
          <w:b w:val="0"/>
          <w:bCs w:val="0"/>
          <w:lang w:val="en-GB" w:eastAsia="en-GB"/>
        </w:rPr>
      </w:pPr>
      <w:ins w:id="141" w:author="Clive Pygott" w:date="2018-05-19T19:37:00Z">
        <w:r w:rsidRPr="00896044">
          <w:rPr>
            <w:rStyle w:val="Hyperlink"/>
          </w:rPr>
          <w:fldChar w:fldCharType="begin"/>
        </w:r>
        <w:r w:rsidRPr="00896044">
          <w:rPr>
            <w:rStyle w:val="Hyperlink"/>
          </w:rPr>
          <w:instrText xml:space="preserve"> </w:instrText>
        </w:r>
        <w:r>
          <w:instrText>HYPERLINK \l "_Toc514522033"</w:instrText>
        </w:r>
        <w:r w:rsidRPr="00896044">
          <w:rPr>
            <w:rStyle w:val="Hyperlink"/>
          </w:rPr>
          <w:instrText xml:space="preserve"> </w:instrText>
        </w:r>
        <w:r w:rsidRPr="00896044">
          <w:rPr>
            <w:rStyle w:val="Hyperlink"/>
          </w:rPr>
          <w:fldChar w:fldCharType="separate"/>
        </w:r>
        <w:r w:rsidRPr="00896044">
          <w:rPr>
            <w:rStyle w:val="Hyperlink"/>
            <w:lang w:bidi="en-US"/>
          </w:rPr>
          <w:t>6.36 Ignored error status and unhandled exceptions [OYB]</w:t>
        </w:r>
        <w:r>
          <w:rPr>
            <w:webHidden/>
          </w:rPr>
          <w:tab/>
        </w:r>
        <w:r>
          <w:rPr>
            <w:webHidden/>
          </w:rPr>
          <w:fldChar w:fldCharType="begin"/>
        </w:r>
        <w:r>
          <w:rPr>
            <w:webHidden/>
          </w:rPr>
          <w:instrText xml:space="preserve"> PAGEREF _Toc514522033 \h </w:instrText>
        </w:r>
      </w:ins>
      <w:r>
        <w:rPr>
          <w:webHidden/>
        </w:rPr>
      </w:r>
      <w:r>
        <w:rPr>
          <w:webHidden/>
        </w:rPr>
        <w:fldChar w:fldCharType="separate"/>
      </w:r>
      <w:ins w:id="142" w:author="Clive Pygott" w:date="2018-05-19T19:37:00Z">
        <w:r>
          <w:rPr>
            <w:webHidden/>
          </w:rPr>
          <w:t>42</w:t>
        </w:r>
        <w:r>
          <w:rPr>
            <w:webHidden/>
          </w:rPr>
          <w:fldChar w:fldCharType="end"/>
        </w:r>
        <w:r w:rsidRPr="00896044">
          <w:rPr>
            <w:rStyle w:val="Hyperlink"/>
          </w:rPr>
          <w:fldChar w:fldCharType="end"/>
        </w:r>
      </w:ins>
    </w:p>
    <w:p w14:paraId="000FBDC9" w14:textId="4A752D33" w:rsidR="00175D8B" w:rsidRDefault="00175D8B">
      <w:pPr>
        <w:pStyle w:val="TOC2"/>
        <w:rPr>
          <w:ins w:id="143" w:author="Clive Pygott" w:date="2018-05-19T19:37:00Z"/>
          <w:b w:val="0"/>
          <w:bCs w:val="0"/>
          <w:lang w:val="en-GB" w:eastAsia="en-GB"/>
        </w:rPr>
      </w:pPr>
      <w:ins w:id="144" w:author="Clive Pygott" w:date="2018-05-19T19:37:00Z">
        <w:r w:rsidRPr="00896044">
          <w:rPr>
            <w:rStyle w:val="Hyperlink"/>
          </w:rPr>
          <w:fldChar w:fldCharType="begin"/>
        </w:r>
        <w:r w:rsidRPr="00896044">
          <w:rPr>
            <w:rStyle w:val="Hyperlink"/>
          </w:rPr>
          <w:instrText xml:space="preserve"> </w:instrText>
        </w:r>
        <w:r>
          <w:instrText>HYPERLINK \l "_Toc514522034"</w:instrText>
        </w:r>
        <w:r w:rsidRPr="00896044">
          <w:rPr>
            <w:rStyle w:val="Hyperlink"/>
          </w:rPr>
          <w:instrText xml:space="preserve"> </w:instrText>
        </w:r>
        <w:r w:rsidRPr="00896044">
          <w:rPr>
            <w:rStyle w:val="Hyperlink"/>
          </w:rPr>
          <w:fldChar w:fldCharType="separate"/>
        </w:r>
        <w:r w:rsidRPr="00896044">
          <w:rPr>
            <w:rStyle w:val="Hyperlink"/>
            <w:lang w:bidi="en-US"/>
          </w:rPr>
          <w:t>6.37 Type-breaking reinterpretation of data [AMV]</w:t>
        </w:r>
        <w:r>
          <w:rPr>
            <w:webHidden/>
          </w:rPr>
          <w:tab/>
        </w:r>
        <w:r>
          <w:rPr>
            <w:webHidden/>
          </w:rPr>
          <w:fldChar w:fldCharType="begin"/>
        </w:r>
        <w:r>
          <w:rPr>
            <w:webHidden/>
          </w:rPr>
          <w:instrText xml:space="preserve"> PAGEREF _Toc514522034 \h </w:instrText>
        </w:r>
      </w:ins>
      <w:r>
        <w:rPr>
          <w:webHidden/>
        </w:rPr>
      </w:r>
      <w:r>
        <w:rPr>
          <w:webHidden/>
        </w:rPr>
        <w:fldChar w:fldCharType="separate"/>
      </w:r>
      <w:ins w:id="145" w:author="Clive Pygott" w:date="2018-05-19T19:37:00Z">
        <w:r>
          <w:rPr>
            <w:webHidden/>
          </w:rPr>
          <w:t>43</w:t>
        </w:r>
        <w:r>
          <w:rPr>
            <w:webHidden/>
          </w:rPr>
          <w:fldChar w:fldCharType="end"/>
        </w:r>
        <w:r w:rsidRPr="00896044">
          <w:rPr>
            <w:rStyle w:val="Hyperlink"/>
          </w:rPr>
          <w:fldChar w:fldCharType="end"/>
        </w:r>
      </w:ins>
    </w:p>
    <w:p w14:paraId="76F071C0" w14:textId="06C24536" w:rsidR="00175D8B" w:rsidRDefault="00175D8B">
      <w:pPr>
        <w:pStyle w:val="TOC2"/>
        <w:rPr>
          <w:ins w:id="146" w:author="Clive Pygott" w:date="2018-05-19T19:37:00Z"/>
          <w:b w:val="0"/>
          <w:bCs w:val="0"/>
          <w:lang w:val="en-GB" w:eastAsia="en-GB"/>
        </w:rPr>
      </w:pPr>
      <w:ins w:id="147" w:author="Clive Pygott" w:date="2018-05-19T19:37:00Z">
        <w:r w:rsidRPr="00896044">
          <w:rPr>
            <w:rStyle w:val="Hyperlink"/>
          </w:rPr>
          <w:fldChar w:fldCharType="begin"/>
        </w:r>
        <w:r w:rsidRPr="00896044">
          <w:rPr>
            <w:rStyle w:val="Hyperlink"/>
          </w:rPr>
          <w:instrText xml:space="preserve"> </w:instrText>
        </w:r>
        <w:r>
          <w:instrText>HYPERLINK \l "_Toc514522035"</w:instrText>
        </w:r>
        <w:r w:rsidRPr="00896044">
          <w:rPr>
            <w:rStyle w:val="Hyperlink"/>
          </w:rPr>
          <w:instrText xml:space="preserve"> </w:instrText>
        </w:r>
        <w:r w:rsidRPr="00896044">
          <w:rPr>
            <w:rStyle w:val="Hyperlink"/>
          </w:rPr>
          <w:fldChar w:fldCharType="separate"/>
        </w:r>
        <w:r w:rsidRPr="00896044">
          <w:rPr>
            <w:rStyle w:val="Hyperlink"/>
          </w:rPr>
          <w:t>6.38 Deep vs. shallow copying [YAN]</w:t>
        </w:r>
        <w:r>
          <w:rPr>
            <w:webHidden/>
          </w:rPr>
          <w:tab/>
        </w:r>
        <w:r>
          <w:rPr>
            <w:webHidden/>
          </w:rPr>
          <w:fldChar w:fldCharType="begin"/>
        </w:r>
        <w:r>
          <w:rPr>
            <w:webHidden/>
          </w:rPr>
          <w:instrText xml:space="preserve"> PAGEREF _Toc514522035 \h </w:instrText>
        </w:r>
      </w:ins>
      <w:r>
        <w:rPr>
          <w:webHidden/>
        </w:rPr>
      </w:r>
      <w:r>
        <w:rPr>
          <w:webHidden/>
        </w:rPr>
        <w:fldChar w:fldCharType="separate"/>
      </w:r>
      <w:ins w:id="148" w:author="Clive Pygott" w:date="2018-05-19T19:37:00Z">
        <w:r>
          <w:rPr>
            <w:webHidden/>
          </w:rPr>
          <w:t>43</w:t>
        </w:r>
        <w:r>
          <w:rPr>
            <w:webHidden/>
          </w:rPr>
          <w:fldChar w:fldCharType="end"/>
        </w:r>
        <w:r w:rsidRPr="00896044">
          <w:rPr>
            <w:rStyle w:val="Hyperlink"/>
          </w:rPr>
          <w:fldChar w:fldCharType="end"/>
        </w:r>
      </w:ins>
    </w:p>
    <w:p w14:paraId="0148D9A0" w14:textId="429210CC" w:rsidR="00175D8B" w:rsidRDefault="00175D8B">
      <w:pPr>
        <w:pStyle w:val="TOC2"/>
        <w:rPr>
          <w:ins w:id="149" w:author="Clive Pygott" w:date="2018-05-19T19:37:00Z"/>
          <w:b w:val="0"/>
          <w:bCs w:val="0"/>
          <w:lang w:val="en-GB" w:eastAsia="en-GB"/>
        </w:rPr>
      </w:pPr>
      <w:ins w:id="150" w:author="Clive Pygott" w:date="2018-05-19T19:37:00Z">
        <w:r w:rsidRPr="00896044">
          <w:rPr>
            <w:rStyle w:val="Hyperlink"/>
          </w:rPr>
          <w:fldChar w:fldCharType="begin"/>
        </w:r>
        <w:r w:rsidRPr="00896044">
          <w:rPr>
            <w:rStyle w:val="Hyperlink"/>
          </w:rPr>
          <w:instrText xml:space="preserve"> </w:instrText>
        </w:r>
        <w:r>
          <w:instrText>HYPERLINK \l "_Toc514522036"</w:instrText>
        </w:r>
        <w:r w:rsidRPr="00896044">
          <w:rPr>
            <w:rStyle w:val="Hyperlink"/>
          </w:rPr>
          <w:instrText xml:space="preserve"> </w:instrText>
        </w:r>
        <w:r w:rsidRPr="00896044">
          <w:rPr>
            <w:rStyle w:val="Hyperlink"/>
          </w:rPr>
          <w:fldChar w:fldCharType="separate"/>
        </w:r>
        <w:r w:rsidRPr="00896044">
          <w:rPr>
            <w:rStyle w:val="Hyperlink"/>
            <w:lang w:bidi="en-US"/>
          </w:rPr>
          <w:t xml:space="preserve">6.38.1 </w:t>
        </w:r>
        <w:r w:rsidRPr="00896044">
          <w:rPr>
            <w:rStyle w:val="Hyperlink"/>
          </w:rPr>
          <w:t>Applicability</w:t>
        </w:r>
        <w:r w:rsidRPr="00896044">
          <w:rPr>
            <w:rStyle w:val="Hyperlink"/>
            <w:lang w:bidi="en-US"/>
          </w:rPr>
          <w:t xml:space="preserve"> to language</w:t>
        </w:r>
        <w:r>
          <w:rPr>
            <w:webHidden/>
          </w:rPr>
          <w:tab/>
        </w:r>
        <w:r>
          <w:rPr>
            <w:webHidden/>
          </w:rPr>
          <w:fldChar w:fldCharType="begin"/>
        </w:r>
        <w:r>
          <w:rPr>
            <w:webHidden/>
          </w:rPr>
          <w:instrText xml:space="preserve"> PAGEREF _Toc514522036 \h </w:instrText>
        </w:r>
      </w:ins>
      <w:r>
        <w:rPr>
          <w:webHidden/>
        </w:rPr>
      </w:r>
      <w:r>
        <w:rPr>
          <w:webHidden/>
        </w:rPr>
        <w:fldChar w:fldCharType="separate"/>
      </w:r>
      <w:ins w:id="151" w:author="Clive Pygott" w:date="2018-05-19T19:37:00Z">
        <w:r>
          <w:rPr>
            <w:webHidden/>
          </w:rPr>
          <w:t>43</w:t>
        </w:r>
        <w:r>
          <w:rPr>
            <w:webHidden/>
          </w:rPr>
          <w:fldChar w:fldCharType="end"/>
        </w:r>
        <w:r w:rsidRPr="00896044">
          <w:rPr>
            <w:rStyle w:val="Hyperlink"/>
          </w:rPr>
          <w:fldChar w:fldCharType="end"/>
        </w:r>
      </w:ins>
    </w:p>
    <w:p w14:paraId="62D18E96" w14:textId="5483CCEE" w:rsidR="00175D8B" w:rsidRDefault="00175D8B">
      <w:pPr>
        <w:pStyle w:val="TOC2"/>
        <w:rPr>
          <w:ins w:id="152" w:author="Clive Pygott" w:date="2018-05-19T19:37:00Z"/>
          <w:b w:val="0"/>
          <w:bCs w:val="0"/>
          <w:lang w:val="en-GB" w:eastAsia="en-GB"/>
        </w:rPr>
      </w:pPr>
      <w:ins w:id="153" w:author="Clive Pygott" w:date="2018-05-19T19:37:00Z">
        <w:r w:rsidRPr="00896044">
          <w:rPr>
            <w:rStyle w:val="Hyperlink"/>
          </w:rPr>
          <w:fldChar w:fldCharType="begin"/>
        </w:r>
        <w:r w:rsidRPr="00896044">
          <w:rPr>
            <w:rStyle w:val="Hyperlink"/>
          </w:rPr>
          <w:instrText xml:space="preserve"> </w:instrText>
        </w:r>
        <w:r>
          <w:instrText>HYPERLINK \l "_Toc514522037"</w:instrText>
        </w:r>
        <w:r w:rsidRPr="00896044">
          <w:rPr>
            <w:rStyle w:val="Hyperlink"/>
          </w:rPr>
          <w:instrText xml:space="preserve"> </w:instrText>
        </w:r>
        <w:r w:rsidRPr="00896044">
          <w:rPr>
            <w:rStyle w:val="Hyperlink"/>
          </w:rPr>
          <w:fldChar w:fldCharType="separate"/>
        </w:r>
        <w:r w:rsidRPr="00896044">
          <w:rPr>
            <w:rStyle w:val="Hyperlink"/>
            <w:lang w:bidi="en-US"/>
          </w:rPr>
          <w:t>6.39 Memory leak [XYL]</w:t>
        </w:r>
        <w:r>
          <w:rPr>
            <w:webHidden/>
          </w:rPr>
          <w:tab/>
        </w:r>
        <w:r>
          <w:rPr>
            <w:webHidden/>
          </w:rPr>
          <w:fldChar w:fldCharType="begin"/>
        </w:r>
        <w:r>
          <w:rPr>
            <w:webHidden/>
          </w:rPr>
          <w:instrText xml:space="preserve"> PAGEREF _Toc514522037 \h </w:instrText>
        </w:r>
      </w:ins>
      <w:r>
        <w:rPr>
          <w:webHidden/>
        </w:rPr>
      </w:r>
      <w:r>
        <w:rPr>
          <w:webHidden/>
        </w:rPr>
        <w:fldChar w:fldCharType="separate"/>
      </w:r>
      <w:ins w:id="154" w:author="Clive Pygott" w:date="2018-05-19T19:37:00Z">
        <w:r>
          <w:rPr>
            <w:webHidden/>
          </w:rPr>
          <w:t>44</w:t>
        </w:r>
        <w:r>
          <w:rPr>
            <w:webHidden/>
          </w:rPr>
          <w:fldChar w:fldCharType="end"/>
        </w:r>
        <w:r w:rsidRPr="00896044">
          <w:rPr>
            <w:rStyle w:val="Hyperlink"/>
          </w:rPr>
          <w:fldChar w:fldCharType="end"/>
        </w:r>
      </w:ins>
    </w:p>
    <w:p w14:paraId="1C580AEE" w14:textId="77EE6D1D" w:rsidR="00175D8B" w:rsidRDefault="00175D8B">
      <w:pPr>
        <w:pStyle w:val="TOC2"/>
        <w:rPr>
          <w:ins w:id="155" w:author="Clive Pygott" w:date="2018-05-19T19:37:00Z"/>
          <w:b w:val="0"/>
          <w:bCs w:val="0"/>
          <w:lang w:val="en-GB" w:eastAsia="en-GB"/>
        </w:rPr>
      </w:pPr>
      <w:ins w:id="156" w:author="Clive Pygott" w:date="2018-05-19T19:37:00Z">
        <w:r w:rsidRPr="00896044">
          <w:rPr>
            <w:rStyle w:val="Hyperlink"/>
          </w:rPr>
          <w:fldChar w:fldCharType="begin"/>
        </w:r>
        <w:r w:rsidRPr="00896044">
          <w:rPr>
            <w:rStyle w:val="Hyperlink"/>
          </w:rPr>
          <w:instrText xml:space="preserve"> </w:instrText>
        </w:r>
        <w:r>
          <w:instrText>HYPERLINK \l "_Toc514522038"</w:instrText>
        </w:r>
        <w:r w:rsidRPr="00896044">
          <w:rPr>
            <w:rStyle w:val="Hyperlink"/>
          </w:rPr>
          <w:instrText xml:space="preserve"> </w:instrText>
        </w:r>
        <w:r w:rsidRPr="00896044">
          <w:rPr>
            <w:rStyle w:val="Hyperlink"/>
          </w:rPr>
          <w:fldChar w:fldCharType="separate"/>
        </w:r>
        <w:r w:rsidRPr="00896044">
          <w:rPr>
            <w:rStyle w:val="Hyperlink"/>
            <w:lang w:bidi="en-US"/>
          </w:rPr>
          <w:t>6.40 Templates and generics [SYM]</w:t>
        </w:r>
        <w:r>
          <w:rPr>
            <w:webHidden/>
          </w:rPr>
          <w:tab/>
        </w:r>
        <w:r>
          <w:rPr>
            <w:webHidden/>
          </w:rPr>
          <w:fldChar w:fldCharType="begin"/>
        </w:r>
        <w:r>
          <w:rPr>
            <w:webHidden/>
          </w:rPr>
          <w:instrText xml:space="preserve"> PAGEREF _Toc514522038 \h </w:instrText>
        </w:r>
      </w:ins>
      <w:r>
        <w:rPr>
          <w:webHidden/>
        </w:rPr>
      </w:r>
      <w:r>
        <w:rPr>
          <w:webHidden/>
        </w:rPr>
        <w:fldChar w:fldCharType="separate"/>
      </w:r>
      <w:ins w:id="157" w:author="Clive Pygott" w:date="2018-05-19T19:37:00Z">
        <w:r>
          <w:rPr>
            <w:webHidden/>
          </w:rPr>
          <w:t>44</w:t>
        </w:r>
        <w:r>
          <w:rPr>
            <w:webHidden/>
          </w:rPr>
          <w:fldChar w:fldCharType="end"/>
        </w:r>
        <w:r w:rsidRPr="00896044">
          <w:rPr>
            <w:rStyle w:val="Hyperlink"/>
          </w:rPr>
          <w:fldChar w:fldCharType="end"/>
        </w:r>
      </w:ins>
    </w:p>
    <w:p w14:paraId="78A803C1" w14:textId="71114A91" w:rsidR="00175D8B" w:rsidRDefault="00175D8B">
      <w:pPr>
        <w:pStyle w:val="TOC2"/>
        <w:rPr>
          <w:ins w:id="158" w:author="Clive Pygott" w:date="2018-05-19T19:37:00Z"/>
          <w:b w:val="0"/>
          <w:bCs w:val="0"/>
          <w:lang w:val="en-GB" w:eastAsia="en-GB"/>
        </w:rPr>
      </w:pPr>
      <w:ins w:id="159" w:author="Clive Pygott" w:date="2018-05-19T19:37:00Z">
        <w:r w:rsidRPr="00896044">
          <w:rPr>
            <w:rStyle w:val="Hyperlink"/>
          </w:rPr>
          <w:fldChar w:fldCharType="begin"/>
        </w:r>
        <w:r w:rsidRPr="00896044">
          <w:rPr>
            <w:rStyle w:val="Hyperlink"/>
          </w:rPr>
          <w:instrText xml:space="preserve"> </w:instrText>
        </w:r>
        <w:r>
          <w:instrText>HYPERLINK \l "_Toc514522039"</w:instrText>
        </w:r>
        <w:r w:rsidRPr="00896044">
          <w:rPr>
            <w:rStyle w:val="Hyperlink"/>
          </w:rPr>
          <w:instrText xml:space="preserve"> </w:instrText>
        </w:r>
        <w:r w:rsidRPr="00896044">
          <w:rPr>
            <w:rStyle w:val="Hyperlink"/>
          </w:rPr>
          <w:fldChar w:fldCharType="separate"/>
        </w:r>
        <w:r w:rsidRPr="00896044">
          <w:rPr>
            <w:rStyle w:val="Hyperlink"/>
            <w:lang w:bidi="en-US"/>
          </w:rPr>
          <w:t>6.41 Inheritance [RIP]</w:t>
        </w:r>
        <w:r>
          <w:rPr>
            <w:webHidden/>
          </w:rPr>
          <w:tab/>
        </w:r>
        <w:r>
          <w:rPr>
            <w:webHidden/>
          </w:rPr>
          <w:fldChar w:fldCharType="begin"/>
        </w:r>
        <w:r>
          <w:rPr>
            <w:webHidden/>
          </w:rPr>
          <w:instrText xml:space="preserve"> PAGEREF _Toc514522039 \h </w:instrText>
        </w:r>
      </w:ins>
      <w:r>
        <w:rPr>
          <w:webHidden/>
        </w:rPr>
      </w:r>
      <w:r>
        <w:rPr>
          <w:webHidden/>
        </w:rPr>
        <w:fldChar w:fldCharType="separate"/>
      </w:r>
      <w:ins w:id="160" w:author="Clive Pygott" w:date="2018-05-19T19:37:00Z">
        <w:r>
          <w:rPr>
            <w:webHidden/>
          </w:rPr>
          <w:t>44</w:t>
        </w:r>
        <w:r>
          <w:rPr>
            <w:webHidden/>
          </w:rPr>
          <w:fldChar w:fldCharType="end"/>
        </w:r>
        <w:r w:rsidRPr="00896044">
          <w:rPr>
            <w:rStyle w:val="Hyperlink"/>
          </w:rPr>
          <w:fldChar w:fldCharType="end"/>
        </w:r>
      </w:ins>
    </w:p>
    <w:p w14:paraId="60A50543" w14:textId="02D7F390" w:rsidR="00175D8B" w:rsidRDefault="00175D8B">
      <w:pPr>
        <w:pStyle w:val="TOC2"/>
        <w:rPr>
          <w:ins w:id="161" w:author="Clive Pygott" w:date="2018-05-19T19:37:00Z"/>
          <w:b w:val="0"/>
          <w:bCs w:val="0"/>
          <w:lang w:val="en-GB" w:eastAsia="en-GB"/>
        </w:rPr>
      </w:pPr>
      <w:ins w:id="162" w:author="Clive Pygott" w:date="2018-05-19T19:37:00Z">
        <w:r w:rsidRPr="00896044">
          <w:rPr>
            <w:rStyle w:val="Hyperlink"/>
          </w:rPr>
          <w:fldChar w:fldCharType="begin"/>
        </w:r>
        <w:r w:rsidRPr="00896044">
          <w:rPr>
            <w:rStyle w:val="Hyperlink"/>
          </w:rPr>
          <w:instrText xml:space="preserve"> </w:instrText>
        </w:r>
        <w:r>
          <w:instrText>HYPERLINK \l "_Toc514522040"</w:instrText>
        </w:r>
        <w:r w:rsidRPr="00896044">
          <w:rPr>
            <w:rStyle w:val="Hyperlink"/>
          </w:rPr>
          <w:instrText xml:space="preserve"> </w:instrText>
        </w:r>
        <w:r w:rsidRPr="00896044">
          <w:rPr>
            <w:rStyle w:val="Hyperlink"/>
          </w:rPr>
          <w:fldChar w:fldCharType="separate"/>
        </w:r>
        <w:r w:rsidRPr="00896044">
          <w:rPr>
            <w:rStyle w:val="Hyperlink"/>
          </w:rPr>
          <w:t>6.42 Violations of the Liskov substitution principle or the contract model  [BLP]</w:t>
        </w:r>
        <w:r>
          <w:rPr>
            <w:webHidden/>
          </w:rPr>
          <w:tab/>
        </w:r>
        <w:r>
          <w:rPr>
            <w:webHidden/>
          </w:rPr>
          <w:fldChar w:fldCharType="begin"/>
        </w:r>
        <w:r>
          <w:rPr>
            <w:webHidden/>
          </w:rPr>
          <w:instrText xml:space="preserve"> PAGEREF _Toc514522040 \h </w:instrText>
        </w:r>
      </w:ins>
      <w:r>
        <w:rPr>
          <w:webHidden/>
        </w:rPr>
      </w:r>
      <w:r>
        <w:rPr>
          <w:webHidden/>
        </w:rPr>
        <w:fldChar w:fldCharType="separate"/>
      </w:r>
      <w:ins w:id="163" w:author="Clive Pygott" w:date="2018-05-19T19:37:00Z">
        <w:r>
          <w:rPr>
            <w:webHidden/>
          </w:rPr>
          <w:t>45</w:t>
        </w:r>
        <w:r>
          <w:rPr>
            <w:webHidden/>
          </w:rPr>
          <w:fldChar w:fldCharType="end"/>
        </w:r>
        <w:r w:rsidRPr="00896044">
          <w:rPr>
            <w:rStyle w:val="Hyperlink"/>
          </w:rPr>
          <w:fldChar w:fldCharType="end"/>
        </w:r>
      </w:ins>
    </w:p>
    <w:p w14:paraId="35C7C8D0" w14:textId="39189BC6" w:rsidR="00175D8B" w:rsidRDefault="00175D8B">
      <w:pPr>
        <w:pStyle w:val="TOC2"/>
        <w:rPr>
          <w:ins w:id="164" w:author="Clive Pygott" w:date="2018-05-19T19:37:00Z"/>
          <w:b w:val="0"/>
          <w:bCs w:val="0"/>
          <w:lang w:val="en-GB" w:eastAsia="en-GB"/>
        </w:rPr>
      </w:pPr>
      <w:ins w:id="165" w:author="Clive Pygott" w:date="2018-05-19T19:37:00Z">
        <w:r w:rsidRPr="00896044">
          <w:rPr>
            <w:rStyle w:val="Hyperlink"/>
          </w:rPr>
          <w:fldChar w:fldCharType="begin"/>
        </w:r>
        <w:r w:rsidRPr="00896044">
          <w:rPr>
            <w:rStyle w:val="Hyperlink"/>
          </w:rPr>
          <w:instrText xml:space="preserve"> </w:instrText>
        </w:r>
        <w:r>
          <w:instrText>HYPERLINK \l "_Toc514522041"</w:instrText>
        </w:r>
        <w:r w:rsidRPr="00896044">
          <w:rPr>
            <w:rStyle w:val="Hyperlink"/>
          </w:rPr>
          <w:instrText xml:space="preserve"> </w:instrText>
        </w:r>
        <w:r w:rsidRPr="00896044">
          <w:rPr>
            <w:rStyle w:val="Hyperlink"/>
          </w:rPr>
          <w:fldChar w:fldCharType="separate"/>
        </w:r>
        <w:r w:rsidRPr="00896044">
          <w:rPr>
            <w:rStyle w:val="Hyperlink"/>
          </w:rPr>
          <w:t>6.43 Redispatching [PPH]</w:t>
        </w:r>
        <w:r>
          <w:rPr>
            <w:webHidden/>
          </w:rPr>
          <w:tab/>
        </w:r>
        <w:r>
          <w:rPr>
            <w:webHidden/>
          </w:rPr>
          <w:fldChar w:fldCharType="begin"/>
        </w:r>
        <w:r>
          <w:rPr>
            <w:webHidden/>
          </w:rPr>
          <w:instrText xml:space="preserve"> PAGEREF _Toc514522041 \h </w:instrText>
        </w:r>
      </w:ins>
      <w:r>
        <w:rPr>
          <w:webHidden/>
        </w:rPr>
      </w:r>
      <w:r>
        <w:rPr>
          <w:webHidden/>
        </w:rPr>
        <w:fldChar w:fldCharType="separate"/>
      </w:r>
      <w:ins w:id="166" w:author="Clive Pygott" w:date="2018-05-19T19:37:00Z">
        <w:r>
          <w:rPr>
            <w:webHidden/>
          </w:rPr>
          <w:t>45</w:t>
        </w:r>
        <w:r>
          <w:rPr>
            <w:webHidden/>
          </w:rPr>
          <w:fldChar w:fldCharType="end"/>
        </w:r>
        <w:r w:rsidRPr="00896044">
          <w:rPr>
            <w:rStyle w:val="Hyperlink"/>
          </w:rPr>
          <w:fldChar w:fldCharType="end"/>
        </w:r>
      </w:ins>
    </w:p>
    <w:p w14:paraId="4C6F9580" w14:textId="63548F2A" w:rsidR="00175D8B" w:rsidRDefault="00175D8B">
      <w:pPr>
        <w:pStyle w:val="TOC2"/>
        <w:rPr>
          <w:ins w:id="167" w:author="Clive Pygott" w:date="2018-05-19T19:37:00Z"/>
          <w:b w:val="0"/>
          <w:bCs w:val="0"/>
          <w:lang w:val="en-GB" w:eastAsia="en-GB"/>
        </w:rPr>
      </w:pPr>
      <w:ins w:id="168" w:author="Clive Pygott" w:date="2018-05-19T19:37:00Z">
        <w:r w:rsidRPr="00896044">
          <w:rPr>
            <w:rStyle w:val="Hyperlink"/>
          </w:rPr>
          <w:fldChar w:fldCharType="begin"/>
        </w:r>
        <w:r w:rsidRPr="00896044">
          <w:rPr>
            <w:rStyle w:val="Hyperlink"/>
          </w:rPr>
          <w:instrText xml:space="preserve"> </w:instrText>
        </w:r>
        <w:r>
          <w:instrText>HYPERLINK \l "_Toc514522042"</w:instrText>
        </w:r>
        <w:r w:rsidRPr="00896044">
          <w:rPr>
            <w:rStyle w:val="Hyperlink"/>
          </w:rPr>
          <w:instrText xml:space="preserve"> </w:instrText>
        </w:r>
        <w:r w:rsidRPr="00896044">
          <w:rPr>
            <w:rStyle w:val="Hyperlink"/>
          </w:rPr>
          <w:fldChar w:fldCharType="separate"/>
        </w:r>
        <w:r w:rsidRPr="00896044">
          <w:rPr>
            <w:rStyle w:val="Hyperlink"/>
          </w:rPr>
          <w:t>6.44 Polymorphic variables [BKK]</w:t>
        </w:r>
        <w:r>
          <w:rPr>
            <w:webHidden/>
          </w:rPr>
          <w:tab/>
        </w:r>
        <w:r>
          <w:rPr>
            <w:webHidden/>
          </w:rPr>
          <w:fldChar w:fldCharType="begin"/>
        </w:r>
        <w:r>
          <w:rPr>
            <w:webHidden/>
          </w:rPr>
          <w:instrText xml:space="preserve"> PAGEREF _Toc514522042 \h </w:instrText>
        </w:r>
      </w:ins>
      <w:r>
        <w:rPr>
          <w:webHidden/>
        </w:rPr>
      </w:r>
      <w:r>
        <w:rPr>
          <w:webHidden/>
        </w:rPr>
        <w:fldChar w:fldCharType="separate"/>
      </w:r>
      <w:ins w:id="169" w:author="Clive Pygott" w:date="2018-05-19T19:37:00Z">
        <w:r>
          <w:rPr>
            <w:webHidden/>
          </w:rPr>
          <w:t>45</w:t>
        </w:r>
        <w:r>
          <w:rPr>
            <w:webHidden/>
          </w:rPr>
          <w:fldChar w:fldCharType="end"/>
        </w:r>
        <w:r w:rsidRPr="00896044">
          <w:rPr>
            <w:rStyle w:val="Hyperlink"/>
          </w:rPr>
          <w:fldChar w:fldCharType="end"/>
        </w:r>
      </w:ins>
    </w:p>
    <w:p w14:paraId="6FC72358" w14:textId="256D5365" w:rsidR="00175D8B" w:rsidRDefault="00175D8B">
      <w:pPr>
        <w:pStyle w:val="TOC2"/>
        <w:rPr>
          <w:ins w:id="170" w:author="Clive Pygott" w:date="2018-05-19T19:37:00Z"/>
          <w:b w:val="0"/>
          <w:bCs w:val="0"/>
          <w:lang w:val="en-GB" w:eastAsia="en-GB"/>
        </w:rPr>
      </w:pPr>
      <w:ins w:id="171" w:author="Clive Pygott" w:date="2018-05-19T19:37:00Z">
        <w:r w:rsidRPr="00896044">
          <w:rPr>
            <w:rStyle w:val="Hyperlink"/>
          </w:rPr>
          <w:fldChar w:fldCharType="begin"/>
        </w:r>
        <w:r w:rsidRPr="00896044">
          <w:rPr>
            <w:rStyle w:val="Hyperlink"/>
          </w:rPr>
          <w:instrText xml:space="preserve"> </w:instrText>
        </w:r>
        <w:r>
          <w:instrText>HYPERLINK \l "_Toc514522043"</w:instrText>
        </w:r>
        <w:r w:rsidRPr="00896044">
          <w:rPr>
            <w:rStyle w:val="Hyperlink"/>
          </w:rPr>
          <w:instrText xml:space="preserve"> </w:instrText>
        </w:r>
        <w:r w:rsidRPr="00896044">
          <w:rPr>
            <w:rStyle w:val="Hyperlink"/>
          </w:rPr>
          <w:fldChar w:fldCharType="separate"/>
        </w:r>
        <w:r w:rsidRPr="00896044">
          <w:rPr>
            <w:rStyle w:val="Hyperlink"/>
            <w:lang w:bidi="en-US"/>
          </w:rPr>
          <w:t>6.45 Extra intrinsics [LRM]</w:t>
        </w:r>
        <w:r>
          <w:rPr>
            <w:webHidden/>
          </w:rPr>
          <w:tab/>
        </w:r>
        <w:r>
          <w:rPr>
            <w:webHidden/>
          </w:rPr>
          <w:fldChar w:fldCharType="begin"/>
        </w:r>
        <w:r>
          <w:rPr>
            <w:webHidden/>
          </w:rPr>
          <w:instrText xml:space="preserve"> PAGEREF _Toc514522043 \h </w:instrText>
        </w:r>
      </w:ins>
      <w:r>
        <w:rPr>
          <w:webHidden/>
        </w:rPr>
      </w:r>
      <w:r>
        <w:rPr>
          <w:webHidden/>
        </w:rPr>
        <w:fldChar w:fldCharType="separate"/>
      </w:r>
      <w:ins w:id="172" w:author="Clive Pygott" w:date="2018-05-19T19:37:00Z">
        <w:r>
          <w:rPr>
            <w:webHidden/>
          </w:rPr>
          <w:t>45</w:t>
        </w:r>
        <w:r>
          <w:rPr>
            <w:webHidden/>
          </w:rPr>
          <w:fldChar w:fldCharType="end"/>
        </w:r>
        <w:r w:rsidRPr="00896044">
          <w:rPr>
            <w:rStyle w:val="Hyperlink"/>
          </w:rPr>
          <w:fldChar w:fldCharType="end"/>
        </w:r>
      </w:ins>
    </w:p>
    <w:p w14:paraId="45A3CAA0" w14:textId="22EC1BE4" w:rsidR="00175D8B" w:rsidRDefault="00175D8B">
      <w:pPr>
        <w:pStyle w:val="TOC2"/>
        <w:rPr>
          <w:ins w:id="173" w:author="Clive Pygott" w:date="2018-05-19T19:37:00Z"/>
          <w:b w:val="0"/>
          <w:bCs w:val="0"/>
          <w:lang w:val="en-GB" w:eastAsia="en-GB"/>
        </w:rPr>
      </w:pPr>
      <w:ins w:id="174" w:author="Clive Pygott" w:date="2018-05-19T19:37:00Z">
        <w:r w:rsidRPr="00896044">
          <w:rPr>
            <w:rStyle w:val="Hyperlink"/>
          </w:rPr>
          <w:fldChar w:fldCharType="begin"/>
        </w:r>
        <w:r w:rsidRPr="00896044">
          <w:rPr>
            <w:rStyle w:val="Hyperlink"/>
          </w:rPr>
          <w:instrText xml:space="preserve"> </w:instrText>
        </w:r>
        <w:r>
          <w:instrText>HYPERLINK \l "_Toc514522044"</w:instrText>
        </w:r>
        <w:r w:rsidRPr="00896044">
          <w:rPr>
            <w:rStyle w:val="Hyperlink"/>
          </w:rPr>
          <w:instrText xml:space="preserve"> </w:instrText>
        </w:r>
        <w:r w:rsidRPr="00896044">
          <w:rPr>
            <w:rStyle w:val="Hyperlink"/>
          </w:rPr>
          <w:fldChar w:fldCharType="separate"/>
        </w:r>
        <w:r w:rsidRPr="00896044">
          <w:rPr>
            <w:rStyle w:val="Hyperlink"/>
            <w:lang w:bidi="en-US"/>
          </w:rPr>
          <w:t>6.46 Argument passing to library functions [TRJ]</w:t>
        </w:r>
        <w:r>
          <w:rPr>
            <w:webHidden/>
          </w:rPr>
          <w:tab/>
        </w:r>
        <w:r>
          <w:rPr>
            <w:webHidden/>
          </w:rPr>
          <w:fldChar w:fldCharType="begin"/>
        </w:r>
        <w:r>
          <w:rPr>
            <w:webHidden/>
          </w:rPr>
          <w:instrText xml:space="preserve"> PAGEREF _Toc514522044 \h </w:instrText>
        </w:r>
      </w:ins>
      <w:r>
        <w:rPr>
          <w:webHidden/>
        </w:rPr>
      </w:r>
      <w:r>
        <w:rPr>
          <w:webHidden/>
        </w:rPr>
        <w:fldChar w:fldCharType="separate"/>
      </w:r>
      <w:ins w:id="175" w:author="Clive Pygott" w:date="2018-05-19T19:37:00Z">
        <w:r>
          <w:rPr>
            <w:webHidden/>
          </w:rPr>
          <w:t>45</w:t>
        </w:r>
        <w:r>
          <w:rPr>
            <w:webHidden/>
          </w:rPr>
          <w:fldChar w:fldCharType="end"/>
        </w:r>
        <w:r w:rsidRPr="00896044">
          <w:rPr>
            <w:rStyle w:val="Hyperlink"/>
          </w:rPr>
          <w:fldChar w:fldCharType="end"/>
        </w:r>
      </w:ins>
    </w:p>
    <w:p w14:paraId="37A12614" w14:textId="41BCF549" w:rsidR="00175D8B" w:rsidRDefault="00175D8B">
      <w:pPr>
        <w:pStyle w:val="TOC2"/>
        <w:rPr>
          <w:ins w:id="176" w:author="Clive Pygott" w:date="2018-05-19T19:37:00Z"/>
          <w:b w:val="0"/>
          <w:bCs w:val="0"/>
          <w:lang w:val="en-GB" w:eastAsia="en-GB"/>
        </w:rPr>
      </w:pPr>
      <w:ins w:id="177" w:author="Clive Pygott" w:date="2018-05-19T19:37:00Z">
        <w:r w:rsidRPr="00896044">
          <w:rPr>
            <w:rStyle w:val="Hyperlink"/>
          </w:rPr>
          <w:fldChar w:fldCharType="begin"/>
        </w:r>
        <w:r w:rsidRPr="00896044">
          <w:rPr>
            <w:rStyle w:val="Hyperlink"/>
          </w:rPr>
          <w:instrText xml:space="preserve"> </w:instrText>
        </w:r>
        <w:r>
          <w:instrText>HYPERLINK \l "_Toc514522045"</w:instrText>
        </w:r>
        <w:r w:rsidRPr="00896044">
          <w:rPr>
            <w:rStyle w:val="Hyperlink"/>
          </w:rPr>
          <w:instrText xml:space="preserve"> </w:instrText>
        </w:r>
        <w:r w:rsidRPr="00896044">
          <w:rPr>
            <w:rStyle w:val="Hyperlink"/>
          </w:rPr>
          <w:fldChar w:fldCharType="separate"/>
        </w:r>
        <w:r w:rsidRPr="00896044">
          <w:rPr>
            <w:rStyle w:val="Hyperlink"/>
            <w:lang w:bidi="en-US"/>
          </w:rPr>
          <w:t>6.47 Inter-language calling [DJS]</w:t>
        </w:r>
        <w:r>
          <w:rPr>
            <w:webHidden/>
          </w:rPr>
          <w:tab/>
        </w:r>
        <w:r>
          <w:rPr>
            <w:webHidden/>
          </w:rPr>
          <w:fldChar w:fldCharType="begin"/>
        </w:r>
        <w:r>
          <w:rPr>
            <w:webHidden/>
          </w:rPr>
          <w:instrText xml:space="preserve"> PAGEREF _Toc514522045 \h </w:instrText>
        </w:r>
      </w:ins>
      <w:r>
        <w:rPr>
          <w:webHidden/>
        </w:rPr>
      </w:r>
      <w:r>
        <w:rPr>
          <w:webHidden/>
        </w:rPr>
        <w:fldChar w:fldCharType="separate"/>
      </w:r>
      <w:ins w:id="178" w:author="Clive Pygott" w:date="2018-05-19T19:37:00Z">
        <w:r>
          <w:rPr>
            <w:webHidden/>
          </w:rPr>
          <w:t>45</w:t>
        </w:r>
        <w:r>
          <w:rPr>
            <w:webHidden/>
          </w:rPr>
          <w:fldChar w:fldCharType="end"/>
        </w:r>
        <w:r w:rsidRPr="00896044">
          <w:rPr>
            <w:rStyle w:val="Hyperlink"/>
          </w:rPr>
          <w:fldChar w:fldCharType="end"/>
        </w:r>
      </w:ins>
    </w:p>
    <w:p w14:paraId="3C3EB1D2" w14:textId="4BBD1FBA" w:rsidR="00175D8B" w:rsidRDefault="00175D8B">
      <w:pPr>
        <w:pStyle w:val="TOC2"/>
        <w:rPr>
          <w:ins w:id="179" w:author="Clive Pygott" w:date="2018-05-19T19:37:00Z"/>
          <w:b w:val="0"/>
          <w:bCs w:val="0"/>
          <w:lang w:val="en-GB" w:eastAsia="en-GB"/>
        </w:rPr>
      </w:pPr>
      <w:ins w:id="180" w:author="Clive Pygott" w:date="2018-05-19T19:37:00Z">
        <w:r w:rsidRPr="00896044">
          <w:rPr>
            <w:rStyle w:val="Hyperlink"/>
          </w:rPr>
          <w:fldChar w:fldCharType="begin"/>
        </w:r>
        <w:r w:rsidRPr="00896044">
          <w:rPr>
            <w:rStyle w:val="Hyperlink"/>
          </w:rPr>
          <w:instrText xml:space="preserve"> </w:instrText>
        </w:r>
        <w:r>
          <w:instrText>HYPERLINK \l "_Toc514522046"</w:instrText>
        </w:r>
        <w:r w:rsidRPr="00896044">
          <w:rPr>
            <w:rStyle w:val="Hyperlink"/>
          </w:rPr>
          <w:instrText xml:space="preserve"> </w:instrText>
        </w:r>
        <w:r w:rsidRPr="00896044">
          <w:rPr>
            <w:rStyle w:val="Hyperlink"/>
          </w:rPr>
          <w:fldChar w:fldCharType="separate"/>
        </w:r>
        <w:r w:rsidRPr="00896044">
          <w:rPr>
            <w:rStyle w:val="Hyperlink"/>
            <w:lang w:bidi="en-US"/>
          </w:rPr>
          <w:t>6.48 Dynamically-linked code and self-modifying code [NYY]</w:t>
        </w:r>
        <w:r>
          <w:rPr>
            <w:webHidden/>
          </w:rPr>
          <w:tab/>
        </w:r>
        <w:r>
          <w:rPr>
            <w:webHidden/>
          </w:rPr>
          <w:fldChar w:fldCharType="begin"/>
        </w:r>
        <w:r>
          <w:rPr>
            <w:webHidden/>
          </w:rPr>
          <w:instrText xml:space="preserve"> PAGEREF _Toc514522046 \h </w:instrText>
        </w:r>
      </w:ins>
      <w:r>
        <w:rPr>
          <w:webHidden/>
        </w:rPr>
      </w:r>
      <w:r>
        <w:rPr>
          <w:webHidden/>
        </w:rPr>
        <w:fldChar w:fldCharType="separate"/>
      </w:r>
      <w:ins w:id="181" w:author="Clive Pygott" w:date="2018-05-19T19:37:00Z">
        <w:r>
          <w:rPr>
            <w:webHidden/>
          </w:rPr>
          <w:t>46</w:t>
        </w:r>
        <w:r>
          <w:rPr>
            <w:webHidden/>
          </w:rPr>
          <w:fldChar w:fldCharType="end"/>
        </w:r>
        <w:r w:rsidRPr="00896044">
          <w:rPr>
            <w:rStyle w:val="Hyperlink"/>
          </w:rPr>
          <w:fldChar w:fldCharType="end"/>
        </w:r>
      </w:ins>
    </w:p>
    <w:p w14:paraId="4C3895FD" w14:textId="69D41D4D" w:rsidR="00175D8B" w:rsidRDefault="00175D8B">
      <w:pPr>
        <w:pStyle w:val="TOC2"/>
        <w:rPr>
          <w:ins w:id="182" w:author="Clive Pygott" w:date="2018-05-19T19:37:00Z"/>
          <w:b w:val="0"/>
          <w:bCs w:val="0"/>
          <w:lang w:val="en-GB" w:eastAsia="en-GB"/>
        </w:rPr>
      </w:pPr>
      <w:ins w:id="183" w:author="Clive Pygott" w:date="2018-05-19T19:37:00Z">
        <w:r w:rsidRPr="00896044">
          <w:rPr>
            <w:rStyle w:val="Hyperlink"/>
          </w:rPr>
          <w:fldChar w:fldCharType="begin"/>
        </w:r>
        <w:r w:rsidRPr="00896044">
          <w:rPr>
            <w:rStyle w:val="Hyperlink"/>
          </w:rPr>
          <w:instrText xml:space="preserve"> </w:instrText>
        </w:r>
        <w:r>
          <w:instrText>HYPERLINK \l "_Toc514522047"</w:instrText>
        </w:r>
        <w:r w:rsidRPr="00896044">
          <w:rPr>
            <w:rStyle w:val="Hyperlink"/>
          </w:rPr>
          <w:instrText xml:space="preserve"> </w:instrText>
        </w:r>
        <w:r w:rsidRPr="00896044">
          <w:rPr>
            <w:rStyle w:val="Hyperlink"/>
          </w:rPr>
          <w:fldChar w:fldCharType="separate"/>
        </w:r>
        <w:r w:rsidRPr="00896044">
          <w:rPr>
            <w:rStyle w:val="Hyperlink"/>
            <w:lang w:bidi="en-US"/>
          </w:rPr>
          <w:t>6.49 Library signature [NSQ]</w:t>
        </w:r>
        <w:r>
          <w:rPr>
            <w:webHidden/>
          </w:rPr>
          <w:tab/>
        </w:r>
        <w:r>
          <w:rPr>
            <w:webHidden/>
          </w:rPr>
          <w:fldChar w:fldCharType="begin"/>
        </w:r>
        <w:r>
          <w:rPr>
            <w:webHidden/>
          </w:rPr>
          <w:instrText xml:space="preserve"> PAGEREF _Toc514522047 \h </w:instrText>
        </w:r>
      </w:ins>
      <w:r>
        <w:rPr>
          <w:webHidden/>
        </w:rPr>
      </w:r>
      <w:r>
        <w:rPr>
          <w:webHidden/>
        </w:rPr>
        <w:fldChar w:fldCharType="separate"/>
      </w:r>
      <w:ins w:id="184" w:author="Clive Pygott" w:date="2018-05-19T19:37:00Z">
        <w:r>
          <w:rPr>
            <w:webHidden/>
          </w:rPr>
          <w:t>46</w:t>
        </w:r>
        <w:r>
          <w:rPr>
            <w:webHidden/>
          </w:rPr>
          <w:fldChar w:fldCharType="end"/>
        </w:r>
        <w:r w:rsidRPr="00896044">
          <w:rPr>
            <w:rStyle w:val="Hyperlink"/>
          </w:rPr>
          <w:fldChar w:fldCharType="end"/>
        </w:r>
      </w:ins>
    </w:p>
    <w:p w14:paraId="31DED670" w14:textId="751630DA" w:rsidR="00175D8B" w:rsidRDefault="00175D8B">
      <w:pPr>
        <w:pStyle w:val="TOC2"/>
        <w:rPr>
          <w:ins w:id="185" w:author="Clive Pygott" w:date="2018-05-19T19:37:00Z"/>
          <w:b w:val="0"/>
          <w:bCs w:val="0"/>
          <w:lang w:val="en-GB" w:eastAsia="en-GB"/>
        </w:rPr>
      </w:pPr>
      <w:ins w:id="186" w:author="Clive Pygott" w:date="2018-05-19T19:37:00Z">
        <w:r w:rsidRPr="00896044">
          <w:rPr>
            <w:rStyle w:val="Hyperlink"/>
          </w:rPr>
          <w:fldChar w:fldCharType="begin"/>
        </w:r>
        <w:r w:rsidRPr="00896044">
          <w:rPr>
            <w:rStyle w:val="Hyperlink"/>
          </w:rPr>
          <w:instrText xml:space="preserve"> </w:instrText>
        </w:r>
        <w:r>
          <w:instrText>HYPERLINK \l "_Toc514522048"</w:instrText>
        </w:r>
        <w:r w:rsidRPr="00896044">
          <w:rPr>
            <w:rStyle w:val="Hyperlink"/>
          </w:rPr>
          <w:instrText xml:space="preserve"> </w:instrText>
        </w:r>
        <w:r w:rsidRPr="00896044">
          <w:rPr>
            <w:rStyle w:val="Hyperlink"/>
          </w:rPr>
          <w:fldChar w:fldCharType="separate"/>
        </w:r>
        <w:r w:rsidRPr="00896044">
          <w:rPr>
            <w:rStyle w:val="Hyperlink"/>
            <w:lang w:bidi="en-US"/>
          </w:rPr>
          <w:t>6.50 Unanticipated exceptions from library routines [HJW]</w:t>
        </w:r>
        <w:r>
          <w:rPr>
            <w:webHidden/>
          </w:rPr>
          <w:tab/>
        </w:r>
        <w:r>
          <w:rPr>
            <w:webHidden/>
          </w:rPr>
          <w:fldChar w:fldCharType="begin"/>
        </w:r>
        <w:r>
          <w:rPr>
            <w:webHidden/>
          </w:rPr>
          <w:instrText xml:space="preserve"> PAGEREF _Toc514522048 \h </w:instrText>
        </w:r>
      </w:ins>
      <w:r>
        <w:rPr>
          <w:webHidden/>
        </w:rPr>
      </w:r>
      <w:r>
        <w:rPr>
          <w:webHidden/>
        </w:rPr>
        <w:fldChar w:fldCharType="separate"/>
      </w:r>
      <w:ins w:id="187" w:author="Clive Pygott" w:date="2018-05-19T19:37:00Z">
        <w:r>
          <w:rPr>
            <w:webHidden/>
          </w:rPr>
          <w:t>47</w:t>
        </w:r>
        <w:r>
          <w:rPr>
            <w:webHidden/>
          </w:rPr>
          <w:fldChar w:fldCharType="end"/>
        </w:r>
        <w:r w:rsidRPr="00896044">
          <w:rPr>
            <w:rStyle w:val="Hyperlink"/>
          </w:rPr>
          <w:fldChar w:fldCharType="end"/>
        </w:r>
      </w:ins>
    </w:p>
    <w:p w14:paraId="4CD5641F" w14:textId="06F0C761" w:rsidR="00175D8B" w:rsidRDefault="00175D8B">
      <w:pPr>
        <w:pStyle w:val="TOC2"/>
        <w:rPr>
          <w:ins w:id="188" w:author="Clive Pygott" w:date="2018-05-19T19:37:00Z"/>
          <w:b w:val="0"/>
          <w:bCs w:val="0"/>
          <w:lang w:val="en-GB" w:eastAsia="en-GB"/>
        </w:rPr>
      </w:pPr>
      <w:ins w:id="189" w:author="Clive Pygott" w:date="2018-05-19T19:37:00Z">
        <w:r w:rsidRPr="00896044">
          <w:rPr>
            <w:rStyle w:val="Hyperlink"/>
          </w:rPr>
          <w:fldChar w:fldCharType="begin"/>
        </w:r>
        <w:r w:rsidRPr="00896044">
          <w:rPr>
            <w:rStyle w:val="Hyperlink"/>
          </w:rPr>
          <w:instrText xml:space="preserve"> </w:instrText>
        </w:r>
        <w:r>
          <w:instrText>HYPERLINK \l "_Toc514522049"</w:instrText>
        </w:r>
        <w:r w:rsidRPr="00896044">
          <w:rPr>
            <w:rStyle w:val="Hyperlink"/>
          </w:rPr>
          <w:instrText xml:space="preserve"> </w:instrText>
        </w:r>
        <w:r w:rsidRPr="00896044">
          <w:rPr>
            <w:rStyle w:val="Hyperlink"/>
          </w:rPr>
          <w:fldChar w:fldCharType="separate"/>
        </w:r>
        <w:r w:rsidRPr="00896044">
          <w:rPr>
            <w:rStyle w:val="Hyperlink"/>
            <w:lang w:bidi="en-US"/>
          </w:rPr>
          <w:t>6.51 Pre-processor directives [NMP]</w:t>
        </w:r>
        <w:r>
          <w:rPr>
            <w:webHidden/>
          </w:rPr>
          <w:tab/>
        </w:r>
        <w:r>
          <w:rPr>
            <w:webHidden/>
          </w:rPr>
          <w:fldChar w:fldCharType="begin"/>
        </w:r>
        <w:r>
          <w:rPr>
            <w:webHidden/>
          </w:rPr>
          <w:instrText xml:space="preserve"> PAGEREF _Toc514522049 \h </w:instrText>
        </w:r>
      </w:ins>
      <w:r>
        <w:rPr>
          <w:webHidden/>
        </w:rPr>
      </w:r>
      <w:r>
        <w:rPr>
          <w:webHidden/>
        </w:rPr>
        <w:fldChar w:fldCharType="separate"/>
      </w:r>
      <w:ins w:id="190" w:author="Clive Pygott" w:date="2018-05-19T19:37:00Z">
        <w:r>
          <w:rPr>
            <w:webHidden/>
          </w:rPr>
          <w:t>47</w:t>
        </w:r>
        <w:r>
          <w:rPr>
            <w:webHidden/>
          </w:rPr>
          <w:fldChar w:fldCharType="end"/>
        </w:r>
        <w:r w:rsidRPr="00896044">
          <w:rPr>
            <w:rStyle w:val="Hyperlink"/>
          </w:rPr>
          <w:fldChar w:fldCharType="end"/>
        </w:r>
      </w:ins>
    </w:p>
    <w:p w14:paraId="316EE682" w14:textId="590B9378" w:rsidR="00175D8B" w:rsidRDefault="00175D8B">
      <w:pPr>
        <w:pStyle w:val="TOC2"/>
        <w:rPr>
          <w:ins w:id="191" w:author="Clive Pygott" w:date="2018-05-19T19:37:00Z"/>
          <w:b w:val="0"/>
          <w:bCs w:val="0"/>
          <w:lang w:val="en-GB" w:eastAsia="en-GB"/>
        </w:rPr>
      </w:pPr>
      <w:ins w:id="192" w:author="Clive Pygott" w:date="2018-05-19T19:37:00Z">
        <w:r w:rsidRPr="00896044">
          <w:rPr>
            <w:rStyle w:val="Hyperlink"/>
          </w:rPr>
          <w:fldChar w:fldCharType="begin"/>
        </w:r>
        <w:r w:rsidRPr="00896044">
          <w:rPr>
            <w:rStyle w:val="Hyperlink"/>
          </w:rPr>
          <w:instrText xml:space="preserve"> </w:instrText>
        </w:r>
        <w:r>
          <w:instrText>HYPERLINK \l "_Toc514522050"</w:instrText>
        </w:r>
        <w:r w:rsidRPr="00896044">
          <w:rPr>
            <w:rStyle w:val="Hyperlink"/>
          </w:rPr>
          <w:instrText xml:space="preserve"> </w:instrText>
        </w:r>
        <w:r w:rsidRPr="00896044">
          <w:rPr>
            <w:rStyle w:val="Hyperlink"/>
          </w:rPr>
          <w:fldChar w:fldCharType="separate"/>
        </w:r>
        <w:r w:rsidRPr="00896044">
          <w:rPr>
            <w:rStyle w:val="Hyperlink"/>
            <w:lang w:bidi="en-US"/>
          </w:rPr>
          <w:t>6.52 Suppression of language-defined run-time checking [MXB]</w:t>
        </w:r>
        <w:r>
          <w:rPr>
            <w:webHidden/>
          </w:rPr>
          <w:tab/>
        </w:r>
        <w:r>
          <w:rPr>
            <w:webHidden/>
          </w:rPr>
          <w:fldChar w:fldCharType="begin"/>
        </w:r>
        <w:r>
          <w:rPr>
            <w:webHidden/>
          </w:rPr>
          <w:instrText xml:space="preserve"> PAGEREF _Toc514522050 \h </w:instrText>
        </w:r>
      </w:ins>
      <w:r>
        <w:rPr>
          <w:webHidden/>
        </w:rPr>
      </w:r>
      <w:r>
        <w:rPr>
          <w:webHidden/>
        </w:rPr>
        <w:fldChar w:fldCharType="separate"/>
      </w:r>
      <w:ins w:id="193" w:author="Clive Pygott" w:date="2018-05-19T19:37:00Z">
        <w:r>
          <w:rPr>
            <w:webHidden/>
          </w:rPr>
          <w:t>48</w:t>
        </w:r>
        <w:r>
          <w:rPr>
            <w:webHidden/>
          </w:rPr>
          <w:fldChar w:fldCharType="end"/>
        </w:r>
        <w:r w:rsidRPr="00896044">
          <w:rPr>
            <w:rStyle w:val="Hyperlink"/>
          </w:rPr>
          <w:fldChar w:fldCharType="end"/>
        </w:r>
      </w:ins>
    </w:p>
    <w:p w14:paraId="068DDCA0" w14:textId="2C170D82" w:rsidR="00175D8B" w:rsidRDefault="00175D8B">
      <w:pPr>
        <w:pStyle w:val="TOC2"/>
        <w:rPr>
          <w:ins w:id="194" w:author="Clive Pygott" w:date="2018-05-19T19:37:00Z"/>
          <w:b w:val="0"/>
          <w:bCs w:val="0"/>
          <w:lang w:val="en-GB" w:eastAsia="en-GB"/>
        </w:rPr>
      </w:pPr>
      <w:ins w:id="195" w:author="Clive Pygott" w:date="2018-05-19T19:37:00Z">
        <w:r w:rsidRPr="00896044">
          <w:rPr>
            <w:rStyle w:val="Hyperlink"/>
          </w:rPr>
          <w:fldChar w:fldCharType="begin"/>
        </w:r>
        <w:r w:rsidRPr="00896044">
          <w:rPr>
            <w:rStyle w:val="Hyperlink"/>
          </w:rPr>
          <w:instrText xml:space="preserve"> </w:instrText>
        </w:r>
        <w:r>
          <w:instrText>HYPERLINK \l "_Toc514522051"</w:instrText>
        </w:r>
        <w:r w:rsidRPr="00896044">
          <w:rPr>
            <w:rStyle w:val="Hyperlink"/>
          </w:rPr>
          <w:instrText xml:space="preserve"> </w:instrText>
        </w:r>
        <w:r w:rsidRPr="00896044">
          <w:rPr>
            <w:rStyle w:val="Hyperlink"/>
          </w:rPr>
          <w:fldChar w:fldCharType="separate"/>
        </w:r>
        <w:r w:rsidRPr="00896044">
          <w:rPr>
            <w:rStyle w:val="Hyperlink"/>
            <w:lang w:bidi="en-US"/>
          </w:rPr>
          <w:t>6.53 Provision of inherently unsafe operations [SKL]</w:t>
        </w:r>
        <w:r>
          <w:rPr>
            <w:webHidden/>
          </w:rPr>
          <w:tab/>
        </w:r>
        <w:r>
          <w:rPr>
            <w:webHidden/>
          </w:rPr>
          <w:fldChar w:fldCharType="begin"/>
        </w:r>
        <w:r>
          <w:rPr>
            <w:webHidden/>
          </w:rPr>
          <w:instrText xml:space="preserve"> PAGEREF _Toc514522051 \h </w:instrText>
        </w:r>
      </w:ins>
      <w:r>
        <w:rPr>
          <w:webHidden/>
        </w:rPr>
      </w:r>
      <w:r>
        <w:rPr>
          <w:webHidden/>
        </w:rPr>
        <w:fldChar w:fldCharType="separate"/>
      </w:r>
      <w:ins w:id="196" w:author="Clive Pygott" w:date="2018-05-19T19:37:00Z">
        <w:r>
          <w:rPr>
            <w:webHidden/>
          </w:rPr>
          <w:t>48</w:t>
        </w:r>
        <w:r>
          <w:rPr>
            <w:webHidden/>
          </w:rPr>
          <w:fldChar w:fldCharType="end"/>
        </w:r>
        <w:r w:rsidRPr="00896044">
          <w:rPr>
            <w:rStyle w:val="Hyperlink"/>
          </w:rPr>
          <w:fldChar w:fldCharType="end"/>
        </w:r>
      </w:ins>
    </w:p>
    <w:p w14:paraId="0B559FF9" w14:textId="4A7A1EF7" w:rsidR="00175D8B" w:rsidRDefault="00175D8B">
      <w:pPr>
        <w:pStyle w:val="TOC2"/>
        <w:rPr>
          <w:ins w:id="197" w:author="Clive Pygott" w:date="2018-05-19T19:37:00Z"/>
          <w:b w:val="0"/>
          <w:bCs w:val="0"/>
          <w:lang w:val="en-GB" w:eastAsia="en-GB"/>
        </w:rPr>
      </w:pPr>
      <w:ins w:id="198" w:author="Clive Pygott" w:date="2018-05-19T19:37:00Z">
        <w:r w:rsidRPr="00896044">
          <w:rPr>
            <w:rStyle w:val="Hyperlink"/>
          </w:rPr>
          <w:fldChar w:fldCharType="begin"/>
        </w:r>
        <w:r w:rsidRPr="00896044">
          <w:rPr>
            <w:rStyle w:val="Hyperlink"/>
          </w:rPr>
          <w:instrText xml:space="preserve"> </w:instrText>
        </w:r>
        <w:r>
          <w:instrText>HYPERLINK \l "_Toc514522052"</w:instrText>
        </w:r>
        <w:r w:rsidRPr="00896044">
          <w:rPr>
            <w:rStyle w:val="Hyperlink"/>
          </w:rPr>
          <w:instrText xml:space="preserve"> </w:instrText>
        </w:r>
        <w:r w:rsidRPr="00896044">
          <w:rPr>
            <w:rStyle w:val="Hyperlink"/>
          </w:rPr>
          <w:fldChar w:fldCharType="separate"/>
        </w:r>
        <w:r w:rsidRPr="00896044">
          <w:rPr>
            <w:rStyle w:val="Hyperlink"/>
            <w:lang w:bidi="en-US"/>
          </w:rPr>
          <w:t>6.54 Obscure language features [BRS]</w:t>
        </w:r>
        <w:r>
          <w:rPr>
            <w:webHidden/>
          </w:rPr>
          <w:tab/>
        </w:r>
        <w:r>
          <w:rPr>
            <w:webHidden/>
          </w:rPr>
          <w:fldChar w:fldCharType="begin"/>
        </w:r>
        <w:r>
          <w:rPr>
            <w:webHidden/>
          </w:rPr>
          <w:instrText xml:space="preserve"> PAGEREF _Toc514522052 \h </w:instrText>
        </w:r>
      </w:ins>
      <w:r>
        <w:rPr>
          <w:webHidden/>
        </w:rPr>
      </w:r>
      <w:r>
        <w:rPr>
          <w:webHidden/>
        </w:rPr>
        <w:fldChar w:fldCharType="separate"/>
      </w:r>
      <w:ins w:id="199" w:author="Clive Pygott" w:date="2018-05-19T19:37:00Z">
        <w:r>
          <w:rPr>
            <w:webHidden/>
          </w:rPr>
          <w:t>49</w:t>
        </w:r>
        <w:r>
          <w:rPr>
            <w:webHidden/>
          </w:rPr>
          <w:fldChar w:fldCharType="end"/>
        </w:r>
        <w:r w:rsidRPr="00896044">
          <w:rPr>
            <w:rStyle w:val="Hyperlink"/>
          </w:rPr>
          <w:fldChar w:fldCharType="end"/>
        </w:r>
      </w:ins>
    </w:p>
    <w:p w14:paraId="6EE6CF9F" w14:textId="509E149D" w:rsidR="00175D8B" w:rsidRDefault="00175D8B">
      <w:pPr>
        <w:pStyle w:val="TOC2"/>
        <w:rPr>
          <w:ins w:id="200" w:author="Clive Pygott" w:date="2018-05-19T19:37:00Z"/>
          <w:b w:val="0"/>
          <w:bCs w:val="0"/>
          <w:lang w:val="en-GB" w:eastAsia="en-GB"/>
        </w:rPr>
      </w:pPr>
      <w:ins w:id="201" w:author="Clive Pygott" w:date="2018-05-19T19:37:00Z">
        <w:r w:rsidRPr="00896044">
          <w:rPr>
            <w:rStyle w:val="Hyperlink"/>
          </w:rPr>
          <w:fldChar w:fldCharType="begin"/>
        </w:r>
        <w:r w:rsidRPr="00896044">
          <w:rPr>
            <w:rStyle w:val="Hyperlink"/>
          </w:rPr>
          <w:instrText xml:space="preserve"> </w:instrText>
        </w:r>
        <w:r>
          <w:instrText>HYPERLINK \l "_Toc514522053"</w:instrText>
        </w:r>
        <w:r w:rsidRPr="00896044">
          <w:rPr>
            <w:rStyle w:val="Hyperlink"/>
          </w:rPr>
          <w:instrText xml:space="preserve"> </w:instrText>
        </w:r>
        <w:r w:rsidRPr="00896044">
          <w:rPr>
            <w:rStyle w:val="Hyperlink"/>
          </w:rPr>
          <w:fldChar w:fldCharType="separate"/>
        </w:r>
        <w:r w:rsidRPr="00896044">
          <w:rPr>
            <w:rStyle w:val="Hyperlink"/>
            <w:lang w:bidi="en-US"/>
          </w:rPr>
          <w:t>6.55 Unspecified behaviour [BQF]</w:t>
        </w:r>
        <w:r>
          <w:rPr>
            <w:webHidden/>
          </w:rPr>
          <w:tab/>
        </w:r>
        <w:r>
          <w:rPr>
            <w:webHidden/>
          </w:rPr>
          <w:fldChar w:fldCharType="begin"/>
        </w:r>
        <w:r>
          <w:rPr>
            <w:webHidden/>
          </w:rPr>
          <w:instrText xml:space="preserve"> PAGEREF _Toc514522053 \h </w:instrText>
        </w:r>
      </w:ins>
      <w:r>
        <w:rPr>
          <w:webHidden/>
        </w:rPr>
      </w:r>
      <w:r>
        <w:rPr>
          <w:webHidden/>
        </w:rPr>
        <w:fldChar w:fldCharType="separate"/>
      </w:r>
      <w:ins w:id="202" w:author="Clive Pygott" w:date="2018-05-19T19:37:00Z">
        <w:r>
          <w:rPr>
            <w:webHidden/>
          </w:rPr>
          <w:t>49</w:t>
        </w:r>
        <w:r>
          <w:rPr>
            <w:webHidden/>
          </w:rPr>
          <w:fldChar w:fldCharType="end"/>
        </w:r>
        <w:r w:rsidRPr="00896044">
          <w:rPr>
            <w:rStyle w:val="Hyperlink"/>
          </w:rPr>
          <w:fldChar w:fldCharType="end"/>
        </w:r>
      </w:ins>
    </w:p>
    <w:p w14:paraId="27B8017F" w14:textId="6EE306D1" w:rsidR="00175D8B" w:rsidRDefault="00175D8B">
      <w:pPr>
        <w:pStyle w:val="TOC2"/>
        <w:rPr>
          <w:ins w:id="203" w:author="Clive Pygott" w:date="2018-05-19T19:37:00Z"/>
          <w:b w:val="0"/>
          <w:bCs w:val="0"/>
          <w:lang w:val="en-GB" w:eastAsia="en-GB"/>
        </w:rPr>
      </w:pPr>
      <w:ins w:id="204" w:author="Clive Pygott" w:date="2018-05-19T19:37:00Z">
        <w:r w:rsidRPr="00896044">
          <w:rPr>
            <w:rStyle w:val="Hyperlink"/>
          </w:rPr>
          <w:fldChar w:fldCharType="begin"/>
        </w:r>
        <w:r w:rsidRPr="00896044">
          <w:rPr>
            <w:rStyle w:val="Hyperlink"/>
          </w:rPr>
          <w:instrText xml:space="preserve"> </w:instrText>
        </w:r>
        <w:r>
          <w:instrText>HYPERLINK \l "_Toc514522054"</w:instrText>
        </w:r>
        <w:r w:rsidRPr="00896044">
          <w:rPr>
            <w:rStyle w:val="Hyperlink"/>
          </w:rPr>
          <w:instrText xml:space="preserve"> </w:instrText>
        </w:r>
        <w:r w:rsidRPr="00896044">
          <w:rPr>
            <w:rStyle w:val="Hyperlink"/>
          </w:rPr>
          <w:fldChar w:fldCharType="separate"/>
        </w:r>
        <w:r w:rsidRPr="00896044">
          <w:rPr>
            <w:rStyle w:val="Hyperlink"/>
            <w:lang w:bidi="en-US"/>
          </w:rPr>
          <w:t>6.56 Undefined behaviour [EWF]</w:t>
        </w:r>
        <w:r w:rsidRPr="00896044">
          <w:rPr>
            <w:rStyle w:val="Hyperlink"/>
            <w:lang w:val="en-CA"/>
          </w:rPr>
          <w:t xml:space="preserve"> </w:t>
        </w:r>
        <w:r>
          <w:rPr>
            <w:webHidden/>
          </w:rPr>
          <w:tab/>
        </w:r>
        <w:r>
          <w:rPr>
            <w:webHidden/>
          </w:rPr>
          <w:fldChar w:fldCharType="begin"/>
        </w:r>
        <w:r>
          <w:rPr>
            <w:webHidden/>
          </w:rPr>
          <w:instrText xml:space="preserve"> PAGEREF _Toc514522054 \h </w:instrText>
        </w:r>
      </w:ins>
      <w:r>
        <w:rPr>
          <w:webHidden/>
        </w:rPr>
      </w:r>
      <w:r>
        <w:rPr>
          <w:webHidden/>
        </w:rPr>
        <w:fldChar w:fldCharType="separate"/>
      </w:r>
      <w:ins w:id="205" w:author="Clive Pygott" w:date="2018-05-19T19:37:00Z">
        <w:r>
          <w:rPr>
            <w:webHidden/>
          </w:rPr>
          <w:t>50</w:t>
        </w:r>
        <w:r>
          <w:rPr>
            <w:webHidden/>
          </w:rPr>
          <w:fldChar w:fldCharType="end"/>
        </w:r>
        <w:r w:rsidRPr="00896044">
          <w:rPr>
            <w:rStyle w:val="Hyperlink"/>
          </w:rPr>
          <w:fldChar w:fldCharType="end"/>
        </w:r>
      </w:ins>
    </w:p>
    <w:p w14:paraId="591E2CFE" w14:textId="009D9CD8" w:rsidR="00175D8B" w:rsidRDefault="00175D8B">
      <w:pPr>
        <w:pStyle w:val="TOC2"/>
        <w:rPr>
          <w:ins w:id="206" w:author="Clive Pygott" w:date="2018-05-19T19:37:00Z"/>
          <w:b w:val="0"/>
          <w:bCs w:val="0"/>
          <w:lang w:val="en-GB" w:eastAsia="en-GB"/>
        </w:rPr>
      </w:pPr>
      <w:ins w:id="207" w:author="Clive Pygott" w:date="2018-05-19T19:37:00Z">
        <w:r w:rsidRPr="00896044">
          <w:rPr>
            <w:rStyle w:val="Hyperlink"/>
          </w:rPr>
          <w:fldChar w:fldCharType="begin"/>
        </w:r>
        <w:r w:rsidRPr="00896044">
          <w:rPr>
            <w:rStyle w:val="Hyperlink"/>
          </w:rPr>
          <w:instrText xml:space="preserve"> </w:instrText>
        </w:r>
        <w:r>
          <w:instrText>HYPERLINK \l "_Toc514522055"</w:instrText>
        </w:r>
        <w:r w:rsidRPr="00896044">
          <w:rPr>
            <w:rStyle w:val="Hyperlink"/>
          </w:rPr>
          <w:instrText xml:space="preserve"> </w:instrText>
        </w:r>
        <w:r w:rsidRPr="00896044">
          <w:rPr>
            <w:rStyle w:val="Hyperlink"/>
          </w:rPr>
          <w:fldChar w:fldCharType="separate"/>
        </w:r>
        <w:r w:rsidRPr="00896044">
          <w:rPr>
            <w:rStyle w:val="Hyperlink"/>
            <w:lang w:bidi="en-US"/>
          </w:rPr>
          <w:t>6.57 Implementation–defined behaviour [FAB]</w:t>
        </w:r>
        <w:r>
          <w:rPr>
            <w:webHidden/>
          </w:rPr>
          <w:tab/>
        </w:r>
        <w:r>
          <w:rPr>
            <w:webHidden/>
          </w:rPr>
          <w:fldChar w:fldCharType="begin"/>
        </w:r>
        <w:r>
          <w:rPr>
            <w:webHidden/>
          </w:rPr>
          <w:instrText xml:space="preserve"> PAGEREF _Toc514522055 \h </w:instrText>
        </w:r>
      </w:ins>
      <w:r>
        <w:rPr>
          <w:webHidden/>
        </w:rPr>
      </w:r>
      <w:r>
        <w:rPr>
          <w:webHidden/>
        </w:rPr>
        <w:fldChar w:fldCharType="separate"/>
      </w:r>
      <w:ins w:id="208" w:author="Clive Pygott" w:date="2018-05-19T19:37:00Z">
        <w:r>
          <w:rPr>
            <w:webHidden/>
          </w:rPr>
          <w:t>50</w:t>
        </w:r>
        <w:r>
          <w:rPr>
            <w:webHidden/>
          </w:rPr>
          <w:fldChar w:fldCharType="end"/>
        </w:r>
        <w:r w:rsidRPr="00896044">
          <w:rPr>
            <w:rStyle w:val="Hyperlink"/>
          </w:rPr>
          <w:fldChar w:fldCharType="end"/>
        </w:r>
      </w:ins>
    </w:p>
    <w:p w14:paraId="75B0ED87" w14:textId="794FAA13" w:rsidR="00175D8B" w:rsidRDefault="00175D8B">
      <w:pPr>
        <w:pStyle w:val="TOC2"/>
        <w:rPr>
          <w:ins w:id="209" w:author="Clive Pygott" w:date="2018-05-19T19:37:00Z"/>
          <w:b w:val="0"/>
          <w:bCs w:val="0"/>
          <w:lang w:val="en-GB" w:eastAsia="en-GB"/>
        </w:rPr>
      </w:pPr>
      <w:ins w:id="210" w:author="Clive Pygott" w:date="2018-05-19T19:37:00Z">
        <w:r w:rsidRPr="00896044">
          <w:rPr>
            <w:rStyle w:val="Hyperlink"/>
          </w:rPr>
          <w:fldChar w:fldCharType="begin"/>
        </w:r>
        <w:r w:rsidRPr="00896044">
          <w:rPr>
            <w:rStyle w:val="Hyperlink"/>
          </w:rPr>
          <w:instrText xml:space="preserve"> </w:instrText>
        </w:r>
        <w:r>
          <w:instrText>HYPERLINK \l "_Toc514522056"</w:instrText>
        </w:r>
        <w:r w:rsidRPr="00896044">
          <w:rPr>
            <w:rStyle w:val="Hyperlink"/>
          </w:rPr>
          <w:instrText xml:space="preserve"> </w:instrText>
        </w:r>
        <w:r w:rsidRPr="00896044">
          <w:rPr>
            <w:rStyle w:val="Hyperlink"/>
          </w:rPr>
          <w:fldChar w:fldCharType="separate"/>
        </w:r>
        <w:r w:rsidRPr="00896044">
          <w:rPr>
            <w:rStyle w:val="Hyperlink"/>
            <w:lang w:bidi="en-US"/>
          </w:rPr>
          <w:t>6.58 Deprecated language features [MEM]</w:t>
        </w:r>
        <w:r>
          <w:rPr>
            <w:webHidden/>
          </w:rPr>
          <w:tab/>
        </w:r>
        <w:r>
          <w:rPr>
            <w:webHidden/>
          </w:rPr>
          <w:fldChar w:fldCharType="begin"/>
        </w:r>
        <w:r>
          <w:rPr>
            <w:webHidden/>
          </w:rPr>
          <w:instrText xml:space="preserve"> PAGEREF _Toc514522056 \h </w:instrText>
        </w:r>
      </w:ins>
      <w:r>
        <w:rPr>
          <w:webHidden/>
        </w:rPr>
      </w:r>
      <w:r>
        <w:rPr>
          <w:webHidden/>
        </w:rPr>
        <w:fldChar w:fldCharType="separate"/>
      </w:r>
      <w:ins w:id="211" w:author="Clive Pygott" w:date="2018-05-19T19:37:00Z">
        <w:r>
          <w:rPr>
            <w:webHidden/>
          </w:rPr>
          <w:t>51</w:t>
        </w:r>
        <w:r>
          <w:rPr>
            <w:webHidden/>
          </w:rPr>
          <w:fldChar w:fldCharType="end"/>
        </w:r>
        <w:r w:rsidRPr="00896044">
          <w:rPr>
            <w:rStyle w:val="Hyperlink"/>
          </w:rPr>
          <w:fldChar w:fldCharType="end"/>
        </w:r>
      </w:ins>
    </w:p>
    <w:p w14:paraId="1F954B68" w14:textId="4A9B713A" w:rsidR="00175D8B" w:rsidRDefault="00175D8B">
      <w:pPr>
        <w:pStyle w:val="TOC2"/>
        <w:rPr>
          <w:ins w:id="212" w:author="Clive Pygott" w:date="2018-05-19T19:37:00Z"/>
          <w:b w:val="0"/>
          <w:bCs w:val="0"/>
          <w:lang w:val="en-GB" w:eastAsia="en-GB"/>
        </w:rPr>
      </w:pPr>
      <w:ins w:id="213" w:author="Clive Pygott" w:date="2018-05-19T19:37:00Z">
        <w:r w:rsidRPr="00896044">
          <w:rPr>
            <w:rStyle w:val="Hyperlink"/>
          </w:rPr>
          <w:fldChar w:fldCharType="begin"/>
        </w:r>
        <w:r w:rsidRPr="00896044">
          <w:rPr>
            <w:rStyle w:val="Hyperlink"/>
          </w:rPr>
          <w:instrText xml:space="preserve"> </w:instrText>
        </w:r>
        <w:r>
          <w:instrText>HYPERLINK \l "_Toc514522057"</w:instrText>
        </w:r>
        <w:r w:rsidRPr="00896044">
          <w:rPr>
            <w:rStyle w:val="Hyperlink"/>
          </w:rPr>
          <w:instrText xml:space="preserve"> </w:instrText>
        </w:r>
        <w:r w:rsidRPr="00896044">
          <w:rPr>
            <w:rStyle w:val="Hyperlink"/>
          </w:rPr>
          <w:fldChar w:fldCharType="separate"/>
        </w:r>
        <w:r w:rsidRPr="00896044">
          <w:rPr>
            <w:rStyle w:val="Hyperlink"/>
          </w:rPr>
          <w:t>6.59 Concurrency – Activation [CGA]</w:t>
        </w:r>
        <w:r>
          <w:rPr>
            <w:webHidden/>
          </w:rPr>
          <w:tab/>
        </w:r>
        <w:r>
          <w:rPr>
            <w:webHidden/>
          </w:rPr>
          <w:fldChar w:fldCharType="begin"/>
        </w:r>
        <w:r>
          <w:rPr>
            <w:webHidden/>
          </w:rPr>
          <w:instrText xml:space="preserve"> PAGEREF _Toc514522057 \h </w:instrText>
        </w:r>
      </w:ins>
      <w:r>
        <w:rPr>
          <w:webHidden/>
        </w:rPr>
      </w:r>
      <w:r>
        <w:rPr>
          <w:webHidden/>
        </w:rPr>
        <w:fldChar w:fldCharType="separate"/>
      </w:r>
      <w:ins w:id="214" w:author="Clive Pygott" w:date="2018-05-19T19:37:00Z">
        <w:r>
          <w:rPr>
            <w:webHidden/>
          </w:rPr>
          <w:t>51</w:t>
        </w:r>
        <w:r>
          <w:rPr>
            <w:webHidden/>
          </w:rPr>
          <w:fldChar w:fldCharType="end"/>
        </w:r>
        <w:r w:rsidRPr="00896044">
          <w:rPr>
            <w:rStyle w:val="Hyperlink"/>
          </w:rPr>
          <w:fldChar w:fldCharType="end"/>
        </w:r>
      </w:ins>
    </w:p>
    <w:p w14:paraId="3D7A95E5" w14:textId="74AD0EAF" w:rsidR="00175D8B" w:rsidRDefault="00175D8B">
      <w:pPr>
        <w:pStyle w:val="TOC2"/>
        <w:rPr>
          <w:ins w:id="215" w:author="Clive Pygott" w:date="2018-05-19T19:37:00Z"/>
          <w:b w:val="0"/>
          <w:bCs w:val="0"/>
          <w:lang w:val="en-GB" w:eastAsia="en-GB"/>
        </w:rPr>
      </w:pPr>
      <w:ins w:id="216" w:author="Clive Pygott" w:date="2018-05-19T19:37:00Z">
        <w:r w:rsidRPr="00896044">
          <w:rPr>
            <w:rStyle w:val="Hyperlink"/>
          </w:rPr>
          <w:fldChar w:fldCharType="begin"/>
        </w:r>
        <w:r w:rsidRPr="00896044">
          <w:rPr>
            <w:rStyle w:val="Hyperlink"/>
          </w:rPr>
          <w:instrText xml:space="preserve"> </w:instrText>
        </w:r>
        <w:r>
          <w:instrText>HYPERLINK \l "_Toc514522058"</w:instrText>
        </w:r>
        <w:r w:rsidRPr="00896044">
          <w:rPr>
            <w:rStyle w:val="Hyperlink"/>
          </w:rPr>
          <w:instrText xml:space="preserve"> </w:instrText>
        </w:r>
        <w:r w:rsidRPr="00896044">
          <w:rPr>
            <w:rStyle w:val="Hyperlink"/>
          </w:rPr>
          <w:fldChar w:fldCharType="separate"/>
        </w:r>
        <w:r w:rsidRPr="00896044">
          <w:rPr>
            <w:rStyle w:val="Hyperlink"/>
            <w:lang w:val="en-CA"/>
          </w:rPr>
          <w:t>6.60 Concurrency – Directed termination [CGT]</w:t>
        </w:r>
        <w:r>
          <w:rPr>
            <w:webHidden/>
          </w:rPr>
          <w:tab/>
        </w:r>
        <w:r>
          <w:rPr>
            <w:webHidden/>
          </w:rPr>
          <w:fldChar w:fldCharType="begin"/>
        </w:r>
        <w:r>
          <w:rPr>
            <w:webHidden/>
          </w:rPr>
          <w:instrText xml:space="preserve"> PAGEREF _Toc514522058 \h </w:instrText>
        </w:r>
      </w:ins>
      <w:r>
        <w:rPr>
          <w:webHidden/>
        </w:rPr>
      </w:r>
      <w:r>
        <w:rPr>
          <w:webHidden/>
        </w:rPr>
        <w:fldChar w:fldCharType="separate"/>
      </w:r>
      <w:ins w:id="217" w:author="Clive Pygott" w:date="2018-05-19T19:37:00Z">
        <w:r>
          <w:rPr>
            <w:webHidden/>
          </w:rPr>
          <w:t>52</w:t>
        </w:r>
        <w:r>
          <w:rPr>
            <w:webHidden/>
          </w:rPr>
          <w:fldChar w:fldCharType="end"/>
        </w:r>
        <w:r w:rsidRPr="00896044">
          <w:rPr>
            <w:rStyle w:val="Hyperlink"/>
          </w:rPr>
          <w:fldChar w:fldCharType="end"/>
        </w:r>
      </w:ins>
    </w:p>
    <w:p w14:paraId="22D5461D" w14:textId="54B65502" w:rsidR="00175D8B" w:rsidRDefault="00175D8B">
      <w:pPr>
        <w:pStyle w:val="TOC2"/>
        <w:rPr>
          <w:ins w:id="218" w:author="Clive Pygott" w:date="2018-05-19T19:37:00Z"/>
          <w:b w:val="0"/>
          <w:bCs w:val="0"/>
          <w:lang w:val="en-GB" w:eastAsia="en-GB"/>
        </w:rPr>
      </w:pPr>
      <w:ins w:id="219" w:author="Clive Pygott" w:date="2018-05-19T19:37:00Z">
        <w:r w:rsidRPr="00896044">
          <w:rPr>
            <w:rStyle w:val="Hyperlink"/>
          </w:rPr>
          <w:fldChar w:fldCharType="begin"/>
        </w:r>
        <w:r w:rsidRPr="00896044">
          <w:rPr>
            <w:rStyle w:val="Hyperlink"/>
          </w:rPr>
          <w:instrText xml:space="preserve"> </w:instrText>
        </w:r>
        <w:r>
          <w:instrText>HYPERLINK \l "_Toc514522059"</w:instrText>
        </w:r>
        <w:r w:rsidRPr="00896044">
          <w:rPr>
            <w:rStyle w:val="Hyperlink"/>
          </w:rPr>
          <w:instrText xml:space="preserve"> </w:instrText>
        </w:r>
        <w:r w:rsidRPr="00896044">
          <w:rPr>
            <w:rStyle w:val="Hyperlink"/>
          </w:rPr>
          <w:fldChar w:fldCharType="separate"/>
        </w:r>
        <w:r w:rsidRPr="00896044">
          <w:rPr>
            <w:rStyle w:val="Hyperlink"/>
          </w:rPr>
          <w:t>6.61 Concurrent data access [CGX]</w:t>
        </w:r>
        <w:r>
          <w:rPr>
            <w:webHidden/>
          </w:rPr>
          <w:tab/>
        </w:r>
        <w:r>
          <w:rPr>
            <w:webHidden/>
          </w:rPr>
          <w:fldChar w:fldCharType="begin"/>
        </w:r>
        <w:r>
          <w:rPr>
            <w:webHidden/>
          </w:rPr>
          <w:instrText xml:space="preserve"> PAGEREF _Toc514522059 \h </w:instrText>
        </w:r>
      </w:ins>
      <w:r>
        <w:rPr>
          <w:webHidden/>
        </w:rPr>
      </w:r>
      <w:r>
        <w:rPr>
          <w:webHidden/>
        </w:rPr>
        <w:fldChar w:fldCharType="separate"/>
      </w:r>
      <w:ins w:id="220" w:author="Clive Pygott" w:date="2018-05-19T19:37:00Z">
        <w:r>
          <w:rPr>
            <w:webHidden/>
          </w:rPr>
          <w:t>52</w:t>
        </w:r>
        <w:r>
          <w:rPr>
            <w:webHidden/>
          </w:rPr>
          <w:fldChar w:fldCharType="end"/>
        </w:r>
        <w:r w:rsidRPr="00896044">
          <w:rPr>
            <w:rStyle w:val="Hyperlink"/>
          </w:rPr>
          <w:fldChar w:fldCharType="end"/>
        </w:r>
      </w:ins>
    </w:p>
    <w:p w14:paraId="6AEF8ACB" w14:textId="71CDDBC7" w:rsidR="00175D8B" w:rsidRDefault="00175D8B">
      <w:pPr>
        <w:pStyle w:val="TOC2"/>
        <w:rPr>
          <w:ins w:id="221" w:author="Clive Pygott" w:date="2018-05-19T19:37:00Z"/>
          <w:b w:val="0"/>
          <w:bCs w:val="0"/>
          <w:lang w:val="en-GB" w:eastAsia="en-GB"/>
        </w:rPr>
      </w:pPr>
      <w:ins w:id="222" w:author="Clive Pygott" w:date="2018-05-19T19:37:00Z">
        <w:r w:rsidRPr="00896044">
          <w:rPr>
            <w:rStyle w:val="Hyperlink"/>
          </w:rPr>
          <w:fldChar w:fldCharType="begin"/>
        </w:r>
        <w:r w:rsidRPr="00896044">
          <w:rPr>
            <w:rStyle w:val="Hyperlink"/>
          </w:rPr>
          <w:instrText xml:space="preserve"> </w:instrText>
        </w:r>
        <w:r>
          <w:instrText>HYPERLINK \l "_Toc514522060"</w:instrText>
        </w:r>
        <w:r w:rsidRPr="00896044">
          <w:rPr>
            <w:rStyle w:val="Hyperlink"/>
          </w:rPr>
          <w:instrText xml:space="preserve"> </w:instrText>
        </w:r>
        <w:r w:rsidRPr="00896044">
          <w:rPr>
            <w:rStyle w:val="Hyperlink"/>
          </w:rPr>
          <w:fldChar w:fldCharType="separate"/>
        </w:r>
        <w:r w:rsidRPr="00896044">
          <w:rPr>
            <w:rStyle w:val="Hyperlink"/>
            <w:lang w:val="en-CA"/>
          </w:rPr>
          <w:t>6.62 Concurrency – Premature termination [CGS]</w:t>
        </w:r>
        <w:r>
          <w:rPr>
            <w:webHidden/>
          </w:rPr>
          <w:tab/>
        </w:r>
        <w:r>
          <w:rPr>
            <w:webHidden/>
          </w:rPr>
          <w:fldChar w:fldCharType="begin"/>
        </w:r>
        <w:r>
          <w:rPr>
            <w:webHidden/>
          </w:rPr>
          <w:instrText xml:space="preserve"> PAGEREF _Toc514522060 \h </w:instrText>
        </w:r>
      </w:ins>
      <w:r>
        <w:rPr>
          <w:webHidden/>
        </w:rPr>
      </w:r>
      <w:r>
        <w:rPr>
          <w:webHidden/>
        </w:rPr>
        <w:fldChar w:fldCharType="separate"/>
      </w:r>
      <w:ins w:id="223" w:author="Clive Pygott" w:date="2018-05-19T19:37:00Z">
        <w:r>
          <w:rPr>
            <w:webHidden/>
          </w:rPr>
          <w:t>52</w:t>
        </w:r>
        <w:r>
          <w:rPr>
            <w:webHidden/>
          </w:rPr>
          <w:fldChar w:fldCharType="end"/>
        </w:r>
        <w:r w:rsidRPr="00896044">
          <w:rPr>
            <w:rStyle w:val="Hyperlink"/>
          </w:rPr>
          <w:fldChar w:fldCharType="end"/>
        </w:r>
      </w:ins>
    </w:p>
    <w:p w14:paraId="02AC79CC" w14:textId="1A9B4EB7" w:rsidR="00175D8B" w:rsidRDefault="00175D8B">
      <w:pPr>
        <w:pStyle w:val="TOC2"/>
        <w:rPr>
          <w:ins w:id="224" w:author="Clive Pygott" w:date="2018-05-19T19:37:00Z"/>
          <w:b w:val="0"/>
          <w:bCs w:val="0"/>
          <w:lang w:val="en-GB" w:eastAsia="en-GB"/>
        </w:rPr>
      </w:pPr>
      <w:ins w:id="225" w:author="Clive Pygott" w:date="2018-05-19T19:37:00Z">
        <w:r w:rsidRPr="00896044">
          <w:rPr>
            <w:rStyle w:val="Hyperlink"/>
          </w:rPr>
          <w:fldChar w:fldCharType="begin"/>
        </w:r>
        <w:r w:rsidRPr="00896044">
          <w:rPr>
            <w:rStyle w:val="Hyperlink"/>
          </w:rPr>
          <w:instrText xml:space="preserve"> </w:instrText>
        </w:r>
        <w:r>
          <w:instrText>HYPERLINK \l "_Toc514522061"</w:instrText>
        </w:r>
        <w:r w:rsidRPr="00896044">
          <w:rPr>
            <w:rStyle w:val="Hyperlink"/>
          </w:rPr>
          <w:instrText xml:space="preserve"> </w:instrText>
        </w:r>
        <w:r w:rsidRPr="00896044">
          <w:rPr>
            <w:rStyle w:val="Hyperlink"/>
          </w:rPr>
          <w:fldChar w:fldCharType="separate"/>
        </w:r>
        <w:r w:rsidRPr="00896044">
          <w:rPr>
            <w:rStyle w:val="Hyperlink"/>
            <w:lang w:val="en-CA"/>
          </w:rPr>
          <w:t>6.63 Lock protocol errors [CGM]</w:t>
        </w:r>
        <w:r>
          <w:rPr>
            <w:webHidden/>
          </w:rPr>
          <w:tab/>
        </w:r>
        <w:r>
          <w:rPr>
            <w:webHidden/>
          </w:rPr>
          <w:fldChar w:fldCharType="begin"/>
        </w:r>
        <w:r>
          <w:rPr>
            <w:webHidden/>
          </w:rPr>
          <w:instrText xml:space="preserve"> PAGEREF _Toc514522061 \h </w:instrText>
        </w:r>
      </w:ins>
      <w:r>
        <w:rPr>
          <w:webHidden/>
        </w:rPr>
      </w:r>
      <w:r>
        <w:rPr>
          <w:webHidden/>
        </w:rPr>
        <w:fldChar w:fldCharType="separate"/>
      </w:r>
      <w:ins w:id="226" w:author="Clive Pygott" w:date="2018-05-19T19:37:00Z">
        <w:r>
          <w:rPr>
            <w:webHidden/>
          </w:rPr>
          <w:t>53</w:t>
        </w:r>
        <w:r>
          <w:rPr>
            <w:webHidden/>
          </w:rPr>
          <w:fldChar w:fldCharType="end"/>
        </w:r>
        <w:r w:rsidRPr="00896044">
          <w:rPr>
            <w:rStyle w:val="Hyperlink"/>
          </w:rPr>
          <w:fldChar w:fldCharType="end"/>
        </w:r>
      </w:ins>
    </w:p>
    <w:p w14:paraId="2DC937E4" w14:textId="36695895" w:rsidR="00175D8B" w:rsidRDefault="00175D8B">
      <w:pPr>
        <w:pStyle w:val="TOC2"/>
        <w:rPr>
          <w:ins w:id="227" w:author="Clive Pygott" w:date="2018-05-19T19:37:00Z"/>
          <w:b w:val="0"/>
          <w:bCs w:val="0"/>
          <w:lang w:val="en-GB" w:eastAsia="en-GB"/>
        </w:rPr>
      </w:pPr>
      <w:ins w:id="228" w:author="Clive Pygott" w:date="2018-05-19T19:37:00Z">
        <w:r w:rsidRPr="00896044">
          <w:rPr>
            <w:rStyle w:val="Hyperlink"/>
          </w:rPr>
          <w:fldChar w:fldCharType="begin"/>
        </w:r>
        <w:r w:rsidRPr="00896044">
          <w:rPr>
            <w:rStyle w:val="Hyperlink"/>
          </w:rPr>
          <w:instrText xml:space="preserve"> </w:instrText>
        </w:r>
        <w:r>
          <w:instrText>HYPERLINK \l "_Toc514522062"</w:instrText>
        </w:r>
        <w:r w:rsidRPr="00896044">
          <w:rPr>
            <w:rStyle w:val="Hyperlink"/>
          </w:rPr>
          <w:instrText xml:space="preserve"> </w:instrText>
        </w:r>
        <w:r w:rsidRPr="00896044">
          <w:rPr>
            <w:rStyle w:val="Hyperlink"/>
          </w:rPr>
          <w:fldChar w:fldCharType="separate"/>
        </w:r>
        <w:r w:rsidRPr="00896044">
          <w:rPr>
            <w:rStyle w:val="Hyperlink"/>
            <w:rFonts w:eastAsia="MS PGothic"/>
            <w:lang w:eastAsia="ja-JP"/>
          </w:rPr>
          <w:t>6.64  Reliance on external format strings  [SHL]</w:t>
        </w:r>
        <w:r>
          <w:rPr>
            <w:webHidden/>
          </w:rPr>
          <w:tab/>
        </w:r>
        <w:r>
          <w:rPr>
            <w:webHidden/>
          </w:rPr>
          <w:fldChar w:fldCharType="begin"/>
        </w:r>
        <w:r>
          <w:rPr>
            <w:webHidden/>
          </w:rPr>
          <w:instrText xml:space="preserve"> PAGEREF _Toc514522062 \h </w:instrText>
        </w:r>
      </w:ins>
      <w:r>
        <w:rPr>
          <w:webHidden/>
        </w:rPr>
      </w:r>
      <w:r>
        <w:rPr>
          <w:webHidden/>
        </w:rPr>
        <w:fldChar w:fldCharType="separate"/>
      </w:r>
      <w:ins w:id="229" w:author="Clive Pygott" w:date="2018-05-19T19:37:00Z">
        <w:r>
          <w:rPr>
            <w:webHidden/>
          </w:rPr>
          <w:t>53</w:t>
        </w:r>
        <w:r>
          <w:rPr>
            <w:webHidden/>
          </w:rPr>
          <w:fldChar w:fldCharType="end"/>
        </w:r>
        <w:r w:rsidRPr="00896044">
          <w:rPr>
            <w:rStyle w:val="Hyperlink"/>
          </w:rPr>
          <w:fldChar w:fldCharType="end"/>
        </w:r>
      </w:ins>
    </w:p>
    <w:p w14:paraId="1B71E2D3" w14:textId="4BBEAAE1" w:rsidR="00175D8B" w:rsidRDefault="00175D8B">
      <w:pPr>
        <w:pStyle w:val="TOC1"/>
        <w:rPr>
          <w:ins w:id="230" w:author="Clive Pygott" w:date="2018-05-19T19:37:00Z"/>
          <w:b w:val="0"/>
          <w:bCs w:val="0"/>
          <w:lang w:val="en-GB" w:eastAsia="en-GB"/>
        </w:rPr>
      </w:pPr>
      <w:ins w:id="231" w:author="Clive Pygott" w:date="2018-05-19T19:37:00Z">
        <w:r w:rsidRPr="00896044">
          <w:rPr>
            <w:rStyle w:val="Hyperlink"/>
          </w:rPr>
          <w:fldChar w:fldCharType="begin"/>
        </w:r>
        <w:r w:rsidRPr="00896044">
          <w:rPr>
            <w:rStyle w:val="Hyperlink"/>
          </w:rPr>
          <w:instrText xml:space="preserve"> </w:instrText>
        </w:r>
        <w:r>
          <w:instrText>HYPERLINK \l "_Toc514522063"</w:instrText>
        </w:r>
        <w:r w:rsidRPr="00896044">
          <w:rPr>
            <w:rStyle w:val="Hyperlink"/>
          </w:rPr>
          <w:instrText xml:space="preserve"> </w:instrText>
        </w:r>
        <w:r w:rsidRPr="00896044">
          <w:rPr>
            <w:rStyle w:val="Hyperlink"/>
          </w:rPr>
          <w:fldChar w:fldCharType="separate"/>
        </w:r>
        <w:r w:rsidRPr="00896044">
          <w:rPr>
            <w:rStyle w:val="Hyperlink"/>
          </w:rPr>
          <w:t>7. Language specific vulnerabilities for C</w:t>
        </w:r>
        <w:r>
          <w:rPr>
            <w:webHidden/>
          </w:rPr>
          <w:tab/>
        </w:r>
        <w:r>
          <w:rPr>
            <w:webHidden/>
          </w:rPr>
          <w:fldChar w:fldCharType="begin"/>
        </w:r>
        <w:r>
          <w:rPr>
            <w:webHidden/>
          </w:rPr>
          <w:instrText xml:space="preserve"> PAGEREF _Toc514522063 \h </w:instrText>
        </w:r>
      </w:ins>
      <w:r>
        <w:rPr>
          <w:webHidden/>
        </w:rPr>
      </w:r>
      <w:r>
        <w:rPr>
          <w:webHidden/>
        </w:rPr>
        <w:fldChar w:fldCharType="separate"/>
      </w:r>
      <w:ins w:id="232" w:author="Clive Pygott" w:date="2018-05-19T19:37:00Z">
        <w:r>
          <w:rPr>
            <w:webHidden/>
          </w:rPr>
          <w:t>53</w:t>
        </w:r>
        <w:r>
          <w:rPr>
            <w:webHidden/>
          </w:rPr>
          <w:fldChar w:fldCharType="end"/>
        </w:r>
        <w:r w:rsidRPr="00896044">
          <w:rPr>
            <w:rStyle w:val="Hyperlink"/>
          </w:rPr>
          <w:fldChar w:fldCharType="end"/>
        </w:r>
      </w:ins>
    </w:p>
    <w:p w14:paraId="7B177D95" w14:textId="1A2540A0" w:rsidR="00175D8B" w:rsidRDefault="00175D8B">
      <w:pPr>
        <w:pStyle w:val="TOC1"/>
        <w:rPr>
          <w:ins w:id="233" w:author="Clive Pygott" w:date="2018-05-19T19:37:00Z"/>
          <w:b w:val="0"/>
          <w:bCs w:val="0"/>
          <w:lang w:val="en-GB" w:eastAsia="en-GB"/>
        </w:rPr>
      </w:pPr>
      <w:ins w:id="234" w:author="Clive Pygott" w:date="2018-05-19T19:37:00Z">
        <w:r w:rsidRPr="00896044">
          <w:rPr>
            <w:rStyle w:val="Hyperlink"/>
          </w:rPr>
          <w:fldChar w:fldCharType="begin"/>
        </w:r>
        <w:r w:rsidRPr="00896044">
          <w:rPr>
            <w:rStyle w:val="Hyperlink"/>
          </w:rPr>
          <w:instrText xml:space="preserve"> </w:instrText>
        </w:r>
        <w:r>
          <w:instrText>HYPERLINK \l "_Toc514522064"</w:instrText>
        </w:r>
        <w:r w:rsidRPr="00896044">
          <w:rPr>
            <w:rStyle w:val="Hyperlink"/>
          </w:rPr>
          <w:instrText xml:space="preserve"> </w:instrText>
        </w:r>
        <w:r w:rsidRPr="00896044">
          <w:rPr>
            <w:rStyle w:val="Hyperlink"/>
          </w:rPr>
          <w:fldChar w:fldCharType="separate"/>
        </w:r>
        <w:r w:rsidRPr="00896044">
          <w:rPr>
            <w:rStyle w:val="Hyperlink"/>
          </w:rPr>
          <w:t>Bibliography</w:t>
        </w:r>
        <w:r>
          <w:rPr>
            <w:webHidden/>
          </w:rPr>
          <w:tab/>
        </w:r>
        <w:r>
          <w:rPr>
            <w:webHidden/>
          </w:rPr>
          <w:fldChar w:fldCharType="begin"/>
        </w:r>
        <w:r>
          <w:rPr>
            <w:webHidden/>
          </w:rPr>
          <w:instrText xml:space="preserve"> PAGEREF _Toc514522064 \h </w:instrText>
        </w:r>
      </w:ins>
      <w:r>
        <w:rPr>
          <w:webHidden/>
        </w:rPr>
      </w:r>
      <w:r>
        <w:rPr>
          <w:webHidden/>
        </w:rPr>
        <w:fldChar w:fldCharType="separate"/>
      </w:r>
      <w:ins w:id="235" w:author="Clive Pygott" w:date="2018-05-19T19:37:00Z">
        <w:r>
          <w:rPr>
            <w:webHidden/>
          </w:rPr>
          <w:t>54</w:t>
        </w:r>
        <w:r>
          <w:rPr>
            <w:webHidden/>
          </w:rPr>
          <w:fldChar w:fldCharType="end"/>
        </w:r>
        <w:r w:rsidRPr="00896044">
          <w:rPr>
            <w:rStyle w:val="Hyperlink"/>
          </w:rPr>
          <w:fldChar w:fldCharType="end"/>
        </w:r>
      </w:ins>
    </w:p>
    <w:p w14:paraId="4F39C187" w14:textId="5EF62B3B" w:rsidR="00175D8B" w:rsidRDefault="00175D8B">
      <w:pPr>
        <w:pStyle w:val="TOC1"/>
        <w:rPr>
          <w:ins w:id="236" w:author="Clive Pygott" w:date="2018-05-19T19:37:00Z"/>
          <w:b w:val="0"/>
          <w:bCs w:val="0"/>
          <w:lang w:val="en-GB" w:eastAsia="en-GB"/>
        </w:rPr>
      </w:pPr>
      <w:ins w:id="237" w:author="Clive Pygott" w:date="2018-05-19T19:37:00Z">
        <w:r w:rsidRPr="00896044">
          <w:rPr>
            <w:rStyle w:val="Hyperlink"/>
          </w:rPr>
          <w:fldChar w:fldCharType="begin"/>
        </w:r>
        <w:r w:rsidRPr="00896044">
          <w:rPr>
            <w:rStyle w:val="Hyperlink"/>
          </w:rPr>
          <w:instrText xml:space="preserve"> </w:instrText>
        </w:r>
        <w:r>
          <w:instrText>HYPERLINK \l "_Toc514522065"</w:instrText>
        </w:r>
        <w:r w:rsidRPr="00896044">
          <w:rPr>
            <w:rStyle w:val="Hyperlink"/>
          </w:rPr>
          <w:instrText xml:space="preserve"> </w:instrText>
        </w:r>
        <w:r w:rsidRPr="00896044">
          <w:rPr>
            <w:rStyle w:val="Hyperlink"/>
          </w:rPr>
          <w:fldChar w:fldCharType="separate"/>
        </w:r>
        <w:r w:rsidRPr="00896044">
          <w:rPr>
            <w:rStyle w:val="Hyperlink"/>
          </w:rPr>
          <w:t>Index</w:t>
        </w:r>
        <w:r>
          <w:rPr>
            <w:webHidden/>
          </w:rPr>
          <w:tab/>
        </w:r>
        <w:r>
          <w:rPr>
            <w:webHidden/>
          </w:rPr>
          <w:fldChar w:fldCharType="begin"/>
        </w:r>
        <w:r>
          <w:rPr>
            <w:webHidden/>
          </w:rPr>
          <w:instrText xml:space="preserve"> PAGEREF _Toc514522065 \h </w:instrText>
        </w:r>
      </w:ins>
      <w:r>
        <w:rPr>
          <w:webHidden/>
        </w:rPr>
      </w:r>
      <w:r>
        <w:rPr>
          <w:webHidden/>
        </w:rPr>
        <w:fldChar w:fldCharType="separate"/>
      </w:r>
      <w:ins w:id="238" w:author="Clive Pygott" w:date="2018-05-19T19:37:00Z">
        <w:r>
          <w:rPr>
            <w:webHidden/>
          </w:rPr>
          <w:t>55</w:t>
        </w:r>
        <w:r>
          <w:rPr>
            <w:webHidden/>
          </w:rPr>
          <w:fldChar w:fldCharType="end"/>
        </w:r>
        <w:r w:rsidRPr="00896044">
          <w:rPr>
            <w:rStyle w:val="Hyperlink"/>
          </w:rPr>
          <w:fldChar w:fldCharType="end"/>
        </w:r>
      </w:ins>
    </w:p>
    <w:p w14:paraId="288AADBC" w14:textId="0588B523" w:rsidR="00091C0F" w:rsidDel="00175D8B" w:rsidRDefault="00091C0F">
      <w:pPr>
        <w:pStyle w:val="TOC1"/>
        <w:rPr>
          <w:del w:id="239" w:author="Clive Pygott" w:date="2018-05-19T19:37:00Z"/>
          <w:b w:val="0"/>
          <w:bCs w:val="0"/>
          <w:lang w:val="en-GB" w:eastAsia="en-GB"/>
        </w:rPr>
      </w:pPr>
      <w:del w:id="240" w:author="Clive Pygott" w:date="2018-05-19T19:37:00Z">
        <w:r w:rsidRPr="00175D8B" w:rsidDel="00175D8B">
          <w:rPr>
            <w:rPrChange w:id="241" w:author="Clive Pygott" w:date="2018-05-19T19:37:00Z">
              <w:rPr>
                <w:rStyle w:val="Hyperlink"/>
                <w:b w:val="0"/>
                <w:bCs w:val="0"/>
              </w:rPr>
            </w:rPrChange>
          </w:rPr>
          <w:delText>Foreword</w:delText>
        </w:r>
        <w:r w:rsidDel="00175D8B">
          <w:rPr>
            <w:webHidden/>
          </w:rPr>
          <w:tab/>
        </w:r>
        <w:r w:rsidR="00230EEF" w:rsidDel="00175D8B">
          <w:rPr>
            <w:webHidden/>
          </w:rPr>
          <w:delText>v</w:delText>
        </w:r>
      </w:del>
    </w:p>
    <w:p w14:paraId="6B37BFD0" w14:textId="338EEBE5" w:rsidR="00091C0F" w:rsidDel="00175D8B" w:rsidRDefault="00091C0F">
      <w:pPr>
        <w:pStyle w:val="TOC1"/>
        <w:rPr>
          <w:del w:id="242" w:author="Clive Pygott" w:date="2018-05-19T19:37:00Z"/>
          <w:b w:val="0"/>
          <w:bCs w:val="0"/>
          <w:lang w:val="en-GB" w:eastAsia="en-GB"/>
        </w:rPr>
      </w:pPr>
      <w:del w:id="243" w:author="Clive Pygott" w:date="2018-05-19T19:37:00Z">
        <w:r w:rsidRPr="00175D8B" w:rsidDel="00175D8B">
          <w:rPr>
            <w:rPrChange w:id="244" w:author="Clive Pygott" w:date="2018-05-19T19:37:00Z">
              <w:rPr>
                <w:rStyle w:val="Hyperlink"/>
                <w:b w:val="0"/>
                <w:bCs w:val="0"/>
              </w:rPr>
            </w:rPrChange>
          </w:rPr>
          <w:delText>Introduction</w:delText>
        </w:r>
        <w:r w:rsidDel="00175D8B">
          <w:rPr>
            <w:webHidden/>
          </w:rPr>
          <w:tab/>
        </w:r>
        <w:r w:rsidR="00230EEF" w:rsidDel="00175D8B">
          <w:rPr>
            <w:webHidden/>
          </w:rPr>
          <w:delText>vi</w:delText>
        </w:r>
      </w:del>
    </w:p>
    <w:p w14:paraId="54C68972" w14:textId="07078095" w:rsidR="00091C0F" w:rsidDel="00175D8B" w:rsidRDefault="00091C0F">
      <w:pPr>
        <w:pStyle w:val="TOC1"/>
        <w:rPr>
          <w:del w:id="245" w:author="Clive Pygott" w:date="2018-05-19T19:37:00Z"/>
          <w:b w:val="0"/>
          <w:bCs w:val="0"/>
          <w:lang w:val="en-GB" w:eastAsia="en-GB"/>
        </w:rPr>
      </w:pPr>
      <w:del w:id="246" w:author="Clive Pygott" w:date="2018-05-19T19:37:00Z">
        <w:r w:rsidRPr="00175D8B" w:rsidDel="00175D8B">
          <w:rPr>
            <w:rPrChange w:id="247" w:author="Clive Pygott" w:date="2018-05-19T19:37:00Z">
              <w:rPr>
                <w:rStyle w:val="Hyperlink"/>
                <w:b w:val="0"/>
                <w:bCs w:val="0"/>
              </w:rPr>
            </w:rPrChange>
          </w:rPr>
          <w:delText>1. Scope</w:delText>
        </w:r>
        <w:r w:rsidDel="00175D8B">
          <w:rPr>
            <w:webHidden/>
          </w:rPr>
          <w:tab/>
        </w:r>
        <w:r w:rsidR="00230EEF" w:rsidDel="00175D8B">
          <w:rPr>
            <w:webHidden/>
          </w:rPr>
          <w:delText>7</w:delText>
        </w:r>
      </w:del>
    </w:p>
    <w:p w14:paraId="5F93B00E" w14:textId="5B6B0833" w:rsidR="00091C0F" w:rsidDel="00175D8B" w:rsidRDefault="00091C0F">
      <w:pPr>
        <w:pStyle w:val="TOC1"/>
        <w:rPr>
          <w:del w:id="248" w:author="Clive Pygott" w:date="2018-05-19T19:37:00Z"/>
          <w:b w:val="0"/>
          <w:bCs w:val="0"/>
          <w:lang w:val="en-GB" w:eastAsia="en-GB"/>
        </w:rPr>
      </w:pPr>
      <w:del w:id="249" w:author="Clive Pygott" w:date="2018-05-19T19:37:00Z">
        <w:r w:rsidRPr="00175D8B" w:rsidDel="00175D8B">
          <w:rPr>
            <w:rPrChange w:id="250" w:author="Clive Pygott" w:date="2018-05-19T19:37:00Z">
              <w:rPr>
                <w:rStyle w:val="Hyperlink"/>
                <w:b w:val="0"/>
                <w:bCs w:val="0"/>
              </w:rPr>
            </w:rPrChange>
          </w:rPr>
          <w:lastRenderedPageBreak/>
          <w:delText>2. Normative references</w:delText>
        </w:r>
        <w:r w:rsidDel="00175D8B">
          <w:rPr>
            <w:webHidden/>
          </w:rPr>
          <w:tab/>
        </w:r>
        <w:r w:rsidR="00230EEF" w:rsidDel="00175D8B">
          <w:rPr>
            <w:webHidden/>
          </w:rPr>
          <w:delText>7</w:delText>
        </w:r>
      </w:del>
    </w:p>
    <w:p w14:paraId="3FD5FA87" w14:textId="796B78F9" w:rsidR="00091C0F" w:rsidDel="00175D8B" w:rsidRDefault="00091C0F">
      <w:pPr>
        <w:pStyle w:val="TOC1"/>
        <w:rPr>
          <w:del w:id="251" w:author="Clive Pygott" w:date="2018-05-19T19:37:00Z"/>
          <w:b w:val="0"/>
          <w:bCs w:val="0"/>
          <w:lang w:val="en-GB" w:eastAsia="en-GB"/>
        </w:rPr>
      </w:pPr>
      <w:del w:id="252" w:author="Clive Pygott" w:date="2018-05-19T19:37:00Z">
        <w:r w:rsidRPr="00175D8B" w:rsidDel="00175D8B">
          <w:rPr>
            <w:rPrChange w:id="253" w:author="Clive Pygott" w:date="2018-05-19T19:37:00Z">
              <w:rPr>
                <w:rStyle w:val="Hyperlink"/>
                <w:b w:val="0"/>
                <w:bCs w:val="0"/>
              </w:rPr>
            </w:rPrChange>
          </w:rPr>
          <w:delText>3. Terms and definitions, symbols and conventions</w:delText>
        </w:r>
        <w:r w:rsidDel="00175D8B">
          <w:rPr>
            <w:webHidden/>
          </w:rPr>
          <w:tab/>
        </w:r>
        <w:r w:rsidR="00230EEF" w:rsidDel="00175D8B">
          <w:rPr>
            <w:webHidden/>
          </w:rPr>
          <w:delText>7</w:delText>
        </w:r>
      </w:del>
    </w:p>
    <w:p w14:paraId="0EF8E709" w14:textId="5C3A1CEF" w:rsidR="00091C0F" w:rsidDel="00175D8B" w:rsidRDefault="00091C0F">
      <w:pPr>
        <w:pStyle w:val="TOC2"/>
        <w:rPr>
          <w:del w:id="254" w:author="Clive Pygott" w:date="2018-05-19T19:37:00Z"/>
          <w:b w:val="0"/>
          <w:bCs w:val="0"/>
          <w:lang w:val="en-GB" w:eastAsia="en-GB"/>
        </w:rPr>
      </w:pPr>
      <w:del w:id="255" w:author="Clive Pygott" w:date="2018-05-19T19:37:00Z">
        <w:r w:rsidRPr="00175D8B" w:rsidDel="00175D8B">
          <w:rPr>
            <w:rPrChange w:id="256" w:author="Clive Pygott" w:date="2018-05-19T19:37:00Z">
              <w:rPr>
                <w:rStyle w:val="Hyperlink"/>
                <w:b w:val="0"/>
                <w:bCs w:val="0"/>
              </w:rPr>
            </w:rPrChange>
          </w:rPr>
          <w:delText>3.1 Terms and definitions</w:delText>
        </w:r>
        <w:r w:rsidDel="00175D8B">
          <w:rPr>
            <w:webHidden/>
          </w:rPr>
          <w:tab/>
        </w:r>
        <w:r w:rsidR="00230EEF" w:rsidDel="00175D8B">
          <w:rPr>
            <w:webHidden/>
          </w:rPr>
          <w:delText>7</w:delText>
        </w:r>
      </w:del>
    </w:p>
    <w:p w14:paraId="7DC3FD83" w14:textId="3A150D34" w:rsidR="00091C0F" w:rsidDel="00175D8B" w:rsidRDefault="00091C0F">
      <w:pPr>
        <w:pStyle w:val="TOC1"/>
        <w:rPr>
          <w:del w:id="257" w:author="Clive Pygott" w:date="2018-05-19T19:37:00Z"/>
          <w:b w:val="0"/>
          <w:bCs w:val="0"/>
          <w:lang w:val="en-GB" w:eastAsia="en-GB"/>
        </w:rPr>
      </w:pPr>
      <w:del w:id="258" w:author="Clive Pygott" w:date="2018-05-19T19:37:00Z">
        <w:r w:rsidRPr="00175D8B" w:rsidDel="00175D8B">
          <w:rPr>
            <w:rPrChange w:id="259" w:author="Clive Pygott" w:date="2018-05-19T19:37:00Z">
              <w:rPr>
                <w:rStyle w:val="Hyperlink"/>
                <w:b w:val="0"/>
                <w:bCs w:val="0"/>
              </w:rPr>
            </w:rPrChange>
          </w:rPr>
          <w:delText>4. Language concepts</w:delText>
        </w:r>
        <w:r w:rsidDel="00175D8B">
          <w:rPr>
            <w:webHidden/>
          </w:rPr>
          <w:tab/>
        </w:r>
        <w:r w:rsidR="00230EEF" w:rsidDel="00175D8B">
          <w:rPr>
            <w:webHidden/>
          </w:rPr>
          <w:delText>12</w:delText>
        </w:r>
      </w:del>
    </w:p>
    <w:p w14:paraId="62E18219" w14:textId="4ABFA3B4" w:rsidR="00091C0F" w:rsidDel="00175D8B" w:rsidRDefault="00091C0F">
      <w:pPr>
        <w:pStyle w:val="TOC1"/>
        <w:rPr>
          <w:del w:id="260" w:author="Clive Pygott" w:date="2018-05-19T19:37:00Z"/>
          <w:b w:val="0"/>
          <w:bCs w:val="0"/>
          <w:lang w:val="en-GB" w:eastAsia="en-GB"/>
        </w:rPr>
      </w:pPr>
      <w:del w:id="261" w:author="Clive Pygott" w:date="2018-05-19T19:37:00Z">
        <w:r w:rsidRPr="00175D8B" w:rsidDel="00175D8B">
          <w:rPr>
            <w:rPrChange w:id="262" w:author="Clive Pygott" w:date="2018-05-19T19:37:00Z">
              <w:rPr>
                <w:rStyle w:val="Hyperlink"/>
                <w:b w:val="0"/>
                <w:bCs w:val="0"/>
              </w:rPr>
            </w:rPrChange>
          </w:rPr>
          <w:delText xml:space="preserve">5. </w:delText>
        </w:r>
        <w:r w:rsidRPr="00175D8B" w:rsidDel="00175D8B">
          <w:rPr>
            <w:rPrChange w:id="263" w:author="Clive Pygott" w:date="2018-05-19T19:37:00Z">
              <w:rPr>
                <w:rStyle w:val="Hyperlink"/>
                <w:rFonts w:cs="Calibri"/>
                <w:b w:val="0"/>
                <w:bCs w:val="0"/>
                <w:lang w:val="en"/>
              </w:rPr>
            </w:rPrChange>
          </w:rPr>
          <w:delText>Avoiding programming language vulnerabilities in C</w:delText>
        </w:r>
        <w:r w:rsidDel="00175D8B">
          <w:rPr>
            <w:webHidden/>
          </w:rPr>
          <w:tab/>
        </w:r>
        <w:r w:rsidR="00230EEF" w:rsidDel="00175D8B">
          <w:rPr>
            <w:webHidden/>
          </w:rPr>
          <w:delText>13</w:delText>
        </w:r>
      </w:del>
    </w:p>
    <w:p w14:paraId="0048EE80" w14:textId="654A5D1F" w:rsidR="00091C0F" w:rsidDel="00175D8B" w:rsidRDefault="00091C0F">
      <w:pPr>
        <w:pStyle w:val="TOC1"/>
        <w:rPr>
          <w:del w:id="264" w:author="Clive Pygott" w:date="2018-05-19T19:37:00Z"/>
          <w:b w:val="0"/>
          <w:bCs w:val="0"/>
          <w:lang w:val="en-GB" w:eastAsia="en-GB"/>
        </w:rPr>
      </w:pPr>
      <w:del w:id="265" w:author="Clive Pygott" w:date="2018-05-19T19:37:00Z">
        <w:r w:rsidRPr="00175D8B" w:rsidDel="00175D8B">
          <w:rPr>
            <w:rPrChange w:id="266" w:author="Clive Pygott" w:date="2018-05-19T19:37:00Z">
              <w:rPr>
                <w:rStyle w:val="Hyperlink"/>
                <w:b w:val="0"/>
                <w:bCs w:val="0"/>
              </w:rPr>
            </w:rPrChange>
          </w:rPr>
          <w:delText>6. Specific Guidance for C Vulnerabilities</w:delText>
        </w:r>
        <w:r w:rsidDel="00175D8B">
          <w:rPr>
            <w:webHidden/>
          </w:rPr>
          <w:tab/>
        </w:r>
        <w:r w:rsidR="00230EEF" w:rsidDel="00175D8B">
          <w:rPr>
            <w:webHidden/>
          </w:rPr>
          <w:delText>14</w:delText>
        </w:r>
      </w:del>
    </w:p>
    <w:p w14:paraId="08F249D1" w14:textId="144228EF" w:rsidR="00091C0F" w:rsidDel="00175D8B" w:rsidRDefault="00091C0F">
      <w:pPr>
        <w:pStyle w:val="TOC2"/>
        <w:rPr>
          <w:del w:id="267" w:author="Clive Pygott" w:date="2018-05-19T19:37:00Z"/>
          <w:b w:val="0"/>
          <w:bCs w:val="0"/>
          <w:lang w:val="en-GB" w:eastAsia="en-GB"/>
        </w:rPr>
      </w:pPr>
      <w:del w:id="268" w:author="Clive Pygott" w:date="2018-05-19T19:37:00Z">
        <w:r w:rsidRPr="00175D8B" w:rsidDel="00175D8B">
          <w:rPr>
            <w:rPrChange w:id="269" w:author="Clive Pygott" w:date="2018-05-19T19:37:00Z">
              <w:rPr>
                <w:rStyle w:val="Hyperlink"/>
                <w:b w:val="0"/>
                <w:bCs w:val="0"/>
              </w:rPr>
            </w:rPrChange>
          </w:rPr>
          <w:delText>6.1 General</w:delText>
        </w:r>
        <w:r w:rsidDel="00175D8B">
          <w:rPr>
            <w:webHidden/>
          </w:rPr>
          <w:tab/>
        </w:r>
        <w:r w:rsidR="00230EEF" w:rsidDel="00175D8B">
          <w:rPr>
            <w:webHidden/>
          </w:rPr>
          <w:delText>14</w:delText>
        </w:r>
      </w:del>
    </w:p>
    <w:p w14:paraId="52069BEF" w14:textId="19B80E12" w:rsidR="00091C0F" w:rsidDel="00175D8B" w:rsidRDefault="00091C0F">
      <w:pPr>
        <w:pStyle w:val="TOC2"/>
        <w:rPr>
          <w:del w:id="270" w:author="Clive Pygott" w:date="2018-05-19T19:37:00Z"/>
          <w:b w:val="0"/>
          <w:bCs w:val="0"/>
          <w:lang w:val="en-GB" w:eastAsia="en-GB"/>
        </w:rPr>
      </w:pPr>
      <w:del w:id="271" w:author="Clive Pygott" w:date="2018-05-19T19:37:00Z">
        <w:r w:rsidRPr="00175D8B" w:rsidDel="00175D8B">
          <w:rPr>
            <w:rPrChange w:id="272" w:author="Clive Pygott" w:date="2018-05-19T19:37:00Z">
              <w:rPr>
                <w:rStyle w:val="Hyperlink"/>
                <w:b w:val="0"/>
                <w:bCs w:val="0"/>
                <w:lang w:bidi="en-US"/>
              </w:rPr>
            </w:rPrChange>
          </w:rPr>
          <w:delText>6.2 Type system [IHN]</w:delText>
        </w:r>
        <w:r w:rsidDel="00175D8B">
          <w:rPr>
            <w:webHidden/>
          </w:rPr>
          <w:tab/>
        </w:r>
        <w:r w:rsidR="00230EEF" w:rsidDel="00175D8B">
          <w:rPr>
            <w:webHidden/>
          </w:rPr>
          <w:delText>14</w:delText>
        </w:r>
      </w:del>
    </w:p>
    <w:p w14:paraId="62991334" w14:textId="6859260C" w:rsidR="00091C0F" w:rsidDel="00175D8B" w:rsidRDefault="00091C0F">
      <w:pPr>
        <w:pStyle w:val="TOC2"/>
        <w:rPr>
          <w:del w:id="273" w:author="Clive Pygott" w:date="2018-05-19T19:37:00Z"/>
          <w:b w:val="0"/>
          <w:bCs w:val="0"/>
          <w:lang w:val="en-GB" w:eastAsia="en-GB"/>
        </w:rPr>
      </w:pPr>
      <w:del w:id="274" w:author="Clive Pygott" w:date="2018-05-19T19:37:00Z">
        <w:r w:rsidRPr="00175D8B" w:rsidDel="00175D8B">
          <w:rPr>
            <w:rPrChange w:id="275" w:author="Clive Pygott" w:date="2018-05-19T19:37:00Z">
              <w:rPr>
                <w:rStyle w:val="Hyperlink"/>
                <w:b w:val="0"/>
                <w:bCs w:val="0"/>
                <w:lang w:bidi="en-US"/>
              </w:rPr>
            </w:rPrChange>
          </w:rPr>
          <w:delText>6.3 Bit representations [STR]</w:delText>
        </w:r>
        <w:r w:rsidDel="00175D8B">
          <w:rPr>
            <w:webHidden/>
          </w:rPr>
          <w:tab/>
        </w:r>
        <w:r w:rsidR="00230EEF" w:rsidDel="00175D8B">
          <w:rPr>
            <w:webHidden/>
          </w:rPr>
          <w:delText>15</w:delText>
        </w:r>
      </w:del>
    </w:p>
    <w:p w14:paraId="25829852" w14:textId="06B06C48" w:rsidR="00091C0F" w:rsidDel="00175D8B" w:rsidRDefault="00091C0F">
      <w:pPr>
        <w:pStyle w:val="TOC2"/>
        <w:rPr>
          <w:del w:id="276" w:author="Clive Pygott" w:date="2018-05-19T19:37:00Z"/>
          <w:b w:val="0"/>
          <w:bCs w:val="0"/>
          <w:lang w:val="en-GB" w:eastAsia="en-GB"/>
        </w:rPr>
      </w:pPr>
      <w:del w:id="277" w:author="Clive Pygott" w:date="2018-05-19T19:37:00Z">
        <w:r w:rsidRPr="00175D8B" w:rsidDel="00175D8B">
          <w:rPr>
            <w:rPrChange w:id="278" w:author="Clive Pygott" w:date="2018-05-19T19:37:00Z">
              <w:rPr>
                <w:rStyle w:val="Hyperlink"/>
                <w:b w:val="0"/>
                <w:bCs w:val="0"/>
                <w:lang w:bidi="en-US"/>
              </w:rPr>
            </w:rPrChange>
          </w:rPr>
          <w:delText>6.4 Floating-point arithmetic [PLF]</w:delText>
        </w:r>
        <w:r w:rsidDel="00175D8B">
          <w:rPr>
            <w:webHidden/>
          </w:rPr>
          <w:tab/>
        </w:r>
        <w:r w:rsidR="00230EEF" w:rsidDel="00175D8B">
          <w:rPr>
            <w:webHidden/>
          </w:rPr>
          <w:delText>16</w:delText>
        </w:r>
      </w:del>
    </w:p>
    <w:p w14:paraId="1E1A40E2" w14:textId="3D38FBAB" w:rsidR="00091C0F" w:rsidDel="00175D8B" w:rsidRDefault="00091C0F">
      <w:pPr>
        <w:pStyle w:val="TOC2"/>
        <w:rPr>
          <w:del w:id="279" w:author="Clive Pygott" w:date="2018-05-19T19:37:00Z"/>
          <w:b w:val="0"/>
          <w:bCs w:val="0"/>
          <w:lang w:val="en-GB" w:eastAsia="en-GB"/>
        </w:rPr>
      </w:pPr>
      <w:del w:id="280" w:author="Clive Pygott" w:date="2018-05-19T19:37:00Z">
        <w:r w:rsidRPr="00175D8B" w:rsidDel="00175D8B">
          <w:rPr>
            <w:rPrChange w:id="281" w:author="Clive Pygott" w:date="2018-05-19T19:37:00Z">
              <w:rPr>
                <w:rStyle w:val="Hyperlink"/>
                <w:b w:val="0"/>
                <w:bCs w:val="0"/>
                <w:lang w:bidi="en-US"/>
              </w:rPr>
            </w:rPrChange>
          </w:rPr>
          <w:delText>6.5 Enumerator issues [CCB]</w:delText>
        </w:r>
        <w:r w:rsidDel="00175D8B">
          <w:rPr>
            <w:webHidden/>
          </w:rPr>
          <w:tab/>
        </w:r>
        <w:r w:rsidR="00230EEF" w:rsidDel="00175D8B">
          <w:rPr>
            <w:webHidden/>
          </w:rPr>
          <w:delText>17</w:delText>
        </w:r>
      </w:del>
    </w:p>
    <w:p w14:paraId="7037CF54" w14:textId="3B135B62" w:rsidR="00091C0F" w:rsidDel="00175D8B" w:rsidRDefault="00091C0F">
      <w:pPr>
        <w:pStyle w:val="TOC2"/>
        <w:rPr>
          <w:del w:id="282" w:author="Clive Pygott" w:date="2018-05-19T19:37:00Z"/>
          <w:b w:val="0"/>
          <w:bCs w:val="0"/>
          <w:lang w:val="en-GB" w:eastAsia="en-GB"/>
        </w:rPr>
      </w:pPr>
      <w:del w:id="283" w:author="Clive Pygott" w:date="2018-05-19T19:37:00Z">
        <w:r w:rsidRPr="00175D8B" w:rsidDel="00175D8B">
          <w:rPr>
            <w:rPrChange w:id="284" w:author="Clive Pygott" w:date="2018-05-19T19:37:00Z">
              <w:rPr>
                <w:rStyle w:val="Hyperlink"/>
                <w:b w:val="0"/>
                <w:bCs w:val="0"/>
                <w:lang w:bidi="en-US"/>
              </w:rPr>
            </w:rPrChange>
          </w:rPr>
          <w:delText>6.6 Conversion errors [FLC]</w:delText>
        </w:r>
        <w:r w:rsidDel="00175D8B">
          <w:rPr>
            <w:webHidden/>
          </w:rPr>
          <w:tab/>
        </w:r>
        <w:r w:rsidR="00230EEF" w:rsidDel="00175D8B">
          <w:rPr>
            <w:webHidden/>
          </w:rPr>
          <w:delText>19</w:delText>
        </w:r>
      </w:del>
    </w:p>
    <w:p w14:paraId="2819B052" w14:textId="6AF880D7" w:rsidR="00091C0F" w:rsidDel="00175D8B" w:rsidRDefault="00091C0F">
      <w:pPr>
        <w:pStyle w:val="TOC2"/>
        <w:rPr>
          <w:del w:id="285" w:author="Clive Pygott" w:date="2018-05-19T19:37:00Z"/>
          <w:b w:val="0"/>
          <w:bCs w:val="0"/>
          <w:lang w:val="en-GB" w:eastAsia="en-GB"/>
        </w:rPr>
      </w:pPr>
      <w:del w:id="286" w:author="Clive Pygott" w:date="2018-05-19T19:37:00Z">
        <w:r w:rsidRPr="00175D8B" w:rsidDel="00175D8B">
          <w:rPr>
            <w:rPrChange w:id="287" w:author="Clive Pygott" w:date="2018-05-19T19:37:00Z">
              <w:rPr>
                <w:rStyle w:val="Hyperlink"/>
                <w:b w:val="0"/>
                <w:bCs w:val="0"/>
                <w:lang w:bidi="en-US"/>
              </w:rPr>
            </w:rPrChange>
          </w:rPr>
          <w:delText>6.7 String termination [CJM]</w:delText>
        </w:r>
        <w:r w:rsidDel="00175D8B">
          <w:rPr>
            <w:webHidden/>
          </w:rPr>
          <w:tab/>
        </w:r>
        <w:r w:rsidR="00230EEF" w:rsidDel="00175D8B">
          <w:rPr>
            <w:webHidden/>
          </w:rPr>
          <w:delText>21</w:delText>
        </w:r>
      </w:del>
    </w:p>
    <w:p w14:paraId="7C8DF55B" w14:textId="4EB3133E" w:rsidR="00091C0F" w:rsidDel="00175D8B" w:rsidRDefault="00091C0F">
      <w:pPr>
        <w:pStyle w:val="TOC2"/>
        <w:rPr>
          <w:del w:id="288" w:author="Clive Pygott" w:date="2018-05-19T19:37:00Z"/>
          <w:b w:val="0"/>
          <w:bCs w:val="0"/>
          <w:lang w:val="en-GB" w:eastAsia="en-GB"/>
        </w:rPr>
      </w:pPr>
      <w:del w:id="289" w:author="Clive Pygott" w:date="2018-05-19T19:37:00Z">
        <w:r w:rsidRPr="00175D8B" w:rsidDel="00175D8B">
          <w:rPr>
            <w:rPrChange w:id="290" w:author="Clive Pygott" w:date="2018-05-19T19:37:00Z">
              <w:rPr>
                <w:rStyle w:val="Hyperlink"/>
                <w:b w:val="0"/>
                <w:bCs w:val="0"/>
                <w:lang w:bidi="en-US"/>
              </w:rPr>
            </w:rPrChange>
          </w:rPr>
          <w:delText>6.8 Buffer boundary violation [HCB]</w:delText>
        </w:r>
        <w:r w:rsidDel="00175D8B">
          <w:rPr>
            <w:webHidden/>
          </w:rPr>
          <w:tab/>
        </w:r>
        <w:r w:rsidR="00230EEF" w:rsidDel="00175D8B">
          <w:rPr>
            <w:webHidden/>
          </w:rPr>
          <w:delText>21</w:delText>
        </w:r>
      </w:del>
    </w:p>
    <w:p w14:paraId="6D0A8D68" w14:textId="6E06B683" w:rsidR="00091C0F" w:rsidDel="00175D8B" w:rsidRDefault="00091C0F">
      <w:pPr>
        <w:pStyle w:val="TOC2"/>
        <w:rPr>
          <w:del w:id="291" w:author="Clive Pygott" w:date="2018-05-19T19:37:00Z"/>
          <w:b w:val="0"/>
          <w:bCs w:val="0"/>
          <w:lang w:val="en-GB" w:eastAsia="en-GB"/>
        </w:rPr>
      </w:pPr>
      <w:del w:id="292" w:author="Clive Pygott" w:date="2018-05-19T19:37:00Z">
        <w:r w:rsidRPr="00175D8B" w:rsidDel="00175D8B">
          <w:rPr>
            <w:rPrChange w:id="293" w:author="Clive Pygott" w:date="2018-05-19T19:37:00Z">
              <w:rPr>
                <w:rStyle w:val="Hyperlink"/>
                <w:b w:val="0"/>
                <w:bCs w:val="0"/>
                <w:lang w:bidi="en-US"/>
              </w:rPr>
            </w:rPrChange>
          </w:rPr>
          <w:delText>6.9 Unchecked array indexing [XYZ]</w:delText>
        </w:r>
        <w:r w:rsidDel="00175D8B">
          <w:rPr>
            <w:webHidden/>
          </w:rPr>
          <w:tab/>
        </w:r>
        <w:r w:rsidR="00230EEF" w:rsidDel="00175D8B">
          <w:rPr>
            <w:webHidden/>
          </w:rPr>
          <w:delText>23</w:delText>
        </w:r>
      </w:del>
    </w:p>
    <w:p w14:paraId="48DFB79B" w14:textId="6067DED4" w:rsidR="00091C0F" w:rsidDel="00175D8B" w:rsidRDefault="00091C0F">
      <w:pPr>
        <w:pStyle w:val="TOC2"/>
        <w:rPr>
          <w:del w:id="294" w:author="Clive Pygott" w:date="2018-05-19T19:37:00Z"/>
          <w:b w:val="0"/>
          <w:bCs w:val="0"/>
          <w:lang w:val="en-GB" w:eastAsia="en-GB"/>
        </w:rPr>
      </w:pPr>
      <w:del w:id="295" w:author="Clive Pygott" w:date="2018-05-19T19:37:00Z">
        <w:r w:rsidRPr="00175D8B" w:rsidDel="00175D8B">
          <w:rPr>
            <w:rPrChange w:id="296" w:author="Clive Pygott" w:date="2018-05-19T19:37:00Z">
              <w:rPr>
                <w:rStyle w:val="Hyperlink"/>
                <w:b w:val="0"/>
                <w:bCs w:val="0"/>
                <w:lang w:bidi="en-US"/>
              </w:rPr>
            </w:rPrChange>
          </w:rPr>
          <w:delText>6.10 Unchecked array copying [XYW]</w:delText>
        </w:r>
        <w:r w:rsidDel="00175D8B">
          <w:rPr>
            <w:webHidden/>
          </w:rPr>
          <w:tab/>
        </w:r>
        <w:r w:rsidR="00230EEF" w:rsidDel="00175D8B">
          <w:rPr>
            <w:webHidden/>
          </w:rPr>
          <w:delText>23</w:delText>
        </w:r>
      </w:del>
    </w:p>
    <w:p w14:paraId="499393A5" w14:textId="22FC1F8A" w:rsidR="00091C0F" w:rsidDel="00175D8B" w:rsidRDefault="00091C0F">
      <w:pPr>
        <w:pStyle w:val="TOC2"/>
        <w:rPr>
          <w:del w:id="297" w:author="Clive Pygott" w:date="2018-05-19T19:37:00Z"/>
          <w:b w:val="0"/>
          <w:bCs w:val="0"/>
          <w:lang w:val="en-GB" w:eastAsia="en-GB"/>
        </w:rPr>
      </w:pPr>
      <w:del w:id="298" w:author="Clive Pygott" w:date="2018-05-19T19:37:00Z">
        <w:r w:rsidRPr="00175D8B" w:rsidDel="00175D8B">
          <w:rPr>
            <w:rPrChange w:id="299" w:author="Clive Pygott" w:date="2018-05-19T19:37:00Z">
              <w:rPr>
                <w:rStyle w:val="Hyperlink"/>
                <w:b w:val="0"/>
                <w:bCs w:val="0"/>
                <w:lang w:bidi="en-US"/>
              </w:rPr>
            </w:rPrChange>
          </w:rPr>
          <w:delText>6.11 Pointer type conversions [HFC]</w:delText>
        </w:r>
        <w:r w:rsidDel="00175D8B">
          <w:rPr>
            <w:webHidden/>
          </w:rPr>
          <w:tab/>
        </w:r>
        <w:r w:rsidR="00230EEF" w:rsidDel="00175D8B">
          <w:rPr>
            <w:webHidden/>
          </w:rPr>
          <w:delText>24</w:delText>
        </w:r>
      </w:del>
    </w:p>
    <w:p w14:paraId="3D93EEB8" w14:textId="3658C857" w:rsidR="00091C0F" w:rsidDel="00175D8B" w:rsidRDefault="00091C0F">
      <w:pPr>
        <w:pStyle w:val="TOC2"/>
        <w:rPr>
          <w:del w:id="300" w:author="Clive Pygott" w:date="2018-05-19T19:37:00Z"/>
          <w:b w:val="0"/>
          <w:bCs w:val="0"/>
          <w:lang w:val="en-GB" w:eastAsia="en-GB"/>
        </w:rPr>
      </w:pPr>
      <w:del w:id="301" w:author="Clive Pygott" w:date="2018-05-19T19:37:00Z">
        <w:r w:rsidRPr="00175D8B" w:rsidDel="00175D8B">
          <w:rPr>
            <w:rPrChange w:id="302" w:author="Clive Pygott" w:date="2018-05-19T19:37:00Z">
              <w:rPr>
                <w:rStyle w:val="Hyperlink"/>
                <w:b w:val="0"/>
                <w:bCs w:val="0"/>
                <w:lang w:bidi="en-US"/>
              </w:rPr>
            </w:rPrChange>
          </w:rPr>
          <w:delText>6.12 Pointer arithmetic [RVG]</w:delText>
        </w:r>
        <w:r w:rsidDel="00175D8B">
          <w:rPr>
            <w:webHidden/>
          </w:rPr>
          <w:tab/>
        </w:r>
        <w:r w:rsidR="00230EEF" w:rsidDel="00175D8B">
          <w:rPr>
            <w:webHidden/>
          </w:rPr>
          <w:delText>25</w:delText>
        </w:r>
      </w:del>
    </w:p>
    <w:p w14:paraId="6F39D126" w14:textId="1A6CB114" w:rsidR="00091C0F" w:rsidDel="00175D8B" w:rsidRDefault="00091C0F">
      <w:pPr>
        <w:pStyle w:val="TOC2"/>
        <w:rPr>
          <w:del w:id="303" w:author="Clive Pygott" w:date="2018-05-19T19:37:00Z"/>
          <w:b w:val="0"/>
          <w:bCs w:val="0"/>
          <w:lang w:val="en-GB" w:eastAsia="en-GB"/>
        </w:rPr>
      </w:pPr>
      <w:del w:id="304" w:author="Clive Pygott" w:date="2018-05-19T19:37:00Z">
        <w:r w:rsidRPr="00175D8B" w:rsidDel="00175D8B">
          <w:rPr>
            <w:rPrChange w:id="305" w:author="Clive Pygott" w:date="2018-05-19T19:37:00Z">
              <w:rPr>
                <w:rStyle w:val="Hyperlink"/>
                <w:b w:val="0"/>
                <w:bCs w:val="0"/>
                <w:lang w:bidi="en-US"/>
              </w:rPr>
            </w:rPrChange>
          </w:rPr>
          <w:delText>6.13 NULL pointer dereference [XYH]</w:delText>
        </w:r>
        <w:r w:rsidDel="00175D8B">
          <w:rPr>
            <w:webHidden/>
          </w:rPr>
          <w:tab/>
        </w:r>
        <w:r w:rsidR="00230EEF" w:rsidDel="00175D8B">
          <w:rPr>
            <w:webHidden/>
          </w:rPr>
          <w:delText>25</w:delText>
        </w:r>
      </w:del>
    </w:p>
    <w:p w14:paraId="18198383" w14:textId="3BBBDFB5" w:rsidR="00091C0F" w:rsidDel="00175D8B" w:rsidRDefault="00091C0F">
      <w:pPr>
        <w:pStyle w:val="TOC2"/>
        <w:rPr>
          <w:del w:id="306" w:author="Clive Pygott" w:date="2018-05-19T19:37:00Z"/>
          <w:b w:val="0"/>
          <w:bCs w:val="0"/>
          <w:lang w:val="en-GB" w:eastAsia="en-GB"/>
        </w:rPr>
      </w:pPr>
      <w:del w:id="307" w:author="Clive Pygott" w:date="2018-05-19T19:37:00Z">
        <w:r w:rsidRPr="00175D8B" w:rsidDel="00175D8B">
          <w:rPr>
            <w:rPrChange w:id="308" w:author="Clive Pygott" w:date="2018-05-19T19:37:00Z">
              <w:rPr>
                <w:rStyle w:val="Hyperlink"/>
                <w:b w:val="0"/>
                <w:bCs w:val="0"/>
                <w:lang w:bidi="en-US"/>
              </w:rPr>
            </w:rPrChange>
          </w:rPr>
          <w:delText>6.14 Dangling reference to heap [XYK]</w:delText>
        </w:r>
        <w:r w:rsidDel="00175D8B">
          <w:rPr>
            <w:webHidden/>
          </w:rPr>
          <w:tab/>
        </w:r>
        <w:r w:rsidR="00230EEF" w:rsidDel="00175D8B">
          <w:rPr>
            <w:webHidden/>
          </w:rPr>
          <w:delText>26</w:delText>
        </w:r>
      </w:del>
    </w:p>
    <w:p w14:paraId="25D6F0DD" w14:textId="31740C8E" w:rsidR="00091C0F" w:rsidDel="00175D8B" w:rsidRDefault="00091C0F">
      <w:pPr>
        <w:pStyle w:val="TOC2"/>
        <w:rPr>
          <w:del w:id="309" w:author="Clive Pygott" w:date="2018-05-19T19:37:00Z"/>
          <w:b w:val="0"/>
          <w:bCs w:val="0"/>
          <w:lang w:val="en-GB" w:eastAsia="en-GB"/>
        </w:rPr>
      </w:pPr>
      <w:del w:id="310" w:author="Clive Pygott" w:date="2018-05-19T19:37:00Z">
        <w:r w:rsidRPr="00175D8B" w:rsidDel="00175D8B">
          <w:rPr>
            <w:rPrChange w:id="311" w:author="Clive Pygott" w:date="2018-05-19T19:37:00Z">
              <w:rPr>
                <w:rStyle w:val="Hyperlink"/>
                <w:b w:val="0"/>
                <w:bCs w:val="0"/>
                <w:lang w:bidi="en-US"/>
              </w:rPr>
            </w:rPrChange>
          </w:rPr>
          <w:delText>6.15 Arithmetic wrap-around error [FIF]</w:delText>
        </w:r>
        <w:r w:rsidDel="00175D8B">
          <w:rPr>
            <w:webHidden/>
          </w:rPr>
          <w:tab/>
        </w:r>
        <w:r w:rsidR="00230EEF" w:rsidDel="00175D8B">
          <w:rPr>
            <w:webHidden/>
          </w:rPr>
          <w:delText>27</w:delText>
        </w:r>
      </w:del>
    </w:p>
    <w:p w14:paraId="41E31192" w14:textId="0B628E99" w:rsidR="00091C0F" w:rsidDel="00175D8B" w:rsidRDefault="00091C0F">
      <w:pPr>
        <w:pStyle w:val="TOC2"/>
        <w:rPr>
          <w:del w:id="312" w:author="Clive Pygott" w:date="2018-05-19T19:37:00Z"/>
          <w:b w:val="0"/>
          <w:bCs w:val="0"/>
          <w:lang w:val="en-GB" w:eastAsia="en-GB"/>
        </w:rPr>
      </w:pPr>
      <w:del w:id="313" w:author="Clive Pygott" w:date="2018-05-19T19:37:00Z">
        <w:r w:rsidRPr="00175D8B" w:rsidDel="00175D8B">
          <w:rPr>
            <w:rPrChange w:id="314" w:author="Clive Pygott" w:date="2018-05-19T19:37:00Z">
              <w:rPr>
                <w:rStyle w:val="Hyperlink"/>
                <w:b w:val="0"/>
                <w:bCs w:val="0"/>
                <w:lang w:bidi="en-US"/>
              </w:rPr>
            </w:rPrChange>
          </w:rPr>
          <w:delText>6.16 Using shift operations for multiplication and division [PIK]</w:delText>
        </w:r>
        <w:r w:rsidDel="00175D8B">
          <w:rPr>
            <w:webHidden/>
          </w:rPr>
          <w:tab/>
        </w:r>
        <w:r w:rsidR="00230EEF" w:rsidDel="00175D8B">
          <w:rPr>
            <w:webHidden/>
          </w:rPr>
          <w:delText>29</w:delText>
        </w:r>
      </w:del>
    </w:p>
    <w:p w14:paraId="3F25EC39" w14:textId="4C886038" w:rsidR="00091C0F" w:rsidDel="00175D8B" w:rsidRDefault="00091C0F">
      <w:pPr>
        <w:pStyle w:val="TOC2"/>
        <w:rPr>
          <w:del w:id="315" w:author="Clive Pygott" w:date="2018-05-19T19:37:00Z"/>
          <w:b w:val="0"/>
          <w:bCs w:val="0"/>
          <w:lang w:val="en-GB" w:eastAsia="en-GB"/>
        </w:rPr>
      </w:pPr>
      <w:del w:id="316" w:author="Clive Pygott" w:date="2018-05-19T19:37:00Z">
        <w:r w:rsidRPr="00175D8B" w:rsidDel="00175D8B">
          <w:rPr>
            <w:rPrChange w:id="317" w:author="Clive Pygott" w:date="2018-05-19T19:37:00Z">
              <w:rPr>
                <w:rStyle w:val="Hyperlink"/>
                <w:b w:val="0"/>
                <w:bCs w:val="0"/>
                <w:lang w:bidi="en-US"/>
              </w:rPr>
            </w:rPrChange>
          </w:rPr>
          <w:delText>6.17 Choice of clear names [NAI]</w:delText>
        </w:r>
        <w:r w:rsidDel="00175D8B">
          <w:rPr>
            <w:webHidden/>
          </w:rPr>
          <w:tab/>
        </w:r>
        <w:r w:rsidR="00230EEF" w:rsidDel="00175D8B">
          <w:rPr>
            <w:webHidden/>
          </w:rPr>
          <w:delText>29</w:delText>
        </w:r>
      </w:del>
    </w:p>
    <w:p w14:paraId="2CE42CE9" w14:textId="07A1467F" w:rsidR="00091C0F" w:rsidDel="00175D8B" w:rsidRDefault="00091C0F">
      <w:pPr>
        <w:pStyle w:val="TOC2"/>
        <w:rPr>
          <w:del w:id="318" w:author="Clive Pygott" w:date="2018-05-19T19:37:00Z"/>
          <w:b w:val="0"/>
          <w:bCs w:val="0"/>
          <w:lang w:val="en-GB" w:eastAsia="en-GB"/>
        </w:rPr>
      </w:pPr>
      <w:del w:id="319" w:author="Clive Pygott" w:date="2018-05-19T19:37:00Z">
        <w:r w:rsidRPr="00175D8B" w:rsidDel="00175D8B">
          <w:rPr>
            <w:rPrChange w:id="320" w:author="Clive Pygott" w:date="2018-05-19T19:37:00Z">
              <w:rPr>
                <w:rStyle w:val="Hyperlink"/>
                <w:b w:val="0"/>
                <w:bCs w:val="0"/>
                <w:lang w:bidi="en-US"/>
              </w:rPr>
            </w:rPrChange>
          </w:rPr>
          <w:delText>6.18 Dead store [WXQ]</w:delText>
        </w:r>
        <w:r w:rsidDel="00175D8B">
          <w:rPr>
            <w:webHidden/>
          </w:rPr>
          <w:tab/>
        </w:r>
        <w:r w:rsidR="00230EEF" w:rsidDel="00175D8B">
          <w:rPr>
            <w:webHidden/>
          </w:rPr>
          <w:delText>30</w:delText>
        </w:r>
      </w:del>
    </w:p>
    <w:p w14:paraId="489BB731" w14:textId="08EA9E9D" w:rsidR="00091C0F" w:rsidDel="00175D8B" w:rsidRDefault="00091C0F">
      <w:pPr>
        <w:pStyle w:val="TOC2"/>
        <w:rPr>
          <w:del w:id="321" w:author="Clive Pygott" w:date="2018-05-19T19:37:00Z"/>
          <w:b w:val="0"/>
          <w:bCs w:val="0"/>
          <w:lang w:val="en-GB" w:eastAsia="en-GB"/>
        </w:rPr>
      </w:pPr>
      <w:del w:id="322" w:author="Clive Pygott" w:date="2018-05-19T19:37:00Z">
        <w:r w:rsidRPr="00175D8B" w:rsidDel="00175D8B">
          <w:rPr>
            <w:rPrChange w:id="323" w:author="Clive Pygott" w:date="2018-05-19T19:37:00Z">
              <w:rPr>
                <w:rStyle w:val="Hyperlink"/>
                <w:b w:val="0"/>
                <w:bCs w:val="0"/>
                <w:lang w:bidi="en-US"/>
              </w:rPr>
            </w:rPrChange>
          </w:rPr>
          <w:delText>6.19 Unused variable [YZS]</w:delText>
        </w:r>
        <w:r w:rsidDel="00175D8B">
          <w:rPr>
            <w:webHidden/>
          </w:rPr>
          <w:tab/>
        </w:r>
        <w:r w:rsidR="00230EEF" w:rsidDel="00175D8B">
          <w:rPr>
            <w:webHidden/>
          </w:rPr>
          <w:delText>30</w:delText>
        </w:r>
      </w:del>
    </w:p>
    <w:p w14:paraId="18CFB6C2" w14:textId="351F422D" w:rsidR="00091C0F" w:rsidDel="00175D8B" w:rsidRDefault="00091C0F">
      <w:pPr>
        <w:pStyle w:val="TOC2"/>
        <w:rPr>
          <w:del w:id="324" w:author="Clive Pygott" w:date="2018-05-19T19:37:00Z"/>
          <w:b w:val="0"/>
          <w:bCs w:val="0"/>
          <w:lang w:val="en-GB" w:eastAsia="en-GB"/>
        </w:rPr>
      </w:pPr>
      <w:del w:id="325" w:author="Clive Pygott" w:date="2018-05-19T19:37:00Z">
        <w:r w:rsidRPr="00175D8B" w:rsidDel="00175D8B">
          <w:rPr>
            <w:rPrChange w:id="326" w:author="Clive Pygott" w:date="2018-05-19T19:37:00Z">
              <w:rPr>
                <w:rStyle w:val="Hyperlink"/>
                <w:b w:val="0"/>
                <w:bCs w:val="0"/>
                <w:lang w:bidi="en-US"/>
              </w:rPr>
            </w:rPrChange>
          </w:rPr>
          <w:delText>6.20 Identifier name reuse [YOW]</w:delText>
        </w:r>
        <w:r w:rsidDel="00175D8B">
          <w:rPr>
            <w:webHidden/>
          </w:rPr>
          <w:tab/>
        </w:r>
        <w:r w:rsidR="00230EEF" w:rsidDel="00175D8B">
          <w:rPr>
            <w:webHidden/>
          </w:rPr>
          <w:delText>30</w:delText>
        </w:r>
      </w:del>
    </w:p>
    <w:p w14:paraId="73A2EFCA" w14:textId="3B2B088D" w:rsidR="00091C0F" w:rsidDel="00175D8B" w:rsidRDefault="00091C0F">
      <w:pPr>
        <w:pStyle w:val="TOC2"/>
        <w:rPr>
          <w:del w:id="327" w:author="Clive Pygott" w:date="2018-05-19T19:37:00Z"/>
          <w:b w:val="0"/>
          <w:bCs w:val="0"/>
          <w:lang w:val="en-GB" w:eastAsia="en-GB"/>
        </w:rPr>
      </w:pPr>
      <w:del w:id="328" w:author="Clive Pygott" w:date="2018-05-19T19:37:00Z">
        <w:r w:rsidRPr="00175D8B" w:rsidDel="00175D8B">
          <w:rPr>
            <w:rPrChange w:id="329" w:author="Clive Pygott" w:date="2018-05-19T19:37:00Z">
              <w:rPr>
                <w:rStyle w:val="Hyperlink"/>
                <w:b w:val="0"/>
                <w:bCs w:val="0"/>
                <w:lang w:bidi="en-US"/>
              </w:rPr>
            </w:rPrChange>
          </w:rPr>
          <w:delText>6.21 Namespace issues [BJL]</w:delText>
        </w:r>
        <w:r w:rsidDel="00175D8B">
          <w:rPr>
            <w:webHidden/>
          </w:rPr>
          <w:tab/>
        </w:r>
        <w:r w:rsidR="00230EEF" w:rsidDel="00175D8B">
          <w:rPr>
            <w:webHidden/>
          </w:rPr>
          <w:delText>31</w:delText>
        </w:r>
      </w:del>
    </w:p>
    <w:p w14:paraId="4CD604E1" w14:textId="2A410E0E" w:rsidR="00091C0F" w:rsidDel="00175D8B" w:rsidRDefault="00091C0F">
      <w:pPr>
        <w:pStyle w:val="TOC2"/>
        <w:rPr>
          <w:del w:id="330" w:author="Clive Pygott" w:date="2018-05-19T19:37:00Z"/>
          <w:b w:val="0"/>
          <w:bCs w:val="0"/>
          <w:lang w:val="en-GB" w:eastAsia="en-GB"/>
        </w:rPr>
      </w:pPr>
      <w:del w:id="331" w:author="Clive Pygott" w:date="2018-05-19T19:37:00Z">
        <w:r w:rsidRPr="00175D8B" w:rsidDel="00175D8B">
          <w:rPr>
            <w:rPrChange w:id="332" w:author="Clive Pygott" w:date="2018-05-19T19:37:00Z">
              <w:rPr>
                <w:rStyle w:val="Hyperlink"/>
                <w:b w:val="0"/>
                <w:bCs w:val="0"/>
                <w:lang w:bidi="en-US"/>
              </w:rPr>
            </w:rPrChange>
          </w:rPr>
          <w:delText>6.22 Initialization of variables [LAV]</w:delText>
        </w:r>
        <w:r w:rsidDel="00175D8B">
          <w:rPr>
            <w:webHidden/>
          </w:rPr>
          <w:tab/>
        </w:r>
        <w:r w:rsidR="00230EEF" w:rsidDel="00175D8B">
          <w:rPr>
            <w:webHidden/>
          </w:rPr>
          <w:delText>31</w:delText>
        </w:r>
      </w:del>
    </w:p>
    <w:p w14:paraId="4986062D" w14:textId="5445DAA6" w:rsidR="00091C0F" w:rsidDel="00175D8B" w:rsidRDefault="00091C0F">
      <w:pPr>
        <w:pStyle w:val="TOC2"/>
        <w:rPr>
          <w:del w:id="333" w:author="Clive Pygott" w:date="2018-05-19T19:37:00Z"/>
          <w:b w:val="0"/>
          <w:bCs w:val="0"/>
          <w:lang w:val="en-GB" w:eastAsia="en-GB"/>
        </w:rPr>
      </w:pPr>
      <w:del w:id="334" w:author="Clive Pygott" w:date="2018-05-19T19:37:00Z">
        <w:r w:rsidRPr="00175D8B" w:rsidDel="00175D8B">
          <w:rPr>
            <w:rPrChange w:id="335" w:author="Clive Pygott" w:date="2018-05-19T19:37:00Z">
              <w:rPr>
                <w:rStyle w:val="Hyperlink"/>
                <w:b w:val="0"/>
                <w:bCs w:val="0"/>
                <w:lang w:bidi="en-US"/>
              </w:rPr>
            </w:rPrChange>
          </w:rPr>
          <w:delText>6.23 Operator precedence and associativity [JCW]</w:delText>
        </w:r>
        <w:r w:rsidDel="00175D8B">
          <w:rPr>
            <w:webHidden/>
          </w:rPr>
          <w:tab/>
        </w:r>
        <w:r w:rsidR="00230EEF" w:rsidDel="00175D8B">
          <w:rPr>
            <w:webHidden/>
          </w:rPr>
          <w:delText>32</w:delText>
        </w:r>
      </w:del>
    </w:p>
    <w:p w14:paraId="35A7CF67" w14:textId="4AEE6690" w:rsidR="00091C0F" w:rsidDel="00175D8B" w:rsidRDefault="00091C0F">
      <w:pPr>
        <w:pStyle w:val="TOC2"/>
        <w:rPr>
          <w:del w:id="336" w:author="Clive Pygott" w:date="2018-05-19T19:37:00Z"/>
          <w:b w:val="0"/>
          <w:bCs w:val="0"/>
          <w:lang w:val="en-GB" w:eastAsia="en-GB"/>
        </w:rPr>
      </w:pPr>
      <w:del w:id="337" w:author="Clive Pygott" w:date="2018-05-19T19:37:00Z">
        <w:r w:rsidRPr="00175D8B" w:rsidDel="00175D8B">
          <w:rPr>
            <w:rPrChange w:id="338" w:author="Clive Pygott" w:date="2018-05-19T19:37:00Z">
              <w:rPr>
                <w:rStyle w:val="Hyperlink"/>
                <w:b w:val="0"/>
                <w:bCs w:val="0"/>
                <w:lang w:bidi="en-US"/>
              </w:rPr>
            </w:rPrChange>
          </w:rPr>
          <w:delText>6.24 Side-effects and order of evaluation</w:delText>
        </w:r>
        <w:r w:rsidRPr="00175D8B" w:rsidDel="00175D8B">
          <w:rPr>
            <w:rPrChange w:id="339" w:author="Clive Pygott" w:date="2018-05-19T19:37:00Z">
              <w:rPr>
                <w:rStyle w:val="Hyperlink"/>
                <w:b w:val="0"/>
                <w:bCs w:val="0"/>
              </w:rPr>
            </w:rPrChange>
          </w:rPr>
          <w:delText xml:space="preserve"> of operands</w:delText>
        </w:r>
        <w:r w:rsidRPr="00175D8B" w:rsidDel="00175D8B">
          <w:rPr>
            <w:rPrChange w:id="340" w:author="Clive Pygott" w:date="2018-05-19T19:37:00Z">
              <w:rPr>
                <w:rStyle w:val="Hyperlink"/>
                <w:b w:val="0"/>
                <w:bCs w:val="0"/>
                <w:lang w:bidi="en-US"/>
              </w:rPr>
            </w:rPrChange>
          </w:rPr>
          <w:delText xml:space="preserve"> [SAM]</w:delText>
        </w:r>
        <w:r w:rsidDel="00175D8B">
          <w:rPr>
            <w:webHidden/>
          </w:rPr>
          <w:tab/>
        </w:r>
        <w:r w:rsidR="00230EEF" w:rsidDel="00175D8B">
          <w:rPr>
            <w:webHidden/>
          </w:rPr>
          <w:delText>32</w:delText>
        </w:r>
      </w:del>
    </w:p>
    <w:p w14:paraId="01CC8135" w14:textId="6E4D991D" w:rsidR="00091C0F" w:rsidDel="00175D8B" w:rsidRDefault="00091C0F">
      <w:pPr>
        <w:pStyle w:val="TOC2"/>
        <w:rPr>
          <w:del w:id="341" w:author="Clive Pygott" w:date="2018-05-19T19:37:00Z"/>
          <w:b w:val="0"/>
          <w:bCs w:val="0"/>
          <w:lang w:val="en-GB" w:eastAsia="en-GB"/>
        </w:rPr>
      </w:pPr>
      <w:del w:id="342" w:author="Clive Pygott" w:date="2018-05-19T19:37:00Z">
        <w:r w:rsidRPr="00175D8B" w:rsidDel="00175D8B">
          <w:rPr>
            <w:rPrChange w:id="343" w:author="Clive Pygott" w:date="2018-05-19T19:37:00Z">
              <w:rPr>
                <w:rStyle w:val="Hyperlink"/>
                <w:b w:val="0"/>
                <w:bCs w:val="0"/>
                <w:lang w:bidi="en-US"/>
              </w:rPr>
            </w:rPrChange>
          </w:rPr>
          <w:delText>6.25 Likely incorrect expression [KOA]</w:delText>
        </w:r>
        <w:r w:rsidDel="00175D8B">
          <w:rPr>
            <w:webHidden/>
          </w:rPr>
          <w:tab/>
        </w:r>
        <w:r w:rsidR="00230EEF" w:rsidDel="00175D8B">
          <w:rPr>
            <w:webHidden/>
          </w:rPr>
          <w:delText>33</w:delText>
        </w:r>
      </w:del>
    </w:p>
    <w:p w14:paraId="1D85791E" w14:textId="787DE6C6" w:rsidR="00091C0F" w:rsidDel="00175D8B" w:rsidRDefault="00091C0F">
      <w:pPr>
        <w:pStyle w:val="TOC2"/>
        <w:rPr>
          <w:del w:id="344" w:author="Clive Pygott" w:date="2018-05-19T19:37:00Z"/>
          <w:b w:val="0"/>
          <w:bCs w:val="0"/>
          <w:lang w:val="en-GB" w:eastAsia="en-GB"/>
        </w:rPr>
      </w:pPr>
      <w:del w:id="345" w:author="Clive Pygott" w:date="2018-05-19T19:37:00Z">
        <w:r w:rsidRPr="00175D8B" w:rsidDel="00175D8B">
          <w:rPr>
            <w:rPrChange w:id="346" w:author="Clive Pygott" w:date="2018-05-19T19:37:00Z">
              <w:rPr>
                <w:rStyle w:val="Hyperlink"/>
                <w:b w:val="0"/>
                <w:bCs w:val="0"/>
                <w:lang w:bidi="en-US"/>
              </w:rPr>
            </w:rPrChange>
          </w:rPr>
          <w:delText>6.26 Dead and deactivated code [XYQ]</w:delText>
        </w:r>
        <w:r w:rsidDel="00175D8B">
          <w:rPr>
            <w:webHidden/>
          </w:rPr>
          <w:tab/>
        </w:r>
        <w:r w:rsidR="00230EEF" w:rsidDel="00175D8B">
          <w:rPr>
            <w:webHidden/>
          </w:rPr>
          <w:delText>34</w:delText>
        </w:r>
      </w:del>
    </w:p>
    <w:p w14:paraId="2484237B" w14:textId="1FE3C507" w:rsidR="00091C0F" w:rsidDel="00175D8B" w:rsidRDefault="00091C0F">
      <w:pPr>
        <w:pStyle w:val="TOC2"/>
        <w:rPr>
          <w:del w:id="347" w:author="Clive Pygott" w:date="2018-05-19T19:37:00Z"/>
          <w:b w:val="0"/>
          <w:bCs w:val="0"/>
          <w:lang w:val="en-GB" w:eastAsia="en-GB"/>
        </w:rPr>
      </w:pPr>
      <w:del w:id="348" w:author="Clive Pygott" w:date="2018-05-19T19:37:00Z">
        <w:r w:rsidRPr="00175D8B" w:rsidDel="00175D8B">
          <w:rPr>
            <w:rPrChange w:id="349" w:author="Clive Pygott" w:date="2018-05-19T19:37:00Z">
              <w:rPr>
                <w:rStyle w:val="Hyperlink"/>
                <w:b w:val="0"/>
                <w:bCs w:val="0"/>
                <w:lang w:bidi="en-US"/>
              </w:rPr>
            </w:rPrChange>
          </w:rPr>
          <w:delText>6.27 Switch statements and static analysis [CLL]</w:delText>
        </w:r>
        <w:r w:rsidDel="00175D8B">
          <w:rPr>
            <w:webHidden/>
          </w:rPr>
          <w:tab/>
        </w:r>
        <w:r w:rsidR="00230EEF" w:rsidDel="00175D8B">
          <w:rPr>
            <w:webHidden/>
          </w:rPr>
          <w:delText>35</w:delText>
        </w:r>
      </w:del>
    </w:p>
    <w:p w14:paraId="7C51FD45" w14:textId="518D2370" w:rsidR="00091C0F" w:rsidDel="00175D8B" w:rsidRDefault="00091C0F">
      <w:pPr>
        <w:pStyle w:val="TOC2"/>
        <w:rPr>
          <w:del w:id="350" w:author="Clive Pygott" w:date="2018-05-19T19:37:00Z"/>
          <w:b w:val="0"/>
          <w:bCs w:val="0"/>
          <w:lang w:val="en-GB" w:eastAsia="en-GB"/>
        </w:rPr>
      </w:pPr>
      <w:del w:id="351" w:author="Clive Pygott" w:date="2018-05-19T19:37:00Z">
        <w:r w:rsidRPr="00175D8B" w:rsidDel="00175D8B">
          <w:rPr>
            <w:rPrChange w:id="352" w:author="Clive Pygott" w:date="2018-05-19T19:37:00Z">
              <w:rPr>
                <w:rStyle w:val="Hyperlink"/>
                <w:b w:val="0"/>
                <w:bCs w:val="0"/>
                <w:lang w:bidi="en-US"/>
              </w:rPr>
            </w:rPrChange>
          </w:rPr>
          <w:delText>6.28 Demarcation of control flow [EOJ]</w:delText>
        </w:r>
        <w:r w:rsidDel="00175D8B">
          <w:rPr>
            <w:webHidden/>
          </w:rPr>
          <w:tab/>
        </w:r>
        <w:r w:rsidR="00230EEF" w:rsidDel="00175D8B">
          <w:rPr>
            <w:webHidden/>
          </w:rPr>
          <w:delText>36</w:delText>
        </w:r>
      </w:del>
    </w:p>
    <w:p w14:paraId="706E4D3B" w14:textId="6479C0E2" w:rsidR="00091C0F" w:rsidDel="00175D8B" w:rsidRDefault="00091C0F">
      <w:pPr>
        <w:pStyle w:val="TOC2"/>
        <w:rPr>
          <w:del w:id="353" w:author="Clive Pygott" w:date="2018-05-19T19:37:00Z"/>
          <w:b w:val="0"/>
          <w:bCs w:val="0"/>
          <w:lang w:val="en-GB" w:eastAsia="en-GB"/>
        </w:rPr>
      </w:pPr>
      <w:del w:id="354" w:author="Clive Pygott" w:date="2018-05-19T19:37:00Z">
        <w:r w:rsidRPr="00175D8B" w:rsidDel="00175D8B">
          <w:rPr>
            <w:rPrChange w:id="355" w:author="Clive Pygott" w:date="2018-05-19T19:37:00Z">
              <w:rPr>
                <w:rStyle w:val="Hyperlink"/>
                <w:b w:val="0"/>
                <w:bCs w:val="0"/>
                <w:lang w:bidi="en-US"/>
              </w:rPr>
            </w:rPrChange>
          </w:rPr>
          <w:delText>6.29 Loop control variables [TEX]</w:delText>
        </w:r>
        <w:r w:rsidDel="00175D8B">
          <w:rPr>
            <w:webHidden/>
          </w:rPr>
          <w:tab/>
        </w:r>
        <w:r w:rsidR="00230EEF" w:rsidDel="00175D8B">
          <w:rPr>
            <w:webHidden/>
          </w:rPr>
          <w:delText>37</w:delText>
        </w:r>
      </w:del>
    </w:p>
    <w:p w14:paraId="5295B25D" w14:textId="4272B234" w:rsidR="00091C0F" w:rsidDel="00175D8B" w:rsidRDefault="00091C0F">
      <w:pPr>
        <w:pStyle w:val="TOC2"/>
        <w:rPr>
          <w:del w:id="356" w:author="Clive Pygott" w:date="2018-05-19T19:37:00Z"/>
          <w:b w:val="0"/>
          <w:bCs w:val="0"/>
          <w:lang w:val="en-GB" w:eastAsia="en-GB"/>
        </w:rPr>
      </w:pPr>
      <w:del w:id="357" w:author="Clive Pygott" w:date="2018-05-19T19:37:00Z">
        <w:r w:rsidRPr="00175D8B" w:rsidDel="00175D8B">
          <w:rPr>
            <w:rPrChange w:id="358" w:author="Clive Pygott" w:date="2018-05-19T19:37:00Z">
              <w:rPr>
                <w:rStyle w:val="Hyperlink"/>
                <w:b w:val="0"/>
                <w:bCs w:val="0"/>
                <w:lang w:bidi="en-US"/>
              </w:rPr>
            </w:rPrChange>
          </w:rPr>
          <w:delText>6.30 Off-by-one error [XZH]</w:delText>
        </w:r>
        <w:r w:rsidDel="00175D8B">
          <w:rPr>
            <w:webHidden/>
          </w:rPr>
          <w:tab/>
        </w:r>
        <w:r w:rsidR="00230EEF" w:rsidDel="00175D8B">
          <w:rPr>
            <w:webHidden/>
          </w:rPr>
          <w:delText>38</w:delText>
        </w:r>
      </w:del>
    </w:p>
    <w:p w14:paraId="53E88335" w14:textId="5F0EAA5A" w:rsidR="00091C0F" w:rsidDel="00175D8B" w:rsidRDefault="00091C0F">
      <w:pPr>
        <w:pStyle w:val="TOC2"/>
        <w:rPr>
          <w:del w:id="359" w:author="Clive Pygott" w:date="2018-05-19T19:37:00Z"/>
          <w:b w:val="0"/>
          <w:bCs w:val="0"/>
          <w:lang w:val="en-GB" w:eastAsia="en-GB"/>
        </w:rPr>
      </w:pPr>
      <w:del w:id="360" w:author="Clive Pygott" w:date="2018-05-19T19:37:00Z">
        <w:r w:rsidRPr="00175D8B" w:rsidDel="00175D8B">
          <w:rPr>
            <w:rPrChange w:id="361" w:author="Clive Pygott" w:date="2018-05-19T19:37:00Z">
              <w:rPr>
                <w:rStyle w:val="Hyperlink"/>
                <w:b w:val="0"/>
                <w:bCs w:val="0"/>
                <w:lang w:bidi="en-US"/>
              </w:rPr>
            </w:rPrChange>
          </w:rPr>
          <w:delText>6.31 Structured programming [EWD]</w:delText>
        </w:r>
        <w:r w:rsidDel="00175D8B">
          <w:rPr>
            <w:webHidden/>
          </w:rPr>
          <w:tab/>
        </w:r>
        <w:r w:rsidR="00230EEF" w:rsidDel="00175D8B">
          <w:rPr>
            <w:webHidden/>
          </w:rPr>
          <w:delText>39</w:delText>
        </w:r>
      </w:del>
    </w:p>
    <w:p w14:paraId="19FE77E6" w14:textId="747DCF7D" w:rsidR="00091C0F" w:rsidDel="00175D8B" w:rsidRDefault="00091C0F">
      <w:pPr>
        <w:pStyle w:val="TOC2"/>
        <w:rPr>
          <w:del w:id="362" w:author="Clive Pygott" w:date="2018-05-19T19:37:00Z"/>
          <w:b w:val="0"/>
          <w:bCs w:val="0"/>
          <w:lang w:val="en-GB" w:eastAsia="en-GB"/>
        </w:rPr>
      </w:pPr>
      <w:del w:id="363" w:author="Clive Pygott" w:date="2018-05-19T19:37:00Z">
        <w:r w:rsidRPr="00175D8B" w:rsidDel="00175D8B">
          <w:rPr>
            <w:rPrChange w:id="364" w:author="Clive Pygott" w:date="2018-05-19T19:37:00Z">
              <w:rPr>
                <w:rStyle w:val="Hyperlink"/>
                <w:b w:val="0"/>
                <w:bCs w:val="0"/>
                <w:lang w:bidi="en-US"/>
              </w:rPr>
            </w:rPrChange>
          </w:rPr>
          <w:delText>6.32 Passing parameters and return values [CSJ]</w:delText>
        </w:r>
        <w:r w:rsidDel="00175D8B">
          <w:rPr>
            <w:webHidden/>
          </w:rPr>
          <w:tab/>
        </w:r>
        <w:r w:rsidR="00230EEF" w:rsidDel="00175D8B">
          <w:rPr>
            <w:webHidden/>
          </w:rPr>
          <w:delText>39</w:delText>
        </w:r>
      </w:del>
    </w:p>
    <w:p w14:paraId="524A7EC2" w14:textId="0E822B20" w:rsidR="00091C0F" w:rsidDel="00175D8B" w:rsidRDefault="00091C0F">
      <w:pPr>
        <w:pStyle w:val="TOC2"/>
        <w:rPr>
          <w:del w:id="365" w:author="Clive Pygott" w:date="2018-05-19T19:37:00Z"/>
          <w:b w:val="0"/>
          <w:bCs w:val="0"/>
          <w:lang w:val="en-GB" w:eastAsia="en-GB"/>
        </w:rPr>
      </w:pPr>
      <w:del w:id="366" w:author="Clive Pygott" w:date="2018-05-19T19:37:00Z">
        <w:r w:rsidRPr="00175D8B" w:rsidDel="00175D8B">
          <w:rPr>
            <w:rPrChange w:id="367" w:author="Clive Pygott" w:date="2018-05-19T19:37:00Z">
              <w:rPr>
                <w:rStyle w:val="Hyperlink"/>
                <w:b w:val="0"/>
                <w:bCs w:val="0"/>
                <w:lang w:bidi="en-US"/>
              </w:rPr>
            </w:rPrChange>
          </w:rPr>
          <w:delText>6.33 Dangling references to stack frames [DCM]</w:delText>
        </w:r>
        <w:r w:rsidDel="00175D8B">
          <w:rPr>
            <w:webHidden/>
          </w:rPr>
          <w:tab/>
        </w:r>
        <w:r w:rsidR="00230EEF" w:rsidDel="00175D8B">
          <w:rPr>
            <w:webHidden/>
          </w:rPr>
          <w:delText>40</w:delText>
        </w:r>
      </w:del>
    </w:p>
    <w:p w14:paraId="0EEDA7E7" w14:textId="6D1E0A61" w:rsidR="00091C0F" w:rsidDel="00175D8B" w:rsidRDefault="00091C0F">
      <w:pPr>
        <w:pStyle w:val="TOC2"/>
        <w:rPr>
          <w:del w:id="368" w:author="Clive Pygott" w:date="2018-05-19T19:37:00Z"/>
          <w:b w:val="0"/>
          <w:bCs w:val="0"/>
          <w:lang w:val="en-GB" w:eastAsia="en-GB"/>
        </w:rPr>
      </w:pPr>
      <w:del w:id="369" w:author="Clive Pygott" w:date="2018-05-19T19:37:00Z">
        <w:r w:rsidRPr="00175D8B" w:rsidDel="00175D8B">
          <w:rPr>
            <w:rPrChange w:id="370" w:author="Clive Pygott" w:date="2018-05-19T19:37:00Z">
              <w:rPr>
                <w:rStyle w:val="Hyperlink"/>
                <w:b w:val="0"/>
                <w:bCs w:val="0"/>
                <w:lang w:bidi="en-US"/>
              </w:rPr>
            </w:rPrChange>
          </w:rPr>
          <w:delText>6.34 Subprogram signature mismatch [OTR]</w:delText>
        </w:r>
        <w:r w:rsidDel="00175D8B">
          <w:rPr>
            <w:webHidden/>
          </w:rPr>
          <w:tab/>
        </w:r>
        <w:r w:rsidR="00230EEF" w:rsidDel="00175D8B">
          <w:rPr>
            <w:webHidden/>
          </w:rPr>
          <w:delText>41</w:delText>
        </w:r>
      </w:del>
    </w:p>
    <w:p w14:paraId="4E4F1113" w14:textId="2DA51CC4" w:rsidR="00091C0F" w:rsidDel="00175D8B" w:rsidRDefault="00091C0F">
      <w:pPr>
        <w:pStyle w:val="TOC2"/>
        <w:rPr>
          <w:del w:id="371" w:author="Clive Pygott" w:date="2018-05-19T19:37:00Z"/>
          <w:b w:val="0"/>
          <w:bCs w:val="0"/>
          <w:lang w:val="en-GB" w:eastAsia="en-GB"/>
        </w:rPr>
      </w:pPr>
      <w:del w:id="372" w:author="Clive Pygott" w:date="2018-05-19T19:37:00Z">
        <w:r w:rsidRPr="00175D8B" w:rsidDel="00175D8B">
          <w:rPr>
            <w:rPrChange w:id="373" w:author="Clive Pygott" w:date="2018-05-19T19:37:00Z">
              <w:rPr>
                <w:rStyle w:val="Hyperlink"/>
                <w:b w:val="0"/>
                <w:bCs w:val="0"/>
                <w:lang w:bidi="en-US"/>
              </w:rPr>
            </w:rPrChange>
          </w:rPr>
          <w:delText>6.35 Recursion [GDL]</w:delText>
        </w:r>
        <w:r w:rsidDel="00175D8B">
          <w:rPr>
            <w:webHidden/>
          </w:rPr>
          <w:tab/>
        </w:r>
        <w:r w:rsidR="00230EEF" w:rsidDel="00175D8B">
          <w:rPr>
            <w:webHidden/>
          </w:rPr>
          <w:delText>42</w:delText>
        </w:r>
      </w:del>
    </w:p>
    <w:p w14:paraId="4A4EDCAB" w14:textId="12B46DDF" w:rsidR="00091C0F" w:rsidDel="00175D8B" w:rsidRDefault="00091C0F">
      <w:pPr>
        <w:pStyle w:val="TOC2"/>
        <w:rPr>
          <w:del w:id="374" w:author="Clive Pygott" w:date="2018-05-19T19:37:00Z"/>
          <w:b w:val="0"/>
          <w:bCs w:val="0"/>
          <w:lang w:val="en-GB" w:eastAsia="en-GB"/>
        </w:rPr>
      </w:pPr>
      <w:del w:id="375" w:author="Clive Pygott" w:date="2018-05-19T19:37:00Z">
        <w:r w:rsidRPr="00175D8B" w:rsidDel="00175D8B">
          <w:rPr>
            <w:rPrChange w:id="376" w:author="Clive Pygott" w:date="2018-05-19T19:37:00Z">
              <w:rPr>
                <w:rStyle w:val="Hyperlink"/>
                <w:b w:val="0"/>
                <w:bCs w:val="0"/>
                <w:lang w:bidi="en-US"/>
              </w:rPr>
            </w:rPrChange>
          </w:rPr>
          <w:delText>6.36 Ignored error status and unhandled exceptions [OYB]</w:delText>
        </w:r>
        <w:r w:rsidDel="00175D8B">
          <w:rPr>
            <w:webHidden/>
          </w:rPr>
          <w:tab/>
        </w:r>
        <w:r w:rsidR="00230EEF" w:rsidDel="00175D8B">
          <w:rPr>
            <w:webHidden/>
          </w:rPr>
          <w:delText>42</w:delText>
        </w:r>
      </w:del>
    </w:p>
    <w:p w14:paraId="4E7472FF" w14:textId="4F4A6F08" w:rsidR="00091C0F" w:rsidDel="00175D8B" w:rsidRDefault="00091C0F">
      <w:pPr>
        <w:pStyle w:val="TOC2"/>
        <w:rPr>
          <w:del w:id="377" w:author="Clive Pygott" w:date="2018-05-19T19:37:00Z"/>
          <w:b w:val="0"/>
          <w:bCs w:val="0"/>
          <w:lang w:val="en-GB" w:eastAsia="en-GB"/>
        </w:rPr>
      </w:pPr>
      <w:del w:id="378" w:author="Clive Pygott" w:date="2018-05-19T19:37:00Z">
        <w:r w:rsidRPr="00175D8B" w:rsidDel="00175D8B">
          <w:rPr>
            <w:rPrChange w:id="379" w:author="Clive Pygott" w:date="2018-05-19T19:37:00Z">
              <w:rPr>
                <w:rStyle w:val="Hyperlink"/>
                <w:b w:val="0"/>
                <w:bCs w:val="0"/>
                <w:lang w:bidi="en-US"/>
              </w:rPr>
            </w:rPrChange>
          </w:rPr>
          <w:lastRenderedPageBreak/>
          <w:delText>6.37 Type-breaking reinterpretation of data [AMV]</w:delText>
        </w:r>
        <w:r w:rsidDel="00175D8B">
          <w:rPr>
            <w:webHidden/>
          </w:rPr>
          <w:tab/>
        </w:r>
        <w:r w:rsidR="00230EEF" w:rsidDel="00175D8B">
          <w:rPr>
            <w:webHidden/>
          </w:rPr>
          <w:delText>43</w:delText>
        </w:r>
      </w:del>
    </w:p>
    <w:p w14:paraId="646C8989" w14:textId="6D9B2538" w:rsidR="00091C0F" w:rsidDel="00175D8B" w:rsidRDefault="00091C0F">
      <w:pPr>
        <w:pStyle w:val="TOC2"/>
        <w:rPr>
          <w:del w:id="380" w:author="Clive Pygott" w:date="2018-05-19T19:37:00Z"/>
          <w:b w:val="0"/>
          <w:bCs w:val="0"/>
          <w:lang w:val="en-GB" w:eastAsia="en-GB"/>
        </w:rPr>
      </w:pPr>
      <w:del w:id="381" w:author="Clive Pygott" w:date="2018-05-19T19:37:00Z">
        <w:r w:rsidRPr="00175D8B" w:rsidDel="00175D8B">
          <w:rPr>
            <w:rPrChange w:id="382" w:author="Clive Pygott" w:date="2018-05-19T19:37:00Z">
              <w:rPr>
                <w:rStyle w:val="Hyperlink"/>
                <w:b w:val="0"/>
                <w:bCs w:val="0"/>
              </w:rPr>
            </w:rPrChange>
          </w:rPr>
          <w:delText>6.38 Deep vs. shallow copying [YAN]</w:delText>
        </w:r>
        <w:r w:rsidDel="00175D8B">
          <w:rPr>
            <w:webHidden/>
          </w:rPr>
          <w:tab/>
        </w:r>
        <w:r w:rsidR="00230EEF" w:rsidDel="00175D8B">
          <w:rPr>
            <w:webHidden/>
          </w:rPr>
          <w:delText>43</w:delText>
        </w:r>
      </w:del>
    </w:p>
    <w:p w14:paraId="32E53200" w14:textId="19890E87" w:rsidR="00091C0F" w:rsidDel="00175D8B" w:rsidRDefault="00091C0F">
      <w:pPr>
        <w:pStyle w:val="TOC2"/>
        <w:rPr>
          <w:del w:id="383" w:author="Clive Pygott" w:date="2018-05-19T19:37:00Z"/>
          <w:b w:val="0"/>
          <w:bCs w:val="0"/>
          <w:lang w:val="en-GB" w:eastAsia="en-GB"/>
        </w:rPr>
      </w:pPr>
      <w:del w:id="384" w:author="Clive Pygott" w:date="2018-05-19T19:37:00Z">
        <w:r w:rsidRPr="00175D8B" w:rsidDel="00175D8B">
          <w:rPr>
            <w:rPrChange w:id="385" w:author="Clive Pygott" w:date="2018-05-19T19:37:00Z">
              <w:rPr>
                <w:rStyle w:val="Hyperlink"/>
                <w:b w:val="0"/>
                <w:bCs w:val="0"/>
                <w:lang w:bidi="en-US"/>
              </w:rPr>
            </w:rPrChange>
          </w:rPr>
          <w:delText xml:space="preserve">6.38.1 </w:delText>
        </w:r>
        <w:r w:rsidRPr="00175D8B" w:rsidDel="00175D8B">
          <w:rPr>
            <w:rPrChange w:id="386" w:author="Clive Pygott" w:date="2018-05-19T19:37:00Z">
              <w:rPr>
                <w:rStyle w:val="Hyperlink"/>
                <w:b w:val="0"/>
                <w:bCs w:val="0"/>
              </w:rPr>
            </w:rPrChange>
          </w:rPr>
          <w:delText>Applicability</w:delText>
        </w:r>
        <w:r w:rsidRPr="00175D8B" w:rsidDel="00175D8B">
          <w:rPr>
            <w:rPrChange w:id="387" w:author="Clive Pygott" w:date="2018-05-19T19:37:00Z">
              <w:rPr>
                <w:rStyle w:val="Hyperlink"/>
                <w:b w:val="0"/>
                <w:bCs w:val="0"/>
                <w:lang w:bidi="en-US"/>
              </w:rPr>
            </w:rPrChange>
          </w:rPr>
          <w:delText xml:space="preserve"> to language</w:delText>
        </w:r>
        <w:r w:rsidDel="00175D8B">
          <w:rPr>
            <w:webHidden/>
          </w:rPr>
          <w:tab/>
        </w:r>
        <w:r w:rsidR="00230EEF" w:rsidDel="00175D8B">
          <w:rPr>
            <w:webHidden/>
          </w:rPr>
          <w:delText>43</w:delText>
        </w:r>
      </w:del>
    </w:p>
    <w:p w14:paraId="1DBBECB0" w14:textId="754F147F" w:rsidR="00091C0F" w:rsidDel="00175D8B" w:rsidRDefault="00091C0F">
      <w:pPr>
        <w:pStyle w:val="TOC2"/>
        <w:rPr>
          <w:del w:id="388" w:author="Clive Pygott" w:date="2018-05-19T19:37:00Z"/>
          <w:b w:val="0"/>
          <w:bCs w:val="0"/>
          <w:lang w:val="en-GB" w:eastAsia="en-GB"/>
        </w:rPr>
      </w:pPr>
      <w:del w:id="389" w:author="Clive Pygott" w:date="2018-05-19T19:37:00Z">
        <w:r w:rsidRPr="00175D8B" w:rsidDel="00175D8B">
          <w:rPr>
            <w:rPrChange w:id="390" w:author="Clive Pygott" w:date="2018-05-19T19:37:00Z">
              <w:rPr>
                <w:rStyle w:val="Hyperlink"/>
                <w:b w:val="0"/>
                <w:bCs w:val="0"/>
                <w:lang w:bidi="en-US"/>
              </w:rPr>
            </w:rPrChange>
          </w:rPr>
          <w:delText>6.39 Memory leak [XYL]</w:delText>
        </w:r>
        <w:r w:rsidDel="00175D8B">
          <w:rPr>
            <w:webHidden/>
          </w:rPr>
          <w:tab/>
        </w:r>
        <w:r w:rsidR="00230EEF" w:rsidDel="00175D8B">
          <w:rPr>
            <w:webHidden/>
          </w:rPr>
          <w:delText>44</w:delText>
        </w:r>
      </w:del>
    </w:p>
    <w:p w14:paraId="4D73E8BD" w14:textId="540B0B4C" w:rsidR="00091C0F" w:rsidDel="00175D8B" w:rsidRDefault="00091C0F">
      <w:pPr>
        <w:pStyle w:val="TOC2"/>
        <w:rPr>
          <w:del w:id="391" w:author="Clive Pygott" w:date="2018-05-19T19:37:00Z"/>
          <w:b w:val="0"/>
          <w:bCs w:val="0"/>
          <w:lang w:val="en-GB" w:eastAsia="en-GB"/>
        </w:rPr>
      </w:pPr>
      <w:del w:id="392" w:author="Clive Pygott" w:date="2018-05-19T19:37:00Z">
        <w:r w:rsidRPr="00175D8B" w:rsidDel="00175D8B">
          <w:rPr>
            <w:rPrChange w:id="393" w:author="Clive Pygott" w:date="2018-05-19T19:37:00Z">
              <w:rPr>
                <w:rStyle w:val="Hyperlink"/>
                <w:b w:val="0"/>
                <w:bCs w:val="0"/>
                <w:lang w:bidi="en-US"/>
              </w:rPr>
            </w:rPrChange>
          </w:rPr>
          <w:delText>6.40 Templates and generics [SYM]</w:delText>
        </w:r>
        <w:r w:rsidDel="00175D8B">
          <w:rPr>
            <w:webHidden/>
          </w:rPr>
          <w:tab/>
        </w:r>
        <w:r w:rsidR="00230EEF" w:rsidDel="00175D8B">
          <w:rPr>
            <w:webHidden/>
          </w:rPr>
          <w:delText>44</w:delText>
        </w:r>
      </w:del>
    </w:p>
    <w:p w14:paraId="72B47B77" w14:textId="551A403F" w:rsidR="00091C0F" w:rsidDel="00175D8B" w:rsidRDefault="00091C0F">
      <w:pPr>
        <w:pStyle w:val="TOC2"/>
        <w:rPr>
          <w:del w:id="394" w:author="Clive Pygott" w:date="2018-05-19T19:37:00Z"/>
          <w:b w:val="0"/>
          <w:bCs w:val="0"/>
          <w:lang w:val="en-GB" w:eastAsia="en-GB"/>
        </w:rPr>
      </w:pPr>
      <w:del w:id="395" w:author="Clive Pygott" w:date="2018-05-19T19:37:00Z">
        <w:r w:rsidRPr="00175D8B" w:rsidDel="00175D8B">
          <w:rPr>
            <w:rPrChange w:id="396" w:author="Clive Pygott" w:date="2018-05-19T19:37:00Z">
              <w:rPr>
                <w:rStyle w:val="Hyperlink"/>
                <w:b w:val="0"/>
                <w:bCs w:val="0"/>
                <w:lang w:bidi="en-US"/>
              </w:rPr>
            </w:rPrChange>
          </w:rPr>
          <w:delText>6.41 Inheritance [RIP]</w:delText>
        </w:r>
        <w:r w:rsidDel="00175D8B">
          <w:rPr>
            <w:webHidden/>
          </w:rPr>
          <w:tab/>
        </w:r>
        <w:r w:rsidR="00230EEF" w:rsidDel="00175D8B">
          <w:rPr>
            <w:webHidden/>
          </w:rPr>
          <w:delText>44</w:delText>
        </w:r>
      </w:del>
    </w:p>
    <w:p w14:paraId="10F17826" w14:textId="7424AD3E" w:rsidR="00091C0F" w:rsidDel="00175D8B" w:rsidRDefault="00091C0F">
      <w:pPr>
        <w:pStyle w:val="TOC2"/>
        <w:rPr>
          <w:del w:id="397" w:author="Clive Pygott" w:date="2018-05-19T19:37:00Z"/>
          <w:b w:val="0"/>
          <w:bCs w:val="0"/>
          <w:lang w:val="en-GB" w:eastAsia="en-GB"/>
        </w:rPr>
      </w:pPr>
      <w:del w:id="398" w:author="Clive Pygott" w:date="2018-05-19T19:37:00Z">
        <w:r w:rsidRPr="00175D8B" w:rsidDel="00175D8B">
          <w:rPr>
            <w:rPrChange w:id="399" w:author="Clive Pygott" w:date="2018-05-19T19:37:00Z">
              <w:rPr>
                <w:rStyle w:val="Hyperlink"/>
                <w:b w:val="0"/>
                <w:bCs w:val="0"/>
              </w:rPr>
            </w:rPrChange>
          </w:rPr>
          <w:delText>6.42 Violations of the Liskov substitution principle or the contract model  [BLP]</w:delText>
        </w:r>
        <w:r w:rsidDel="00175D8B">
          <w:rPr>
            <w:webHidden/>
          </w:rPr>
          <w:tab/>
        </w:r>
        <w:r w:rsidR="00230EEF" w:rsidDel="00175D8B">
          <w:rPr>
            <w:webHidden/>
          </w:rPr>
          <w:delText>45</w:delText>
        </w:r>
      </w:del>
    </w:p>
    <w:p w14:paraId="1A9AFD48" w14:textId="00D8D52F" w:rsidR="00091C0F" w:rsidDel="00175D8B" w:rsidRDefault="00091C0F">
      <w:pPr>
        <w:pStyle w:val="TOC2"/>
        <w:rPr>
          <w:del w:id="400" w:author="Clive Pygott" w:date="2018-05-19T19:37:00Z"/>
          <w:b w:val="0"/>
          <w:bCs w:val="0"/>
          <w:lang w:val="en-GB" w:eastAsia="en-GB"/>
        </w:rPr>
      </w:pPr>
      <w:del w:id="401" w:author="Clive Pygott" w:date="2018-05-19T19:37:00Z">
        <w:r w:rsidRPr="00175D8B" w:rsidDel="00175D8B">
          <w:rPr>
            <w:rPrChange w:id="402" w:author="Clive Pygott" w:date="2018-05-19T19:37:00Z">
              <w:rPr>
                <w:rStyle w:val="Hyperlink"/>
                <w:b w:val="0"/>
                <w:bCs w:val="0"/>
              </w:rPr>
            </w:rPrChange>
          </w:rPr>
          <w:delText>6.43 Redispatching [PPH]</w:delText>
        </w:r>
        <w:r w:rsidDel="00175D8B">
          <w:rPr>
            <w:webHidden/>
          </w:rPr>
          <w:tab/>
        </w:r>
        <w:r w:rsidR="00230EEF" w:rsidDel="00175D8B">
          <w:rPr>
            <w:webHidden/>
          </w:rPr>
          <w:delText>45</w:delText>
        </w:r>
      </w:del>
    </w:p>
    <w:p w14:paraId="46F384D4" w14:textId="675D432C" w:rsidR="00091C0F" w:rsidDel="00175D8B" w:rsidRDefault="00091C0F">
      <w:pPr>
        <w:pStyle w:val="TOC2"/>
        <w:rPr>
          <w:del w:id="403" w:author="Clive Pygott" w:date="2018-05-19T19:37:00Z"/>
          <w:b w:val="0"/>
          <w:bCs w:val="0"/>
          <w:lang w:val="en-GB" w:eastAsia="en-GB"/>
        </w:rPr>
      </w:pPr>
      <w:del w:id="404" w:author="Clive Pygott" w:date="2018-05-19T19:37:00Z">
        <w:r w:rsidRPr="00175D8B" w:rsidDel="00175D8B">
          <w:rPr>
            <w:rPrChange w:id="405" w:author="Clive Pygott" w:date="2018-05-19T19:37:00Z">
              <w:rPr>
                <w:rStyle w:val="Hyperlink"/>
                <w:b w:val="0"/>
                <w:bCs w:val="0"/>
              </w:rPr>
            </w:rPrChange>
          </w:rPr>
          <w:delText>6.44 Polymorphic variables [BKK]</w:delText>
        </w:r>
        <w:r w:rsidDel="00175D8B">
          <w:rPr>
            <w:webHidden/>
          </w:rPr>
          <w:tab/>
        </w:r>
        <w:r w:rsidR="00230EEF" w:rsidDel="00175D8B">
          <w:rPr>
            <w:webHidden/>
          </w:rPr>
          <w:delText>45</w:delText>
        </w:r>
      </w:del>
    </w:p>
    <w:p w14:paraId="073B9269" w14:textId="04D785F2" w:rsidR="00091C0F" w:rsidDel="00175D8B" w:rsidRDefault="00091C0F">
      <w:pPr>
        <w:pStyle w:val="TOC2"/>
        <w:rPr>
          <w:del w:id="406" w:author="Clive Pygott" w:date="2018-05-19T19:37:00Z"/>
          <w:b w:val="0"/>
          <w:bCs w:val="0"/>
          <w:lang w:val="en-GB" w:eastAsia="en-GB"/>
        </w:rPr>
      </w:pPr>
      <w:del w:id="407" w:author="Clive Pygott" w:date="2018-05-19T19:37:00Z">
        <w:r w:rsidRPr="00175D8B" w:rsidDel="00175D8B">
          <w:rPr>
            <w:rPrChange w:id="408" w:author="Clive Pygott" w:date="2018-05-19T19:37:00Z">
              <w:rPr>
                <w:rStyle w:val="Hyperlink"/>
                <w:b w:val="0"/>
                <w:bCs w:val="0"/>
                <w:lang w:bidi="en-US"/>
              </w:rPr>
            </w:rPrChange>
          </w:rPr>
          <w:delText>6.45 Extra intrinsics [LRM]</w:delText>
        </w:r>
        <w:r w:rsidDel="00175D8B">
          <w:rPr>
            <w:webHidden/>
          </w:rPr>
          <w:tab/>
        </w:r>
        <w:r w:rsidR="00230EEF" w:rsidDel="00175D8B">
          <w:rPr>
            <w:webHidden/>
          </w:rPr>
          <w:delText>45</w:delText>
        </w:r>
      </w:del>
    </w:p>
    <w:p w14:paraId="136C6E02" w14:textId="6B21D8E1" w:rsidR="00091C0F" w:rsidDel="00175D8B" w:rsidRDefault="00091C0F">
      <w:pPr>
        <w:pStyle w:val="TOC2"/>
        <w:rPr>
          <w:del w:id="409" w:author="Clive Pygott" w:date="2018-05-19T19:37:00Z"/>
          <w:b w:val="0"/>
          <w:bCs w:val="0"/>
          <w:lang w:val="en-GB" w:eastAsia="en-GB"/>
        </w:rPr>
      </w:pPr>
      <w:del w:id="410" w:author="Clive Pygott" w:date="2018-05-19T19:37:00Z">
        <w:r w:rsidRPr="00175D8B" w:rsidDel="00175D8B">
          <w:rPr>
            <w:rPrChange w:id="411" w:author="Clive Pygott" w:date="2018-05-19T19:37:00Z">
              <w:rPr>
                <w:rStyle w:val="Hyperlink"/>
                <w:b w:val="0"/>
                <w:bCs w:val="0"/>
                <w:lang w:bidi="en-US"/>
              </w:rPr>
            </w:rPrChange>
          </w:rPr>
          <w:delText>6.46 Argument passing to library functions [TRJ]</w:delText>
        </w:r>
        <w:r w:rsidDel="00175D8B">
          <w:rPr>
            <w:webHidden/>
          </w:rPr>
          <w:tab/>
        </w:r>
        <w:r w:rsidR="00230EEF" w:rsidDel="00175D8B">
          <w:rPr>
            <w:webHidden/>
          </w:rPr>
          <w:delText>45</w:delText>
        </w:r>
      </w:del>
    </w:p>
    <w:p w14:paraId="41C50E7B" w14:textId="13019A66" w:rsidR="00091C0F" w:rsidDel="00175D8B" w:rsidRDefault="00091C0F">
      <w:pPr>
        <w:pStyle w:val="TOC2"/>
        <w:rPr>
          <w:del w:id="412" w:author="Clive Pygott" w:date="2018-05-19T19:37:00Z"/>
          <w:b w:val="0"/>
          <w:bCs w:val="0"/>
          <w:lang w:val="en-GB" w:eastAsia="en-GB"/>
        </w:rPr>
      </w:pPr>
      <w:del w:id="413" w:author="Clive Pygott" w:date="2018-05-19T19:37:00Z">
        <w:r w:rsidRPr="00175D8B" w:rsidDel="00175D8B">
          <w:rPr>
            <w:rPrChange w:id="414" w:author="Clive Pygott" w:date="2018-05-19T19:37:00Z">
              <w:rPr>
                <w:rStyle w:val="Hyperlink"/>
                <w:b w:val="0"/>
                <w:bCs w:val="0"/>
                <w:lang w:bidi="en-US"/>
              </w:rPr>
            </w:rPrChange>
          </w:rPr>
          <w:delText>6.47 Inter-language calling [DJS]</w:delText>
        </w:r>
        <w:r w:rsidDel="00175D8B">
          <w:rPr>
            <w:webHidden/>
          </w:rPr>
          <w:tab/>
        </w:r>
        <w:r w:rsidR="00230EEF" w:rsidDel="00175D8B">
          <w:rPr>
            <w:webHidden/>
          </w:rPr>
          <w:delText>45</w:delText>
        </w:r>
      </w:del>
    </w:p>
    <w:p w14:paraId="3FC950A9" w14:textId="0E4E2200" w:rsidR="00091C0F" w:rsidDel="00175D8B" w:rsidRDefault="00091C0F">
      <w:pPr>
        <w:pStyle w:val="TOC2"/>
        <w:rPr>
          <w:del w:id="415" w:author="Clive Pygott" w:date="2018-05-19T19:37:00Z"/>
          <w:b w:val="0"/>
          <w:bCs w:val="0"/>
          <w:lang w:val="en-GB" w:eastAsia="en-GB"/>
        </w:rPr>
      </w:pPr>
      <w:del w:id="416" w:author="Clive Pygott" w:date="2018-05-19T19:37:00Z">
        <w:r w:rsidRPr="00175D8B" w:rsidDel="00175D8B">
          <w:rPr>
            <w:rPrChange w:id="417" w:author="Clive Pygott" w:date="2018-05-19T19:37:00Z">
              <w:rPr>
                <w:rStyle w:val="Hyperlink"/>
                <w:b w:val="0"/>
                <w:bCs w:val="0"/>
                <w:lang w:bidi="en-US"/>
              </w:rPr>
            </w:rPrChange>
          </w:rPr>
          <w:delText>6.48 Dynamically-linked code and self-modifying code [NYY]</w:delText>
        </w:r>
        <w:r w:rsidDel="00175D8B">
          <w:rPr>
            <w:webHidden/>
          </w:rPr>
          <w:tab/>
        </w:r>
        <w:r w:rsidR="00230EEF" w:rsidDel="00175D8B">
          <w:rPr>
            <w:webHidden/>
          </w:rPr>
          <w:delText>46</w:delText>
        </w:r>
      </w:del>
    </w:p>
    <w:p w14:paraId="29284447" w14:textId="76829658" w:rsidR="00091C0F" w:rsidDel="00175D8B" w:rsidRDefault="00091C0F">
      <w:pPr>
        <w:pStyle w:val="TOC2"/>
        <w:rPr>
          <w:del w:id="418" w:author="Clive Pygott" w:date="2018-05-19T19:37:00Z"/>
          <w:b w:val="0"/>
          <w:bCs w:val="0"/>
          <w:lang w:val="en-GB" w:eastAsia="en-GB"/>
        </w:rPr>
      </w:pPr>
      <w:del w:id="419" w:author="Clive Pygott" w:date="2018-05-19T19:37:00Z">
        <w:r w:rsidRPr="00175D8B" w:rsidDel="00175D8B">
          <w:rPr>
            <w:rPrChange w:id="420" w:author="Clive Pygott" w:date="2018-05-19T19:37:00Z">
              <w:rPr>
                <w:rStyle w:val="Hyperlink"/>
                <w:b w:val="0"/>
                <w:bCs w:val="0"/>
                <w:lang w:bidi="en-US"/>
              </w:rPr>
            </w:rPrChange>
          </w:rPr>
          <w:delText>6.49 Library signature [NSQ]</w:delText>
        </w:r>
        <w:r w:rsidDel="00175D8B">
          <w:rPr>
            <w:webHidden/>
          </w:rPr>
          <w:tab/>
        </w:r>
        <w:r w:rsidR="00230EEF" w:rsidDel="00175D8B">
          <w:rPr>
            <w:webHidden/>
          </w:rPr>
          <w:delText>46</w:delText>
        </w:r>
      </w:del>
    </w:p>
    <w:p w14:paraId="08D02C51" w14:textId="3D5DE336" w:rsidR="00091C0F" w:rsidDel="00175D8B" w:rsidRDefault="00091C0F">
      <w:pPr>
        <w:pStyle w:val="TOC2"/>
        <w:rPr>
          <w:del w:id="421" w:author="Clive Pygott" w:date="2018-05-19T19:37:00Z"/>
          <w:b w:val="0"/>
          <w:bCs w:val="0"/>
          <w:lang w:val="en-GB" w:eastAsia="en-GB"/>
        </w:rPr>
      </w:pPr>
      <w:del w:id="422" w:author="Clive Pygott" w:date="2018-05-19T19:37:00Z">
        <w:r w:rsidRPr="00175D8B" w:rsidDel="00175D8B">
          <w:rPr>
            <w:rPrChange w:id="423" w:author="Clive Pygott" w:date="2018-05-19T19:37:00Z">
              <w:rPr>
                <w:rStyle w:val="Hyperlink"/>
                <w:b w:val="0"/>
                <w:bCs w:val="0"/>
                <w:lang w:bidi="en-US"/>
              </w:rPr>
            </w:rPrChange>
          </w:rPr>
          <w:delText>6.50 Unanticipated exceptions from library routines [HJW]</w:delText>
        </w:r>
        <w:r w:rsidDel="00175D8B">
          <w:rPr>
            <w:webHidden/>
          </w:rPr>
          <w:tab/>
        </w:r>
        <w:r w:rsidR="00230EEF" w:rsidDel="00175D8B">
          <w:rPr>
            <w:webHidden/>
          </w:rPr>
          <w:delText>47</w:delText>
        </w:r>
      </w:del>
    </w:p>
    <w:p w14:paraId="3540CEB5" w14:textId="772CDE8D" w:rsidR="00091C0F" w:rsidDel="00175D8B" w:rsidRDefault="00091C0F">
      <w:pPr>
        <w:pStyle w:val="TOC2"/>
        <w:rPr>
          <w:del w:id="424" w:author="Clive Pygott" w:date="2018-05-19T19:37:00Z"/>
          <w:b w:val="0"/>
          <w:bCs w:val="0"/>
          <w:lang w:val="en-GB" w:eastAsia="en-GB"/>
        </w:rPr>
      </w:pPr>
      <w:del w:id="425" w:author="Clive Pygott" w:date="2018-05-19T19:37:00Z">
        <w:r w:rsidRPr="00175D8B" w:rsidDel="00175D8B">
          <w:rPr>
            <w:rPrChange w:id="426" w:author="Clive Pygott" w:date="2018-05-19T19:37:00Z">
              <w:rPr>
                <w:rStyle w:val="Hyperlink"/>
                <w:b w:val="0"/>
                <w:bCs w:val="0"/>
                <w:lang w:bidi="en-US"/>
              </w:rPr>
            </w:rPrChange>
          </w:rPr>
          <w:delText>6.51 Pre-processor directives [NMP]</w:delText>
        </w:r>
        <w:r w:rsidDel="00175D8B">
          <w:rPr>
            <w:webHidden/>
          </w:rPr>
          <w:tab/>
        </w:r>
        <w:r w:rsidR="00230EEF" w:rsidDel="00175D8B">
          <w:rPr>
            <w:webHidden/>
          </w:rPr>
          <w:delText>47</w:delText>
        </w:r>
      </w:del>
    </w:p>
    <w:p w14:paraId="1246C0D6" w14:textId="624008B3" w:rsidR="00091C0F" w:rsidDel="00175D8B" w:rsidRDefault="00091C0F">
      <w:pPr>
        <w:pStyle w:val="TOC2"/>
        <w:rPr>
          <w:del w:id="427" w:author="Clive Pygott" w:date="2018-05-19T19:37:00Z"/>
          <w:b w:val="0"/>
          <w:bCs w:val="0"/>
          <w:lang w:val="en-GB" w:eastAsia="en-GB"/>
        </w:rPr>
      </w:pPr>
      <w:del w:id="428" w:author="Clive Pygott" w:date="2018-05-19T19:37:00Z">
        <w:r w:rsidRPr="00175D8B" w:rsidDel="00175D8B">
          <w:rPr>
            <w:rPrChange w:id="429" w:author="Clive Pygott" w:date="2018-05-19T19:37:00Z">
              <w:rPr>
                <w:rStyle w:val="Hyperlink"/>
                <w:b w:val="0"/>
                <w:bCs w:val="0"/>
                <w:lang w:bidi="en-US"/>
              </w:rPr>
            </w:rPrChange>
          </w:rPr>
          <w:delText>6.52 Suppression of language-defined run-time checking [MXB]</w:delText>
        </w:r>
        <w:r w:rsidDel="00175D8B">
          <w:rPr>
            <w:webHidden/>
          </w:rPr>
          <w:tab/>
        </w:r>
        <w:r w:rsidR="00230EEF" w:rsidDel="00175D8B">
          <w:rPr>
            <w:webHidden/>
          </w:rPr>
          <w:delText>48</w:delText>
        </w:r>
      </w:del>
    </w:p>
    <w:p w14:paraId="3F60855E" w14:textId="2B2D21BB" w:rsidR="00091C0F" w:rsidDel="00175D8B" w:rsidRDefault="00091C0F">
      <w:pPr>
        <w:pStyle w:val="TOC2"/>
        <w:rPr>
          <w:del w:id="430" w:author="Clive Pygott" w:date="2018-05-19T19:37:00Z"/>
          <w:b w:val="0"/>
          <w:bCs w:val="0"/>
          <w:lang w:val="en-GB" w:eastAsia="en-GB"/>
        </w:rPr>
      </w:pPr>
      <w:del w:id="431" w:author="Clive Pygott" w:date="2018-05-19T19:37:00Z">
        <w:r w:rsidRPr="00175D8B" w:rsidDel="00175D8B">
          <w:rPr>
            <w:rPrChange w:id="432" w:author="Clive Pygott" w:date="2018-05-19T19:37:00Z">
              <w:rPr>
                <w:rStyle w:val="Hyperlink"/>
                <w:b w:val="0"/>
                <w:bCs w:val="0"/>
                <w:lang w:bidi="en-US"/>
              </w:rPr>
            </w:rPrChange>
          </w:rPr>
          <w:delText>6.53 Provision of inherently unsafe operations [SKL]</w:delText>
        </w:r>
        <w:r w:rsidDel="00175D8B">
          <w:rPr>
            <w:webHidden/>
          </w:rPr>
          <w:tab/>
        </w:r>
        <w:r w:rsidR="00230EEF" w:rsidDel="00175D8B">
          <w:rPr>
            <w:webHidden/>
          </w:rPr>
          <w:delText>48</w:delText>
        </w:r>
      </w:del>
    </w:p>
    <w:p w14:paraId="74E946C1" w14:textId="15B509CF" w:rsidR="00091C0F" w:rsidDel="00175D8B" w:rsidRDefault="00091C0F">
      <w:pPr>
        <w:pStyle w:val="TOC2"/>
        <w:rPr>
          <w:del w:id="433" w:author="Clive Pygott" w:date="2018-05-19T19:37:00Z"/>
          <w:b w:val="0"/>
          <w:bCs w:val="0"/>
          <w:lang w:val="en-GB" w:eastAsia="en-GB"/>
        </w:rPr>
      </w:pPr>
      <w:del w:id="434" w:author="Clive Pygott" w:date="2018-05-19T19:37:00Z">
        <w:r w:rsidRPr="00175D8B" w:rsidDel="00175D8B">
          <w:rPr>
            <w:rPrChange w:id="435" w:author="Clive Pygott" w:date="2018-05-19T19:37:00Z">
              <w:rPr>
                <w:rStyle w:val="Hyperlink"/>
                <w:b w:val="0"/>
                <w:bCs w:val="0"/>
                <w:lang w:bidi="en-US"/>
              </w:rPr>
            </w:rPrChange>
          </w:rPr>
          <w:delText>6.54 Obscure language features [BRS]</w:delText>
        </w:r>
        <w:r w:rsidDel="00175D8B">
          <w:rPr>
            <w:webHidden/>
          </w:rPr>
          <w:tab/>
        </w:r>
        <w:r w:rsidR="00230EEF" w:rsidDel="00175D8B">
          <w:rPr>
            <w:webHidden/>
          </w:rPr>
          <w:delText>49</w:delText>
        </w:r>
      </w:del>
    </w:p>
    <w:p w14:paraId="344C51A0" w14:textId="787C6FB5" w:rsidR="00091C0F" w:rsidDel="00175D8B" w:rsidRDefault="00091C0F">
      <w:pPr>
        <w:pStyle w:val="TOC2"/>
        <w:rPr>
          <w:del w:id="436" w:author="Clive Pygott" w:date="2018-05-19T19:37:00Z"/>
          <w:b w:val="0"/>
          <w:bCs w:val="0"/>
          <w:lang w:val="en-GB" w:eastAsia="en-GB"/>
        </w:rPr>
      </w:pPr>
      <w:del w:id="437" w:author="Clive Pygott" w:date="2018-05-19T19:37:00Z">
        <w:r w:rsidRPr="00175D8B" w:rsidDel="00175D8B">
          <w:rPr>
            <w:rPrChange w:id="438" w:author="Clive Pygott" w:date="2018-05-19T19:37:00Z">
              <w:rPr>
                <w:rStyle w:val="Hyperlink"/>
                <w:b w:val="0"/>
                <w:bCs w:val="0"/>
                <w:lang w:bidi="en-US"/>
              </w:rPr>
            </w:rPrChange>
          </w:rPr>
          <w:delText>6.55 Unspecified behaviour [BQF]</w:delText>
        </w:r>
        <w:r w:rsidDel="00175D8B">
          <w:rPr>
            <w:webHidden/>
          </w:rPr>
          <w:tab/>
        </w:r>
        <w:r w:rsidR="00230EEF" w:rsidDel="00175D8B">
          <w:rPr>
            <w:webHidden/>
          </w:rPr>
          <w:delText>49</w:delText>
        </w:r>
      </w:del>
    </w:p>
    <w:p w14:paraId="6EE4362C" w14:textId="53B0DD74" w:rsidR="00091C0F" w:rsidDel="00175D8B" w:rsidRDefault="00091C0F">
      <w:pPr>
        <w:pStyle w:val="TOC2"/>
        <w:rPr>
          <w:del w:id="439" w:author="Clive Pygott" w:date="2018-05-19T19:37:00Z"/>
          <w:b w:val="0"/>
          <w:bCs w:val="0"/>
          <w:lang w:val="en-GB" w:eastAsia="en-GB"/>
        </w:rPr>
      </w:pPr>
      <w:del w:id="440" w:author="Clive Pygott" w:date="2018-05-19T19:37:00Z">
        <w:r w:rsidRPr="00175D8B" w:rsidDel="00175D8B">
          <w:rPr>
            <w:rPrChange w:id="441" w:author="Clive Pygott" w:date="2018-05-19T19:37:00Z">
              <w:rPr>
                <w:rStyle w:val="Hyperlink"/>
                <w:b w:val="0"/>
                <w:bCs w:val="0"/>
                <w:lang w:bidi="en-US"/>
              </w:rPr>
            </w:rPrChange>
          </w:rPr>
          <w:delText>6.56 Undefined behaviour [EWF]</w:delText>
        </w:r>
        <w:r w:rsidDel="00175D8B">
          <w:rPr>
            <w:webHidden/>
          </w:rPr>
          <w:tab/>
        </w:r>
        <w:r w:rsidR="00230EEF" w:rsidDel="00175D8B">
          <w:rPr>
            <w:webHidden/>
          </w:rPr>
          <w:delText>50</w:delText>
        </w:r>
      </w:del>
    </w:p>
    <w:p w14:paraId="43FF2806" w14:textId="44BB2B42" w:rsidR="00091C0F" w:rsidDel="00175D8B" w:rsidRDefault="00091C0F">
      <w:pPr>
        <w:pStyle w:val="TOC2"/>
        <w:rPr>
          <w:del w:id="442" w:author="Clive Pygott" w:date="2018-05-19T19:37:00Z"/>
          <w:b w:val="0"/>
          <w:bCs w:val="0"/>
          <w:lang w:val="en-GB" w:eastAsia="en-GB"/>
        </w:rPr>
      </w:pPr>
      <w:del w:id="443" w:author="Clive Pygott" w:date="2018-05-19T19:37:00Z">
        <w:r w:rsidRPr="00175D8B" w:rsidDel="00175D8B">
          <w:rPr>
            <w:rPrChange w:id="444" w:author="Clive Pygott" w:date="2018-05-19T19:37:00Z">
              <w:rPr>
                <w:rStyle w:val="Hyperlink"/>
                <w:b w:val="0"/>
                <w:bCs w:val="0"/>
                <w:lang w:bidi="en-US"/>
              </w:rPr>
            </w:rPrChange>
          </w:rPr>
          <w:delText>6.57 Implementation–defined behaviour [FAB]</w:delText>
        </w:r>
        <w:r w:rsidDel="00175D8B">
          <w:rPr>
            <w:webHidden/>
          </w:rPr>
          <w:tab/>
        </w:r>
        <w:r w:rsidR="00230EEF" w:rsidDel="00175D8B">
          <w:rPr>
            <w:webHidden/>
          </w:rPr>
          <w:delText>50</w:delText>
        </w:r>
      </w:del>
    </w:p>
    <w:p w14:paraId="2EAF59B4" w14:textId="2FA563F4" w:rsidR="00091C0F" w:rsidDel="00175D8B" w:rsidRDefault="00091C0F">
      <w:pPr>
        <w:pStyle w:val="TOC2"/>
        <w:rPr>
          <w:del w:id="445" w:author="Clive Pygott" w:date="2018-05-19T19:37:00Z"/>
          <w:b w:val="0"/>
          <w:bCs w:val="0"/>
          <w:lang w:val="en-GB" w:eastAsia="en-GB"/>
        </w:rPr>
      </w:pPr>
      <w:del w:id="446" w:author="Clive Pygott" w:date="2018-05-19T19:37:00Z">
        <w:r w:rsidRPr="00175D8B" w:rsidDel="00175D8B">
          <w:rPr>
            <w:rPrChange w:id="447" w:author="Clive Pygott" w:date="2018-05-19T19:37:00Z">
              <w:rPr>
                <w:rStyle w:val="Hyperlink"/>
                <w:b w:val="0"/>
                <w:bCs w:val="0"/>
                <w:lang w:bidi="en-US"/>
              </w:rPr>
            </w:rPrChange>
          </w:rPr>
          <w:delText>6.58 Deprecated language features [MEM]</w:delText>
        </w:r>
        <w:r w:rsidDel="00175D8B">
          <w:rPr>
            <w:webHidden/>
          </w:rPr>
          <w:tab/>
        </w:r>
        <w:r w:rsidR="00230EEF" w:rsidDel="00175D8B">
          <w:rPr>
            <w:webHidden/>
          </w:rPr>
          <w:delText>51</w:delText>
        </w:r>
      </w:del>
    </w:p>
    <w:p w14:paraId="18111AF8" w14:textId="5B18CB1D" w:rsidR="00091C0F" w:rsidDel="00175D8B" w:rsidRDefault="00091C0F">
      <w:pPr>
        <w:pStyle w:val="TOC2"/>
        <w:rPr>
          <w:del w:id="448" w:author="Clive Pygott" w:date="2018-05-19T19:37:00Z"/>
          <w:b w:val="0"/>
          <w:bCs w:val="0"/>
          <w:lang w:val="en-GB" w:eastAsia="en-GB"/>
        </w:rPr>
      </w:pPr>
      <w:del w:id="449" w:author="Clive Pygott" w:date="2018-05-19T19:37:00Z">
        <w:r w:rsidRPr="00175D8B" w:rsidDel="00175D8B">
          <w:rPr>
            <w:rPrChange w:id="450" w:author="Clive Pygott" w:date="2018-05-19T19:37:00Z">
              <w:rPr>
                <w:rStyle w:val="Hyperlink"/>
                <w:b w:val="0"/>
                <w:bCs w:val="0"/>
              </w:rPr>
            </w:rPrChange>
          </w:rPr>
          <w:delText>6.59 Concurrency – Activation [CGA]</w:delText>
        </w:r>
        <w:r w:rsidDel="00175D8B">
          <w:rPr>
            <w:webHidden/>
          </w:rPr>
          <w:tab/>
        </w:r>
        <w:r w:rsidR="00230EEF" w:rsidDel="00175D8B">
          <w:rPr>
            <w:webHidden/>
          </w:rPr>
          <w:delText>51</w:delText>
        </w:r>
      </w:del>
    </w:p>
    <w:p w14:paraId="634467FF" w14:textId="1D90A1D2" w:rsidR="00091C0F" w:rsidDel="00175D8B" w:rsidRDefault="00091C0F">
      <w:pPr>
        <w:pStyle w:val="TOC2"/>
        <w:rPr>
          <w:del w:id="451" w:author="Clive Pygott" w:date="2018-05-19T19:37:00Z"/>
          <w:b w:val="0"/>
          <w:bCs w:val="0"/>
          <w:lang w:val="en-GB" w:eastAsia="en-GB"/>
        </w:rPr>
      </w:pPr>
      <w:del w:id="452" w:author="Clive Pygott" w:date="2018-05-19T19:37:00Z">
        <w:r w:rsidRPr="00175D8B" w:rsidDel="00175D8B">
          <w:rPr>
            <w:rPrChange w:id="453" w:author="Clive Pygott" w:date="2018-05-19T19:37:00Z">
              <w:rPr>
                <w:rStyle w:val="Hyperlink"/>
                <w:b w:val="0"/>
                <w:bCs w:val="0"/>
                <w:lang w:val="en-CA"/>
              </w:rPr>
            </w:rPrChange>
          </w:rPr>
          <w:delText>6.60 Concurrency – Directed termination [CGT]</w:delText>
        </w:r>
        <w:r w:rsidDel="00175D8B">
          <w:rPr>
            <w:webHidden/>
          </w:rPr>
          <w:tab/>
        </w:r>
        <w:r w:rsidR="00230EEF" w:rsidDel="00175D8B">
          <w:rPr>
            <w:webHidden/>
          </w:rPr>
          <w:delText>52</w:delText>
        </w:r>
      </w:del>
    </w:p>
    <w:p w14:paraId="52567B8D" w14:textId="78B89831" w:rsidR="00091C0F" w:rsidDel="00175D8B" w:rsidRDefault="00091C0F">
      <w:pPr>
        <w:pStyle w:val="TOC2"/>
        <w:rPr>
          <w:del w:id="454" w:author="Clive Pygott" w:date="2018-05-19T19:37:00Z"/>
          <w:b w:val="0"/>
          <w:bCs w:val="0"/>
          <w:lang w:val="en-GB" w:eastAsia="en-GB"/>
        </w:rPr>
      </w:pPr>
      <w:del w:id="455" w:author="Clive Pygott" w:date="2018-05-19T19:37:00Z">
        <w:r w:rsidRPr="00175D8B" w:rsidDel="00175D8B">
          <w:rPr>
            <w:rPrChange w:id="456" w:author="Clive Pygott" w:date="2018-05-19T19:37:00Z">
              <w:rPr>
                <w:rStyle w:val="Hyperlink"/>
                <w:b w:val="0"/>
                <w:bCs w:val="0"/>
              </w:rPr>
            </w:rPrChange>
          </w:rPr>
          <w:delText>6.61 Concurrent data access [CGX]</w:delText>
        </w:r>
        <w:r w:rsidDel="00175D8B">
          <w:rPr>
            <w:webHidden/>
          </w:rPr>
          <w:tab/>
        </w:r>
        <w:r w:rsidR="00230EEF" w:rsidDel="00175D8B">
          <w:rPr>
            <w:webHidden/>
          </w:rPr>
          <w:delText>52</w:delText>
        </w:r>
      </w:del>
    </w:p>
    <w:p w14:paraId="5ACEA8DD" w14:textId="19C7BBA0" w:rsidR="00091C0F" w:rsidDel="00175D8B" w:rsidRDefault="00091C0F">
      <w:pPr>
        <w:pStyle w:val="TOC2"/>
        <w:rPr>
          <w:del w:id="457" w:author="Clive Pygott" w:date="2018-05-19T19:37:00Z"/>
          <w:b w:val="0"/>
          <w:bCs w:val="0"/>
          <w:lang w:val="en-GB" w:eastAsia="en-GB"/>
        </w:rPr>
      </w:pPr>
      <w:del w:id="458" w:author="Clive Pygott" w:date="2018-05-19T19:37:00Z">
        <w:r w:rsidRPr="00175D8B" w:rsidDel="00175D8B">
          <w:rPr>
            <w:rPrChange w:id="459" w:author="Clive Pygott" w:date="2018-05-19T19:37:00Z">
              <w:rPr>
                <w:rStyle w:val="Hyperlink"/>
                <w:b w:val="0"/>
                <w:bCs w:val="0"/>
                <w:lang w:val="en-CA"/>
              </w:rPr>
            </w:rPrChange>
          </w:rPr>
          <w:delText>6.62 Concurrency – Premature termination [CGS]</w:delText>
        </w:r>
        <w:r w:rsidDel="00175D8B">
          <w:rPr>
            <w:webHidden/>
          </w:rPr>
          <w:tab/>
        </w:r>
        <w:r w:rsidR="00230EEF" w:rsidDel="00175D8B">
          <w:rPr>
            <w:webHidden/>
          </w:rPr>
          <w:delText>52</w:delText>
        </w:r>
      </w:del>
    </w:p>
    <w:p w14:paraId="4530FB8E" w14:textId="45D22722" w:rsidR="00091C0F" w:rsidDel="00175D8B" w:rsidRDefault="00091C0F">
      <w:pPr>
        <w:pStyle w:val="TOC2"/>
        <w:rPr>
          <w:del w:id="460" w:author="Clive Pygott" w:date="2018-05-19T19:37:00Z"/>
          <w:b w:val="0"/>
          <w:bCs w:val="0"/>
          <w:lang w:val="en-GB" w:eastAsia="en-GB"/>
        </w:rPr>
      </w:pPr>
      <w:del w:id="461" w:author="Clive Pygott" w:date="2018-05-19T19:37:00Z">
        <w:r w:rsidRPr="00175D8B" w:rsidDel="00175D8B">
          <w:rPr>
            <w:rPrChange w:id="462" w:author="Clive Pygott" w:date="2018-05-19T19:37:00Z">
              <w:rPr>
                <w:rStyle w:val="Hyperlink"/>
                <w:b w:val="0"/>
                <w:bCs w:val="0"/>
                <w:lang w:val="en-CA"/>
              </w:rPr>
            </w:rPrChange>
          </w:rPr>
          <w:delText>6.63 Lock protocol errors [CGM]</w:delText>
        </w:r>
        <w:r w:rsidDel="00175D8B">
          <w:rPr>
            <w:webHidden/>
          </w:rPr>
          <w:tab/>
        </w:r>
        <w:r w:rsidR="00230EEF" w:rsidDel="00175D8B">
          <w:rPr>
            <w:webHidden/>
          </w:rPr>
          <w:delText>53</w:delText>
        </w:r>
      </w:del>
    </w:p>
    <w:p w14:paraId="032F4531" w14:textId="3AC22F5E" w:rsidR="00091C0F" w:rsidDel="00175D8B" w:rsidRDefault="00091C0F">
      <w:pPr>
        <w:pStyle w:val="TOC2"/>
        <w:rPr>
          <w:del w:id="463" w:author="Clive Pygott" w:date="2018-05-19T19:37:00Z"/>
          <w:b w:val="0"/>
          <w:bCs w:val="0"/>
          <w:lang w:val="en-GB" w:eastAsia="en-GB"/>
        </w:rPr>
      </w:pPr>
      <w:del w:id="464" w:author="Clive Pygott" w:date="2018-05-19T19:37:00Z">
        <w:r w:rsidRPr="00175D8B" w:rsidDel="00175D8B">
          <w:rPr>
            <w:rPrChange w:id="465" w:author="Clive Pygott" w:date="2018-05-19T19:37:00Z">
              <w:rPr>
                <w:rStyle w:val="Hyperlink"/>
                <w:rFonts w:eastAsia="MS PGothic"/>
                <w:b w:val="0"/>
                <w:bCs w:val="0"/>
                <w:lang w:eastAsia="ja-JP"/>
              </w:rPr>
            </w:rPrChange>
          </w:rPr>
          <w:delText>6.64 Uncontrolled Format Strings  [SHL]</w:delText>
        </w:r>
        <w:r w:rsidDel="00175D8B">
          <w:rPr>
            <w:webHidden/>
          </w:rPr>
          <w:tab/>
        </w:r>
        <w:r w:rsidR="00230EEF" w:rsidDel="00175D8B">
          <w:rPr>
            <w:webHidden/>
          </w:rPr>
          <w:delText>53</w:delText>
        </w:r>
      </w:del>
    </w:p>
    <w:p w14:paraId="477E0AAB" w14:textId="5BFA47B8" w:rsidR="00091C0F" w:rsidDel="00175D8B" w:rsidRDefault="00091C0F">
      <w:pPr>
        <w:pStyle w:val="TOC1"/>
        <w:rPr>
          <w:del w:id="466" w:author="Clive Pygott" w:date="2018-05-19T19:37:00Z"/>
          <w:b w:val="0"/>
          <w:bCs w:val="0"/>
          <w:lang w:val="en-GB" w:eastAsia="en-GB"/>
        </w:rPr>
      </w:pPr>
      <w:del w:id="467" w:author="Clive Pygott" w:date="2018-05-19T19:37:00Z">
        <w:r w:rsidRPr="00175D8B" w:rsidDel="00175D8B">
          <w:rPr>
            <w:rPrChange w:id="468" w:author="Clive Pygott" w:date="2018-05-19T19:37:00Z">
              <w:rPr>
                <w:rStyle w:val="Hyperlink"/>
                <w:b w:val="0"/>
                <w:bCs w:val="0"/>
              </w:rPr>
            </w:rPrChange>
          </w:rPr>
          <w:delText>7. Language specific vulnerabilities for C</w:delText>
        </w:r>
        <w:r w:rsidDel="00175D8B">
          <w:rPr>
            <w:webHidden/>
          </w:rPr>
          <w:tab/>
        </w:r>
        <w:r w:rsidR="00230EEF" w:rsidDel="00175D8B">
          <w:rPr>
            <w:webHidden/>
          </w:rPr>
          <w:delText>53</w:delText>
        </w:r>
      </w:del>
    </w:p>
    <w:p w14:paraId="496C1FDC" w14:textId="1BC201FF" w:rsidR="00091C0F" w:rsidDel="00175D8B" w:rsidRDefault="00091C0F">
      <w:pPr>
        <w:pStyle w:val="TOC1"/>
        <w:rPr>
          <w:del w:id="469" w:author="Clive Pygott" w:date="2018-05-19T19:37:00Z"/>
          <w:b w:val="0"/>
          <w:bCs w:val="0"/>
          <w:lang w:val="en-GB" w:eastAsia="en-GB"/>
        </w:rPr>
      </w:pPr>
      <w:del w:id="470" w:author="Clive Pygott" w:date="2018-05-19T19:37:00Z">
        <w:r w:rsidRPr="00175D8B" w:rsidDel="00175D8B">
          <w:rPr>
            <w:rPrChange w:id="471" w:author="Clive Pygott" w:date="2018-05-19T19:37:00Z">
              <w:rPr>
                <w:rStyle w:val="Hyperlink"/>
                <w:b w:val="0"/>
                <w:bCs w:val="0"/>
              </w:rPr>
            </w:rPrChange>
          </w:rPr>
          <w:delText>8. Implications for standardization</w:delText>
        </w:r>
        <w:r w:rsidDel="00175D8B">
          <w:rPr>
            <w:webHidden/>
          </w:rPr>
          <w:tab/>
        </w:r>
        <w:r w:rsidR="00230EEF" w:rsidDel="00175D8B">
          <w:rPr>
            <w:b w:val="0"/>
            <w:bCs w:val="0"/>
            <w:webHidden/>
          </w:rPr>
          <w:delText>Error! Bookmark not defined.</w:delText>
        </w:r>
      </w:del>
    </w:p>
    <w:p w14:paraId="540F0E51" w14:textId="557AC5D3" w:rsidR="00091C0F" w:rsidDel="00175D8B" w:rsidRDefault="00091C0F">
      <w:pPr>
        <w:pStyle w:val="TOC1"/>
        <w:rPr>
          <w:del w:id="472" w:author="Clive Pygott" w:date="2018-05-19T19:37:00Z"/>
          <w:b w:val="0"/>
          <w:bCs w:val="0"/>
          <w:lang w:val="en-GB" w:eastAsia="en-GB"/>
        </w:rPr>
      </w:pPr>
      <w:del w:id="473" w:author="Clive Pygott" w:date="2018-05-19T19:37:00Z">
        <w:r w:rsidRPr="00175D8B" w:rsidDel="00175D8B">
          <w:rPr>
            <w:rPrChange w:id="474" w:author="Clive Pygott" w:date="2018-05-19T19:37:00Z">
              <w:rPr>
                <w:rStyle w:val="Hyperlink"/>
                <w:b w:val="0"/>
                <w:bCs w:val="0"/>
              </w:rPr>
            </w:rPrChange>
          </w:rPr>
          <w:delText>Bibliography</w:delText>
        </w:r>
        <w:r w:rsidDel="00175D8B">
          <w:rPr>
            <w:webHidden/>
          </w:rPr>
          <w:tab/>
        </w:r>
        <w:r w:rsidR="00230EEF" w:rsidDel="00175D8B">
          <w:rPr>
            <w:webHidden/>
          </w:rPr>
          <w:delText>54</w:delText>
        </w:r>
      </w:del>
    </w:p>
    <w:p w14:paraId="60A519A2" w14:textId="26ACDE69" w:rsidR="00091C0F" w:rsidDel="00175D8B" w:rsidRDefault="00091C0F">
      <w:pPr>
        <w:pStyle w:val="TOC1"/>
        <w:rPr>
          <w:del w:id="475" w:author="Clive Pygott" w:date="2018-05-19T19:37:00Z"/>
          <w:b w:val="0"/>
          <w:bCs w:val="0"/>
          <w:lang w:val="en-GB" w:eastAsia="en-GB"/>
        </w:rPr>
      </w:pPr>
      <w:del w:id="476" w:author="Clive Pygott" w:date="2018-05-19T19:37:00Z">
        <w:r w:rsidRPr="00175D8B" w:rsidDel="00175D8B">
          <w:rPr>
            <w:rPrChange w:id="477" w:author="Clive Pygott" w:date="2018-05-19T19:37:00Z">
              <w:rPr>
                <w:rStyle w:val="Hyperlink"/>
                <w:b w:val="0"/>
                <w:bCs w:val="0"/>
              </w:rPr>
            </w:rPrChange>
          </w:rPr>
          <w:delText>Index</w:delText>
        </w:r>
        <w:r w:rsidDel="00175D8B">
          <w:rPr>
            <w:webHidden/>
          </w:rPr>
          <w:tab/>
        </w:r>
        <w:r w:rsidR="00230EEF" w:rsidDel="00175D8B">
          <w:rPr>
            <w:webHidden/>
          </w:rPr>
          <w:delText>55</w:delText>
        </w:r>
      </w:del>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478" w:name="_Toc443470358"/>
      <w:bookmarkStart w:id="479" w:name="_Toc450303208"/>
      <w:bookmarkStart w:id="480" w:name="_Toc514521989"/>
      <w:r>
        <w:lastRenderedPageBreak/>
        <w:t>Foreword</w:t>
      </w:r>
      <w:bookmarkEnd w:id="478"/>
      <w:bookmarkEnd w:id="479"/>
      <w:bookmarkEnd w:id="480"/>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481" w:name="_Toc443470359"/>
      <w:bookmarkStart w:id="482" w:name="_Toc450303209"/>
      <w:r w:rsidRPr="00BD083E">
        <w:br w:type="page"/>
      </w:r>
    </w:p>
    <w:p w14:paraId="78642B5E" w14:textId="77777777" w:rsidR="00A32382" w:rsidRDefault="00A32382" w:rsidP="00A32382">
      <w:pPr>
        <w:pStyle w:val="Heading1"/>
      </w:pPr>
      <w:bookmarkStart w:id="483" w:name="_Toc514521990"/>
      <w:r>
        <w:lastRenderedPageBreak/>
        <w:t>Introduction</w:t>
      </w:r>
      <w:bookmarkEnd w:id="481"/>
      <w:bookmarkEnd w:id="482"/>
      <w:bookmarkEnd w:id="483"/>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5E7C53C"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486" w:name="_Toc514521991"/>
      <w:r w:rsidRPr="00B35625">
        <w:t>1.</w:t>
      </w:r>
      <w:r>
        <w:t xml:space="preserve"> Scope</w:t>
      </w:r>
      <w:bookmarkStart w:id="487" w:name="_Toc443461091"/>
      <w:bookmarkStart w:id="488" w:name="_Toc443470360"/>
      <w:bookmarkStart w:id="489" w:name="_Toc450303210"/>
      <w:bookmarkStart w:id="490" w:name="_Toc192557820"/>
      <w:bookmarkStart w:id="491" w:name="_Toc336348220"/>
      <w:bookmarkEnd w:id="486"/>
    </w:p>
    <w:bookmarkEnd w:id="487"/>
    <w:bookmarkEnd w:id="488"/>
    <w:bookmarkEnd w:id="489"/>
    <w:bookmarkEnd w:id="490"/>
    <w:bookmarkEnd w:id="491"/>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492" w:name="_Toc514521992"/>
      <w:bookmarkStart w:id="493" w:name="_Toc443461093"/>
      <w:bookmarkStart w:id="494" w:name="_Toc443470362"/>
      <w:bookmarkStart w:id="495" w:name="_Toc450303212"/>
      <w:bookmarkStart w:id="496" w:name="_Toc192557830"/>
      <w:r w:rsidRPr="008731B5">
        <w:t>2.</w:t>
      </w:r>
      <w:r w:rsidR="00142882">
        <w:t xml:space="preserve"> </w:t>
      </w:r>
      <w:r w:rsidRPr="008731B5">
        <w:t xml:space="preserve">Normative </w:t>
      </w:r>
      <w:r w:rsidRPr="00BC4165">
        <w:t>references</w:t>
      </w:r>
      <w:bookmarkEnd w:id="492"/>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  </w:t>
      </w:r>
      <w:r w:rsidRPr="00B219D9">
        <w:rPr>
          <w:i/>
        </w:rPr>
        <w:t>Information Technology — Programming languages — Guidance to avoiding vulnerabilities in programming languages</w:t>
      </w:r>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497" w:name="_Toc514521993"/>
      <w:bookmarkStart w:id="498" w:name="_Toc443461094"/>
      <w:bookmarkStart w:id="499" w:name="_Toc443470363"/>
      <w:bookmarkStart w:id="500" w:name="_Toc450303213"/>
      <w:bookmarkStart w:id="501" w:name="_Toc192557831"/>
      <w:bookmarkEnd w:id="493"/>
      <w:bookmarkEnd w:id="494"/>
      <w:bookmarkEnd w:id="495"/>
      <w:bookmarkEnd w:id="496"/>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497"/>
    </w:p>
    <w:p w14:paraId="41BC85B6" w14:textId="77777777" w:rsidR="00076C3F" w:rsidRDefault="00076C3F" w:rsidP="00076C3F">
      <w:pPr>
        <w:pStyle w:val="Heading2"/>
      </w:pPr>
      <w:bookmarkStart w:id="502" w:name="_Toc514521994"/>
      <w:r w:rsidRPr="008731B5">
        <w:t>3</w:t>
      </w:r>
      <w:r>
        <w:t xml:space="preserve">.1 </w:t>
      </w:r>
      <w:r w:rsidRPr="008731B5">
        <w:t>Terms</w:t>
      </w:r>
      <w:r>
        <w:t xml:space="preserve"> and </w:t>
      </w:r>
      <w:r w:rsidRPr="008731B5">
        <w:t>definitions</w:t>
      </w:r>
      <w:bookmarkEnd w:id="502"/>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503" w:name="_Toc192316172"/>
      <w:bookmarkStart w:id="504" w:name="_Toc192325324"/>
      <w:bookmarkStart w:id="505" w:name="_Toc192325826"/>
      <w:bookmarkStart w:id="506" w:name="_Toc192326328"/>
      <w:bookmarkStart w:id="507" w:name="_Toc192326830"/>
      <w:bookmarkStart w:id="508" w:name="_Toc192327334"/>
      <w:bookmarkStart w:id="509" w:name="_Toc192557387"/>
      <w:bookmarkStart w:id="510" w:name="_Toc192557888"/>
      <w:bookmarkStart w:id="511" w:name="_Toc192316222"/>
      <w:bookmarkStart w:id="512" w:name="_Toc192325374"/>
      <w:bookmarkStart w:id="513" w:name="_Toc192325876"/>
      <w:bookmarkStart w:id="514" w:name="_Toc192326378"/>
      <w:bookmarkStart w:id="515" w:name="_Toc192326880"/>
      <w:bookmarkStart w:id="516" w:name="_Toc192327384"/>
      <w:bookmarkStart w:id="517" w:name="_Toc192557437"/>
      <w:bookmarkStart w:id="518" w:name="_Toc192557938"/>
      <w:bookmarkEnd w:id="498"/>
      <w:bookmarkEnd w:id="499"/>
      <w:bookmarkEnd w:id="500"/>
      <w:bookmarkEnd w:id="501"/>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5F1BE6">
        <w:rPr>
          <w:b/>
          <w:u w:val="single"/>
        </w:rPr>
        <w:t>3.1.1</w:t>
      </w:r>
    </w:p>
    <w:p w14:paraId="478CB0AF" w14:textId="77777777" w:rsidR="00AE2507" w:rsidRPr="005F1BE6" w:rsidRDefault="00AE2507" w:rsidP="00AE2507">
      <w:pPr>
        <w:spacing w:after="0"/>
        <w:rPr>
          <w:b/>
          <w:u w:val="single"/>
        </w:rPr>
      </w:pPr>
    </w:p>
    <w:p w14:paraId="11E64906" w14:textId="5FD58E4B" w:rsidR="0050317F" w:rsidRDefault="00DE0622" w:rsidP="00AE2507">
      <w:pPr>
        <w:spacing w:after="0"/>
      </w:pPr>
      <w:r w:rsidRPr="00DE0622">
        <w:rPr>
          <w:u w:val="single"/>
        </w:rPr>
        <w:t>access</w:t>
      </w:r>
      <w:r>
        <w:t xml:space="preserve">: </w:t>
      </w:r>
      <w:r w:rsidR="00820C9C">
        <w:rPr>
          <w:lang w:val="en-CA"/>
        </w:rPr>
        <w:fldChar w:fldCharType="begin"/>
      </w:r>
      <w:r w:rsidR="00820C9C">
        <w:instrText xml:space="preserve"> XE "</w:instrText>
      </w:r>
      <w:r w:rsidR="00820C9C">
        <w:rPr>
          <w:lang w:bidi="en-US"/>
        </w:rPr>
        <w:instrText>access</w:instrText>
      </w:r>
      <w:r w:rsidR="00820C9C">
        <w:instrText xml:space="preserve">" </w:instrText>
      </w:r>
      <w:r w:rsidR="00820C9C">
        <w:rPr>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2AD9A166"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ins w:id="519" w:author="Clive Pygott" w:date="2018-05-28T18:52: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68726F8F" w:rsidR="00DE0622" w:rsidRDefault="00DE0622" w:rsidP="0025264D">
      <w:pPr>
        <w:spacing w:after="0"/>
      </w:pPr>
      <w:r w:rsidRPr="008216A7">
        <w:rPr>
          <w:b/>
          <w:u w:val="single"/>
        </w:rPr>
        <w:t>alignment</w:t>
      </w:r>
      <w:r>
        <w:t xml:space="preserve"> </w:t>
      </w:r>
      <w:r w:rsidR="00820C9C">
        <w:rPr>
          <w:lang w:val="en-CA"/>
        </w:rPr>
        <w:fldChar w:fldCharType="begin"/>
      </w:r>
      <w:r w:rsidR="00820C9C">
        <w:instrText>XE "</w:instrText>
      </w:r>
      <w:r w:rsidR="00820C9C">
        <w:rPr>
          <w:lang w:bidi="en-US"/>
        </w:rPr>
        <w:instrText>alignment</w:instrText>
      </w:r>
      <w:r w:rsidR="00820C9C">
        <w:instrText>"</w:instrText>
      </w:r>
      <w:r w:rsidR="00820C9C">
        <w:rPr>
          <w:lang w:val="en-CA"/>
        </w:rPr>
        <w:fldChar w:fldCharType="end"/>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11E92DD9" w:rsidR="00564615" w:rsidRDefault="00564615" w:rsidP="0025264D">
      <w:pPr>
        <w:spacing w:after="0"/>
      </w:pPr>
      <w:r>
        <w:rPr>
          <w:b/>
          <w:u w:val="single"/>
        </w:rPr>
        <w:t>a</w:t>
      </w:r>
      <w:r w:rsidR="00DE0622" w:rsidRPr="008216A7">
        <w:rPr>
          <w:b/>
          <w:u w:val="single"/>
        </w:rPr>
        <w:t>rgument</w:t>
      </w:r>
      <w:r w:rsidR="00820C9C">
        <w:rPr>
          <w:b/>
          <w:u w:val="single"/>
        </w:rPr>
        <w:t xml:space="preserve"> </w:t>
      </w:r>
      <w:r w:rsidR="00820C9C">
        <w:rPr>
          <w:lang w:val="en-CA"/>
        </w:rPr>
        <w:fldChar w:fldCharType="begin"/>
      </w:r>
      <w:r w:rsidR="00820C9C">
        <w:instrText>XE "a</w:instrText>
      </w:r>
      <w:r w:rsidR="00820C9C">
        <w:rPr>
          <w:lang w:bidi="en-US"/>
        </w:rPr>
        <w:instrText>rgument</w:instrText>
      </w:r>
      <w:r w:rsidR="00820C9C">
        <w:instrText>"</w:instrText>
      </w:r>
      <w:r w:rsidR="00820C9C">
        <w:rPr>
          <w:lang w:val="en-CA"/>
        </w:rPr>
        <w:fldChar w:fldCharType="end"/>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76900005" w:rsidR="00564615" w:rsidRDefault="00DE0622" w:rsidP="0025264D">
      <w:pPr>
        <w:spacing w:after="0"/>
      </w:pPr>
      <w:proofErr w:type="spellStart"/>
      <w:r w:rsidRPr="008216A7">
        <w:rPr>
          <w:b/>
          <w:u w:val="single"/>
        </w:rPr>
        <w:t>behaviour</w:t>
      </w:r>
      <w:proofErr w:type="spellEnd"/>
      <w:r w:rsidR="009603AC">
        <w:t xml:space="preserve"> </w:t>
      </w:r>
      <w:r w:rsidR="00820C9C">
        <w:rPr>
          <w:lang w:val="en-CA"/>
        </w:rPr>
        <w:fldChar w:fldCharType="begin"/>
      </w:r>
      <w:r w:rsidR="00820C9C">
        <w:instrText>XE "</w:instrText>
      </w:r>
      <w:proofErr w:type="spellStart"/>
      <w:r w:rsidR="00820C9C">
        <w:rPr>
          <w:lang w:bidi="en-US"/>
        </w:rPr>
        <w:instrText>behaviour</w:instrText>
      </w:r>
      <w:proofErr w:type="spellEnd"/>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08DEB664"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del w:id="520" w:author="Clive Pygott" w:date="2018-05-14T22:00:00Z">
        <w:r w:rsidR="00805A59" w:rsidRPr="00805A59" w:rsidDel="006851D5">
          <w:delText>behavior</w:delText>
        </w:r>
      </w:del>
      <w:proofErr w:type="spellStart"/>
      <w:ins w:id="521" w:author="Clive Pygott" w:date="2018-05-14T22:00:00Z">
        <w:r w:rsidR="006851D5">
          <w:t>behaviour</w:t>
        </w:r>
      </w:ins>
      <w:proofErr w:type="spellEnd"/>
      <w:r w:rsidR="00805A59" w:rsidRPr="00805A59">
        <w:t xml:space="preserve">,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0F363726" w:rsidR="00AE2507" w:rsidRDefault="009D5730" w:rsidP="0025264D">
      <w:pPr>
        <w:spacing w:after="0"/>
      </w:pPr>
      <w:r w:rsidRPr="008216A7">
        <w:rPr>
          <w:b/>
          <w:u w:val="single"/>
        </w:rPr>
        <w:t>b</w:t>
      </w:r>
      <w:r w:rsidR="00805A59" w:rsidRPr="008216A7">
        <w:rPr>
          <w:b/>
          <w:u w:val="singl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7B9CFEF5" w:rsidR="004F52C9" w:rsidRDefault="00805A59" w:rsidP="0025264D">
      <w:pPr>
        <w:spacing w:after="0"/>
      </w:pPr>
      <w:r w:rsidRPr="008216A7">
        <w:rPr>
          <w:b/>
          <w:u w:val="single"/>
        </w:rPr>
        <w:t>byte</w:t>
      </w:r>
      <w:r w:rsidR="00CD7AAC">
        <w:rPr>
          <w:b/>
          <w:u w:val="singl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ins w:id="522" w:author="Clive Pygott" w:date="2018-05-28T18:38:00Z">
        <w:r w:rsidR="00B705CE">
          <w:rPr>
            <w:lang w:val="en-CA"/>
          </w:rPr>
          <w:fldChar w:fldCharType="begin"/>
        </w:r>
        <w:r w:rsidR="00B705CE">
          <w:instrText>XE "</w:instrText>
        </w:r>
        <w:proofErr w:type="spellStart"/>
        <w:r w:rsidR="00B705CE">
          <w:rPr>
            <w:lang w:bidi="en-US"/>
          </w:rPr>
          <w:instrText>behaviour</w:instrText>
        </w:r>
        <w:proofErr w:type="spellEnd"/>
        <w:r w:rsidR="00B705CE">
          <w:rPr>
            <w:lang w:bidi="en-US"/>
          </w:rPr>
          <w:instrText xml:space="preserve">: </w:instrText>
        </w:r>
        <w:r w:rsidR="00B705CE" w:rsidRPr="007163D9">
          <w:rPr>
            <w:u w:val="single"/>
          </w:rPr>
          <w:instrText xml:space="preserve">implementation-defined </w:instrText>
        </w:r>
        <w:proofErr w:type="spellStart"/>
        <w:r w:rsidR="00B705CE" w:rsidRPr="007163D9">
          <w:rPr>
            <w:u w:val="single"/>
          </w:rPr>
          <w:instrText>behaviour</w:instrText>
        </w:r>
        <w:proofErr w:type="spellEnd"/>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 xml:space="preserve">implementation-defined </w:instrText>
        </w:r>
        <w:proofErr w:type="spellStart"/>
        <w:r w:rsidR="00B705CE" w:rsidRPr="008A1B88">
          <w:rPr>
            <w:u w:val="single"/>
          </w:rPr>
          <w:instrText>behaviour</w:instrText>
        </w:r>
        <w:proofErr w:type="spellEnd"/>
        <w:r w:rsidR="00B705CE">
          <w:instrText xml:space="preserve"> "</w:instrText>
        </w:r>
        <w:r w:rsidR="00B705CE">
          <w:rPr>
            <w:lang w:val="en-CA"/>
          </w:rPr>
          <w:fldChar w:fldCharType="end"/>
        </w:r>
      </w:ins>
      <w:r w:rsidR="00805A59">
        <w:t>.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23D79DCF" w:rsidR="0025264D" w:rsidRDefault="004F52C9" w:rsidP="0025264D">
      <w:pPr>
        <w:spacing w:after="0"/>
      </w:pPr>
      <w:r w:rsidRPr="008216A7">
        <w:rPr>
          <w:b/>
          <w:u w:val="single"/>
        </w:rPr>
        <w:t>c</w:t>
      </w:r>
      <w:r w:rsidR="00805A59" w:rsidRPr="008216A7">
        <w:rPr>
          <w:b/>
          <w:u w:val="singl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ins w:id="523" w:author="Clive Pygott" w:date="2018-05-28T18:51:00Z">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ins>
      <w:r w:rsidR="00805A59" w:rsidRPr="00805A59">
        <w:t>, multibyte character</w:t>
      </w:r>
      <w:ins w:id="524" w:author="Clive Pygott" w:date="2018-05-28T18:50:00Z">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ins>
      <w:r w:rsidR="00805A59" w:rsidRPr="00805A59">
        <w:t>, wide character</w:t>
      </w:r>
      <w:ins w:id="525" w:author="Clive Pygott" w:date="2018-05-28T18:49:00Z">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ins>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6FE8EAB4" w:rsidR="00AE2507" w:rsidRDefault="00E506EC" w:rsidP="00AE2507">
      <w:pPr>
        <w:spacing w:after="0"/>
      </w:pPr>
      <w:r w:rsidRPr="00B50ED2">
        <w:rPr>
          <w:b/>
          <w:u w:val="single"/>
        </w:rPr>
        <w:t>correctly rounded result</w:t>
      </w:r>
      <w:r>
        <w:t>:</w:t>
      </w:r>
      <w:r w:rsidR="00CD7AAC">
        <w:t xml:space="preserve"> </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5188E5FF" w:rsidR="00AE2507" w:rsidRDefault="00E506EC" w:rsidP="00AE2507">
      <w:pPr>
        <w:spacing w:after="0"/>
      </w:pPr>
      <w:r w:rsidRPr="00B50ED2">
        <w:rPr>
          <w:b/>
          <w:u w:val="single"/>
        </w:rPr>
        <w:t>diagnostic message</w:t>
      </w:r>
      <w:r>
        <w:t xml:space="preserve">: </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ins w:id="526" w:author="Clive Pygott" w:date="2018-05-28T18:38:00Z">
        <w:r w:rsidR="00B705CE">
          <w:rPr>
            <w:lang w:val="en-CA"/>
          </w:rPr>
          <w:fldChar w:fldCharType="begin"/>
        </w:r>
        <w:r w:rsidR="00B705CE">
          <w:instrText>XE "</w:instrText>
        </w:r>
        <w:proofErr w:type="spellStart"/>
        <w:r w:rsidR="00B705CE">
          <w:rPr>
            <w:lang w:bidi="en-US"/>
          </w:rPr>
          <w:instrText>behaviour</w:instrText>
        </w:r>
        <w:proofErr w:type="spellEnd"/>
        <w:r w:rsidR="00B705CE">
          <w:rPr>
            <w:lang w:bidi="en-US"/>
          </w:rPr>
          <w:instrText xml:space="preserve">: </w:instrText>
        </w:r>
        <w:r w:rsidR="00B705CE" w:rsidRPr="007163D9">
          <w:rPr>
            <w:u w:val="single"/>
          </w:rPr>
          <w:instrText xml:space="preserve">implementation-defined </w:instrText>
        </w:r>
        <w:proofErr w:type="spellStart"/>
        <w:r w:rsidR="00B705CE" w:rsidRPr="007163D9">
          <w:rPr>
            <w:u w:val="single"/>
          </w:rPr>
          <w:instrText>behaviour</w:instrText>
        </w:r>
        <w:proofErr w:type="spellEnd"/>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 xml:space="preserve">implementation-defined </w:instrText>
        </w:r>
        <w:proofErr w:type="spellStart"/>
        <w:r w:rsidR="00B705CE" w:rsidRPr="008A1B88">
          <w:rPr>
            <w:u w:val="single"/>
          </w:rPr>
          <w:instrText>behaviour</w:instrText>
        </w:r>
        <w:proofErr w:type="spellEnd"/>
        <w:r w:rsidR="00B705CE">
          <w:instrText xml:space="preserve"> "</w:instrText>
        </w:r>
        <w:r w:rsidR="00B705CE">
          <w:rPr>
            <w:lang w:val="en-CA"/>
          </w:rPr>
          <w:fldChar w:fldCharType="end"/>
        </w:r>
      </w:ins>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20B69E6B" w:rsidR="00AE2507" w:rsidRDefault="00743E20" w:rsidP="0025264D">
      <w:pPr>
        <w:spacing w:after="0"/>
      </w:pPr>
      <w:r w:rsidRPr="00B50ED2">
        <w:rPr>
          <w:b/>
          <w:u w:val="single"/>
        </w:rPr>
        <w:t>formal parameter</w:t>
      </w:r>
      <w:r>
        <w:t xml:space="preserve">: </w:t>
      </w:r>
      <w:r w:rsidR="00CD7AAC">
        <w:rPr>
          <w:lang w:val="en-CA"/>
        </w:rPr>
        <w:fldChar w:fldCharType="begin"/>
      </w:r>
      <w:r w:rsidR="00CD7AAC">
        <w:instrText>XE "</w:instrText>
      </w:r>
      <w:r w:rsidR="00CD7AAC">
        <w:rPr>
          <w:lang w:bidi="en-US"/>
        </w:rPr>
        <w:instrText>formal parameter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parameter:</w:instrText>
      </w:r>
      <w:r w:rsidR="00CD7AAC">
        <w:rPr>
          <w:lang w:bidi="en-US"/>
        </w:rPr>
        <w:instrText xml:space="preserve"> formal</w:instrText>
      </w:r>
      <w:r w:rsidR="00CD7AAC">
        <w:instrText>"</w:instrText>
      </w:r>
      <w:r w:rsidR="00CD7AAC">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1DD079B0" w:rsidR="0025264D" w:rsidRDefault="00E506EC" w:rsidP="0025264D">
      <w:pPr>
        <w:spacing w:after="0"/>
      </w:pPr>
      <w:r w:rsidRPr="00B50ED2">
        <w:rPr>
          <w:b/>
          <w:u w:val="single"/>
        </w:rPr>
        <w:t>implementation</w:t>
      </w:r>
      <w:r>
        <w:t>:</w:t>
      </w:r>
      <w:r w:rsidR="00CD7AAC" w:rsidRPr="00CD7AAC">
        <w:rPr>
          <w:lang w:val="en-CA"/>
        </w:rPr>
        <w:t xml:space="preserve"> </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57C749A2" w:rsidR="0025264D" w:rsidRDefault="009603AC" w:rsidP="0025264D">
      <w:pPr>
        <w:spacing w:after="0"/>
      </w:pPr>
      <w:r w:rsidRPr="00B50ED2">
        <w:rPr>
          <w:b/>
          <w:u w:val="single"/>
        </w:rPr>
        <w:t>implementation-defi</w:t>
      </w:r>
      <w:r w:rsidR="00DE0622" w:rsidRPr="00B50ED2">
        <w:rPr>
          <w:b/>
          <w:u w:val="single"/>
        </w:rPr>
        <w:t xml:space="preserve">ned </w:t>
      </w:r>
      <w:proofErr w:type="spellStart"/>
      <w:r w:rsidR="00DE0622" w:rsidRPr="00B50ED2">
        <w:rPr>
          <w:b/>
          <w:u w:val="single"/>
        </w:rPr>
        <w:t>behaviour</w:t>
      </w:r>
      <w:proofErr w:type="spellEnd"/>
      <w:r w:rsidR="00DE0622">
        <w:t>:</w:t>
      </w:r>
      <w:r w:rsidR="00C65958">
        <w:t xml:space="preserve"> </w:t>
      </w:r>
      <w:r w:rsidR="00C65958">
        <w:rPr>
          <w:lang w:val="en-CA"/>
        </w:rPr>
        <w:fldChar w:fldCharType="begin"/>
      </w:r>
      <w:r w:rsidR="00C65958">
        <w:instrText>XE "</w:instrText>
      </w:r>
      <w:proofErr w:type="spellStart"/>
      <w:r w:rsidR="00C65958">
        <w:rPr>
          <w:lang w:bidi="en-US"/>
        </w:rPr>
        <w:instrText>behaviour</w:instrText>
      </w:r>
      <w:proofErr w:type="spellEnd"/>
      <w:r w:rsidR="00C65958">
        <w:rPr>
          <w:lang w:bidi="en-US"/>
        </w:rPr>
        <w:instrText xml:space="preserve">: </w:instrText>
      </w:r>
      <w:r w:rsidR="00C65958" w:rsidRPr="007163D9">
        <w:rPr>
          <w:u w:val="single"/>
        </w:rPr>
        <w:instrText xml:space="preserve">implementation-defined </w:instrText>
      </w:r>
      <w:proofErr w:type="spellStart"/>
      <w:r w:rsidR="00C65958" w:rsidRPr="007163D9">
        <w:rPr>
          <w:u w:val="single"/>
        </w:rPr>
        <w:instrText>behaviour</w:instrText>
      </w:r>
      <w:proofErr w:type="spellEnd"/>
      <w:r w:rsidR="00C65958">
        <w:instrText xml:space="preserve"> "</w:instrText>
      </w:r>
      <w:r w:rsidR="00C65958">
        <w:rPr>
          <w:lang w:val="en-CA"/>
        </w:rPr>
        <w:fldChar w:fldCharType="end"/>
      </w:r>
      <w:r w:rsidR="00C65958">
        <w:rPr>
          <w:lang w:val="en-CA"/>
        </w:rPr>
        <w:fldChar w:fldCharType="begin"/>
      </w:r>
      <w:r w:rsidR="00C65958">
        <w:instrText>XE "</w:instrText>
      </w:r>
      <w:r w:rsidR="00C65958" w:rsidRPr="008A1B88">
        <w:rPr>
          <w:u w:val="single"/>
        </w:rPr>
        <w:instrText xml:space="preserve">implementation-defined </w:instrText>
      </w:r>
      <w:proofErr w:type="spellStart"/>
      <w:r w:rsidR="00C65958" w:rsidRPr="008A1B88">
        <w:rPr>
          <w:u w:val="single"/>
        </w:rPr>
        <w:instrText>behaviour</w:instrText>
      </w:r>
      <w:proofErr w:type="spellEnd"/>
      <w:r w:rsidR="00C65958">
        <w:instrText xml:space="preserve"> "</w:instrText>
      </w:r>
      <w:r w:rsidR="00C65958">
        <w:rPr>
          <w:lang w:val="en-CA"/>
        </w:rPr>
        <w:fldChar w:fldCharType="end"/>
      </w:r>
      <w:r w:rsidR="00DE0622">
        <w:tab/>
      </w:r>
    </w:p>
    <w:p w14:paraId="2945CDAF" w14:textId="2E0783E9" w:rsidR="0025264D" w:rsidRDefault="00DE0622" w:rsidP="0025264D">
      <w:pPr>
        <w:spacing w:after="0"/>
      </w:pPr>
      <w:proofErr w:type="spellStart"/>
      <w:r>
        <w:lastRenderedPageBreak/>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21430AEA" w:rsidR="0025264D" w:rsidRDefault="00743E20" w:rsidP="0025264D">
      <w:pPr>
        <w:spacing w:after="0"/>
      </w:pPr>
      <w:r w:rsidRPr="00B50ED2">
        <w:rPr>
          <w:b/>
          <w:u w:val="single"/>
        </w:rPr>
        <w:t>implementation-defined value</w:t>
      </w:r>
      <w:r>
        <w:t xml:space="preserve">: </w:t>
      </w:r>
      <w:r w:rsidR="00CD7AAC">
        <w:rPr>
          <w:lang w:val="en-CA"/>
        </w:rPr>
        <w:fldChar w:fldCharType="begin"/>
      </w:r>
      <w:r w:rsidR="00CD7AAC">
        <w:instrText>XE "</w:instrText>
      </w:r>
      <w:r w:rsidR="00CD7AAC" w:rsidRPr="008A1B88">
        <w:rPr>
          <w:u w:val="single"/>
        </w:rPr>
        <w:instrText>implementation-defi</w:instrText>
      </w:r>
      <w:r w:rsidR="00CD7AAC">
        <w:rPr>
          <w:u w:val="single"/>
        </w:rPr>
        <w:instrText>ned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w:instrText>
      </w:r>
      <w:r w:rsidR="00CD7AAC" w:rsidRPr="008A1B88">
        <w:rPr>
          <w:u w:val="single"/>
        </w:rPr>
        <w:instrText>implementation-defi</w:instrText>
      </w:r>
      <w:r w:rsidR="00CD7AAC">
        <w:rPr>
          <w:u w:val="single"/>
        </w:rPr>
        <w:instrText>ned</w:instrText>
      </w:r>
      <w:r w:rsidR="00CD7AAC">
        <w:instrText>"</w:instrText>
      </w:r>
      <w:r w:rsidR="00CD7AAC">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298EAF07" w:rsidR="0025264D" w:rsidRDefault="00E506EC" w:rsidP="0025264D">
      <w:pPr>
        <w:spacing w:after="0"/>
      </w:pPr>
      <w:r w:rsidRPr="00B50ED2">
        <w:rPr>
          <w:b/>
          <w:u w:val="single"/>
        </w:rPr>
        <w:t>implementation limit</w:t>
      </w:r>
      <w:r>
        <w:t xml:space="preserve">: </w:t>
      </w:r>
      <w:r w:rsidR="00CD7AAC">
        <w:rPr>
          <w:lang w:val="en-CA"/>
        </w:rPr>
        <w:fldChar w:fldCharType="begin"/>
      </w:r>
      <w:r w:rsidR="00CD7AAC">
        <w:instrText>XE "</w:instrText>
      </w:r>
      <w:r w:rsidR="00CD7AAC">
        <w:rPr>
          <w:u w:val="single"/>
        </w:rPr>
        <w:instrText>implementation limit</w:instrText>
      </w:r>
      <w:r w:rsidR="00CD7AAC">
        <w:instrText>"</w:instrText>
      </w:r>
      <w:r w:rsidR="00CD7AAC">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5E3E5B8" w:rsidR="0025264D" w:rsidRDefault="00743E20" w:rsidP="0025264D">
      <w:pPr>
        <w:spacing w:after="0"/>
      </w:pPr>
      <w:r w:rsidRPr="00B50ED2">
        <w:rPr>
          <w:b/>
          <w:u w:val="single"/>
        </w:rPr>
        <w:t>indeterminate value</w:t>
      </w:r>
      <w:r>
        <w:t xml:space="preserve">: </w:t>
      </w:r>
      <w:r w:rsidR="00CD7AAC">
        <w:rPr>
          <w:lang w:val="en-CA"/>
        </w:rPr>
        <w:fldChar w:fldCharType="begin"/>
      </w:r>
      <w:r w:rsidR="00CD7AAC">
        <w:instrText>XE "</w:instrText>
      </w:r>
      <w:r w:rsidR="00CD7AAC">
        <w:rPr>
          <w:lang w:bidi="en-US"/>
        </w:rPr>
        <w:instrText>indeterminate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indeterminate</w:instrText>
      </w:r>
      <w:r w:rsidR="00CD7AAC">
        <w:instrText>"</w:instrText>
      </w:r>
      <w:r w:rsidR="00CD7AAC">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4EAEB14" w:rsidR="0025264D" w:rsidRDefault="009603AC" w:rsidP="0025264D">
      <w:pPr>
        <w:spacing w:after="0"/>
      </w:pPr>
      <w:r w:rsidRPr="00B50ED2">
        <w:rPr>
          <w:b/>
          <w:u w:val="single"/>
        </w:rPr>
        <w:t>locale-specifi</w:t>
      </w:r>
      <w:r w:rsidR="00DE0622" w:rsidRPr="00B50ED2">
        <w:rPr>
          <w:b/>
          <w:u w:val="single"/>
        </w:rPr>
        <w:t xml:space="preserve">c </w:t>
      </w:r>
      <w:proofErr w:type="spellStart"/>
      <w:r w:rsidR="00DE0622" w:rsidRPr="00B50ED2">
        <w:rPr>
          <w:b/>
          <w:u w:val="single"/>
        </w:rPr>
        <w:t>behaviour</w:t>
      </w:r>
      <w:proofErr w:type="spellEnd"/>
      <w:r w:rsidR="00DE0622">
        <w:t>:</w:t>
      </w:r>
      <w:r w:rsidR="003127DB">
        <w:rPr>
          <w:lang w:val="en-CA"/>
        </w:rPr>
        <w:fldChar w:fldCharType="begin"/>
      </w:r>
      <w:r w:rsidR="003127DB">
        <w:instrText>XE "</w:instrText>
      </w:r>
      <w:r w:rsidR="003127DB">
        <w:rPr>
          <w:lang w:bidi="en-US"/>
        </w:rPr>
        <w:instrText xml:space="preserve">locale-specific </w:instrText>
      </w:r>
      <w:proofErr w:type="spellStart"/>
      <w:r w:rsidR="003127DB" w:rsidRPr="008A1B88">
        <w:rPr>
          <w:u w:val="single"/>
        </w:rPr>
        <w:instrText>behaviour</w:instrText>
      </w:r>
      <w:proofErr w:type="spellEnd"/>
      <w:r w:rsidR="003127DB">
        <w:instrText xml:space="preserve"> "</w:instrText>
      </w:r>
      <w:r w:rsidR="003127DB">
        <w:rPr>
          <w:lang w:val="en-CA"/>
        </w:rPr>
        <w:fldChar w:fldCharType="end"/>
      </w:r>
    </w:p>
    <w:p w14:paraId="23231795" w14:textId="73495925"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w:t>
      </w:r>
      <w:proofErr w:type="spellStart"/>
      <w:r w:rsidR="00DE0622">
        <w:t>behaviour</w:t>
      </w:r>
      <w:proofErr w:type="spellEnd"/>
      <w:r w:rsidR="00DE0622">
        <w:t xml:space="preserve"> is whether the </w:t>
      </w:r>
      <w:proofErr w:type="spellStart"/>
      <w:r w:rsidR="00DE0622" w:rsidRPr="000962C7">
        <w:rPr>
          <w:rFonts w:ascii="Courier New" w:hAnsi="Courier New" w:cs="Courier New"/>
          <w:sz w:val="20"/>
          <w:rPrChange w:id="527" w:author="Clive Pygott" w:date="2018-05-17T19:00:00Z">
            <w:rPr/>
          </w:rPrChange>
        </w:rPr>
        <w:t>islower</w:t>
      </w:r>
      <w:proofErr w:type="spellEnd"/>
      <w:r w:rsidR="00DE0622" w:rsidRPr="000962C7">
        <w:rPr>
          <w:rFonts w:ascii="Courier New" w:hAnsi="Courier New" w:cs="Courier New"/>
          <w:sz w:val="20"/>
          <w:rPrChange w:id="528" w:author="Clive Pygott" w:date="2018-05-17T19:00:00Z">
            <w:rPr/>
          </w:rPrChange>
        </w:rPr>
        <w:t>()</w:t>
      </w:r>
      <w:r w:rsidR="00DE0622" w:rsidRPr="000962C7">
        <w:rPr>
          <w:sz w:val="20"/>
          <w:rPrChange w:id="529" w:author="Clive Pygott" w:date="2018-05-17T19:00:00Z">
            <w:rPr/>
          </w:rPrChange>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329FC8A2" w:rsidR="0025264D" w:rsidRDefault="00743E20" w:rsidP="0025264D">
      <w:pPr>
        <w:spacing w:after="0"/>
      </w:pPr>
      <w:r w:rsidRPr="00B50ED2">
        <w:rPr>
          <w:b/>
          <w:u w:val="single"/>
        </w:rPr>
        <w:t>memory location</w:t>
      </w:r>
      <w:r>
        <w:t>:</w:t>
      </w:r>
      <w:r w:rsidR="003127DB">
        <w:t xml:space="preserve"> </w:t>
      </w:r>
      <w:r w:rsidR="003127DB">
        <w:rPr>
          <w:lang w:val="en-CA"/>
        </w:rPr>
        <w:fldChar w:fldCharType="begin"/>
      </w:r>
      <w:r w:rsidR="003127DB">
        <w:instrText>XE "</w:instrText>
      </w:r>
      <w:r w:rsidR="003127DB">
        <w:rPr>
          <w:lang w:bidi="en-US"/>
        </w:rPr>
        <w:instrText>memory location</w:instrText>
      </w:r>
      <w:r w:rsidR="003127DB">
        <w:instrText>"</w:instrText>
      </w:r>
      <w:r w:rsidR="003127DB">
        <w:rPr>
          <w:lang w:val="en-CA"/>
        </w:rPr>
        <w:fldChar w:fldCharType="end"/>
      </w:r>
      <w:r>
        <w:tab/>
      </w:r>
      <w:r w:rsidR="0050317F">
        <w:t xml:space="preserve"> </w:t>
      </w:r>
    </w:p>
    <w:p w14:paraId="3741DAEF" w14:textId="432EF2EE" w:rsidR="009D5730" w:rsidRDefault="00743E20" w:rsidP="0025264D">
      <w:pPr>
        <w:spacing w:after="0"/>
      </w:pPr>
      <w:r>
        <w:t>object of scalar</w:t>
      </w:r>
      <w:r>
        <w:rPr>
          <w:rStyle w:val="FootnoteReference"/>
        </w:rPr>
        <w:footnoteReference w:id="1"/>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5126738B" w:rsidR="0025264D" w:rsidRDefault="00743E20" w:rsidP="0025264D">
      <w:pPr>
        <w:spacing w:after="0"/>
      </w:pPr>
      <w:r w:rsidRPr="00B50ED2">
        <w:rPr>
          <w:b/>
          <w:u w:val="single"/>
        </w:rPr>
        <w:t>multibyte character</w:t>
      </w:r>
      <w:r>
        <w:t xml:space="preserve">: </w:t>
      </w:r>
      <w:r w:rsidR="003127DB">
        <w:rPr>
          <w:lang w:val="en-CA"/>
        </w:rPr>
        <w:fldChar w:fldCharType="begin"/>
      </w:r>
      <w:r w:rsidR="003127DB">
        <w:instrText>XE "</w:instrText>
      </w:r>
      <w:r w:rsidR="003127DB">
        <w:rPr>
          <w:lang w:bidi="en-US"/>
        </w:rPr>
        <w:instrText>multibyte character</w:instrText>
      </w:r>
      <w:r w:rsidR="003127DB">
        <w:instrText>"</w:instrText>
      </w:r>
      <w:r w:rsidR="003127DB">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multibyte</w:instrText>
      </w:r>
      <w:r w:rsidR="00CD7AAC">
        <w:instrText>"</w:instrText>
      </w:r>
      <w:r w:rsidR="00CD7AAC">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2A48A67B" w:rsidR="00906243" w:rsidRDefault="00DE0622" w:rsidP="0025264D">
      <w:pPr>
        <w:spacing w:after="0"/>
      </w:pPr>
      <w:r w:rsidRPr="00B50ED2">
        <w:rPr>
          <w:b/>
          <w:u w:val="single"/>
        </w:rPr>
        <w:t>object</w:t>
      </w:r>
      <w:r>
        <w: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F575E9E" w:rsidR="00906243" w:rsidRDefault="00DE0622" w:rsidP="0025264D">
      <w:pPr>
        <w:spacing w:after="0"/>
      </w:pPr>
      <w:r w:rsidRPr="00B50ED2">
        <w:rPr>
          <w:b/>
          <w:u w:val="single"/>
        </w:rPr>
        <w:t>parameter</w:t>
      </w:r>
      <w:r>
        <w:t>:</w:t>
      </w:r>
      <w:r w:rsidR="00743E20">
        <w:t xml:space="preserve"> </w:t>
      </w:r>
      <w:r w:rsidR="003127DB">
        <w:rPr>
          <w:lang w:val="en-CA"/>
        </w:rPr>
        <w:fldChar w:fldCharType="begin"/>
      </w:r>
      <w:r w:rsidR="003127DB">
        <w:instrText>XE "</w:instrText>
      </w:r>
      <w:r w:rsidR="003127DB">
        <w:rPr>
          <w:lang w:bidi="en-US"/>
        </w:rPr>
        <w:instrText>parameter</w:instrText>
      </w:r>
      <w:r w:rsidR="003127DB">
        <w:instrText>"</w:instrText>
      </w:r>
      <w:r w:rsidR="003127DB">
        <w:rPr>
          <w:lang w:val="en-CA"/>
        </w:rPr>
        <w:fldChar w:fldCharType="end"/>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267B5096" w:rsidR="00906243" w:rsidRDefault="00DE0622" w:rsidP="0025264D">
      <w:pPr>
        <w:spacing w:after="0"/>
      </w:pPr>
      <w:r w:rsidRPr="00B50ED2">
        <w:rPr>
          <w:b/>
          <w:u w:val="single"/>
        </w:rPr>
        <w:t>recommended practice</w:t>
      </w:r>
      <w:r>
        <w:t>:</w:t>
      </w:r>
      <w:r w:rsidR="00B40A7D">
        <w:t xml:space="preserve"> </w:t>
      </w:r>
      <w:r w:rsidR="003127DB">
        <w:rPr>
          <w:lang w:val="en-CA"/>
        </w:rPr>
        <w:fldChar w:fldCharType="begin"/>
      </w:r>
      <w:r w:rsidR="003127DB">
        <w:instrText>XE "</w:instrText>
      </w:r>
      <w:r w:rsidR="003127DB">
        <w:rPr>
          <w:lang w:bidi="en-US"/>
        </w:rPr>
        <w:instrText>recommended practice</w:instrText>
      </w:r>
      <w:r w:rsidR="003127DB">
        <w:instrText>"</w:instrText>
      </w:r>
      <w:r w:rsidR="003127DB">
        <w:rPr>
          <w:lang w:val="en-CA"/>
        </w:rPr>
        <w:fldChar w:fldCharType="end"/>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338AD596" w:rsidR="00906243" w:rsidRDefault="00DE0622" w:rsidP="0025264D">
      <w:pPr>
        <w:spacing w:after="0"/>
      </w:pPr>
      <w:r w:rsidRPr="00B50ED2">
        <w:rPr>
          <w:b/>
          <w:u w:val="single"/>
        </w:rPr>
        <w:t>runtime-constraint</w:t>
      </w:r>
      <w:r>
        <w:t>:</w:t>
      </w:r>
      <w:r w:rsidR="00B40A7D">
        <w:t xml:space="preserve"> </w:t>
      </w:r>
      <w:r w:rsidR="003127DB">
        <w:rPr>
          <w:lang w:val="en-CA"/>
        </w:rPr>
        <w:fldChar w:fldCharType="begin"/>
      </w:r>
      <w:r w:rsidR="003127DB">
        <w:instrText>XE "</w:instrText>
      </w:r>
      <w:r w:rsidR="003127DB">
        <w:rPr>
          <w:lang w:bidi="en-US"/>
        </w:rPr>
        <w:instrText>runtime constraint</w:instrText>
      </w:r>
      <w:r w:rsidR="003127DB">
        <w:instrText>"</w:instrText>
      </w:r>
      <w:r w:rsidR="003127DB">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b/>
          <w:u w:val="single"/>
        </w:rPr>
      </w:pPr>
      <w:r>
        <w:rPr>
          <w:b/>
          <w:u w:val="single"/>
        </w:rPr>
        <w:t>3.1.23</w:t>
      </w:r>
    </w:p>
    <w:p w14:paraId="66EAF8B8" w14:textId="7ADB76EE" w:rsidR="00BF1851" w:rsidRDefault="00BF1851" w:rsidP="0025264D">
      <w:pPr>
        <w:spacing w:after="0"/>
        <w:rPr>
          <w:b/>
          <w:u w:val="single"/>
        </w:rPr>
      </w:pPr>
    </w:p>
    <w:p w14:paraId="506E739C" w14:textId="68D88502" w:rsidR="00BF1851" w:rsidRDefault="00BF1851" w:rsidP="0025264D">
      <w:pPr>
        <w:spacing w:after="0"/>
        <w:rPr>
          <w:b/>
          <w:u w:val="single"/>
        </w:rPr>
      </w:pPr>
      <w:r>
        <w:rPr>
          <w:b/>
          <w:u w:val="single"/>
        </w:rPr>
        <w:t>Sequence point</w:t>
      </w:r>
      <w:r w:rsidR="003127DB">
        <w:rPr>
          <w:b/>
          <w:u w:val="single"/>
        </w:rPr>
        <w:t xml:space="preserve">: </w:t>
      </w:r>
      <w:r w:rsidR="003127DB">
        <w:rPr>
          <w:lang w:val="en-CA"/>
        </w:rPr>
        <w:fldChar w:fldCharType="begin"/>
      </w:r>
      <w:r w:rsidR="003127DB">
        <w:instrText>XE "</w:instrText>
      </w:r>
      <w:r w:rsidR="003127DB">
        <w:rPr>
          <w:lang w:bidi="en-US"/>
        </w:rPr>
        <w:instrText>sequence point</w:instrText>
      </w:r>
      <w:r w:rsidR="003127DB">
        <w:instrText>"</w:instrText>
      </w:r>
      <w:r w:rsidR="003127DB">
        <w:rPr>
          <w:lang w:val="en-CA"/>
        </w:rPr>
        <w:fldChar w:fldCharType="end"/>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in  </w:t>
      </w:r>
      <w:r w:rsidRPr="000962C7">
        <w:rPr>
          <w:rFonts w:ascii="Courier New" w:hAnsi="Courier New" w:cs="Courier New"/>
          <w:sz w:val="20"/>
          <w:lang w:val="en-GB"/>
          <w:rPrChange w:id="530" w:author="Clive Pygott" w:date="2018-05-17T19:02:00Z">
            <w:rPr>
              <w:lang w:val="en-GB"/>
            </w:rPr>
          </w:rPrChange>
        </w:rPr>
        <w:t>A, B;</w:t>
      </w:r>
      <w:r w:rsidRPr="000962C7">
        <w:rPr>
          <w:sz w:val="20"/>
          <w:lang w:val="en-GB"/>
          <w:rPrChange w:id="531" w:author="Clive Pygott" w:date="2018-05-17T19:02:00Z">
            <w:rPr>
              <w:lang w:val="en-GB"/>
            </w:rPr>
          </w:rPrChange>
        </w:rPr>
        <w:t xml:space="preserve">  </w:t>
      </w:r>
      <w:r w:rsidRPr="003B0013">
        <w:rPr>
          <w:lang w:val="en-GB"/>
        </w:rPr>
        <w:t xml:space="preserve">all </w:t>
      </w:r>
      <w:r w:rsidRPr="003B0013">
        <w:t>calculations and assignments required by</w:t>
      </w:r>
      <w:r w:rsidR="003B0013">
        <w:t xml:space="preserve"> sub-expression </w:t>
      </w:r>
      <w:r w:rsidR="003B0013" w:rsidRPr="000962C7">
        <w:rPr>
          <w:rFonts w:ascii="Courier New" w:hAnsi="Courier New" w:cs="Courier New"/>
          <w:sz w:val="20"/>
          <w:rPrChange w:id="532" w:author="Clive Pygott" w:date="2018-05-17T19:02:00Z">
            <w:rPr/>
          </w:rPrChange>
        </w:rPr>
        <w:t>A</w:t>
      </w:r>
      <w:r w:rsidR="003B0013">
        <w:t xml:space="preserve"> are completed before any required by </w:t>
      </w:r>
      <w:r w:rsidR="003B0013" w:rsidRPr="000962C7">
        <w:rPr>
          <w:rFonts w:ascii="Courier New" w:hAnsi="Courier New" w:cs="Courier New"/>
          <w:sz w:val="20"/>
          <w:rPrChange w:id="533" w:author="Clive Pygott" w:date="2018-05-17T19:02:00Z">
            <w:rPr/>
          </w:rPrChange>
        </w:rPr>
        <w:t>B</w:t>
      </w:r>
      <w:r w:rsidR="003B0013">
        <w:t xml:space="preserve"> are started.</w:t>
      </w:r>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b/>
          <w:u w:val="single"/>
        </w:rPr>
      </w:pPr>
      <w:r>
        <w:rPr>
          <w:b/>
          <w:u w:val="single"/>
        </w:rPr>
        <w:t>3.1.24</w:t>
      </w:r>
    </w:p>
    <w:p w14:paraId="7CC87310" w14:textId="77777777" w:rsidR="00BF1851" w:rsidRDefault="00BF1851" w:rsidP="0025264D">
      <w:pPr>
        <w:spacing w:after="0"/>
        <w:rPr>
          <w:b/>
          <w:u w:val="single"/>
        </w:rPr>
      </w:pPr>
    </w:p>
    <w:p w14:paraId="5F1D003F" w14:textId="5D2A36F2" w:rsidR="00906243" w:rsidRDefault="00743E20" w:rsidP="0025264D">
      <w:pPr>
        <w:spacing w:after="0"/>
      </w:pPr>
      <w:r w:rsidRPr="00B50ED2">
        <w:rPr>
          <w:b/>
          <w:u w:val="single"/>
        </w:rPr>
        <w:t>single-byte character</w:t>
      </w:r>
      <w:r>
        <w:t xml:space="preserve">: </w:t>
      </w:r>
      <w:r w:rsidR="00D37F96">
        <w:rPr>
          <w:lang w:val="en-CA"/>
        </w:rPr>
        <w:fldChar w:fldCharType="begin"/>
      </w:r>
      <w:r w:rsidR="00D37F96">
        <w:instrText>XE "</w:instrText>
      </w:r>
      <w:r w:rsidR="00D37F96">
        <w:rPr>
          <w:lang w:bidi="en-US"/>
        </w:rPr>
        <w:instrText>single-byte character</w:instrText>
      </w:r>
      <w:r w:rsidR="00D37F96">
        <w:instrText>"</w:instrText>
      </w:r>
      <w:r w:rsidR="00D37F96">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single-byte</w:instrText>
      </w:r>
      <w:r w:rsidR="00CD7AAC">
        <w:instrText>"</w:instrText>
      </w:r>
      <w:r w:rsidR="00CD7AAC">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1A80F495" w:rsidR="003B3C5A" w:rsidRDefault="003B3C5A" w:rsidP="0025264D">
      <w:pPr>
        <w:spacing w:after="0"/>
        <w:rPr>
          <w:b/>
          <w:u w:val="single"/>
        </w:rPr>
      </w:pPr>
      <w:r>
        <w:rPr>
          <w:b/>
          <w:u w:val="single"/>
        </w:rPr>
        <w:t>3.1.2</w:t>
      </w:r>
      <w:r w:rsidR="00BF1851">
        <w:rPr>
          <w:b/>
          <w:u w:val="single"/>
        </w:rPr>
        <w:t>5</w:t>
      </w:r>
    </w:p>
    <w:p w14:paraId="2C6E3201" w14:textId="77777777" w:rsidR="00906243" w:rsidRPr="008216A7" w:rsidRDefault="00906243" w:rsidP="0025264D">
      <w:pPr>
        <w:spacing w:after="0"/>
        <w:rPr>
          <w:b/>
          <w:u w:val="single"/>
        </w:rPr>
      </w:pPr>
    </w:p>
    <w:p w14:paraId="6164BA71" w14:textId="425E13C1" w:rsidR="00906243" w:rsidRDefault="00755EE4" w:rsidP="0025264D">
      <w:pPr>
        <w:spacing w:after="0"/>
      </w:pPr>
      <w:r w:rsidRPr="00B50ED2">
        <w:rPr>
          <w:b/>
          <w:u w:val="single"/>
        </w:rPr>
        <w:t>trap representation</w:t>
      </w:r>
      <w:r>
        <w:t xml:space="preserve">: </w:t>
      </w:r>
      <w:r w:rsidR="00D37F96">
        <w:rPr>
          <w:lang w:val="en-CA"/>
        </w:rPr>
        <w:fldChar w:fldCharType="begin"/>
      </w:r>
      <w:r w:rsidR="00D37F96">
        <w:instrText>XE "</w:instrText>
      </w:r>
      <w:r w:rsidR="00D37F96">
        <w:rPr>
          <w:lang w:bidi="en-US"/>
        </w:rPr>
        <w:instrText>trap representation</w:instrText>
      </w:r>
      <w:r w:rsidR="00D37F96">
        <w:instrText>"</w:instrText>
      </w:r>
      <w:r w:rsidR="00D37F96">
        <w:rPr>
          <w:lang w:val="en-CA"/>
        </w:rPr>
        <w:fldChar w:fldCharType="end"/>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6033B8CA" w:rsidR="003B3C5A" w:rsidRDefault="003B3C5A" w:rsidP="0025264D">
      <w:pPr>
        <w:spacing w:after="0"/>
        <w:rPr>
          <w:b/>
          <w:u w:val="single"/>
        </w:rPr>
      </w:pPr>
      <w:r>
        <w:rPr>
          <w:b/>
          <w:u w:val="single"/>
        </w:rPr>
        <w:t>3.1.2</w:t>
      </w:r>
      <w:r w:rsidR="00BF1851">
        <w:rPr>
          <w:b/>
          <w:u w:val="single"/>
        </w:rPr>
        <w:t>6</w:t>
      </w:r>
    </w:p>
    <w:p w14:paraId="261953EC" w14:textId="77777777" w:rsidR="00906243" w:rsidRPr="008216A7" w:rsidRDefault="00906243" w:rsidP="0025264D">
      <w:pPr>
        <w:spacing w:after="0"/>
        <w:rPr>
          <w:b/>
          <w:u w:val="single"/>
        </w:rPr>
      </w:pPr>
    </w:p>
    <w:p w14:paraId="764B47C2" w14:textId="0982CAF8" w:rsidR="00906243" w:rsidRDefault="00743E20" w:rsidP="0025264D">
      <w:pPr>
        <w:spacing w:after="0"/>
      </w:pPr>
      <w:r w:rsidRPr="00B50ED2">
        <w:rPr>
          <w:b/>
          <w:u w:val="single"/>
        </w:rPr>
        <w:lastRenderedPageBreak/>
        <w:t xml:space="preserve">undefined </w:t>
      </w:r>
      <w:proofErr w:type="spellStart"/>
      <w:r w:rsidRPr="00B50ED2">
        <w:rPr>
          <w:b/>
          <w:u w:val="single"/>
        </w:rPr>
        <w:t>behaviour</w:t>
      </w:r>
      <w:proofErr w:type="spellEnd"/>
      <w:r>
        <w:t>:</w:t>
      </w:r>
      <w:r>
        <w:tab/>
      </w:r>
      <w:r w:rsidR="00C65958">
        <w:rPr>
          <w:lang w:val="en-CA"/>
        </w:rPr>
        <w:fldChar w:fldCharType="begin"/>
      </w:r>
      <w:r w:rsidR="00C65958">
        <w:instrText>XE "</w:instrText>
      </w:r>
      <w:proofErr w:type="spellStart"/>
      <w:r w:rsidR="00C65958">
        <w:rPr>
          <w:lang w:bidi="en-US"/>
        </w:rPr>
        <w:instrText>behaviour</w:instrText>
      </w:r>
      <w:proofErr w:type="spellEnd"/>
      <w:r w:rsidR="00C65958">
        <w:rPr>
          <w:lang w:bidi="en-US"/>
        </w:rPr>
        <w:instrText xml:space="preserve">: </w:instrText>
      </w:r>
      <w:r w:rsidR="00C65958">
        <w:rPr>
          <w:u w:val="single"/>
        </w:rPr>
        <w:instrText>un</w:instrText>
      </w:r>
      <w:r w:rsidR="00C65958" w:rsidRPr="008A1B88">
        <w:rPr>
          <w:u w:val="single"/>
        </w:rPr>
        <w:instrText xml:space="preserve">defined </w:instrText>
      </w:r>
      <w:proofErr w:type="spellStart"/>
      <w:r w:rsidR="00C65958" w:rsidRPr="008A1B88">
        <w:rPr>
          <w:u w:val="single"/>
        </w:rPr>
        <w:instrText>behaviour</w:instrText>
      </w:r>
      <w:proofErr w:type="spellEnd"/>
      <w:r w:rsidR="00C65958">
        <w:instrText xml:space="preserve"> "</w:instrText>
      </w:r>
      <w:r w:rsidR="00C65958">
        <w:rPr>
          <w:lang w:val="en-CA"/>
        </w:rPr>
        <w:fldChar w:fldCharType="end"/>
      </w:r>
      <w:r w:rsidR="00C65958">
        <w:rPr>
          <w:lang w:val="en-CA"/>
        </w:rPr>
        <w:fldChar w:fldCharType="begin"/>
      </w:r>
      <w:r w:rsidR="00C65958">
        <w:instrText>XE "</w:instrText>
      </w:r>
      <w:r w:rsidR="00C65958">
        <w:rPr>
          <w:lang w:bidi="en-US"/>
        </w:rPr>
        <w:instrText>un</w:instrText>
      </w:r>
      <w:r w:rsidR="00C65958" w:rsidRPr="008A1B88">
        <w:rPr>
          <w:u w:val="single"/>
        </w:rPr>
        <w:instrText xml:space="preserve">defined </w:instrText>
      </w:r>
      <w:proofErr w:type="spellStart"/>
      <w:r w:rsidR="00C65958" w:rsidRPr="008A1B88">
        <w:rPr>
          <w:u w:val="single"/>
        </w:rPr>
        <w:instrText>behaviour</w:instrText>
      </w:r>
      <w:proofErr w:type="spellEnd"/>
      <w:del w:id="534" w:author="Clive Pygott" w:date="2018-05-14T21:18:00Z">
        <w:r w:rsidR="00C65958" w:rsidDel="001237D2">
          <w:delInstrText xml:space="preserve"> </w:delInstrText>
        </w:r>
      </w:del>
      <w:r w:rsidR="00C65958">
        <w:instrText>"</w:instrText>
      </w:r>
      <w:r w:rsidR="00C65958">
        <w:rPr>
          <w:lang w:val="en-CA"/>
        </w:rPr>
        <w:fldChar w:fldCharType="end"/>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3B451438"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743E20">
        <w:t xml:space="preserve">An example of,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p>
    <w:p w14:paraId="57315035" w14:textId="77777777" w:rsidR="00906243" w:rsidRDefault="00906243" w:rsidP="0025264D">
      <w:pPr>
        <w:spacing w:after="0"/>
      </w:pPr>
    </w:p>
    <w:p w14:paraId="44DAEC7C" w14:textId="64258554" w:rsidR="003B3C5A" w:rsidRDefault="003B3C5A" w:rsidP="0025264D">
      <w:pPr>
        <w:spacing w:after="0"/>
        <w:rPr>
          <w:b/>
          <w:u w:val="single"/>
        </w:rPr>
      </w:pPr>
      <w:r>
        <w:rPr>
          <w:b/>
          <w:u w:val="single"/>
        </w:rPr>
        <w:t>3.1.2</w:t>
      </w:r>
      <w:r w:rsidR="00BF1851">
        <w:rPr>
          <w:b/>
          <w:u w:val="single"/>
        </w:rPr>
        <w:t>7</w:t>
      </w:r>
    </w:p>
    <w:p w14:paraId="3866D912" w14:textId="77777777" w:rsidR="00906243" w:rsidRPr="008216A7" w:rsidRDefault="00906243" w:rsidP="0025264D">
      <w:pPr>
        <w:spacing w:after="0"/>
        <w:rPr>
          <w:b/>
          <w:u w:val="single"/>
        </w:rPr>
      </w:pPr>
    </w:p>
    <w:p w14:paraId="7E0FEFA4" w14:textId="2243438A" w:rsidR="00906243" w:rsidRDefault="00743E20" w:rsidP="0025264D">
      <w:pPr>
        <w:spacing w:after="0"/>
      </w:pPr>
      <w:r w:rsidRPr="00B50ED2">
        <w:rPr>
          <w:b/>
          <w:u w:val="single"/>
        </w:rPr>
        <w:t xml:space="preserve">unspecified </w:t>
      </w:r>
      <w:proofErr w:type="spellStart"/>
      <w:r w:rsidRPr="00B50ED2">
        <w:rPr>
          <w:b/>
          <w:u w:val="single"/>
        </w:rPr>
        <w:t>behaviour</w:t>
      </w:r>
      <w:proofErr w:type="spellEnd"/>
      <w:r>
        <w:t xml:space="preserve">: </w:t>
      </w:r>
      <w:r w:rsidR="00C65958">
        <w:rPr>
          <w:lang w:val="en-CA"/>
        </w:rPr>
        <w:fldChar w:fldCharType="begin"/>
      </w:r>
      <w:r w:rsidR="00C65958">
        <w:instrText>XE "</w:instrText>
      </w:r>
      <w:proofErr w:type="spellStart"/>
      <w:r w:rsidR="00C65958">
        <w:rPr>
          <w:lang w:bidi="en-US"/>
        </w:rPr>
        <w:instrText>behaviour</w:instrText>
      </w:r>
      <w:proofErr w:type="spellEnd"/>
      <w:r w:rsidR="00C65958">
        <w:rPr>
          <w:lang w:bidi="en-US"/>
        </w:rPr>
        <w:instrText xml:space="preserve">: </w:instrText>
      </w:r>
      <w:r w:rsidR="00C65958">
        <w:rPr>
          <w:u w:val="single"/>
        </w:rPr>
        <w:instrText>unspecified</w:instrText>
      </w:r>
      <w:r w:rsidR="00C65958" w:rsidRPr="008A1B88">
        <w:rPr>
          <w:u w:val="single"/>
        </w:rPr>
        <w:instrText xml:space="preserve"> </w:instrText>
      </w:r>
      <w:proofErr w:type="spellStart"/>
      <w:r w:rsidR="00C65958" w:rsidRPr="008A1B88">
        <w:rPr>
          <w:u w:val="single"/>
        </w:rPr>
        <w:instrText>behaviour</w:instrText>
      </w:r>
      <w:proofErr w:type="spellEnd"/>
      <w:r w:rsidR="00C65958">
        <w:instrText xml:space="preserve"> "</w:instrText>
      </w:r>
      <w:r w:rsidR="00C65958">
        <w:rPr>
          <w:lang w:val="en-CA"/>
        </w:rPr>
        <w:fldChar w:fldCharType="end"/>
      </w:r>
      <w:r w:rsidR="00C65958">
        <w:rPr>
          <w:lang w:val="en-CA"/>
        </w:rPr>
        <w:t xml:space="preserve"> </w:t>
      </w:r>
      <w:r w:rsidR="00C65958">
        <w:rPr>
          <w:lang w:val="en-CA"/>
        </w:rPr>
        <w:fldChar w:fldCharType="begin"/>
      </w:r>
      <w:r w:rsidR="00C65958">
        <w:instrText>XE "</w:instrText>
      </w:r>
      <w:r w:rsidR="00C65958">
        <w:rPr>
          <w:lang w:bidi="en-US"/>
        </w:rPr>
        <w:instrText>unspecified</w:instrText>
      </w:r>
      <w:r w:rsidR="00C65958" w:rsidRPr="008A1B88">
        <w:rPr>
          <w:u w:val="single"/>
        </w:rPr>
        <w:instrText xml:space="preserve"> </w:instrText>
      </w:r>
      <w:proofErr w:type="spellStart"/>
      <w:r w:rsidR="00C65958" w:rsidRPr="008A1B88">
        <w:rPr>
          <w:u w:val="single"/>
        </w:rPr>
        <w:instrText>behaviour</w:instrText>
      </w:r>
      <w:proofErr w:type="spellEnd"/>
      <w:r w:rsidR="00C65958">
        <w:instrText xml:space="preserve"> "</w:instrText>
      </w:r>
      <w:r w:rsidR="00C65958">
        <w:rPr>
          <w:lang w:val="en-CA"/>
        </w:rPr>
        <w:fldChar w:fldCharType="end"/>
      </w:r>
    </w:p>
    <w:p w14:paraId="6F28AF7E" w14:textId="4E853879" w:rsidR="00906243" w:rsidRDefault="00743E20" w:rsidP="0025264D">
      <w:pPr>
        <w:spacing w:after="0"/>
      </w:pPr>
      <w:r>
        <w:t>use of an unspecified value</w:t>
      </w:r>
      <w:ins w:id="535" w:author="Clive Pygott" w:date="2018-05-28T18:35:00Z">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ins>
      <w:r>
        <w:t xml:space="preserv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0E78D151" w:rsidR="003B3C5A" w:rsidRDefault="003B3C5A" w:rsidP="0025264D">
      <w:pPr>
        <w:spacing w:after="0"/>
        <w:rPr>
          <w:b/>
          <w:u w:val="single"/>
        </w:rPr>
      </w:pPr>
      <w:r>
        <w:rPr>
          <w:b/>
          <w:u w:val="single"/>
        </w:rPr>
        <w:t>3.1.2</w:t>
      </w:r>
      <w:r w:rsidR="00BF1851">
        <w:rPr>
          <w:b/>
          <w:u w:val="single"/>
        </w:rPr>
        <w:t>8</w:t>
      </w:r>
    </w:p>
    <w:p w14:paraId="32835590" w14:textId="77777777" w:rsidR="00906243" w:rsidRPr="008216A7" w:rsidRDefault="00906243" w:rsidP="0025264D">
      <w:pPr>
        <w:spacing w:after="0"/>
        <w:rPr>
          <w:b/>
          <w:u w:val="single"/>
        </w:rPr>
      </w:pPr>
    </w:p>
    <w:p w14:paraId="4E2E0940" w14:textId="653134A8" w:rsidR="00906243" w:rsidRDefault="00743E20" w:rsidP="0025264D">
      <w:pPr>
        <w:spacing w:after="0"/>
      </w:pPr>
      <w:r w:rsidRPr="00B50ED2">
        <w:rPr>
          <w:b/>
          <w:u w:val="single"/>
        </w:rPr>
        <w:t>unspecified value</w:t>
      </w:r>
      <w:r>
        <w:t xml:space="preserve">: </w:t>
      </w:r>
      <w:r w:rsidR="00D37F96">
        <w:rPr>
          <w:lang w:val="en-CA"/>
        </w:rPr>
        <w:fldChar w:fldCharType="begin"/>
      </w:r>
      <w:r w:rsidR="00D37F96">
        <w:instrText>XE "</w:instrText>
      </w:r>
      <w:r w:rsidR="00D37F96">
        <w:rPr>
          <w:lang w:bidi="en-US"/>
        </w:rPr>
        <w:instrText>unspecified value</w:instrText>
      </w:r>
      <w:r w:rsidR="00D37F96">
        <w:instrText>"</w:instrText>
      </w:r>
      <w:r w:rsidR="00D37F96">
        <w:rPr>
          <w:lang w:val="en-CA"/>
        </w:rPr>
        <w:fldChar w:fldCharType="end"/>
      </w:r>
      <w:r w:rsidR="00D37F96">
        <w:rPr>
          <w:lang w:val="en-CA"/>
        </w:rPr>
        <w:fldChar w:fldCharType="begin"/>
      </w:r>
      <w:r w:rsidR="00D37F96">
        <w:instrText>XE "</w:instrText>
      </w:r>
      <w:r w:rsidR="005E28E2">
        <w:rPr>
          <w:lang w:bidi="en-US"/>
        </w:rPr>
        <w:instrText>value:</w:instrText>
      </w:r>
      <w:r w:rsidR="00D37F96">
        <w:rPr>
          <w:lang w:bidi="en-US"/>
        </w:rPr>
        <w:instrText xml:space="preserve"> unspecified</w:instrText>
      </w:r>
      <w:r w:rsidR="00D37F96">
        <w:instrText>"</w:instrText>
      </w:r>
      <w:r w:rsidR="00D37F96">
        <w:rPr>
          <w:lang w:val="en-CA"/>
        </w:rPr>
        <w:fldChar w:fldCharType="end"/>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23DFA709" w:rsidR="003B3C5A" w:rsidRDefault="003B3C5A" w:rsidP="0025264D">
      <w:pPr>
        <w:spacing w:after="0"/>
        <w:rPr>
          <w:b/>
          <w:u w:val="single"/>
        </w:rPr>
      </w:pPr>
      <w:r>
        <w:rPr>
          <w:b/>
          <w:u w:val="single"/>
        </w:rPr>
        <w:t>3.1.2</w:t>
      </w:r>
      <w:r w:rsidR="00BF1851">
        <w:rPr>
          <w:b/>
          <w:u w:val="single"/>
        </w:rPr>
        <w:t>9</w:t>
      </w:r>
    </w:p>
    <w:p w14:paraId="1EEDF7A9" w14:textId="77777777" w:rsidR="00906243" w:rsidRPr="008216A7" w:rsidRDefault="00906243" w:rsidP="0025264D">
      <w:pPr>
        <w:spacing w:after="0"/>
        <w:rPr>
          <w:b/>
          <w:u w:val="single"/>
        </w:rPr>
      </w:pPr>
    </w:p>
    <w:p w14:paraId="4BC235B1" w14:textId="24262937" w:rsidR="0050317F" w:rsidRDefault="00755EE4" w:rsidP="0025264D">
      <w:pPr>
        <w:spacing w:after="0"/>
      </w:pPr>
      <w:r w:rsidRPr="00B50ED2">
        <w:rPr>
          <w:b/>
          <w:u w:val="single"/>
        </w:rPr>
        <w:t>value</w:t>
      </w:r>
      <w:r>
        <w:t xml:space="preserve">: </w:t>
      </w:r>
      <w:r w:rsidR="00D37F96">
        <w:rPr>
          <w:lang w:val="en-CA"/>
        </w:rPr>
        <w:fldChar w:fldCharType="begin"/>
      </w:r>
      <w:r w:rsidR="00D37F96">
        <w:instrText>XE "</w:instrText>
      </w:r>
      <w:r w:rsidR="00D37F96">
        <w:rPr>
          <w:lang w:bidi="en-US"/>
        </w:rPr>
        <w:instrText>value</w:instrText>
      </w:r>
      <w:r w:rsidR="00D37F96">
        <w:instrText>"</w:instrText>
      </w:r>
      <w:r w:rsidR="00D37F96">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ins w:id="536" w:author="Clive Pygott" w:date="2018-05-28T18:43:00Z">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ins>
      <w:r w:rsidR="00457DC6" w:rsidRPr="00743E20">
        <w:t>, indeterminate value, unspecified value, trap representation</w:t>
      </w:r>
    </w:p>
    <w:p w14:paraId="3A337CF7" w14:textId="77777777" w:rsidR="00906243" w:rsidRPr="00743E20" w:rsidRDefault="00906243" w:rsidP="00906243">
      <w:pPr>
        <w:spacing w:after="0"/>
        <w:ind w:left="426"/>
      </w:pPr>
    </w:p>
    <w:p w14:paraId="263C8201" w14:textId="5617D591" w:rsidR="003B3C5A" w:rsidRDefault="003B3C5A" w:rsidP="0025264D">
      <w:pPr>
        <w:spacing w:after="0"/>
        <w:rPr>
          <w:b/>
          <w:u w:val="single"/>
        </w:rPr>
      </w:pPr>
      <w:r>
        <w:rPr>
          <w:b/>
          <w:u w:val="single"/>
        </w:rPr>
        <w:t>3.1.</w:t>
      </w:r>
      <w:r w:rsidR="00BF1851">
        <w:rPr>
          <w:b/>
          <w:u w:val="single"/>
        </w:rPr>
        <w:t>30</w:t>
      </w:r>
    </w:p>
    <w:p w14:paraId="773C78AB" w14:textId="77777777" w:rsidR="00906243" w:rsidRPr="008216A7" w:rsidRDefault="00906243" w:rsidP="0025264D">
      <w:pPr>
        <w:spacing w:after="0"/>
        <w:rPr>
          <w:b/>
          <w:u w:val="single"/>
        </w:rPr>
      </w:pPr>
    </w:p>
    <w:p w14:paraId="6203A14B" w14:textId="35157553" w:rsidR="0050317F" w:rsidRDefault="00743E20" w:rsidP="0025264D">
      <w:pPr>
        <w:spacing w:after="0"/>
      </w:pPr>
      <w:r w:rsidRPr="00B50ED2">
        <w:rPr>
          <w:b/>
          <w:u w:val="single"/>
        </w:rPr>
        <w:t>wide character</w:t>
      </w:r>
      <w:r>
        <w:t>:</w:t>
      </w:r>
      <w:r w:rsidR="006E1DE1">
        <w:t xml:space="preserve"> </w:t>
      </w:r>
      <w:r w:rsidR="00CD7AAC">
        <w:rPr>
          <w:lang w:val="en-CA"/>
        </w:rPr>
        <w:fldChar w:fldCharType="begin"/>
      </w:r>
      <w:r w:rsidR="00CD7AAC">
        <w:instrText>XE "</w:instrText>
      </w:r>
      <w:r w:rsidR="00CD7AAC">
        <w:rPr>
          <w:lang w:bidi="en-US"/>
        </w:rPr>
        <w:instrText>wide character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 xml:space="preserve">character: </w:instrText>
      </w:r>
      <w:r w:rsidR="00CD7AAC">
        <w:rPr>
          <w:lang w:bidi="en-US"/>
        </w:rPr>
        <w:instrText>wide</w:instrText>
      </w:r>
      <w:r w:rsidR="00CD7AAC">
        <w:instrText>"</w:instrText>
      </w:r>
      <w:r w:rsidR="00CD7AAC">
        <w:rPr>
          <w:lang w:val="en-CA"/>
        </w:rPr>
        <w:fldChar w:fldCharType="end"/>
      </w:r>
    </w:p>
    <w:p w14:paraId="0BDFE294" w14:textId="58B4898F" w:rsidR="00906243" w:rsidRDefault="00743E20" w:rsidP="0025264D">
      <w:pPr>
        <w:spacing w:after="0"/>
      </w:pPr>
      <w:r>
        <w:t>bit representation capable of representing any character in the current locale</w:t>
      </w:r>
      <w:ins w:id="537" w:author="Clive Pygott" w:date="2018-05-28T18:46:00Z">
        <w:r w:rsidR="00585F54">
          <w:t>:</w:t>
        </w:r>
        <w:r w:rsidR="00585F54">
          <w:rPr>
            <w:lang w:val="en-CA"/>
          </w:rPr>
          <w:fldChar w:fldCharType="begin"/>
        </w:r>
        <w:r w:rsidR="00585F54">
          <w:instrText>XE "</w:instrText>
        </w:r>
        <w:r w:rsidR="00585F54">
          <w:rPr>
            <w:lang w:bidi="en-US"/>
          </w:rPr>
          <w:instrText xml:space="preserve">locale-specific </w:instrText>
        </w:r>
        <w:proofErr w:type="spellStart"/>
        <w:r w:rsidR="00585F54" w:rsidRPr="008A1B88">
          <w:rPr>
            <w:u w:val="single"/>
          </w:rPr>
          <w:instrText>behaviour</w:instrText>
        </w:r>
        <w:proofErr w:type="spellEnd"/>
        <w:r w:rsidR="00585F54">
          <w:instrText xml:space="preserve"> "</w:instrText>
        </w:r>
        <w:r w:rsidR="00585F54">
          <w:rPr>
            <w:lang w:val="en-CA"/>
          </w:rPr>
          <w:fldChar w:fldCharType="end"/>
        </w:r>
        <w:r w:rsidR="00585F54">
          <w:t>:</w:t>
        </w:r>
        <w:r w:rsidR="00585F54">
          <w:rPr>
            <w:lang w:val="en-CA"/>
          </w:rPr>
          <w:fldChar w:fldCharType="begin"/>
        </w:r>
        <w:r w:rsidR="00585F54">
          <w:instrText>XE "</w:instrText>
        </w:r>
        <w:proofErr w:type="spellStart"/>
        <w:r w:rsidR="00585F54">
          <w:instrText>behaviour</w:instrText>
        </w:r>
      </w:ins>
      <w:proofErr w:type="spellEnd"/>
      <w:ins w:id="538" w:author="Clive Pygott" w:date="2018-05-28T18:47:00Z">
        <w:r w:rsidR="00585F54">
          <w:instrText xml:space="preserve">: </w:instrText>
        </w:r>
      </w:ins>
      <w:ins w:id="539" w:author="Clive Pygott" w:date="2018-05-28T18:46:00Z">
        <w:r w:rsidR="00585F54">
          <w:rPr>
            <w:lang w:bidi="en-US"/>
          </w:rPr>
          <w:instrText xml:space="preserve">locale-specific </w:instrText>
        </w:r>
        <w:proofErr w:type="spellStart"/>
        <w:r w:rsidR="00585F54" w:rsidRPr="008A1B88">
          <w:rPr>
            <w:u w:val="single"/>
          </w:rPr>
          <w:instrText>behaviour</w:instrText>
        </w:r>
        <w:proofErr w:type="spellEnd"/>
        <w:r w:rsidR="00585F54">
          <w:instrText xml:space="preserve"> "</w:instrText>
        </w:r>
        <w:r w:rsidR="00585F54">
          <w:rPr>
            <w:lang w:val="en-CA"/>
          </w:rPr>
          <w:fldChar w:fldCharType="end"/>
        </w:r>
      </w:ins>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name </w:t>
      </w:r>
      <w:ins w:id="540" w:author="Clive Pygott" w:date="2018-05-17T19:03:00Z">
        <w:r w:rsidR="000962C7">
          <w:t xml:space="preserve"> </w:t>
        </w:r>
      </w:ins>
      <w:proofErr w:type="spellStart"/>
      <w:r w:rsidR="00743E20" w:rsidRPr="000962C7">
        <w:rPr>
          <w:rFonts w:ascii="Courier New" w:hAnsi="Courier New" w:cs="Courier New"/>
          <w:sz w:val="20"/>
          <w:rPrChange w:id="541" w:author="Clive Pygott" w:date="2018-05-17T19:03:00Z">
            <w:rPr>
              <w:rFonts w:ascii="Courier New" w:hAnsi="Courier New" w:cs="Courier New"/>
            </w:rPr>
          </w:rPrChange>
        </w:rPr>
        <w:t>wchar_t</w:t>
      </w:r>
      <w:proofErr w:type="spellEnd"/>
      <w:r w:rsidR="00743E20" w:rsidRPr="000962C7">
        <w:rPr>
          <w:sz w:val="20"/>
          <w:rPrChange w:id="542" w:author="Clive Pygott" w:date="2018-05-17T19:03:00Z">
            <w:rPr/>
          </w:rPrChange>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543" w:name="_Ref336413302"/>
      <w:bookmarkStart w:id="544" w:name="_Ref336413340"/>
      <w:bookmarkStart w:id="545" w:name="_Ref336413373"/>
      <w:bookmarkStart w:id="546" w:name="_Ref336413480"/>
      <w:bookmarkStart w:id="547" w:name="_Ref336413504"/>
      <w:bookmarkStart w:id="548" w:name="_Ref336413544"/>
      <w:bookmarkStart w:id="549" w:name="_Ref336413835"/>
      <w:bookmarkStart w:id="550" w:name="_Ref336413845"/>
      <w:bookmarkStart w:id="551" w:name="_Ref336414000"/>
      <w:bookmarkStart w:id="552" w:name="_Ref336414024"/>
      <w:bookmarkStart w:id="553" w:name="_Ref336414050"/>
      <w:bookmarkStart w:id="554" w:name="_Ref336414084"/>
      <w:bookmarkStart w:id="555" w:name="_Ref336422881"/>
      <w:bookmarkStart w:id="556" w:name="_Toc358896485"/>
      <w:bookmarkStart w:id="557" w:name="_Toc310518156"/>
      <w:bookmarkStart w:id="558" w:name="_Toc514521995"/>
      <w:r>
        <w:lastRenderedPageBreak/>
        <w:t>4. Language concepts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1452F6EC" w14:textId="646E3332" w:rsidR="006C160E" w:rsidRDefault="006C160E" w:rsidP="00BC2FCD">
      <w:bookmarkStart w:id="559"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025DD212"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 xml:space="preserve">t directly contribute to the </w:t>
      </w:r>
      <w:del w:id="560" w:author="Clive Pygott" w:date="2018-05-14T22:00:00Z">
        <w:r w:rsidR="00380BC3" w:rsidDel="006851D5">
          <w:delText>behavior</w:delText>
        </w:r>
      </w:del>
      <w:proofErr w:type="spellStart"/>
      <w:ins w:id="561" w:author="Clive Pygott" w:date="2018-05-14T22:00:00Z">
        <w:r w:rsidR="006851D5">
          <w:t>behaviour</w:t>
        </w:r>
      </w:ins>
      <w:proofErr w:type="spellEnd"/>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7B2A756A"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p>
    <w:p w14:paraId="5A8ADCD4" w14:textId="26E7655C"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562" w:name="_Toc514521996"/>
      <w:r w:rsidRPr="005F1BE6">
        <w:rPr>
          <w:sz w:val="22"/>
          <w:szCs w:val="22"/>
        </w:rPr>
        <w:t xml:space="preserve">5. </w:t>
      </w:r>
      <w:r w:rsidR="006C532F" w:rsidRPr="005F1BE6">
        <w:rPr>
          <w:rFonts w:cs="Calibri"/>
          <w:sz w:val="22"/>
          <w:szCs w:val="22"/>
          <w:lang w:val="en"/>
        </w:rPr>
        <w:t>Avoiding programming language vulnerabilities in C</w:t>
      </w:r>
      <w:bookmarkEnd w:id="562"/>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270"/>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1C4B501"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ins w:id="563" w:author="Clive Pygott" w:date="2018-05-16T18:34:00Z">
              <w:r w:rsidR="002F1C48">
                <w:rPr>
                  <w:sz w:val="20"/>
                  <w:szCs w:val="20"/>
                </w:rPr>
                <w:fldChar w:fldCharType="begin"/>
              </w:r>
              <w:r w:rsidR="002F1C48">
                <w:rPr>
                  <w:sz w:val="20"/>
                  <w:szCs w:val="20"/>
                </w:rPr>
                <w:instrText xml:space="preserve"> REF _Ref514259000 \h </w:instrText>
              </w:r>
            </w:ins>
            <w:r w:rsidR="002F1C48">
              <w:rPr>
                <w:sz w:val="20"/>
                <w:szCs w:val="20"/>
              </w:rPr>
            </w:r>
            <w:r w:rsidR="002F1C48">
              <w:rPr>
                <w:sz w:val="20"/>
                <w:szCs w:val="20"/>
              </w:rPr>
              <w:fldChar w:fldCharType="separate"/>
            </w:r>
            <w:ins w:id="564" w:author="Clive Pygott" w:date="2018-05-16T18:34:00Z">
              <w:r w:rsidR="002F1C48" w:rsidRPr="00CD6A7E">
                <w:rPr>
                  <w:lang w:bidi="en-US"/>
                </w:rPr>
                <w:t>HFC]</w:t>
              </w:r>
              <w:r w:rsidR="002F1C48">
                <w:rPr>
                  <w:sz w:val="20"/>
                  <w:szCs w:val="20"/>
                </w:rPr>
                <w:fldChar w:fldCharType="end"/>
              </w:r>
            </w:ins>
            <w:del w:id="565" w:author="Clive Pygott" w:date="2018-05-16T18:34:00Z">
              <w:r w:rsidRPr="00CA1CA1" w:rsidDel="002F1C48">
                <w:rPr>
                  <w:sz w:val="20"/>
                  <w:szCs w:val="20"/>
                </w:rPr>
                <w:delText>HFC</w:delText>
              </w:r>
            </w:del>
            <w:del w:id="566" w:author="Clive Pygott" w:date="2018-05-16T18:37:00Z">
              <w:r w:rsidRPr="00CA1CA1" w:rsidDel="00EA509B">
                <w:rPr>
                  <w:sz w:val="20"/>
                  <w:szCs w:val="20"/>
                </w:rPr>
                <w:delText>]</w:delText>
              </w:r>
            </w:del>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w:t>
            </w:r>
            <w:proofErr w:type="spellStart"/>
            <w:r>
              <w:rPr>
                <w:sz w:val="20"/>
                <w:szCs w:val="20"/>
              </w:rPr>
              <w:t>favour</w:t>
            </w:r>
            <w:proofErr w:type="spellEnd"/>
            <w:r>
              <w:rPr>
                <w:sz w:val="20"/>
                <w:szCs w:val="20"/>
              </w:rPr>
              <w:t xml:space="preserve"> of non-bounds checking interfaces, such as </w:t>
            </w:r>
            <w:proofErr w:type="spellStart"/>
            <w:r w:rsidR="00C41296" w:rsidRPr="00CA1CA1">
              <w:rPr>
                <w:sz w:val="20"/>
                <w:szCs w:val="20"/>
              </w:rPr>
              <w:t>strcpy</w:t>
            </w:r>
            <w:r>
              <w:rPr>
                <w:sz w:val="20"/>
                <w:szCs w:val="20"/>
              </w:rPr>
              <w:t>_</w:t>
            </w:r>
            <w:commentRangeStart w:id="567"/>
            <w:r>
              <w:rPr>
                <w:sz w:val="20"/>
                <w:szCs w:val="20"/>
              </w:rPr>
              <w:t>s</w:t>
            </w:r>
            <w:commentRangeEnd w:id="567"/>
            <w:proofErr w:type="spellEnd"/>
            <w:r w:rsidR="000957C9">
              <w:rPr>
                <w:rStyle w:val="CommentReference"/>
              </w:rPr>
              <w:commentReference w:id="567"/>
            </w:r>
            <w:r>
              <w:rPr>
                <w:sz w:val="20"/>
                <w:szCs w:val="20"/>
              </w:rPr>
              <w:t xml:space="preserve"> </w:t>
            </w:r>
            <w:r w:rsidR="00C41296" w:rsidRPr="00CA1CA1">
              <w:rPr>
                <w:sz w:val="20"/>
                <w:szCs w:val="20"/>
              </w:rPr>
              <w:t xml:space="preserve">instead of </w:t>
            </w:r>
            <w:proofErr w:type="spellStart"/>
            <w:r w:rsidR="00C41296" w:rsidRPr="002C4D47">
              <w:rPr>
                <w:rFonts w:ascii="Courier New" w:hAnsi="Courier New" w:cs="Courier New"/>
                <w:sz w:val="20"/>
                <w:szCs w:val="20"/>
              </w:rPr>
              <w:t>strcpy</w:t>
            </w:r>
            <w:proofErr w:type="spellEnd"/>
            <w:r w:rsidR="00C41296" w:rsidRPr="00CA1CA1">
              <w:rPr>
                <w:sz w:val="20"/>
                <w:szCs w:val="20"/>
              </w:rPr>
              <w:t xml:space="preserve">. </w:t>
            </w:r>
          </w:p>
        </w:tc>
        <w:tc>
          <w:tcPr>
            <w:tcW w:w="1134" w:type="dxa"/>
          </w:tcPr>
          <w:p w14:paraId="1A1EF0C6" w14:textId="77ACC0DE"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ins w:id="568" w:author="Clive Pygott" w:date="2018-05-16T18:35:00Z">
              <w:r w:rsidR="002F1C48">
                <w:rPr>
                  <w:sz w:val="20"/>
                  <w:szCs w:val="20"/>
                </w:rPr>
                <w:fldChar w:fldCharType="begin"/>
              </w:r>
              <w:r w:rsidR="002F1C48">
                <w:rPr>
                  <w:sz w:val="20"/>
                  <w:szCs w:val="20"/>
                </w:rPr>
                <w:instrText xml:space="preserve"> REF _Ref514259029 \h </w:instrText>
              </w:r>
            </w:ins>
            <w:r w:rsidR="002F1C48">
              <w:rPr>
                <w:sz w:val="20"/>
                <w:szCs w:val="20"/>
              </w:rPr>
            </w:r>
            <w:r w:rsidR="002F1C48">
              <w:rPr>
                <w:sz w:val="20"/>
                <w:szCs w:val="20"/>
              </w:rPr>
              <w:fldChar w:fldCharType="separate"/>
            </w:r>
            <w:ins w:id="569" w:author="Clive Pygott" w:date="2018-05-16T18:35:00Z">
              <w:r w:rsidR="002F1C48" w:rsidRPr="00CD6A7E">
                <w:rPr>
                  <w:lang w:bidi="en-US"/>
                </w:rPr>
                <w:t>HCB]</w:t>
              </w:r>
              <w:r w:rsidR="002F1C48">
                <w:rPr>
                  <w:sz w:val="20"/>
                  <w:szCs w:val="20"/>
                </w:rPr>
                <w:fldChar w:fldCharType="end"/>
              </w:r>
            </w:ins>
            <w:del w:id="570" w:author="Clive Pygott" w:date="2018-05-16T18:35:00Z">
              <w:r w:rsidRPr="00CA1CA1" w:rsidDel="002F1C48">
                <w:rPr>
                  <w:sz w:val="20"/>
                  <w:szCs w:val="20"/>
                </w:rPr>
                <w:delText>HCB</w:delText>
              </w:r>
            </w:del>
            <w:del w:id="571" w:author="Clive Pygott" w:date="2018-05-16T18:37:00Z">
              <w:r w:rsidRPr="00CA1CA1" w:rsidDel="00EA509B">
                <w:rPr>
                  <w:sz w:val="20"/>
                  <w:szCs w:val="20"/>
                </w:rPr>
                <w:delText>]</w:delText>
              </w:r>
            </w:del>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proofErr w:type="spellStart"/>
            <w:r w:rsidRPr="000962C7">
              <w:rPr>
                <w:rFonts w:ascii="Courier New" w:hAnsi="Courier New" w:cs="Courier New"/>
                <w:sz w:val="18"/>
                <w:szCs w:val="20"/>
                <w:lang w:val="en-GB"/>
                <w:rPrChange w:id="572" w:author="Clive Pygott" w:date="2018-05-17T19:05:00Z">
                  <w:rPr>
                    <w:sz w:val="20"/>
                    <w:szCs w:val="20"/>
                    <w:lang w:val="en-GB"/>
                  </w:rPr>
                </w:rPrChange>
              </w:rPr>
              <w:t>htonl</w:t>
            </w:r>
            <w:proofErr w:type="spellEnd"/>
            <w:r w:rsidRPr="000962C7">
              <w:rPr>
                <w:rFonts w:ascii="Courier New" w:hAnsi="Courier New" w:cs="Courier New"/>
                <w:sz w:val="18"/>
                <w:szCs w:val="20"/>
                <w:lang w:val="en-GB"/>
                <w:rPrChange w:id="573" w:author="Clive Pygott" w:date="2018-05-17T19:05:00Z">
                  <w:rPr>
                    <w:sz w:val="20"/>
                    <w:szCs w:val="20"/>
                    <w:lang w:val="en-GB"/>
                  </w:rPr>
                </w:rPrChange>
              </w:rPr>
              <w:t>()</w:t>
            </w:r>
            <w:r w:rsidRPr="00CA1CA1">
              <w:rPr>
                <w:sz w:val="20"/>
                <w:szCs w:val="20"/>
                <w:lang w:val="en-GB"/>
              </w:rPr>
              <w:t xml:space="preserve">, </w:t>
            </w:r>
            <w:proofErr w:type="spellStart"/>
            <w:r w:rsidRPr="000962C7">
              <w:rPr>
                <w:rFonts w:ascii="Courier New" w:hAnsi="Courier New" w:cs="Courier New"/>
                <w:sz w:val="18"/>
                <w:szCs w:val="20"/>
                <w:lang w:val="en-GB"/>
                <w:rPrChange w:id="574" w:author="Clive Pygott" w:date="2018-05-17T19:05:00Z">
                  <w:rPr>
                    <w:sz w:val="20"/>
                    <w:szCs w:val="20"/>
                    <w:lang w:val="en-GB"/>
                  </w:rPr>
                </w:rPrChange>
              </w:rPr>
              <w:t>htons</w:t>
            </w:r>
            <w:proofErr w:type="spellEnd"/>
            <w:r w:rsidRPr="000962C7">
              <w:rPr>
                <w:rFonts w:ascii="Courier New" w:hAnsi="Courier New" w:cs="Courier New"/>
                <w:sz w:val="18"/>
                <w:szCs w:val="20"/>
                <w:lang w:val="en-GB"/>
                <w:rPrChange w:id="575" w:author="Clive Pygott" w:date="2018-05-17T19:05:00Z">
                  <w:rPr>
                    <w:sz w:val="20"/>
                    <w:szCs w:val="20"/>
                    <w:lang w:val="en-GB"/>
                  </w:rPr>
                </w:rPrChange>
              </w:rPr>
              <w:t>()</w:t>
            </w:r>
            <w:r w:rsidRPr="00CA1CA1">
              <w:rPr>
                <w:sz w:val="20"/>
                <w:szCs w:val="20"/>
                <w:lang w:val="en-GB"/>
              </w:rPr>
              <w:t xml:space="preserve">, </w:t>
            </w:r>
            <w:proofErr w:type="spellStart"/>
            <w:r w:rsidRPr="000962C7">
              <w:rPr>
                <w:rFonts w:ascii="Courier New" w:hAnsi="Courier New" w:cs="Courier New"/>
                <w:sz w:val="18"/>
                <w:szCs w:val="20"/>
                <w:lang w:val="en-GB"/>
                <w:rPrChange w:id="576" w:author="Clive Pygott" w:date="2018-05-17T19:05:00Z">
                  <w:rPr>
                    <w:sz w:val="20"/>
                    <w:szCs w:val="20"/>
                    <w:lang w:val="en-GB"/>
                  </w:rPr>
                </w:rPrChange>
              </w:rPr>
              <w:t>ntohl</w:t>
            </w:r>
            <w:proofErr w:type="spellEnd"/>
            <w:r w:rsidRPr="000962C7">
              <w:rPr>
                <w:rFonts w:ascii="Courier New" w:hAnsi="Courier New" w:cs="Courier New"/>
                <w:sz w:val="18"/>
                <w:szCs w:val="20"/>
                <w:lang w:val="en-GB"/>
                <w:rPrChange w:id="577" w:author="Clive Pygott" w:date="2018-05-17T19:05:00Z">
                  <w:rPr>
                    <w:sz w:val="20"/>
                    <w:szCs w:val="20"/>
                    <w:lang w:val="en-GB"/>
                  </w:rPr>
                </w:rPrChange>
              </w:rPr>
              <w:t>()</w:t>
            </w:r>
            <w:r w:rsidRPr="000962C7">
              <w:rPr>
                <w:sz w:val="18"/>
                <w:szCs w:val="20"/>
                <w:lang w:val="en-GB"/>
                <w:rPrChange w:id="578" w:author="Clive Pygott" w:date="2018-05-17T19:05:00Z">
                  <w:rPr>
                    <w:sz w:val="20"/>
                    <w:szCs w:val="20"/>
                    <w:lang w:val="en-GB"/>
                  </w:rPr>
                </w:rPrChange>
              </w:rPr>
              <w:t xml:space="preserve"> </w:t>
            </w:r>
            <w:r w:rsidRPr="00CA1CA1">
              <w:rPr>
                <w:sz w:val="20"/>
                <w:szCs w:val="20"/>
                <w:lang w:val="en-GB"/>
              </w:rPr>
              <w:t xml:space="preserve">and </w:t>
            </w:r>
            <w:proofErr w:type="spellStart"/>
            <w:r w:rsidRPr="000962C7">
              <w:rPr>
                <w:rFonts w:ascii="Courier New" w:hAnsi="Courier New" w:cs="Courier New"/>
                <w:sz w:val="18"/>
                <w:szCs w:val="20"/>
                <w:lang w:val="en-GB"/>
                <w:rPrChange w:id="579" w:author="Clive Pygott" w:date="2018-05-17T19:05:00Z">
                  <w:rPr>
                    <w:sz w:val="20"/>
                    <w:szCs w:val="20"/>
                    <w:lang w:val="en-GB"/>
                  </w:rPr>
                </w:rPrChange>
              </w:rPr>
              <w:t>ntohs</w:t>
            </w:r>
            <w:proofErr w:type="spellEnd"/>
            <w:r w:rsidRPr="000962C7">
              <w:rPr>
                <w:rFonts w:ascii="Courier New" w:hAnsi="Courier New" w:cs="Courier New"/>
                <w:sz w:val="18"/>
                <w:szCs w:val="20"/>
                <w:lang w:val="en-GB"/>
                <w:rPrChange w:id="580" w:author="Clive Pygott" w:date="2018-05-17T19:05:00Z">
                  <w:rPr>
                    <w:sz w:val="20"/>
                    <w:szCs w:val="20"/>
                    <w:lang w:val="en-GB"/>
                  </w:rPr>
                </w:rPrChange>
              </w:rPr>
              <w:t>()</w:t>
            </w:r>
            <w:r w:rsidRPr="000962C7">
              <w:rPr>
                <w:sz w:val="18"/>
                <w:szCs w:val="20"/>
                <w:lang w:val="en-GB"/>
                <w:rPrChange w:id="581" w:author="Clive Pygott" w:date="2018-05-17T19:05:00Z">
                  <w:rPr>
                    <w:sz w:val="20"/>
                    <w:szCs w:val="20"/>
                    <w:lang w:val="en-GB"/>
                  </w:rPr>
                </w:rPrChange>
              </w:rPr>
              <w:t xml:space="preserve"> </w:t>
            </w:r>
            <w:r w:rsidRPr="00CA1CA1">
              <w:rPr>
                <w:sz w:val="20"/>
                <w:szCs w:val="20"/>
                <w:lang w:val="en-GB"/>
              </w:rPr>
              <w:t>to convert from host byte order to network byte order and vice versa</w:t>
            </w:r>
          </w:p>
        </w:tc>
        <w:tc>
          <w:tcPr>
            <w:tcW w:w="1134" w:type="dxa"/>
          </w:tcPr>
          <w:p w14:paraId="64BB82F4" w14:textId="572EB09A" w:rsidR="00C41296" w:rsidRPr="00CA1CA1" w:rsidRDefault="004158A0" w:rsidP="00C41296">
            <w:pPr>
              <w:pStyle w:val="ListParagraph"/>
              <w:widowControl w:val="0"/>
              <w:suppressLineNumbers/>
              <w:overflowPunct w:val="0"/>
              <w:adjustRightInd w:val="0"/>
              <w:ind w:left="0"/>
              <w:rPr>
                <w:sz w:val="20"/>
                <w:szCs w:val="20"/>
              </w:rPr>
            </w:pPr>
            <w:ins w:id="582" w:author="Clive Pygott" w:date="2018-05-16T18:40:00Z">
              <w:r>
                <w:rPr>
                  <w:sz w:val="20"/>
                  <w:szCs w:val="20"/>
                </w:rPr>
                <w:fldChar w:fldCharType="begin"/>
              </w:r>
              <w:r>
                <w:rPr>
                  <w:sz w:val="20"/>
                  <w:szCs w:val="20"/>
                </w:rPr>
                <w:instrText xml:space="preserve"> REF _Ref514259329 \h </w:instrText>
              </w:r>
            </w:ins>
            <w:r>
              <w:rPr>
                <w:sz w:val="20"/>
                <w:szCs w:val="20"/>
              </w:rPr>
            </w:r>
            <w:r>
              <w:rPr>
                <w:sz w:val="20"/>
                <w:szCs w:val="20"/>
              </w:rPr>
              <w:fldChar w:fldCharType="separate"/>
            </w:r>
            <w:ins w:id="583" w:author="Clive Pygott" w:date="2018-05-16T18:40:00Z">
              <w:r w:rsidRPr="00CD6A7E">
                <w:rPr>
                  <w:lang w:bidi="en-US"/>
                </w:rPr>
                <w:t>[STR]</w:t>
              </w:r>
              <w:r>
                <w:rPr>
                  <w:sz w:val="20"/>
                  <w:szCs w:val="20"/>
                </w:rPr>
                <w:fldChar w:fldCharType="end"/>
              </w:r>
            </w:ins>
            <w:del w:id="584" w:author="Clive Pygott" w:date="2018-05-16T18:38:00Z">
              <w:r w:rsidR="00C41296" w:rsidRPr="00CA1CA1" w:rsidDel="004158A0">
                <w:rPr>
                  <w:sz w:val="20"/>
                  <w:szCs w:val="20"/>
                </w:rPr>
                <w:delText>[</w:delText>
              </w:r>
            </w:del>
            <w:del w:id="585" w:author="Clive Pygott" w:date="2018-05-16T18:40:00Z">
              <w:r w:rsidR="00026DDD" w:rsidRPr="00CA1CA1" w:rsidDel="004158A0">
                <w:rPr>
                  <w:sz w:val="20"/>
                  <w:szCs w:val="20"/>
                </w:rPr>
                <w:delText>STR</w:delText>
              </w:r>
            </w:del>
            <w:del w:id="586" w:author="Clive Pygott" w:date="2018-05-16T18:38:00Z">
              <w:r w:rsidR="00C41296" w:rsidRPr="00CA1CA1" w:rsidDel="004158A0">
                <w:rPr>
                  <w:sz w:val="20"/>
                  <w:szCs w:val="20"/>
                </w:rPr>
                <w:delText>]</w:delText>
              </w:r>
            </w:del>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0962C7">
              <w:rPr>
                <w:rFonts w:ascii="Courier New" w:hAnsi="Courier New" w:cs="Courier New"/>
                <w:sz w:val="18"/>
                <w:szCs w:val="20"/>
                <w:rPrChange w:id="587" w:author="Clive Pygott" w:date="2018-05-17T19:05:00Z">
                  <w:rPr>
                    <w:sz w:val="20"/>
                    <w:szCs w:val="20"/>
                  </w:rPr>
                </w:rPrChange>
              </w:rPr>
              <w:t>memcpy</w:t>
            </w:r>
            <w:proofErr w:type="spellEnd"/>
            <w:r w:rsidR="00044E88" w:rsidRPr="000962C7">
              <w:rPr>
                <w:sz w:val="18"/>
                <w:szCs w:val="20"/>
                <w:rPrChange w:id="588" w:author="Clive Pygott" w:date="2018-05-17T19:05:00Z">
                  <w:rPr>
                    <w:sz w:val="20"/>
                    <w:szCs w:val="20"/>
                  </w:rPr>
                </w:rPrChange>
              </w:rPr>
              <w:t xml:space="preserve"> </w:t>
            </w:r>
            <w:r w:rsidR="00044E88" w:rsidRPr="00CA1CA1">
              <w:rPr>
                <w:sz w:val="20"/>
                <w:szCs w:val="20"/>
              </w:rPr>
              <w:t xml:space="preserve">and </w:t>
            </w:r>
            <w:proofErr w:type="spellStart"/>
            <w:r w:rsidR="00044E88" w:rsidRPr="000962C7">
              <w:rPr>
                <w:rFonts w:ascii="Courier New" w:hAnsi="Courier New" w:cs="Courier New"/>
                <w:sz w:val="18"/>
                <w:szCs w:val="20"/>
                <w:rPrChange w:id="589" w:author="Clive Pygott" w:date="2018-05-17T19:05:00Z">
                  <w:rPr>
                    <w:sz w:val="20"/>
                    <w:szCs w:val="20"/>
                  </w:rPr>
                </w:rPrChange>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ins w:id="590"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sidR="003B0638">
              <w:rPr>
                <w:sz w:val="20"/>
                <w:szCs w:val="20"/>
              </w:rPr>
              <w:t>.</w:t>
            </w:r>
          </w:p>
        </w:tc>
        <w:tc>
          <w:tcPr>
            <w:tcW w:w="1134" w:type="dxa"/>
          </w:tcPr>
          <w:p w14:paraId="0554E081" w14:textId="24EEEDDE" w:rsidR="00C41296" w:rsidRPr="00CA1CA1" w:rsidRDefault="004158A0" w:rsidP="00C41296">
            <w:pPr>
              <w:pStyle w:val="ListParagraph"/>
              <w:widowControl w:val="0"/>
              <w:suppressLineNumbers/>
              <w:overflowPunct w:val="0"/>
              <w:adjustRightInd w:val="0"/>
              <w:ind w:left="0"/>
              <w:rPr>
                <w:sz w:val="20"/>
                <w:szCs w:val="20"/>
              </w:rPr>
            </w:pPr>
            <w:ins w:id="591" w:author="Clive Pygott" w:date="2018-05-16T18:40:00Z">
              <w:r>
                <w:rPr>
                  <w:sz w:val="20"/>
                  <w:szCs w:val="20"/>
                </w:rPr>
                <w:fldChar w:fldCharType="begin"/>
              </w:r>
              <w:r>
                <w:rPr>
                  <w:sz w:val="20"/>
                  <w:szCs w:val="20"/>
                </w:rPr>
                <w:instrText xml:space="preserve"> REF _Ref514259362 \h </w:instrText>
              </w:r>
            </w:ins>
            <w:r>
              <w:rPr>
                <w:sz w:val="20"/>
                <w:szCs w:val="20"/>
              </w:rPr>
            </w:r>
            <w:r>
              <w:rPr>
                <w:sz w:val="20"/>
                <w:szCs w:val="20"/>
              </w:rPr>
              <w:fldChar w:fldCharType="separate"/>
            </w:r>
            <w:ins w:id="592" w:author="Clive Pygott" w:date="2018-05-16T18:40:00Z">
              <w:r w:rsidRPr="00CD6A7E">
                <w:rPr>
                  <w:lang w:bidi="en-US"/>
                </w:rPr>
                <w:t>[XYW]</w:t>
              </w:r>
              <w:r>
                <w:rPr>
                  <w:sz w:val="20"/>
                  <w:szCs w:val="20"/>
                </w:rPr>
                <w:fldChar w:fldCharType="end"/>
              </w:r>
            </w:ins>
            <w:del w:id="593" w:author="Clive Pygott" w:date="2018-05-16T18:40:00Z">
              <w:r w:rsidR="00C41296" w:rsidRPr="00CA1CA1" w:rsidDel="004158A0">
                <w:rPr>
                  <w:sz w:val="20"/>
                  <w:szCs w:val="20"/>
                </w:rPr>
                <w:delText>[</w:delText>
              </w:r>
              <w:r w:rsidR="00026DDD" w:rsidRPr="00CA1CA1" w:rsidDel="004158A0">
                <w:rPr>
                  <w:sz w:val="20"/>
                  <w:szCs w:val="20"/>
                </w:rPr>
                <w:delText>XYW</w:delText>
              </w:r>
              <w:r w:rsidR="00C41296" w:rsidRPr="00CA1CA1" w:rsidDel="004158A0">
                <w:rPr>
                  <w:sz w:val="20"/>
                  <w:szCs w:val="20"/>
                </w:rPr>
                <w:delText>]</w:delText>
              </w:r>
            </w:del>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5A4D2185" w:rsidR="00C41296" w:rsidRPr="00CA1CA1" w:rsidRDefault="004158A0" w:rsidP="00C41296">
            <w:pPr>
              <w:pStyle w:val="ListParagraph"/>
              <w:widowControl w:val="0"/>
              <w:suppressLineNumbers/>
              <w:overflowPunct w:val="0"/>
              <w:adjustRightInd w:val="0"/>
              <w:ind w:left="0"/>
              <w:rPr>
                <w:sz w:val="20"/>
                <w:szCs w:val="20"/>
              </w:rPr>
            </w:pPr>
            <w:ins w:id="594" w:author="Clive Pygott" w:date="2018-05-16T18:41:00Z">
              <w:r>
                <w:rPr>
                  <w:sz w:val="20"/>
                  <w:szCs w:val="20"/>
                </w:rPr>
                <w:fldChar w:fldCharType="begin"/>
              </w:r>
              <w:r>
                <w:rPr>
                  <w:sz w:val="20"/>
                  <w:szCs w:val="20"/>
                </w:rPr>
                <w:instrText xml:space="preserve"> REF _Ref514259395 \h </w:instrText>
              </w:r>
            </w:ins>
            <w:r>
              <w:rPr>
                <w:sz w:val="20"/>
                <w:szCs w:val="20"/>
              </w:rPr>
            </w:r>
            <w:r>
              <w:rPr>
                <w:sz w:val="20"/>
                <w:szCs w:val="20"/>
              </w:rPr>
              <w:fldChar w:fldCharType="separate"/>
            </w:r>
            <w:ins w:id="595" w:author="Clive Pygott" w:date="2018-05-16T18:41:00Z">
              <w:r>
                <w:rPr>
                  <w:lang w:bidi="en-US"/>
                </w:rPr>
                <w:t>[XYH</w:t>
              </w:r>
              <w:r w:rsidRPr="00CD6A7E">
                <w:rPr>
                  <w:lang w:bidi="en-US"/>
                </w:rPr>
                <w:t>]</w:t>
              </w:r>
              <w:r>
                <w:rPr>
                  <w:sz w:val="20"/>
                  <w:szCs w:val="20"/>
                </w:rPr>
                <w:fldChar w:fldCharType="end"/>
              </w:r>
            </w:ins>
            <w:del w:id="596" w:author="Clive Pygott" w:date="2018-05-16T18:41:00Z">
              <w:r w:rsidR="00C41296" w:rsidRPr="00CA1CA1" w:rsidDel="004158A0">
                <w:rPr>
                  <w:sz w:val="20"/>
                  <w:szCs w:val="20"/>
                </w:rPr>
                <w:delText>[</w:delText>
              </w:r>
              <w:r w:rsidR="00026DDD" w:rsidRPr="00CA1CA1" w:rsidDel="004158A0">
                <w:rPr>
                  <w:sz w:val="20"/>
                  <w:szCs w:val="20"/>
                </w:rPr>
                <w:delText>XYH</w:delText>
              </w:r>
              <w:r w:rsidR="00C41296" w:rsidRPr="00CA1CA1" w:rsidDel="004158A0">
                <w:rPr>
                  <w:sz w:val="20"/>
                  <w:szCs w:val="20"/>
                </w:rPr>
                <w:delText>]</w:delText>
              </w:r>
            </w:del>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0962C7">
              <w:rPr>
                <w:rFonts w:ascii="Courier New" w:hAnsi="Courier New" w:cs="Courier New"/>
                <w:sz w:val="18"/>
                <w:szCs w:val="20"/>
                <w:rPrChange w:id="597" w:author="Clive Pygott" w:date="2018-05-17T19:06:00Z">
                  <w:rPr>
                    <w:sz w:val="20"/>
                    <w:szCs w:val="20"/>
                  </w:rPr>
                </w:rPrChange>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0962C7">
              <w:rPr>
                <w:rFonts w:ascii="Courier New" w:hAnsi="Courier New" w:cs="Courier New"/>
                <w:sz w:val="18"/>
                <w:szCs w:val="20"/>
                <w:rPrChange w:id="598" w:author="Clive Pygott" w:date="2018-05-17T19:06:00Z">
                  <w:rPr>
                    <w:rFonts w:cs="Courier New"/>
                    <w:sz w:val="20"/>
                    <w:szCs w:val="20"/>
                  </w:rPr>
                </w:rPrChange>
              </w:rPr>
              <w:t>null</w:t>
            </w:r>
            <w:r w:rsidR="004E7FF4" w:rsidRPr="000962C7">
              <w:rPr>
                <w:rFonts w:cs="Courier New"/>
                <w:sz w:val="18"/>
                <w:szCs w:val="20"/>
                <w:rPrChange w:id="599" w:author="Clive Pygott" w:date="2018-05-17T19:06:00Z">
                  <w:rPr>
                    <w:rFonts w:cs="Courier New"/>
                    <w:sz w:val="20"/>
                    <w:szCs w:val="20"/>
                  </w:rPr>
                </w:rPrChange>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0962C7" w:rsidRDefault="00026DDD" w:rsidP="00026DDD">
            <w:pPr>
              <w:ind w:left="1593"/>
              <w:rPr>
                <w:rFonts w:ascii="Courier New" w:hAnsi="Courier New" w:cs="Courier New"/>
                <w:sz w:val="18"/>
                <w:szCs w:val="20"/>
                <w:rPrChange w:id="600" w:author="Clive Pygott" w:date="2018-05-17T19:06:00Z">
                  <w:rPr>
                    <w:rFonts w:cs="Courier New"/>
                    <w:sz w:val="20"/>
                    <w:szCs w:val="20"/>
                  </w:rPr>
                </w:rPrChange>
              </w:rPr>
            </w:pPr>
            <w:r w:rsidRPr="000962C7">
              <w:rPr>
                <w:rFonts w:ascii="Courier New" w:hAnsi="Courier New" w:cs="Courier New"/>
                <w:sz w:val="18"/>
                <w:szCs w:val="20"/>
                <w:rPrChange w:id="601" w:author="Clive Pygott" w:date="2018-05-17T19:06:00Z">
                  <w:rPr>
                    <w:rFonts w:cs="Courier New"/>
                    <w:sz w:val="20"/>
                    <w:szCs w:val="20"/>
                  </w:rPr>
                </w:rPrChange>
              </w:rPr>
              <w:t>free (</w:t>
            </w:r>
            <w:proofErr w:type="spellStart"/>
            <w:r w:rsidRPr="000962C7">
              <w:rPr>
                <w:rFonts w:ascii="Courier New" w:hAnsi="Courier New" w:cs="Courier New"/>
                <w:sz w:val="18"/>
                <w:szCs w:val="20"/>
                <w:rPrChange w:id="602" w:author="Clive Pygott" w:date="2018-05-17T19:06:00Z">
                  <w:rPr>
                    <w:rFonts w:cs="Courier New"/>
                    <w:sz w:val="20"/>
                    <w:szCs w:val="20"/>
                  </w:rPr>
                </w:rPrChange>
              </w:rPr>
              <w:t>ptr</w:t>
            </w:r>
            <w:proofErr w:type="spellEnd"/>
            <w:r w:rsidRPr="000962C7">
              <w:rPr>
                <w:rFonts w:ascii="Courier New" w:hAnsi="Courier New" w:cs="Courier New"/>
                <w:sz w:val="18"/>
                <w:szCs w:val="20"/>
                <w:rPrChange w:id="603" w:author="Clive Pygott" w:date="2018-05-17T19:06:00Z">
                  <w:rPr>
                    <w:rFonts w:cs="Courier New"/>
                    <w:sz w:val="20"/>
                    <w:szCs w:val="20"/>
                  </w:rPr>
                </w:rPrChange>
              </w:rPr>
              <w:t>);</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0962C7">
              <w:rPr>
                <w:rFonts w:ascii="Courier New" w:hAnsi="Courier New" w:cs="Courier New"/>
                <w:sz w:val="18"/>
                <w:szCs w:val="20"/>
                <w:rPrChange w:id="604" w:author="Clive Pygott" w:date="2018-05-17T19:06:00Z">
                  <w:rPr>
                    <w:rFonts w:cs="Courier New"/>
                    <w:sz w:val="20"/>
                    <w:szCs w:val="20"/>
                  </w:rPr>
                </w:rPrChange>
              </w:rPr>
              <w:t>ptr</w:t>
            </w:r>
            <w:proofErr w:type="spellEnd"/>
            <w:r w:rsidRPr="000962C7">
              <w:rPr>
                <w:rFonts w:ascii="Courier New" w:hAnsi="Courier New" w:cs="Courier New"/>
                <w:sz w:val="18"/>
                <w:szCs w:val="20"/>
                <w:rPrChange w:id="605" w:author="Clive Pygott" w:date="2018-05-17T19:06:00Z">
                  <w:rPr>
                    <w:rFonts w:cs="Courier New"/>
                    <w:sz w:val="20"/>
                    <w:szCs w:val="20"/>
                  </w:rPr>
                </w:rPrChange>
              </w:rPr>
              <w:t xml:space="preserve">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095A9C98" w:rsidR="00C41296" w:rsidRPr="00CA1CA1" w:rsidRDefault="004158A0" w:rsidP="00C41296">
            <w:pPr>
              <w:pStyle w:val="ListParagraph"/>
              <w:widowControl w:val="0"/>
              <w:suppressLineNumbers/>
              <w:overflowPunct w:val="0"/>
              <w:adjustRightInd w:val="0"/>
              <w:ind w:left="0"/>
              <w:rPr>
                <w:sz w:val="20"/>
                <w:szCs w:val="20"/>
              </w:rPr>
            </w:pPr>
            <w:ins w:id="606" w:author="Clive Pygott" w:date="2018-05-16T18:41:00Z">
              <w:r>
                <w:rPr>
                  <w:sz w:val="20"/>
                  <w:szCs w:val="20"/>
                </w:rPr>
                <w:fldChar w:fldCharType="begin"/>
              </w:r>
              <w:r>
                <w:rPr>
                  <w:sz w:val="20"/>
                  <w:szCs w:val="20"/>
                </w:rPr>
                <w:instrText xml:space="preserve"> REF _Ref514259418 \h </w:instrText>
              </w:r>
            </w:ins>
            <w:r>
              <w:rPr>
                <w:sz w:val="20"/>
                <w:szCs w:val="20"/>
              </w:rPr>
            </w:r>
            <w:r>
              <w:rPr>
                <w:sz w:val="20"/>
                <w:szCs w:val="20"/>
              </w:rPr>
              <w:fldChar w:fldCharType="separate"/>
            </w:r>
            <w:ins w:id="607" w:author="Clive Pygott" w:date="2018-05-16T18:41:00Z">
              <w:r w:rsidRPr="00CD6A7E">
                <w:rPr>
                  <w:lang w:bidi="en-US"/>
                </w:rPr>
                <w:t>[XYK]</w:t>
              </w:r>
              <w:r>
                <w:rPr>
                  <w:sz w:val="20"/>
                  <w:szCs w:val="20"/>
                </w:rPr>
                <w:fldChar w:fldCharType="end"/>
              </w:r>
            </w:ins>
            <w:del w:id="608" w:author="Clive Pygott" w:date="2018-05-16T18:41:00Z">
              <w:r w:rsidR="00C41296" w:rsidRPr="00CA1CA1" w:rsidDel="004158A0">
                <w:rPr>
                  <w:sz w:val="20"/>
                  <w:szCs w:val="20"/>
                </w:rPr>
                <w:delText>[</w:delText>
              </w:r>
              <w:r w:rsidR="00026DDD" w:rsidRPr="00CA1CA1" w:rsidDel="004158A0">
                <w:rPr>
                  <w:sz w:val="20"/>
                  <w:szCs w:val="20"/>
                </w:rPr>
                <w:delText>XYK</w:delText>
              </w:r>
              <w:r w:rsidR="00C41296" w:rsidRPr="00CA1CA1" w:rsidDel="004158A0">
                <w:rPr>
                  <w:sz w:val="20"/>
                  <w:szCs w:val="20"/>
                </w:rPr>
                <w:delText>]</w:delText>
              </w:r>
            </w:del>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95EEC90" w:rsidR="00C41296" w:rsidRPr="00CA1CA1" w:rsidRDefault="004158A0" w:rsidP="00C41296">
            <w:pPr>
              <w:pStyle w:val="ListParagraph"/>
              <w:widowControl w:val="0"/>
              <w:suppressLineNumbers/>
              <w:overflowPunct w:val="0"/>
              <w:adjustRightInd w:val="0"/>
              <w:ind w:left="0"/>
              <w:rPr>
                <w:sz w:val="20"/>
                <w:szCs w:val="20"/>
              </w:rPr>
            </w:pPr>
            <w:ins w:id="609" w:author="Clive Pygott" w:date="2018-05-16T18:41:00Z">
              <w:r>
                <w:rPr>
                  <w:sz w:val="20"/>
                  <w:szCs w:val="20"/>
                </w:rPr>
                <w:fldChar w:fldCharType="begin"/>
              </w:r>
              <w:r>
                <w:rPr>
                  <w:sz w:val="20"/>
                  <w:szCs w:val="20"/>
                </w:rPr>
                <w:instrText xml:space="preserve"> REF _Ref514259447 \h </w:instrText>
              </w:r>
            </w:ins>
            <w:r>
              <w:rPr>
                <w:sz w:val="20"/>
                <w:szCs w:val="20"/>
              </w:rPr>
            </w:r>
            <w:r>
              <w:rPr>
                <w:sz w:val="20"/>
                <w:szCs w:val="20"/>
              </w:rPr>
              <w:fldChar w:fldCharType="separate"/>
            </w:r>
            <w:ins w:id="610" w:author="Clive Pygott" w:date="2018-05-16T18:42:00Z">
              <w:r w:rsidRPr="00CD6A7E">
                <w:rPr>
                  <w:lang w:bidi="en-US"/>
                </w:rPr>
                <w:t>[LAV]</w:t>
              </w:r>
            </w:ins>
            <w:ins w:id="611" w:author="Clive Pygott" w:date="2018-05-16T18:41:00Z">
              <w:r>
                <w:rPr>
                  <w:sz w:val="20"/>
                  <w:szCs w:val="20"/>
                </w:rPr>
                <w:fldChar w:fldCharType="end"/>
              </w:r>
            </w:ins>
            <w:del w:id="612" w:author="Clive Pygott" w:date="2018-05-16T18:41:00Z">
              <w:r w:rsidR="00C41296" w:rsidRPr="00CA1CA1" w:rsidDel="004158A0">
                <w:rPr>
                  <w:sz w:val="20"/>
                  <w:szCs w:val="20"/>
                </w:rPr>
                <w:delText>[</w:delText>
              </w:r>
              <w:r w:rsidR="00026DDD" w:rsidRPr="00CA1CA1" w:rsidDel="004158A0">
                <w:rPr>
                  <w:sz w:val="20"/>
                  <w:szCs w:val="20"/>
                </w:rPr>
                <w:delText>LAV</w:delText>
              </w:r>
              <w:r w:rsidR="00C41296" w:rsidRPr="00CA1CA1" w:rsidDel="004158A0">
                <w:rPr>
                  <w:sz w:val="20"/>
                  <w:szCs w:val="20"/>
                </w:rPr>
                <w:delText>]</w:delText>
              </w:r>
            </w:del>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0962C7" w:rsidRDefault="00026DDD" w:rsidP="005A02C4">
            <w:pPr>
              <w:ind w:left="742"/>
              <w:rPr>
                <w:rFonts w:ascii="Courier New" w:hAnsi="Courier New" w:cs="Courier New"/>
                <w:sz w:val="20"/>
                <w:szCs w:val="20"/>
                <w:rPrChange w:id="613" w:author="Clive Pygott" w:date="2018-05-17T19:07:00Z">
                  <w:rPr>
                    <w:rFonts w:cs="Courier New"/>
                    <w:sz w:val="20"/>
                    <w:szCs w:val="20"/>
                  </w:rPr>
                </w:rPrChange>
              </w:rPr>
            </w:pPr>
            <w:r w:rsidRPr="000962C7">
              <w:rPr>
                <w:rFonts w:ascii="Courier New" w:hAnsi="Courier New" w:cs="Courier New"/>
                <w:sz w:val="20"/>
                <w:szCs w:val="20"/>
                <w:rPrChange w:id="614" w:author="Clive Pygott" w:date="2018-05-17T19:07:00Z">
                  <w:rPr>
                    <w:rFonts w:cs="Courier New"/>
                    <w:sz w:val="20"/>
                    <w:szCs w:val="20"/>
                  </w:rPr>
                </w:rPrChange>
              </w:rPr>
              <w:t xml:space="preserve">a + b  </w:t>
            </w:r>
            <w:r w:rsidR="000962C7">
              <w:rPr>
                <w:rFonts w:ascii="Courier New" w:hAnsi="Courier New" w:cs="Courier New"/>
                <w:sz w:val="20"/>
                <w:szCs w:val="20"/>
              </w:rPr>
              <w:t xml:space="preserve"> </w:t>
            </w:r>
            <w:r w:rsidRPr="000962C7">
              <w:rPr>
                <w:rFonts w:ascii="Courier New" w:hAnsi="Courier New" w:cs="Courier New"/>
                <w:sz w:val="20"/>
                <w:szCs w:val="20"/>
                <w:rPrChange w:id="615" w:author="Clive Pygott" w:date="2018-05-17T19:07:00Z">
                  <w:rPr>
                    <w:rFonts w:cs="Courier New"/>
                    <w:sz w:val="20"/>
                    <w:szCs w:val="20"/>
                  </w:rPr>
                </w:rPrChange>
              </w:rPr>
              <w:t xml:space="preserve">a – b  </w:t>
            </w:r>
            <w:r w:rsidR="000962C7">
              <w:rPr>
                <w:rFonts w:ascii="Courier New" w:hAnsi="Courier New" w:cs="Courier New"/>
                <w:sz w:val="20"/>
                <w:szCs w:val="20"/>
              </w:rPr>
              <w:t xml:space="preserve"> </w:t>
            </w:r>
            <w:r w:rsidRPr="000962C7">
              <w:rPr>
                <w:rFonts w:ascii="Courier New" w:hAnsi="Courier New" w:cs="Courier New"/>
                <w:sz w:val="20"/>
                <w:szCs w:val="20"/>
                <w:rPrChange w:id="616" w:author="Clive Pygott" w:date="2018-05-17T19:07:00Z">
                  <w:rPr>
                    <w:rFonts w:cs="Courier New"/>
                    <w:sz w:val="20"/>
                    <w:szCs w:val="20"/>
                  </w:rPr>
                </w:rPrChange>
              </w:rPr>
              <w:t xml:space="preserve">a * b   a++   </w:t>
            </w:r>
            <w:r w:rsidR="00780566" w:rsidRPr="000962C7">
              <w:rPr>
                <w:rFonts w:ascii="Courier New" w:hAnsi="Courier New" w:cs="Courier New"/>
                <w:sz w:val="20"/>
                <w:szCs w:val="20"/>
                <w:rPrChange w:id="617" w:author="Clive Pygott" w:date="2018-05-17T19:07:00Z">
                  <w:rPr>
                    <w:rFonts w:cs="Courier New"/>
                    <w:sz w:val="20"/>
                    <w:szCs w:val="20"/>
                  </w:rPr>
                </w:rPrChange>
              </w:rPr>
              <w:t>++a</w:t>
            </w:r>
            <w:r w:rsidRPr="000962C7">
              <w:rPr>
                <w:rFonts w:ascii="Courier New" w:hAnsi="Courier New" w:cs="Courier New"/>
                <w:sz w:val="20"/>
                <w:szCs w:val="20"/>
                <w:rPrChange w:id="618" w:author="Clive Pygott" w:date="2018-05-17T19:07:00Z">
                  <w:rPr>
                    <w:rFonts w:cs="Courier New"/>
                    <w:sz w:val="20"/>
                    <w:szCs w:val="20"/>
                  </w:rPr>
                </w:rPrChange>
              </w:rPr>
              <w:t xml:space="preserve">  </w:t>
            </w:r>
            <w:r w:rsidR="000962C7">
              <w:rPr>
                <w:rFonts w:ascii="Courier New" w:hAnsi="Courier New" w:cs="Courier New"/>
                <w:sz w:val="20"/>
                <w:szCs w:val="20"/>
              </w:rPr>
              <w:t xml:space="preserve"> </w:t>
            </w:r>
            <w:proofErr w:type="spellStart"/>
            <w:r w:rsidRPr="000962C7">
              <w:rPr>
                <w:rFonts w:ascii="Courier New" w:hAnsi="Courier New" w:cs="Courier New"/>
                <w:sz w:val="20"/>
                <w:szCs w:val="20"/>
                <w:rPrChange w:id="619" w:author="Clive Pygott" w:date="2018-05-17T19:07:00Z">
                  <w:rPr>
                    <w:rFonts w:cs="Courier New"/>
                    <w:sz w:val="20"/>
                    <w:szCs w:val="20"/>
                  </w:rPr>
                </w:rPrChange>
              </w:rPr>
              <w:t>a</w:t>
            </w:r>
            <w:proofErr w:type="spellEnd"/>
            <w:r w:rsidRPr="000962C7">
              <w:rPr>
                <w:rFonts w:ascii="Courier New" w:hAnsi="Courier New" w:cs="Courier New"/>
                <w:sz w:val="20"/>
                <w:szCs w:val="20"/>
                <w:rPrChange w:id="620" w:author="Clive Pygott" w:date="2018-05-17T19:07:00Z">
                  <w:rPr>
                    <w:rFonts w:cs="Courier New"/>
                    <w:sz w:val="20"/>
                    <w:szCs w:val="20"/>
                  </w:rPr>
                </w:rPrChange>
              </w:rPr>
              <w:t>--</w:t>
            </w:r>
            <w:r w:rsidR="002B3514" w:rsidRPr="000962C7">
              <w:rPr>
                <w:rFonts w:ascii="Courier New" w:hAnsi="Courier New" w:cs="Courier New"/>
                <w:sz w:val="20"/>
                <w:szCs w:val="20"/>
                <w:rPrChange w:id="621" w:author="Clive Pygott" w:date="2018-05-17T19:07:00Z">
                  <w:rPr>
                    <w:rFonts w:cs="Courier New"/>
                    <w:sz w:val="20"/>
                    <w:szCs w:val="20"/>
                  </w:rPr>
                </w:rPrChange>
              </w:rPr>
              <w:t xml:space="preserve">   </w:t>
            </w:r>
            <w:r w:rsidR="00780566" w:rsidRPr="000962C7">
              <w:rPr>
                <w:rFonts w:ascii="Courier New" w:hAnsi="Courier New" w:cs="Courier New"/>
                <w:sz w:val="20"/>
                <w:szCs w:val="20"/>
                <w:rPrChange w:id="622" w:author="Clive Pygott" w:date="2018-05-17T19:07:00Z">
                  <w:rPr>
                    <w:rFonts w:cs="Courier New"/>
                    <w:sz w:val="20"/>
                    <w:szCs w:val="20"/>
                  </w:rPr>
                </w:rPrChange>
              </w:rPr>
              <w:t>--</w:t>
            </w:r>
            <w:proofErr w:type="spellStart"/>
            <w:r w:rsidR="00780566" w:rsidRPr="000962C7">
              <w:rPr>
                <w:rFonts w:ascii="Courier New" w:hAnsi="Courier New" w:cs="Courier New"/>
                <w:sz w:val="20"/>
                <w:szCs w:val="20"/>
                <w:rPrChange w:id="623" w:author="Clive Pygott" w:date="2018-05-17T19:07:00Z">
                  <w:rPr>
                    <w:rFonts w:cs="Courier New"/>
                    <w:sz w:val="20"/>
                    <w:szCs w:val="20"/>
                  </w:rPr>
                </w:rPrChange>
              </w:rPr>
              <w:t>a</w:t>
            </w:r>
            <w:proofErr w:type="spellEnd"/>
            <w:r w:rsidR="00780566" w:rsidRPr="000962C7">
              <w:rPr>
                <w:rFonts w:ascii="Courier New" w:hAnsi="Courier New" w:cs="Courier New"/>
                <w:sz w:val="20"/>
                <w:szCs w:val="20"/>
                <w:rPrChange w:id="624" w:author="Clive Pygott" w:date="2018-05-17T19:07:00Z">
                  <w:rPr>
                    <w:rFonts w:cs="Courier New"/>
                    <w:sz w:val="20"/>
                    <w:szCs w:val="20"/>
                  </w:rPr>
                </w:rPrChange>
              </w:rPr>
              <w:t xml:space="preserve">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0962C7">
              <w:rPr>
                <w:rFonts w:ascii="Courier New" w:hAnsi="Courier New" w:cs="Courier New"/>
                <w:sz w:val="20"/>
                <w:szCs w:val="20"/>
                <w:rPrChange w:id="625" w:author="Clive Pygott" w:date="2018-05-17T19:07:00Z">
                  <w:rPr>
                    <w:rFonts w:cs="Courier New"/>
                    <w:sz w:val="20"/>
                    <w:szCs w:val="20"/>
                  </w:rPr>
                </w:rPrChange>
              </w:rPr>
              <w:t xml:space="preserve">a += b </w:t>
            </w:r>
            <w:r w:rsidR="000962C7">
              <w:rPr>
                <w:rFonts w:ascii="Courier New" w:hAnsi="Courier New" w:cs="Courier New"/>
                <w:sz w:val="20"/>
                <w:szCs w:val="20"/>
              </w:rPr>
              <w:t xml:space="preserve"> </w:t>
            </w:r>
            <w:r w:rsidR="00026DDD" w:rsidRPr="000962C7">
              <w:rPr>
                <w:rFonts w:ascii="Courier New" w:hAnsi="Courier New" w:cs="Courier New"/>
                <w:sz w:val="20"/>
                <w:szCs w:val="20"/>
                <w:rPrChange w:id="626" w:author="Clive Pygott" w:date="2018-05-17T19:07:00Z">
                  <w:rPr>
                    <w:rFonts w:cs="Courier New"/>
                    <w:sz w:val="20"/>
                    <w:szCs w:val="20"/>
                  </w:rPr>
                </w:rPrChange>
              </w:rPr>
              <w:t>a -= b  a *= b  a &lt;&lt; b</w:t>
            </w:r>
            <w:r w:rsidR="002B3514" w:rsidRPr="000962C7">
              <w:rPr>
                <w:rFonts w:ascii="Courier New" w:hAnsi="Courier New" w:cs="Courier New"/>
                <w:sz w:val="20"/>
                <w:szCs w:val="20"/>
                <w:rPrChange w:id="627" w:author="Clive Pygott" w:date="2018-05-17T19:07:00Z">
                  <w:rPr>
                    <w:rFonts w:cs="Courier New"/>
                    <w:sz w:val="20"/>
                    <w:szCs w:val="20"/>
                  </w:rPr>
                </w:rPrChange>
              </w:rPr>
              <w:t xml:space="preserve"> </w:t>
            </w:r>
            <w:r w:rsidR="007163D9" w:rsidRPr="000962C7">
              <w:rPr>
                <w:rFonts w:ascii="Courier New" w:hAnsi="Courier New" w:cs="Courier New"/>
                <w:sz w:val="20"/>
                <w:szCs w:val="20"/>
                <w:rPrChange w:id="628" w:author="Clive Pygott" w:date="2018-05-17T19:07:00Z">
                  <w:rPr>
                    <w:rFonts w:cs="Courier New"/>
                    <w:sz w:val="20"/>
                    <w:szCs w:val="20"/>
                  </w:rPr>
                </w:rPrChange>
              </w:rPr>
              <w:t xml:space="preserve">  </w:t>
            </w:r>
            <w:r w:rsidR="002B3514" w:rsidRPr="000962C7">
              <w:rPr>
                <w:rFonts w:ascii="Courier New" w:hAnsi="Courier New" w:cs="Courier New"/>
                <w:sz w:val="20"/>
                <w:szCs w:val="20"/>
                <w:rPrChange w:id="629" w:author="Clive Pygott" w:date="2018-05-17T19:07:00Z">
                  <w:rPr>
                    <w:rFonts w:cs="Courier New"/>
                    <w:sz w:val="20"/>
                    <w:szCs w:val="20"/>
                  </w:rPr>
                </w:rPrChange>
              </w:rPr>
              <w:t xml:space="preserve">a&lt;&lt;=b   </w:t>
            </w:r>
            <w:r w:rsidR="00026DDD" w:rsidRPr="000962C7">
              <w:rPr>
                <w:rFonts w:ascii="Courier New" w:hAnsi="Courier New" w:cs="Courier New"/>
                <w:sz w:val="20"/>
                <w:szCs w:val="20"/>
                <w:rPrChange w:id="630" w:author="Clive Pygott" w:date="2018-05-17T19:07:00Z">
                  <w:rPr>
                    <w:rFonts w:cs="Courier New"/>
                    <w:sz w:val="20"/>
                    <w:szCs w:val="20"/>
                  </w:rPr>
                </w:rPrChange>
              </w:rPr>
              <w:t>-a</w:t>
            </w:r>
          </w:p>
        </w:tc>
        <w:tc>
          <w:tcPr>
            <w:tcW w:w="1134" w:type="dxa"/>
          </w:tcPr>
          <w:p w14:paraId="672299BE" w14:textId="50CB3327" w:rsidR="00C41296" w:rsidRPr="00CA1CA1" w:rsidRDefault="004158A0" w:rsidP="00C41296">
            <w:pPr>
              <w:pStyle w:val="ListParagraph"/>
              <w:widowControl w:val="0"/>
              <w:suppressLineNumbers/>
              <w:overflowPunct w:val="0"/>
              <w:adjustRightInd w:val="0"/>
              <w:ind w:left="0"/>
              <w:rPr>
                <w:sz w:val="20"/>
                <w:szCs w:val="20"/>
              </w:rPr>
            </w:pPr>
            <w:ins w:id="631" w:author="Clive Pygott" w:date="2018-05-16T18:42:00Z">
              <w:r>
                <w:rPr>
                  <w:sz w:val="20"/>
                  <w:szCs w:val="20"/>
                </w:rPr>
                <w:fldChar w:fldCharType="begin"/>
              </w:r>
              <w:r>
                <w:rPr>
                  <w:sz w:val="20"/>
                  <w:szCs w:val="20"/>
                </w:rPr>
                <w:instrText xml:space="preserve"> REF _Ref514259472 \h </w:instrText>
              </w:r>
            </w:ins>
            <w:r>
              <w:rPr>
                <w:sz w:val="20"/>
                <w:szCs w:val="20"/>
              </w:rPr>
            </w:r>
            <w:r>
              <w:rPr>
                <w:sz w:val="20"/>
                <w:szCs w:val="20"/>
              </w:rPr>
              <w:fldChar w:fldCharType="separate"/>
            </w:r>
            <w:ins w:id="632" w:author="Clive Pygott" w:date="2018-05-16T18:42:00Z">
              <w:r w:rsidRPr="00CD6A7E">
                <w:rPr>
                  <w:lang w:bidi="en-US"/>
                </w:rPr>
                <w:t>[FIF]</w:t>
              </w:r>
              <w:r>
                <w:rPr>
                  <w:sz w:val="20"/>
                  <w:szCs w:val="20"/>
                </w:rPr>
                <w:fldChar w:fldCharType="end"/>
              </w:r>
            </w:ins>
            <w:del w:id="633" w:author="Clive Pygott" w:date="2018-05-16T18:42:00Z">
              <w:r w:rsidR="00C41296" w:rsidRPr="00CA1CA1" w:rsidDel="004158A0">
                <w:rPr>
                  <w:sz w:val="20"/>
                  <w:szCs w:val="20"/>
                </w:rPr>
                <w:delText>[</w:delText>
              </w:r>
              <w:r w:rsidR="00026DDD" w:rsidRPr="00CA1CA1" w:rsidDel="004158A0">
                <w:rPr>
                  <w:sz w:val="20"/>
                  <w:szCs w:val="20"/>
                </w:rPr>
                <w:delText>FIF</w:delText>
              </w:r>
              <w:r w:rsidR="00C41296" w:rsidRPr="00CA1CA1" w:rsidDel="004158A0">
                <w:rPr>
                  <w:sz w:val="20"/>
                  <w:szCs w:val="20"/>
                </w:rPr>
                <w:delText>]</w:delText>
              </w:r>
            </w:del>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072F931D"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del w:id="634" w:author="Clive Pygott" w:date="2018-05-14T22:00:00Z">
              <w:r w:rsidRPr="00CA1CA1" w:rsidDel="006851D5">
                <w:rPr>
                  <w:sz w:val="20"/>
                  <w:szCs w:val="20"/>
                </w:rPr>
                <w:delText>behavior</w:delText>
              </w:r>
            </w:del>
            <w:proofErr w:type="spellStart"/>
            <w:ins w:id="635" w:author="Clive Pygott" w:date="2018-05-14T22:00:00Z">
              <w:r w:rsidR="006851D5">
                <w:rPr>
                  <w:sz w:val="20"/>
                  <w:szCs w:val="20"/>
                </w:rPr>
                <w:t>behaviour</w:t>
              </w:r>
            </w:ins>
            <w:proofErr w:type="spellEnd"/>
            <w:r w:rsidRPr="00CA1CA1">
              <w:rPr>
                <w:sz w:val="20"/>
                <w:szCs w:val="20"/>
              </w:rPr>
              <w:t xml:space="preserve"> in C:</w:t>
            </w:r>
          </w:p>
          <w:p w14:paraId="24E97F80" w14:textId="6715C029" w:rsidR="00DD2731" w:rsidRPr="000962C7" w:rsidRDefault="00DD2731" w:rsidP="00DD2731">
            <w:pPr>
              <w:ind w:left="742"/>
              <w:rPr>
                <w:rFonts w:ascii="Courier New" w:hAnsi="Courier New" w:cs="Courier New"/>
                <w:sz w:val="20"/>
                <w:szCs w:val="20"/>
                <w:rPrChange w:id="636" w:author="Clive Pygott" w:date="2018-05-17T19:07:00Z">
                  <w:rPr>
                    <w:rFonts w:cs="Courier New"/>
                    <w:sz w:val="20"/>
                    <w:szCs w:val="20"/>
                  </w:rPr>
                </w:rPrChange>
              </w:rPr>
            </w:pPr>
            <w:r w:rsidRPr="000962C7">
              <w:rPr>
                <w:rFonts w:ascii="Courier New" w:hAnsi="Courier New" w:cs="Courier New"/>
                <w:sz w:val="20"/>
                <w:szCs w:val="20"/>
                <w:rPrChange w:id="637" w:author="Clive Pygott" w:date="2018-05-17T19:07:00Z">
                  <w:rPr>
                    <w:rFonts w:cs="Courier New"/>
                    <w:sz w:val="20"/>
                    <w:szCs w:val="20"/>
                  </w:rPr>
                </w:rPrChange>
              </w:rPr>
              <w:t xml:space="preserve">a + b   a – b </w:t>
            </w:r>
            <w:r w:rsidR="0000008E" w:rsidRPr="000962C7">
              <w:rPr>
                <w:rFonts w:ascii="Courier New" w:hAnsi="Courier New" w:cs="Courier New"/>
                <w:sz w:val="20"/>
                <w:szCs w:val="20"/>
                <w:rPrChange w:id="638" w:author="Clive Pygott" w:date="2018-05-17T19:07:00Z">
                  <w:rPr>
                    <w:rFonts w:cs="Courier New"/>
                    <w:sz w:val="20"/>
                    <w:szCs w:val="20"/>
                  </w:rPr>
                </w:rPrChange>
              </w:rPr>
              <w:t xml:space="preserve">  </w:t>
            </w:r>
            <w:r w:rsidRPr="000962C7">
              <w:rPr>
                <w:rFonts w:ascii="Courier New" w:hAnsi="Courier New" w:cs="Courier New"/>
                <w:sz w:val="20"/>
                <w:szCs w:val="20"/>
                <w:rPrChange w:id="639" w:author="Clive Pygott" w:date="2018-05-17T19:07:00Z">
                  <w:rPr>
                    <w:rFonts w:cs="Courier New"/>
                    <w:sz w:val="20"/>
                    <w:szCs w:val="20"/>
                  </w:rPr>
                </w:rPrChange>
              </w:rPr>
              <w:t xml:space="preserve">a * b  </w:t>
            </w:r>
            <w:r w:rsidR="002B3514" w:rsidRPr="000962C7">
              <w:rPr>
                <w:rFonts w:ascii="Courier New" w:hAnsi="Courier New" w:cs="Courier New"/>
                <w:sz w:val="20"/>
                <w:szCs w:val="20"/>
                <w:rPrChange w:id="640" w:author="Clive Pygott" w:date="2018-05-17T19:07:00Z">
                  <w:rPr>
                    <w:rFonts w:cs="Courier New"/>
                    <w:sz w:val="20"/>
                    <w:szCs w:val="20"/>
                  </w:rPr>
                </w:rPrChange>
              </w:rPr>
              <w:t xml:space="preserve">a/b </w:t>
            </w:r>
            <w:r w:rsidR="0000008E" w:rsidRPr="000962C7">
              <w:rPr>
                <w:rFonts w:ascii="Courier New" w:hAnsi="Courier New" w:cs="Courier New"/>
                <w:sz w:val="20"/>
                <w:szCs w:val="20"/>
                <w:rPrChange w:id="641" w:author="Clive Pygott" w:date="2018-05-17T19:07:00Z">
                  <w:rPr>
                    <w:rFonts w:cs="Courier New"/>
                    <w:sz w:val="20"/>
                    <w:szCs w:val="20"/>
                  </w:rPr>
                </w:rPrChange>
              </w:rPr>
              <w:t xml:space="preserve"> </w:t>
            </w:r>
            <w:proofErr w:type="spellStart"/>
            <w:r w:rsidR="002B3514" w:rsidRPr="000962C7">
              <w:rPr>
                <w:rFonts w:ascii="Courier New" w:hAnsi="Courier New" w:cs="Courier New"/>
                <w:sz w:val="20"/>
                <w:szCs w:val="20"/>
                <w:rPrChange w:id="642" w:author="Clive Pygott" w:date="2018-05-17T19:07:00Z">
                  <w:rPr>
                    <w:rFonts w:cs="Courier New"/>
                    <w:sz w:val="20"/>
                    <w:szCs w:val="20"/>
                  </w:rPr>
                </w:rPrChange>
              </w:rPr>
              <w:t>a%b</w:t>
            </w:r>
            <w:proofErr w:type="spellEnd"/>
            <w:r w:rsidR="002B3514" w:rsidRPr="000962C7">
              <w:rPr>
                <w:rFonts w:ascii="Courier New" w:hAnsi="Courier New" w:cs="Courier New"/>
                <w:sz w:val="20"/>
                <w:szCs w:val="20"/>
                <w:rPrChange w:id="643" w:author="Clive Pygott" w:date="2018-05-17T19:07:00Z">
                  <w:rPr>
                    <w:rFonts w:cs="Courier New"/>
                    <w:sz w:val="20"/>
                    <w:szCs w:val="20"/>
                  </w:rPr>
                </w:rPrChange>
              </w:rPr>
              <w:t xml:space="preserve"> </w:t>
            </w:r>
            <w:r w:rsidR="0000008E" w:rsidRPr="000962C7">
              <w:rPr>
                <w:rFonts w:ascii="Courier New" w:hAnsi="Courier New" w:cs="Courier New"/>
                <w:sz w:val="20"/>
                <w:szCs w:val="20"/>
                <w:rPrChange w:id="644" w:author="Clive Pygott" w:date="2018-05-17T19:07:00Z">
                  <w:rPr>
                    <w:rFonts w:cs="Courier New"/>
                    <w:sz w:val="20"/>
                    <w:szCs w:val="20"/>
                  </w:rPr>
                </w:rPrChange>
              </w:rPr>
              <w:t xml:space="preserve"> </w:t>
            </w:r>
            <w:r w:rsidR="00780566" w:rsidRPr="000962C7">
              <w:rPr>
                <w:rFonts w:ascii="Courier New" w:hAnsi="Courier New" w:cs="Courier New"/>
                <w:sz w:val="20"/>
                <w:szCs w:val="20"/>
                <w:rPrChange w:id="645" w:author="Clive Pygott" w:date="2018-05-17T19:07:00Z">
                  <w:rPr>
                    <w:rFonts w:cs="Courier New"/>
                    <w:sz w:val="20"/>
                    <w:szCs w:val="20"/>
                  </w:rPr>
                </w:rPrChange>
              </w:rPr>
              <w:t>a</w:t>
            </w:r>
            <w:r w:rsidRPr="000962C7">
              <w:rPr>
                <w:rFonts w:ascii="Courier New" w:hAnsi="Courier New" w:cs="Courier New"/>
                <w:sz w:val="20"/>
                <w:szCs w:val="20"/>
                <w:rPrChange w:id="646" w:author="Clive Pygott" w:date="2018-05-17T19:07:00Z">
                  <w:rPr>
                    <w:rFonts w:cs="Courier New"/>
                    <w:sz w:val="20"/>
                    <w:szCs w:val="20"/>
                  </w:rPr>
                </w:rPrChange>
              </w:rPr>
              <w:t xml:space="preserve">++ </w:t>
            </w:r>
            <w:r w:rsidR="000962C7">
              <w:rPr>
                <w:rFonts w:ascii="Courier New" w:hAnsi="Courier New" w:cs="Courier New"/>
                <w:sz w:val="20"/>
                <w:szCs w:val="20"/>
              </w:rPr>
              <w:t xml:space="preserve"> </w:t>
            </w:r>
            <w:r w:rsidR="00780566" w:rsidRPr="000962C7">
              <w:rPr>
                <w:rFonts w:ascii="Courier New" w:hAnsi="Courier New" w:cs="Courier New"/>
                <w:sz w:val="20"/>
                <w:szCs w:val="20"/>
                <w:rPrChange w:id="647" w:author="Clive Pygott" w:date="2018-05-17T19:07:00Z">
                  <w:rPr>
                    <w:rFonts w:cs="Courier New"/>
                    <w:sz w:val="20"/>
                    <w:szCs w:val="20"/>
                  </w:rPr>
                </w:rPrChange>
              </w:rPr>
              <w:t>++a</w:t>
            </w:r>
            <w:r w:rsidRPr="000962C7">
              <w:rPr>
                <w:rFonts w:ascii="Courier New" w:hAnsi="Courier New" w:cs="Courier New"/>
                <w:sz w:val="20"/>
                <w:szCs w:val="20"/>
                <w:rPrChange w:id="648" w:author="Clive Pygott" w:date="2018-05-17T19:07:00Z">
                  <w:rPr>
                    <w:rFonts w:cs="Courier New"/>
                    <w:sz w:val="20"/>
                    <w:szCs w:val="20"/>
                  </w:rPr>
                </w:rPrChange>
              </w:rPr>
              <w:t xml:space="preserve">  </w:t>
            </w:r>
            <w:proofErr w:type="spellStart"/>
            <w:r w:rsidRPr="000962C7">
              <w:rPr>
                <w:rFonts w:ascii="Courier New" w:hAnsi="Courier New" w:cs="Courier New"/>
                <w:sz w:val="20"/>
                <w:szCs w:val="20"/>
                <w:rPrChange w:id="649" w:author="Clive Pygott" w:date="2018-05-17T19:07:00Z">
                  <w:rPr>
                    <w:rFonts w:cs="Courier New"/>
                    <w:sz w:val="20"/>
                    <w:szCs w:val="20"/>
                  </w:rPr>
                </w:rPrChange>
              </w:rPr>
              <w:t>a</w:t>
            </w:r>
            <w:proofErr w:type="spellEnd"/>
            <w:r w:rsidRPr="000962C7">
              <w:rPr>
                <w:rFonts w:ascii="Courier New" w:hAnsi="Courier New" w:cs="Courier New"/>
                <w:sz w:val="20"/>
                <w:szCs w:val="20"/>
                <w:rPrChange w:id="650" w:author="Clive Pygott" w:date="2018-05-17T19:07:00Z">
                  <w:rPr>
                    <w:rFonts w:cs="Courier New"/>
                    <w:sz w:val="20"/>
                    <w:szCs w:val="20"/>
                  </w:rPr>
                </w:rPrChange>
              </w:rPr>
              <w:t>--</w:t>
            </w:r>
            <w:r w:rsidR="00780566" w:rsidRPr="000962C7">
              <w:rPr>
                <w:rFonts w:ascii="Courier New" w:hAnsi="Courier New" w:cs="Courier New"/>
                <w:sz w:val="20"/>
                <w:szCs w:val="20"/>
                <w:rPrChange w:id="651" w:author="Clive Pygott" w:date="2018-05-17T19:07:00Z">
                  <w:rPr>
                    <w:rFonts w:cs="Courier New"/>
                    <w:sz w:val="20"/>
                    <w:szCs w:val="20"/>
                  </w:rPr>
                </w:rPrChange>
              </w:rPr>
              <w:t xml:space="preserve">  --</w:t>
            </w:r>
            <w:proofErr w:type="spellStart"/>
            <w:r w:rsidR="00780566" w:rsidRPr="000962C7">
              <w:rPr>
                <w:rFonts w:ascii="Courier New" w:hAnsi="Courier New" w:cs="Courier New"/>
                <w:sz w:val="20"/>
                <w:szCs w:val="20"/>
                <w:rPrChange w:id="652" w:author="Clive Pygott" w:date="2018-05-17T19:07:00Z">
                  <w:rPr>
                    <w:rFonts w:cs="Courier New"/>
                    <w:sz w:val="20"/>
                    <w:szCs w:val="20"/>
                  </w:rPr>
                </w:rPrChange>
              </w:rPr>
              <w:t>a</w:t>
            </w:r>
            <w:proofErr w:type="spellEnd"/>
          </w:p>
          <w:p w14:paraId="12DA14A1" w14:textId="35A9B36B" w:rsidR="002B3514" w:rsidRPr="000962C7" w:rsidRDefault="002B3514" w:rsidP="00DD2731">
            <w:pPr>
              <w:pStyle w:val="ListParagraph"/>
              <w:widowControl w:val="0"/>
              <w:suppressLineNumbers/>
              <w:overflowPunct w:val="0"/>
              <w:adjustRightInd w:val="0"/>
              <w:ind w:left="742"/>
              <w:rPr>
                <w:rFonts w:ascii="Courier New" w:hAnsi="Courier New" w:cs="Courier New"/>
                <w:sz w:val="20"/>
                <w:szCs w:val="20"/>
                <w:rPrChange w:id="653" w:author="Clive Pygott" w:date="2018-05-17T19:07:00Z">
                  <w:rPr>
                    <w:rFonts w:cs="Courier New"/>
                    <w:sz w:val="20"/>
                    <w:szCs w:val="20"/>
                  </w:rPr>
                </w:rPrChange>
              </w:rPr>
            </w:pPr>
            <w:r w:rsidRPr="000962C7">
              <w:rPr>
                <w:rFonts w:ascii="Courier New" w:hAnsi="Courier New" w:cs="Courier New"/>
                <w:sz w:val="20"/>
                <w:szCs w:val="20"/>
                <w:rPrChange w:id="654" w:author="Clive Pygott" w:date="2018-05-17T19:07:00Z">
                  <w:rPr>
                    <w:rFonts w:cs="Courier New"/>
                    <w:sz w:val="20"/>
                    <w:szCs w:val="20"/>
                  </w:rPr>
                </w:rPrChange>
              </w:rPr>
              <w:t xml:space="preserve">a += b  a -= b  a </w:t>
            </w:r>
            <w:r w:rsidR="00DD2731" w:rsidRPr="000962C7">
              <w:rPr>
                <w:rFonts w:ascii="Courier New" w:hAnsi="Courier New" w:cs="Courier New"/>
                <w:sz w:val="20"/>
                <w:szCs w:val="20"/>
                <w:rPrChange w:id="655" w:author="Clive Pygott" w:date="2018-05-17T19:07:00Z">
                  <w:rPr>
                    <w:rFonts w:cs="Courier New"/>
                    <w:sz w:val="20"/>
                    <w:szCs w:val="20"/>
                  </w:rPr>
                </w:rPrChange>
              </w:rPr>
              <w:t>*= b</w:t>
            </w:r>
            <w:r w:rsidRPr="000962C7">
              <w:rPr>
                <w:rFonts w:ascii="Courier New" w:hAnsi="Courier New" w:cs="Courier New"/>
                <w:sz w:val="20"/>
                <w:szCs w:val="20"/>
                <w:rPrChange w:id="656" w:author="Clive Pygott" w:date="2018-05-17T19:07:00Z">
                  <w:rPr>
                    <w:rFonts w:cs="Courier New"/>
                    <w:sz w:val="20"/>
                    <w:szCs w:val="20"/>
                  </w:rPr>
                </w:rPrChange>
              </w:rPr>
              <w:t xml:space="preserve"> </w:t>
            </w:r>
            <w:r w:rsidR="0000008E" w:rsidRPr="000962C7">
              <w:rPr>
                <w:rFonts w:ascii="Courier New" w:hAnsi="Courier New" w:cs="Courier New"/>
                <w:sz w:val="20"/>
                <w:szCs w:val="20"/>
                <w:rPrChange w:id="657" w:author="Clive Pygott" w:date="2018-05-17T19:07:00Z">
                  <w:rPr>
                    <w:rFonts w:cs="Courier New"/>
                    <w:sz w:val="20"/>
                    <w:szCs w:val="20"/>
                  </w:rPr>
                </w:rPrChange>
              </w:rPr>
              <w:t xml:space="preserve"> </w:t>
            </w:r>
            <w:r w:rsidRPr="000962C7">
              <w:rPr>
                <w:rFonts w:ascii="Courier New" w:hAnsi="Courier New" w:cs="Courier New"/>
                <w:sz w:val="20"/>
                <w:szCs w:val="20"/>
                <w:rPrChange w:id="658" w:author="Clive Pygott" w:date="2018-05-17T19:07:00Z">
                  <w:rPr>
                    <w:rFonts w:cs="Courier New"/>
                    <w:sz w:val="20"/>
                    <w:szCs w:val="20"/>
                  </w:rPr>
                </w:rPrChange>
              </w:rPr>
              <w:t>a /= b</w:t>
            </w:r>
            <w:r w:rsidR="00DD2731" w:rsidRPr="000962C7">
              <w:rPr>
                <w:rFonts w:ascii="Courier New" w:hAnsi="Courier New" w:cs="Courier New"/>
                <w:sz w:val="20"/>
                <w:szCs w:val="20"/>
                <w:rPrChange w:id="659" w:author="Clive Pygott" w:date="2018-05-17T19:07:00Z">
                  <w:rPr>
                    <w:rFonts w:cs="Courier New"/>
                    <w:sz w:val="20"/>
                    <w:szCs w:val="20"/>
                  </w:rPr>
                </w:rPrChange>
              </w:rPr>
              <w:t xml:space="preserve">  </w:t>
            </w:r>
            <w:r w:rsidRPr="000962C7">
              <w:rPr>
                <w:rFonts w:ascii="Courier New" w:hAnsi="Courier New" w:cs="Courier New"/>
                <w:sz w:val="20"/>
                <w:szCs w:val="20"/>
                <w:rPrChange w:id="660" w:author="Clive Pygott" w:date="2018-05-17T19:07:00Z">
                  <w:rPr>
                    <w:rFonts w:cs="Courier New"/>
                    <w:sz w:val="20"/>
                    <w:szCs w:val="20"/>
                  </w:rPr>
                </w:rPrChange>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0962C7">
              <w:rPr>
                <w:rFonts w:ascii="Courier New" w:hAnsi="Courier New" w:cs="Courier New"/>
                <w:sz w:val="20"/>
                <w:szCs w:val="20"/>
                <w:rPrChange w:id="661" w:author="Clive Pygott" w:date="2018-05-17T19:07:00Z">
                  <w:rPr>
                    <w:rFonts w:cs="Courier New"/>
                    <w:sz w:val="20"/>
                    <w:szCs w:val="20"/>
                  </w:rPr>
                </w:rPrChange>
              </w:rPr>
              <w:t>a</w:t>
            </w:r>
            <w:r w:rsidR="0000008E" w:rsidRPr="000962C7">
              <w:rPr>
                <w:rFonts w:ascii="Courier New" w:hAnsi="Courier New" w:cs="Courier New"/>
                <w:sz w:val="20"/>
                <w:szCs w:val="20"/>
                <w:rPrChange w:id="662" w:author="Clive Pygott" w:date="2018-05-17T19:07:00Z">
                  <w:rPr>
                    <w:rFonts w:cs="Courier New"/>
                    <w:sz w:val="20"/>
                    <w:szCs w:val="20"/>
                  </w:rPr>
                </w:rPrChange>
              </w:rPr>
              <w:t xml:space="preserve"> &lt;&lt; b  </w:t>
            </w:r>
            <w:r w:rsidR="002B3514" w:rsidRPr="000962C7">
              <w:rPr>
                <w:rFonts w:ascii="Courier New" w:hAnsi="Courier New" w:cs="Courier New"/>
                <w:sz w:val="20"/>
                <w:szCs w:val="20"/>
                <w:rPrChange w:id="663" w:author="Clive Pygott" w:date="2018-05-17T19:07:00Z">
                  <w:rPr>
                    <w:rFonts w:cs="Courier New"/>
                    <w:sz w:val="20"/>
                    <w:szCs w:val="20"/>
                  </w:rPr>
                </w:rPrChange>
              </w:rPr>
              <w:t>a &lt;&lt;= b</w:t>
            </w:r>
            <w:r w:rsidRPr="000962C7">
              <w:rPr>
                <w:rFonts w:ascii="Courier New" w:hAnsi="Courier New" w:cs="Courier New"/>
                <w:sz w:val="20"/>
                <w:szCs w:val="20"/>
                <w:rPrChange w:id="664" w:author="Clive Pygott" w:date="2018-05-17T19:07:00Z">
                  <w:rPr>
                    <w:rFonts w:cs="Courier New"/>
                    <w:sz w:val="20"/>
                    <w:szCs w:val="20"/>
                  </w:rPr>
                </w:rPrChange>
              </w:rPr>
              <w:t xml:space="preserve"> </w:t>
            </w:r>
            <w:r w:rsidR="0000008E" w:rsidRPr="000962C7">
              <w:rPr>
                <w:rFonts w:ascii="Courier New" w:hAnsi="Courier New" w:cs="Courier New"/>
                <w:sz w:val="20"/>
                <w:szCs w:val="20"/>
                <w:rPrChange w:id="665" w:author="Clive Pygott" w:date="2018-05-17T19:07:00Z">
                  <w:rPr>
                    <w:rFonts w:cs="Courier New"/>
                    <w:sz w:val="20"/>
                    <w:szCs w:val="20"/>
                  </w:rPr>
                </w:rPrChange>
              </w:rPr>
              <w:t xml:space="preserve"> </w:t>
            </w:r>
            <w:r w:rsidRPr="000962C7">
              <w:rPr>
                <w:rFonts w:ascii="Courier New" w:hAnsi="Courier New" w:cs="Courier New"/>
                <w:sz w:val="20"/>
                <w:szCs w:val="20"/>
                <w:rPrChange w:id="666" w:author="Clive Pygott" w:date="2018-05-17T19:07:00Z">
                  <w:rPr>
                    <w:rFonts w:cs="Courier New"/>
                    <w:sz w:val="20"/>
                    <w:szCs w:val="20"/>
                  </w:rPr>
                </w:rPrChange>
              </w:rPr>
              <w:t>-a</w:t>
            </w:r>
          </w:p>
        </w:tc>
        <w:tc>
          <w:tcPr>
            <w:tcW w:w="1134" w:type="dxa"/>
          </w:tcPr>
          <w:p w14:paraId="25667670" w14:textId="4880987E" w:rsidR="00490706" w:rsidRPr="00CA1CA1" w:rsidRDefault="004158A0" w:rsidP="00C41296">
            <w:pPr>
              <w:pStyle w:val="ListParagraph"/>
              <w:widowControl w:val="0"/>
              <w:suppressLineNumbers/>
              <w:overflowPunct w:val="0"/>
              <w:adjustRightInd w:val="0"/>
              <w:ind w:left="0"/>
              <w:rPr>
                <w:sz w:val="20"/>
                <w:szCs w:val="20"/>
              </w:rPr>
            </w:pPr>
            <w:ins w:id="667" w:author="Clive Pygott" w:date="2018-05-16T18:42:00Z">
              <w:r>
                <w:rPr>
                  <w:sz w:val="20"/>
                  <w:szCs w:val="20"/>
                </w:rPr>
                <w:fldChar w:fldCharType="begin"/>
              </w:r>
              <w:r>
                <w:rPr>
                  <w:sz w:val="20"/>
                  <w:szCs w:val="20"/>
                </w:rPr>
                <w:instrText xml:space="preserve"> REF _Ref514259489 \h </w:instrText>
              </w:r>
            </w:ins>
            <w:r>
              <w:rPr>
                <w:sz w:val="20"/>
                <w:szCs w:val="20"/>
              </w:rPr>
            </w:r>
            <w:r>
              <w:rPr>
                <w:sz w:val="20"/>
                <w:szCs w:val="20"/>
              </w:rPr>
              <w:fldChar w:fldCharType="separate"/>
            </w:r>
            <w:ins w:id="668" w:author="Clive Pygott" w:date="2018-05-16T18:42:00Z">
              <w:r w:rsidRPr="00CD6A7E">
                <w:rPr>
                  <w:lang w:bidi="en-US"/>
                </w:rPr>
                <w:t>[FIF]</w:t>
              </w:r>
              <w:r>
                <w:rPr>
                  <w:sz w:val="20"/>
                  <w:szCs w:val="20"/>
                </w:rPr>
                <w:fldChar w:fldCharType="end"/>
              </w:r>
            </w:ins>
            <w:del w:id="669" w:author="Clive Pygott" w:date="2018-05-16T18:42:00Z">
              <w:r w:rsidR="007B7BF1" w:rsidDel="004158A0">
                <w:rPr>
                  <w:sz w:val="20"/>
                  <w:szCs w:val="20"/>
                </w:rPr>
                <w:delText>[FIF</w:delText>
              </w:r>
              <w:r w:rsidR="00780566" w:rsidDel="004158A0">
                <w:rPr>
                  <w:sz w:val="20"/>
                  <w:szCs w:val="20"/>
                </w:rPr>
                <w:delText>]</w:delText>
              </w:r>
            </w:del>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1382AF4" w:rsidR="00C41296" w:rsidRPr="00CA1CA1" w:rsidRDefault="004158A0" w:rsidP="00C41296">
            <w:pPr>
              <w:pStyle w:val="ListParagraph"/>
              <w:widowControl w:val="0"/>
              <w:suppressLineNumbers/>
              <w:overflowPunct w:val="0"/>
              <w:adjustRightInd w:val="0"/>
              <w:ind w:left="0"/>
              <w:rPr>
                <w:sz w:val="20"/>
                <w:szCs w:val="20"/>
              </w:rPr>
            </w:pPr>
            <w:ins w:id="670" w:author="Clive Pygott" w:date="2018-05-16T18:43:00Z">
              <w:r>
                <w:rPr>
                  <w:sz w:val="20"/>
                  <w:szCs w:val="20"/>
                </w:rPr>
                <w:fldChar w:fldCharType="begin"/>
              </w:r>
              <w:r>
                <w:rPr>
                  <w:sz w:val="20"/>
                  <w:szCs w:val="20"/>
                </w:rPr>
                <w:instrText xml:space="preserve"> REF _Ref514259524 \h </w:instrText>
              </w:r>
            </w:ins>
            <w:r>
              <w:rPr>
                <w:sz w:val="20"/>
                <w:szCs w:val="20"/>
              </w:rPr>
            </w:r>
            <w:r>
              <w:rPr>
                <w:sz w:val="20"/>
                <w:szCs w:val="20"/>
              </w:rPr>
              <w:fldChar w:fldCharType="separate"/>
            </w:r>
            <w:ins w:id="671" w:author="Clive Pygott" w:date="2018-05-16T18:43:00Z">
              <w:r w:rsidRPr="00CD6A7E">
                <w:rPr>
                  <w:lang w:bidi="en-US"/>
                </w:rPr>
                <w:t>[FLC]</w:t>
              </w:r>
              <w:r>
                <w:rPr>
                  <w:sz w:val="20"/>
                  <w:szCs w:val="20"/>
                </w:rPr>
                <w:fldChar w:fldCharType="end"/>
              </w:r>
            </w:ins>
            <w:del w:id="672" w:author="Clive Pygott" w:date="2018-05-16T18:43:00Z">
              <w:r w:rsidR="00C41296" w:rsidRPr="00CA1CA1" w:rsidDel="004158A0">
                <w:rPr>
                  <w:sz w:val="20"/>
                  <w:szCs w:val="20"/>
                </w:rPr>
                <w:delText>[</w:delText>
              </w:r>
              <w:r w:rsidR="00026DDD" w:rsidRPr="00CA1CA1" w:rsidDel="004158A0">
                <w:rPr>
                  <w:sz w:val="20"/>
                  <w:szCs w:val="20"/>
                </w:rPr>
                <w:delText>FLC</w:delText>
              </w:r>
              <w:r w:rsidR="00C41296" w:rsidRPr="00CA1CA1" w:rsidDel="004158A0">
                <w:rPr>
                  <w:sz w:val="20"/>
                  <w:szCs w:val="20"/>
                </w:rPr>
                <w:delText>]</w:delText>
              </w:r>
            </w:del>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673" w:name="_Toc514521997"/>
      <w:r>
        <w:t>6. Specific G</w:t>
      </w:r>
      <w:r w:rsidR="006E7DB9">
        <w:t xml:space="preserve">uidance for </w:t>
      </w:r>
      <w:r w:rsidR="00DE0622">
        <w:t>C</w:t>
      </w:r>
      <w:r>
        <w:t xml:space="preserve"> V</w:t>
      </w:r>
      <w:r w:rsidR="00CA1CA1">
        <w:t>ulnerabilities</w:t>
      </w:r>
      <w:bookmarkEnd w:id="673"/>
    </w:p>
    <w:p w14:paraId="09A2EDC1" w14:textId="77777777" w:rsidR="006E7DB9" w:rsidRDefault="006E7DB9" w:rsidP="006E7DB9">
      <w:pPr>
        <w:pStyle w:val="Heading2"/>
      </w:pPr>
      <w:bookmarkStart w:id="674" w:name="_Toc514521998"/>
      <w:r>
        <w:t>6.1 General</w:t>
      </w:r>
      <w:bookmarkEnd w:id="674"/>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675"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76" w:name="_Toc514521999"/>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76"/>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559"/>
    <w:bookmarkEnd w:id="675"/>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B837760"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implicitly convert a long int to an int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ins w:id="677" w:author="Clive Pygott" w:date="2018-05-28T18:39:00Z">
        <w:r w:rsidR="00585F54" w:rsidRPr="00585F54">
          <w:rPr>
            <w:rFonts w:asciiTheme="minorHAnsi" w:hAnsiTheme="minorHAnsi" w:cstheme="minorHAnsi"/>
            <w:sz w:val="22"/>
            <w:lang w:val="en-CA"/>
            <w:rPrChange w:id="678" w:author="Clive Pygott" w:date="2018-05-28T18:39:00Z">
              <w:rPr>
                <w:lang w:val="en-CA"/>
              </w:rPr>
            </w:rPrChange>
          </w:rPr>
          <w:fldChar w:fldCharType="begin"/>
        </w:r>
        <w:r w:rsidR="00585F54" w:rsidRPr="00585F54">
          <w:rPr>
            <w:rFonts w:asciiTheme="minorHAnsi" w:hAnsiTheme="minorHAnsi" w:cstheme="minorHAnsi"/>
            <w:sz w:val="22"/>
            <w:rPrChange w:id="679" w:author="Clive Pygott" w:date="2018-05-28T18:39:00Z">
              <w:rPr/>
            </w:rPrChange>
          </w:rPr>
          <w:instrText>XE "</w:instrText>
        </w:r>
        <w:proofErr w:type="spellStart"/>
        <w:r w:rsidR="00585F54" w:rsidRPr="00585F54">
          <w:rPr>
            <w:rFonts w:asciiTheme="minorHAnsi" w:hAnsiTheme="minorHAnsi" w:cstheme="minorHAnsi"/>
            <w:sz w:val="22"/>
            <w:lang w:bidi="en-US"/>
            <w:rPrChange w:id="680" w:author="Clive Pygott" w:date="2018-05-28T18:39:00Z">
              <w:rPr>
                <w:lang w:bidi="en-US"/>
              </w:rPr>
            </w:rPrChange>
          </w:rPr>
          <w:instrText>behaviour</w:instrText>
        </w:r>
        <w:proofErr w:type="spellEnd"/>
        <w:r w:rsidR="00585F54" w:rsidRPr="00585F54">
          <w:rPr>
            <w:rFonts w:asciiTheme="minorHAnsi" w:hAnsiTheme="minorHAnsi" w:cstheme="minorHAnsi"/>
            <w:sz w:val="22"/>
            <w:lang w:bidi="en-US"/>
            <w:rPrChange w:id="681" w:author="Clive Pygott" w:date="2018-05-28T18:39:00Z">
              <w:rPr>
                <w:lang w:bidi="en-US"/>
              </w:rPr>
            </w:rPrChange>
          </w:rPr>
          <w:instrText xml:space="preserve">: </w:instrText>
        </w:r>
        <w:r w:rsidR="00585F54" w:rsidRPr="00585F54">
          <w:rPr>
            <w:rFonts w:asciiTheme="minorHAnsi" w:hAnsiTheme="minorHAnsi" w:cstheme="minorHAnsi"/>
            <w:sz w:val="22"/>
            <w:u w:val="single"/>
            <w:rPrChange w:id="682" w:author="Clive Pygott" w:date="2018-05-28T18:39:00Z">
              <w:rPr>
                <w:u w:val="single"/>
              </w:rPr>
            </w:rPrChange>
          </w:rPr>
          <w:instrText xml:space="preserve">implementation-defined </w:instrText>
        </w:r>
        <w:proofErr w:type="spellStart"/>
        <w:r w:rsidR="00585F54" w:rsidRPr="00585F54">
          <w:rPr>
            <w:rFonts w:asciiTheme="minorHAnsi" w:hAnsiTheme="minorHAnsi" w:cstheme="minorHAnsi"/>
            <w:sz w:val="22"/>
            <w:u w:val="single"/>
            <w:rPrChange w:id="683" w:author="Clive Pygott" w:date="2018-05-28T18:39:00Z">
              <w:rPr>
                <w:u w:val="single"/>
              </w:rPr>
            </w:rPrChange>
          </w:rPr>
          <w:instrText>behaviour</w:instrText>
        </w:r>
        <w:proofErr w:type="spellEnd"/>
        <w:r w:rsidR="00585F54" w:rsidRPr="00585F54">
          <w:rPr>
            <w:rFonts w:asciiTheme="minorHAnsi" w:hAnsiTheme="minorHAnsi" w:cstheme="minorHAnsi"/>
            <w:sz w:val="22"/>
            <w:rPrChange w:id="684" w:author="Clive Pygott" w:date="2018-05-28T18:39:00Z">
              <w:rPr/>
            </w:rPrChange>
          </w:rPr>
          <w:instrText xml:space="preserve"> "</w:instrText>
        </w:r>
        <w:r w:rsidR="00585F54" w:rsidRPr="00585F54">
          <w:rPr>
            <w:rFonts w:asciiTheme="minorHAnsi" w:hAnsiTheme="minorHAnsi" w:cstheme="minorHAnsi"/>
            <w:sz w:val="22"/>
            <w:lang w:val="en-CA"/>
            <w:rPrChange w:id="685" w:author="Clive Pygott" w:date="2018-05-28T18:39:00Z">
              <w:rPr>
                <w:lang w:val="en-CA"/>
              </w:rPr>
            </w:rPrChange>
          </w:rPr>
          <w:fldChar w:fldCharType="end"/>
        </w:r>
        <w:r w:rsidR="00585F54" w:rsidRPr="00585F54">
          <w:rPr>
            <w:rFonts w:asciiTheme="minorHAnsi" w:hAnsiTheme="minorHAnsi" w:cstheme="minorHAnsi"/>
            <w:sz w:val="22"/>
            <w:lang w:val="en-CA"/>
            <w:rPrChange w:id="686" w:author="Clive Pygott" w:date="2018-05-28T18:39:00Z">
              <w:rPr>
                <w:lang w:val="en-CA"/>
              </w:rPr>
            </w:rPrChange>
          </w:rPr>
          <w:fldChar w:fldCharType="begin"/>
        </w:r>
        <w:r w:rsidR="00585F54" w:rsidRPr="00585F54">
          <w:rPr>
            <w:rFonts w:asciiTheme="minorHAnsi" w:hAnsiTheme="minorHAnsi" w:cstheme="minorHAnsi"/>
            <w:sz w:val="22"/>
            <w:rPrChange w:id="687" w:author="Clive Pygott" w:date="2018-05-28T18:39:00Z">
              <w:rPr/>
            </w:rPrChange>
          </w:rPr>
          <w:instrText>XE "</w:instrText>
        </w:r>
        <w:r w:rsidR="00585F54" w:rsidRPr="00585F54">
          <w:rPr>
            <w:rFonts w:asciiTheme="minorHAnsi" w:hAnsiTheme="minorHAnsi" w:cstheme="minorHAnsi"/>
            <w:sz w:val="22"/>
            <w:u w:val="single"/>
            <w:rPrChange w:id="688" w:author="Clive Pygott" w:date="2018-05-28T18:39:00Z">
              <w:rPr>
                <w:u w:val="single"/>
              </w:rPr>
            </w:rPrChange>
          </w:rPr>
          <w:instrText xml:space="preserve">implementation-defined </w:instrText>
        </w:r>
        <w:proofErr w:type="spellStart"/>
        <w:r w:rsidR="00585F54" w:rsidRPr="00585F54">
          <w:rPr>
            <w:rFonts w:asciiTheme="minorHAnsi" w:hAnsiTheme="minorHAnsi" w:cstheme="minorHAnsi"/>
            <w:sz w:val="22"/>
            <w:u w:val="single"/>
            <w:rPrChange w:id="689" w:author="Clive Pygott" w:date="2018-05-28T18:39:00Z">
              <w:rPr>
                <w:u w:val="single"/>
              </w:rPr>
            </w:rPrChange>
          </w:rPr>
          <w:instrText>behaviour</w:instrText>
        </w:r>
        <w:proofErr w:type="spellEnd"/>
        <w:r w:rsidR="00585F54" w:rsidRPr="00585F54">
          <w:rPr>
            <w:rFonts w:asciiTheme="minorHAnsi" w:hAnsiTheme="minorHAnsi" w:cstheme="minorHAnsi"/>
            <w:sz w:val="22"/>
            <w:rPrChange w:id="690" w:author="Clive Pygott" w:date="2018-05-28T18:39:00Z">
              <w:rPr/>
            </w:rPrChange>
          </w:rPr>
          <w:instrText xml:space="preserve"> "</w:instrText>
        </w:r>
        <w:r w:rsidR="00585F54" w:rsidRPr="00585F54">
          <w:rPr>
            <w:rFonts w:asciiTheme="minorHAnsi" w:hAnsiTheme="minorHAnsi" w:cstheme="minorHAnsi"/>
            <w:sz w:val="22"/>
            <w:lang w:val="en-CA"/>
            <w:rPrChange w:id="691" w:author="Clive Pygott" w:date="2018-05-28T18:39:00Z">
              <w:rPr>
                <w:lang w:val="en-CA"/>
              </w:rPr>
            </w:rPrChange>
          </w:rPr>
          <w:fldChar w:fldCharType="end"/>
        </w:r>
      </w:ins>
      <w:r w:rsidRPr="00B40A7D">
        <w:rPr>
          <w:rFonts w:asciiTheme="minorHAnsi" w:hAnsiTheme="minorHAnsi"/>
          <w:b w:val="0"/>
          <w:sz w:val="22"/>
          <w:lang w:bidi="en-US"/>
        </w:rPr>
        <w:t xml:space="preserve">,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int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E0510A" w:rsidRDefault="00B40A7D" w:rsidP="00C97C2B">
      <w:pPr>
        <w:pStyle w:val="Heading3"/>
        <w:spacing w:before="0" w:after="0"/>
        <w:rPr>
          <w:rFonts w:ascii="Courier New" w:hAnsi="Courier New" w:cs="Courier New"/>
          <w:b w:val="0"/>
          <w:sz w:val="20"/>
          <w:lang w:bidi="en-US"/>
          <w:rPrChange w:id="692" w:author="Clive Pygott" w:date="2018-05-17T19:11:00Z">
            <w:rPr>
              <w:rFonts w:ascii="Courier New" w:hAnsi="Courier New" w:cs="Courier New"/>
              <w:b w:val="0"/>
              <w:sz w:val="21"/>
              <w:lang w:bidi="en-US"/>
            </w:rPr>
          </w:rPrChange>
        </w:rPr>
      </w:pPr>
      <w:r w:rsidRPr="00E0510A">
        <w:rPr>
          <w:rFonts w:ascii="Courier New" w:hAnsi="Courier New" w:cs="Courier New"/>
          <w:b w:val="0"/>
          <w:sz w:val="20"/>
          <w:lang w:bidi="en-US"/>
          <w:rPrChange w:id="693" w:author="Clive Pygott" w:date="2018-05-17T19:11:00Z">
            <w:rPr>
              <w:rFonts w:ascii="Courier New" w:hAnsi="Courier New" w:cs="Courier New"/>
              <w:b w:val="0"/>
              <w:sz w:val="21"/>
              <w:lang w:bidi="en-US"/>
            </w:rPr>
          </w:rPrChange>
        </w:rPr>
        <w:tab/>
        <w:t>int a = 100000;</w:t>
      </w:r>
    </w:p>
    <w:p w14:paraId="3828F226" w14:textId="77777777" w:rsidR="00B40A7D" w:rsidRPr="00E0510A" w:rsidRDefault="00B40A7D" w:rsidP="00C97C2B">
      <w:pPr>
        <w:pStyle w:val="Heading3"/>
        <w:spacing w:before="0" w:after="0"/>
        <w:rPr>
          <w:rFonts w:ascii="Courier New" w:hAnsi="Courier New" w:cs="Courier New"/>
          <w:b w:val="0"/>
          <w:sz w:val="20"/>
          <w:lang w:bidi="en-US"/>
          <w:rPrChange w:id="694" w:author="Clive Pygott" w:date="2018-05-17T19:11:00Z">
            <w:rPr>
              <w:rFonts w:ascii="Courier New" w:hAnsi="Courier New" w:cs="Courier New"/>
              <w:b w:val="0"/>
              <w:sz w:val="21"/>
              <w:lang w:bidi="en-US"/>
            </w:rPr>
          </w:rPrChange>
        </w:rPr>
      </w:pPr>
      <w:r w:rsidRPr="00E0510A">
        <w:rPr>
          <w:rFonts w:ascii="Courier New" w:hAnsi="Courier New" w:cs="Courier New"/>
          <w:b w:val="0"/>
          <w:sz w:val="20"/>
          <w:lang w:bidi="en-US"/>
          <w:rPrChange w:id="695" w:author="Clive Pygott" w:date="2018-05-17T19:11:00Z">
            <w:rPr>
              <w:rFonts w:ascii="Courier New" w:hAnsi="Courier New" w:cs="Courier New"/>
              <w:b w:val="0"/>
              <w:sz w:val="21"/>
              <w:lang w:bidi="en-US"/>
            </w:rPr>
          </w:rPrChange>
        </w:rPr>
        <w:tab/>
        <w:t>short b;</w:t>
      </w:r>
    </w:p>
    <w:p w14:paraId="15DE768C" w14:textId="77777777" w:rsidR="00B40A7D" w:rsidRPr="00E0510A" w:rsidRDefault="00B40A7D" w:rsidP="000F2939">
      <w:pPr>
        <w:pStyle w:val="Heading3"/>
        <w:keepNext w:val="0"/>
        <w:spacing w:before="0" w:after="0"/>
        <w:rPr>
          <w:rFonts w:ascii="Courier New" w:hAnsi="Courier New" w:cs="Courier New"/>
          <w:b w:val="0"/>
          <w:sz w:val="20"/>
          <w:lang w:bidi="en-US"/>
          <w:rPrChange w:id="696" w:author="Clive Pygott" w:date="2018-05-17T19:11:00Z">
            <w:rPr>
              <w:rFonts w:ascii="Courier New" w:hAnsi="Courier New" w:cs="Courier New"/>
              <w:b w:val="0"/>
              <w:sz w:val="21"/>
              <w:lang w:bidi="en-US"/>
            </w:rPr>
          </w:rPrChange>
        </w:rPr>
      </w:pPr>
      <w:r w:rsidRPr="00E0510A">
        <w:rPr>
          <w:rFonts w:ascii="Courier New" w:hAnsi="Courier New" w:cs="Courier New"/>
          <w:b w:val="0"/>
          <w:sz w:val="20"/>
          <w:lang w:bidi="en-US"/>
          <w:rPrChange w:id="697" w:author="Clive Pygott" w:date="2018-05-17T19:11:00Z">
            <w:rPr>
              <w:rFonts w:ascii="Courier New" w:hAnsi="Courier New" w:cs="Courier New"/>
              <w:b w:val="0"/>
              <w:sz w:val="21"/>
              <w:lang w:bidi="en-US"/>
            </w:rPr>
          </w:rPrChange>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57DFACC8" w:rsidR="00C97C2B" w:rsidRDefault="00B40A7D" w:rsidP="00B40A7D">
      <w:pPr>
        <w:pStyle w:val="Heading3"/>
        <w:spacing w:after="0"/>
        <w:rPr>
          <w:ins w:id="698" w:author="Clive Pygott" w:date="2018-05-17T19:11:00Z"/>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3AF4528B" w14:textId="77777777" w:rsidR="00E0510A" w:rsidRPr="00E0510A" w:rsidRDefault="00E0510A">
      <w:pPr>
        <w:rPr>
          <w:lang w:bidi="en-US"/>
        </w:rPr>
        <w:pPrChange w:id="699" w:author="Clive Pygott" w:date="2018-05-17T19:11:00Z">
          <w:pPr>
            <w:pStyle w:val="Heading3"/>
            <w:spacing w:after="0"/>
          </w:pPr>
        </w:pPrChange>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4BBC805B"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700" w:name="_Toc310518158"/>
      <w:bookmarkStart w:id="701" w:name="_Ref514259329"/>
      <w:bookmarkStart w:id="702" w:name="_Toc514522000"/>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700"/>
      <w:bookmarkEnd w:id="701"/>
      <w:bookmarkEnd w:id="702"/>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102603E3"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w:t>
      </w:r>
      <w:r w:rsidRPr="00E0510A">
        <w:rPr>
          <w:rFonts w:ascii="Courier New" w:hAnsi="Courier New" w:cs="Courier New"/>
          <w:b w:val="0"/>
          <w:sz w:val="20"/>
          <w:lang w:bidi="en-US"/>
          <w:rPrChange w:id="703" w:author="Clive Pygott" w:date="2018-05-17T19:11:00Z">
            <w:rPr>
              <w:rFonts w:asciiTheme="minorHAnsi" w:hAnsiTheme="minorHAnsi"/>
              <w:b w:val="0"/>
              <w:sz w:val="22"/>
              <w:lang w:bidi="en-US"/>
            </w:rPr>
          </w:rPrChange>
        </w:rPr>
        <w:t>short int</w:t>
      </w:r>
      <w:r w:rsidRPr="009C224F">
        <w:rPr>
          <w:rFonts w:asciiTheme="minorHAnsi" w:hAnsiTheme="minorHAnsi"/>
          <w:b w:val="0"/>
          <w:sz w:val="22"/>
          <w:lang w:bidi="en-US"/>
        </w:rPr>
        <w:t xml:space="preserve">, </w:t>
      </w:r>
      <w:r w:rsidRPr="00E0510A">
        <w:rPr>
          <w:rFonts w:ascii="Courier New" w:hAnsi="Courier New" w:cs="Courier New"/>
          <w:b w:val="0"/>
          <w:sz w:val="20"/>
          <w:lang w:bidi="en-US"/>
          <w:rPrChange w:id="704" w:author="Clive Pygott" w:date="2018-05-17T19:11:00Z">
            <w:rPr>
              <w:rFonts w:asciiTheme="minorHAnsi" w:hAnsiTheme="minorHAnsi"/>
              <w:b w:val="0"/>
              <w:sz w:val="22"/>
              <w:lang w:bidi="en-US"/>
            </w:rPr>
          </w:rPrChange>
        </w:rPr>
        <w:t>int</w:t>
      </w:r>
      <w:r w:rsidRPr="009C224F">
        <w:rPr>
          <w:rFonts w:asciiTheme="minorHAnsi" w:hAnsiTheme="minorHAnsi"/>
          <w:b w:val="0"/>
          <w:sz w:val="22"/>
          <w:lang w:bidi="en-US"/>
        </w:rPr>
        <w:t xml:space="preserve">, </w:t>
      </w:r>
      <w:r w:rsidRPr="00E0510A">
        <w:rPr>
          <w:rFonts w:ascii="Courier New" w:hAnsi="Courier New" w:cs="Courier New"/>
          <w:b w:val="0"/>
          <w:sz w:val="20"/>
          <w:lang w:bidi="en-US"/>
          <w:rPrChange w:id="705" w:author="Clive Pygott" w:date="2018-05-17T19:11:00Z">
            <w:rPr>
              <w:rFonts w:asciiTheme="minorHAnsi" w:hAnsiTheme="minorHAnsi"/>
              <w:b w:val="0"/>
              <w:sz w:val="22"/>
              <w:lang w:bidi="en-US"/>
            </w:rPr>
          </w:rPrChange>
        </w:rPr>
        <w:t>long int</w:t>
      </w:r>
      <w:r w:rsidRPr="00E0510A">
        <w:rPr>
          <w:rFonts w:asciiTheme="minorHAnsi" w:hAnsiTheme="minorHAnsi"/>
          <w:b w:val="0"/>
          <w:sz w:val="20"/>
          <w:lang w:bidi="en-US"/>
          <w:rPrChange w:id="706" w:author="Clive Pygott" w:date="2018-05-17T19:11:00Z">
            <w:rPr>
              <w:rFonts w:asciiTheme="minorHAnsi" w:hAnsiTheme="minorHAnsi"/>
              <w:b w:val="0"/>
              <w:sz w:val="22"/>
              <w:lang w:bidi="en-US"/>
            </w:rPr>
          </w:rPrChange>
        </w:rPr>
        <w:t xml:space="preserve"> </w:t>
      </w:r>
      <w:r w:rsidRPr="009C224F">
        <w:rPr>
          <w:rFonts w:asciiTheme="minorHAnsi" w:hAnsiTheme="minorHAnsi"/>
          <w:b w:val="0"/>
          <w:sz w:val="22"/>
          <w:lang w:bidi="en-US"/>
        </w:rPr>
        <w:t xml:space="preserve">and </w:t>
      </w:r>
      <w:r w:rsidRPr="00E0510A">
        <w:rPr>
          <w:rFonts w:ascii="Courier New" w:hAnsi="Courier New" w:cs="Courier New"/>
          <w:b w:val="0"/>
          <w:sz w:val="20"/>
          <w:lang w:bidi="en-US"/>
          <w:rPrChange w:id="707" w:author="Clive Pygott" w:date="2018-05-17T19:12:00Z">
            <w:rPr>
              <w:rFonts w:asciiTheme="minorHAnsi" w:hAnsiTheme="minorHAnsi"/>
              <w:b w:val="0"/>
              <w:sz w:val="22"/>
              <w:lang w:bidi="en-US"/>
            </w:rPr>
          </w:rPrChange>
        </w:rPr>
        <w:t xml:space="preserve">long </w:t>
      </w:r>
      <w:proofErr w:type="spellStart"/>
      <w:r w:rsidRPr="00E0510A">
        <w:rPr>
          <w:rFonts w:ascii="Courier New" w:hAnsi="Courier New" w:cs="Courier New"/>
          <w:b w:val="0"/>
          <w:sz w:val="20"/>
          <w:lang w:bidi="en-US"/>
          <w:rPrChange w:id="708" w:author="Clive Pygott" w:date="2018-05-17T19:12:00Z">
            <w:rPr>
              <w:rFonts w:asciiTheme="minorHAnsi" w:hAnsiTheme="minorHAnsi"/>
              <w:b w:val="0"/>
              <w:sz w:val="22"/>
              <w:lang w:bidi="en-US"/>
            </w:rPr>
          </w:rPrChange>
        </w:rPr>
        <w:t>long</w:t>
      </w:r>
      <w:proofErr w:type="spellEnd"/>
      <w:r w:rsidRPr="00E0510A">
        <w:rPr>
          <w:rFonts w:ascii="Courier New" w:hAnsi="Courier New" w:cs="Courier New"/>
          <w:b w:val="0"/>
          <w:sz w:val="20"/>
          <w:lang w:bidi="en-US"/>
          <w:rPrChange w:id="709" w:author="Clive Pygott" w:date="2018-05-17T19:12:00Z">
            <w:rPr>
              <w:rFonts w:asciiTheme="minorHAnsi" w:hAnsiTheme="minorHAnsi"/>
              <w:b w:val="0"/>
              <w:sz w:val="22"/>
              <w:lang w:bidi="en-US"/>
            </w:rPr>
          </w:rPrChange>
        </w:rPr>
        <w:t xml:space="preserve">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Each 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w:t>
      </w:r>
      <w:r w:rsidRPr="009C224F">
        <w:rPr>
          <w:rFonts w:asciiTheme="minorHAnsi" w:hAnsiTheme="minorHAnsi"/>
          <w:b w:val="0"/>
          <w:sz w:val="22"/>
          <w:lang w:bidi="en-US"/>
        </w:rPr>
        <w:lastRenderedPageBreak/>
        <w:t xml:space="preserve">as left and right shifts and bitwise </w:t>
      </w:r>
      <w:r w:rsidR="00D630F1" w:rsidRPr="00E0510A">
        <w:rPr>
          <w:rFonts w:ascii="Courier New" w:hAnsi="Courier New" w:cs="Courier New"/>
          <w:b w:val="0"/>
          <w:sz w:val="20"/>
          <w:lang w:bidi="en-US"/>
          <w:rPrChange w:id="710" w:author="Clive Pygott" w:date="2018-05-17T19:12:00Z">
            <w:rPr>
              <w:rFonts w:asciiTheme="minorHAnsi" w:hAnsiTheme="minorHAnsi"/>
              <w:b w:val="0"/>
              <w:sz w:val="22"/>
              <w:lang w:bidi="en-US"/>
            </w:rPr>
          </w:rPrChange>
        </w:rPr>
        <w:t>&amp;</w:t>
      </w:r>
      <w:r w:rsidR="00D630F1" w:rsidRPr="00E0510A">
        <w:rPr>
          <w:rFonts w:asciiTheme="minorHAnsi" w:hAnsiTheme="minorHAnsi"/>
          <w:b w:val="0"/>
          <w:sz w:val="20"/>
          <w:lang w:bidi="en-US"/>
          <w:rPrChange w:id="711" w:author="Clive Pygott" w:date="2018-05-17T19:12:00Z">
            <w:rPr>
              <w:rFonts w:asciiTheme="minorHAnsi" w:hAnsiTheme="minorHAnsi"/>
              <w:b w:val="0"/>
              <w:sz w:val="22"/>
              <w:lang w:bidi="en-US"/>
            </w:rPr>
          </w:rPrChange>
        </w:rPr>
        <w:t xml:space="preserve"> </w:t>
      </w:r>
      <w:r w:rsidR="00D630F1">
        <w:rPr>
          <w:rFonts w:asciiTheme="minorHAnsi" w:hAnsiTheme="minorHAnsi"/>
          <w:b w:val="0"/>
          <w:sz w:val="22"/>
          <w:lang w:bidi="en-US"/>
        </w:rPr>
        <w:t xml:space="preserve">and </w:t>
      </w:r>
      <w:r w:rsidR="00D630F1" w:rsidRPr="00E0510A">
        <w:rPr>
          <w:rFonts w:ascii="Courier New" w:hAnsi="Courier New" w:cs="Courier New"/>
          <w:b w:val="0"/>
          <w:sz w:val="20"/>
          <w:lang w:bidi="en-US"/>
          <w:rPrChange w:id="712" w:author="Clive Pygott" w:date="2018-05-17T19:12:00Z">
            <w:rPr>
              <w:rFonts w:asciiTheme="minorHAnsi" w:hAnsiTheme="minorHAnsi"/>
              <w:b w:val="0"/>
              <w:sz w:val="22"/>
              <w:lang w:bidi="en-US"/>
            </w:rPr>
          </w:rPrChange>
        </w:rPr>
        <w:t>|</w:t>
      </w:r>
      <w:r w:rsidRPr="00E0510A">
        <w:rPr>
          <w:rFonts w:ascii="Courier New" w:hAnsi="Courier New" w:cs="Courier New"/>
          <w:b w:val="0"/>
          <w:sz w:val="20"/>
          <w:lang w:bidi="en-US"/>
          <w:rPrChange w:id="713" w:author="Clive Pygott" w:date="2018-05-17T19:12:00Z">
            <w:rPr>
              <w:rFonts w:asciiTheme="minorHAnsi" w:hAnsiTheme="minorHAnsi"/>
              <w:b w:val="0"/>
              <w:sz w:val="22"/>
              <w:lang w:bidi="en-US"/>
            </w:rPr>
          </w:rPrChange>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6BBB68F4"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For instance, right shifting a signed integer is implementation defined in C</w:t>
      </w:r>
      <w:ins w:id="714" w:author="Clive Pygott" w:date="2018-05-28T18:39:00Z">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proofErr w:type="spellStart"/>
        <w:r w:rsidR="00585F54" w:rsidRPr="009A6199">
          <w:rPr>
            <w:rFonts w:asciiTheme="minorHAnsi" w:hAnsiTheme="minorHAnsi" w:cstheme="minorHAnsi"/>
            <w:sz w:val="22"/>
            <w:lang w:bidi="en-US"/>
          </w:rPr>
          <w:instrText>behaviour</w:instrText>
        </w:r>
        <w:proofErr w:type="spellEnd"/>
        <w:r w:rsidR="00585F54" w:rsidRPr="009A6199">
          <w:rPr>
            <w:rFonts w:asciiTheme="minorHAnsi" w:hAnsiTheme="minorHAnsi" w:cstheme="minorHAnsi"/>
            <w:sz w:val="22"/>
            <w:lang w:bidi="en-US"/>
          </w:rPr>
          <w:instrText xml:space="preserve">: </w:instrText>
        </w:r>
        <w:r w:rsidR="00585F54" w:rsidRPr="009A6199">
          <w:rPr>
            <w:rFonts w:asciiTheme="minorHAnsi" w:hAnsiTheme="minorHAnsi" w:cstheme="minorHAnsi"/>
            <w:sz w:val="22"/>
            <w:u w:val="single"/>
          </w:rPr>
          <w:instrText xml:space="preserve">implementation-defined </w:instrText>
        </w:r>
        <w:proofErr w:type="spellStart"/>
        <w:r w:rsidR="00585F54" w:rsidRPr="009A6199">
          <w:rPr>
            <w:rFonts w:asciiTheme="minorHAnsi" w:hAnsiTheme="minorHAnsi" w:cstheme="minorHAnsi"/>
            <w:sz w:val="22"/>
            <w:u w:val="single"/>
          </w:rPr>
          <w:instrText>behaviour</w:instrText>
        </w:r>
        <w:proofErr w:type="spellEnd"/>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 xml:space="preserve">implementation-defined </w:instrText>
        </w:r>
        <w:proofErr w:type="spellStart"/>
        <w:r w:rsidR="00585F54" w:rsidRPr="009A6199">
          <w:rPr>
            <w:rFonts w:asciiTheme="minorHAnsi" w:hAnsiTheme="minorHAnsi" w:cstheme="minorHAnsi"/>
            <w:sz w:val="22"/>
            <w:u w:val="single"/>
          </w:rPr>
          <w:instrText>behaviour</w:instrText>
        </w:r>
        <w:proofErr w:type="spellEnd"/>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ins>
      <w:r w:rsidRPr="009C224F">
        <w:rPr>
          <w:rFonts w:asciiTheme="minorHAnsi" w:hAnsiTheme="minorHAnsi"/>
          <w:b w:val="0"/>
          <w:sz w:val="22"/>
          <w:lang w:bidi="en-US"/>
        </w:rPr>
        <w:t xml:space="preserve">, while shifting by an amount greater than or equal to the size of the data type is undefined </w:t>
      </w:r>
      <w:proofErr w:type="spellStart"/>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proofErr w:type="spellEnd"/>
      <w:ins w:id="715" w:author="Clive Pygott" w:date="2018-05-14T20:56:00Z">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 xml:space="preserve">undefined </w:instrText>
        </w:r>
        <w:proofErr w:type="spellStart"/>
        <w:r w:rsidR="00667743" w:rsidRPr="0067013C">
          <w:rPr>
            <w:rFonts w:asciiTheme="minorHAnsi" w:hAnsiTheme="minorHAnsi" w:cstheme="minorHAnsi"/>
            <w:b w:val="0"/>
            <w:sz w:val="22"/>
            <w:lang w:bidi="en-US"/>
          </w:rPr>
          <w:instrText>behaviour</w:instrText>
        </w:r>
      </w:ins>
      <w:proofErr w:type="spellEnd"/>
      <w:ins w:id="716" w:author="Clive Pygott" w:date="2018-05-14T21:20:00Z">
        <w:r w:rsidR="001237D2" w:rsidRPr="0067013C">
          <w:rPr>
            <w:rFonts w:asciiTheme="minorHAnsi" w:hAnsiTheme="minorHAnsi" w:cstheme="minorHAnsi"/>
            <w:sz w:val="22"/>
            <w:lang w:bidi="en-US"/>
          </w:rPr>
          <w:instrText xml:space="preserve"> </w:instrText>
        </w:r>
      </w:ins>
      <w:ins w:id="717" w:author="Clive Pygott" w:date="2018-05-14T20:56:00Z">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ins>
      <w:del w:id="718" w:author="Clive Pygott" w:date="2018-05-14T20:56:00Z">
        <w:r w:rsidR="0072345E" w:rsidDel="00667743">
          <w:rPr>
            <w:rFonts w:asciiTheme="minorHAnsi" w:hAnsiTheme="minorHAnsi"/>
            <w:b w:val="0"/>
            <w:sz w:val="22"/>
            <w:lang w:bidi="en-US"/>
          </w:rPr>
          <w:delText>{XE undefined behavio</w:delText>
        </w:r>
        <w:r w:rsidR="00E7010A" w:rsidDel="00667743">
          <w:rPr>
            <w:rFonts w:asciiTheme="minorHAnsi" w:hAnsiTheme="minorHAnsi"/>
            <w:b w:val="0"/>
            <w:sz w:val="22"/>
            <w:lang w:bidi="en-US"/>
          </w:rPr>
          <w:delText>u</w:delText>
        </w:r>
        <w:r w:rsidR="0072345E" w:rsidDel="00667743">
          <w:rPr>
            <w:rFonts w:asciiTheme="minorHAnsi" w:hAnsiTheme="minorHAnsi"/>
            <w:b w:val="0"/>
            <w:sz w:val="22"/>
            <w:lang w:bidi="en-US"/>
          </w:rPr>
          <w:delText>r</w:delText>
        </w:r>
        <w:r w:rsidR="0072345E" w:rsidRPr="00672DC7" w:rsidDel="00667743">
          <w:rPr>
            <w:rFonts w:asciiTheme="minorHAnsi" w:hAnsiTheme="minorHAnsi" w:cstheme="minorHAnsi"/>
            <w:b w:val="0"/>
            <w:sz w:val="22"/>
            <w:szCs w:val="22"/>
            <w:lang w:bidi="en-US"/>
          </w:rPr>
          <w:delText>}</w:delText>
        </w:r>
      </w:del>
      <w:ins w:id="719" w:author="Clive Pygott" w:date="2018-05-28T18:21:00Z">
        <w:r w:rsidR="00672DC7" w:rsidRPr="00672DC7">
          <w:rPr>
            <w:rFonts w:asciiTheme="minorHAnsi" w:hAnsiTheme="minorHAnsi" w:cstheme="minorHAnsi"/>
            <w:sz w:val="22"/>
            <w:szCs w:val="22"/>
            <w:lang w:val="en-CA"/>
            <w:rPrChange w:id="720" w:author="Clive Pygott" w:date="2018-05-28T18:21:00Z">
              <w:rPr>
                <w:lang w:val="en-CA"/>
              </w:rPr>
            </w:rPrChange>
          </w:rPr>
          <w:fldChar w:fldCharType="begin"/>
        </w:r>
        <w:r w:rsidR="00672DC7" w:rsidRPr="00672DC7">
          <w:rPr>
            <w:rFonts w:asciiTheme="minorHAnsi" w:hAnsiTheme="minorHAnsi" w:cstheme="minorHAnsi"/>
            <w:sz w:val="22"/>
            <w:szCs w:val="22"/>
            <w:rPrChange w:id="721" w:author="Clive Pygott" w:date="2018-05-28T18:21:00Z">
              <w:rPr/>
            </w:rPrChange>
          </w:rPr>
          <w:instrText>XE "</w:instrText>
        </w:r>
        <w:proofErr w:type="spellStart"/>
        <w:r w:rsidR="00672DC7" w:rsidRPr="00672DC7">
          <w:rPr>
            <w:rFonts w:asciiTheme="minorHAnsi" w:hAnsiTheme="minorHAnsi" w:cstheme="minorHAnsi"/>
            <w:sz w:val="22"/>
            <w:szCs w:val="22"/>
            <w:lang w:bidi="en-US"/>
            <w:rPrChange w:id="722" w:author="Clive Pygott" w:date="2018-05-28T18:21:00Z">
              <w:rPr>
                <w:lang w:bidi="en-US"/>
              </w:rPr>
            </w:rPrChange>
          </w:rPr>
          <w:instrText>behaviour</w:instrText>
        </w:r>
        <w:proofErr w:type="spellEnd"/>
        <w:r w:rsidR="00672DC7" w:rsidRPr="00672DC7">
          <w:rPr>
            <w:rFonts w:asciiTheme="minorHAnsi" w:hAnsiTheme="minorHAnsi" w:cstheme="minorHAnsi"/>
            <w:sz w:val="22"/>
            <w:szCs w:val="22"/>
            <w:lang w:bidi="en-US"/>
            <w:rPrChange w:id="723" w:author="Clive Pygott" w:date="2018-05-28T18:21:00Z">
              <w:rPr>
                <w:lang w:bidi="en-US"/>
              </w:rPr>
            </w:rPrChange>
          </w:rPr>
          <w:instrText xml:space="preserve">: </w:instrText>
        </w:r>
        <w:r w:rsidR="00672DC7" w:rsidRPr="00672DC7">
          <w:rPr>
            <w:rFonts w:asciiTheme="minorHAnsi" w:hAnsiTheme="minorHAnsi" w:cstheme="minorHAnsi"/>
            <w:sz w:val="22"/>
            <w:szCs w:val="22"/>
            <w:u w:val="single"/>
            <w:rPrChange w:id="724" w:author="Clive Pygott" w:date="2018-05-28T18:21:00Z">
              <w:rPr>
                <w:u w:val="single"/>
              </w:rPr>
            </w:rPrChange>
          </w:rPr>
          <w:instrText xml:space="preserve">undefined </w:instrText>
        </w:r>
        <w:proofErr w:type="spellStart"/>
        <w:r w:rsidR="00672DC7" w:rsidRPr="00672DC7">
          <w:rPr>
            <w:rFonts w:asciiTheme="minorHAnsi" w:hAnsiTheme="minorHAnsi" w:cstheme="minorHAnsi"/>
            <w:sz w:val="22"/>
            <w:szCs w:val="22"/>
            <w:u w:val="single"/>
            <w:rPrChange w:id="725" w:author="Clive Pygott" w:date="2018-05-28T18:21:00Z">
              <w:rPr>
                <w:u w:val="single"/>
              </w:rPr>
            </w:rPrChange>
          </w:rPr>
          <w:instrText>behaviour</w:instrText>
        </w:r>
        <w:proofErr w:type="spellEnd"/>
        <w:r w:rsidR="00672DC7" w:rsidRPr="00672DC7">
          <w:rPr>
            <w:rFonts w:asciiTheme="minorHAnsi" w:hAnsiTheme="minorHAnsi" w:cstheme="minorHAnsi"/>
            <w:sz w:val="22"/>
            <w:szCs w:val="22"/>
            <w:rPrChange w:id="726" w:author="Clive Pygott" w:date="2018-05-28T18:21:00Z">
              <w:rPr/>
            </w:rPrChange>
          </w:rPr>
          <w:instrText xml:space="preserve"> "</w:instrText>
        </w:r>
        <w:r w:rsidR="00672DC7" w:rsidRPr="00672DC7">
          <w:rPr>
            <w:rFonts w:asciiTheme="minorHAnsi" w:hAnsiTheme="minorHAnsi" w:cstheme="minorHAnsi"/>
            <w:sz w:val="22"/>
            <w:szCs w:val="22"/>
            <w:lang w:val="en-CA"/>
            <w:rPrChange w:id="727" w:author="Clive Pygott" w:date="2018-05-28T18:21:00Z">
              <w:rPr>
                <w:lang w:val="en-CA"/>
              </w:rPr>
            </w:rPrChange>
          </w:rPr>
          <w:fldChar w:fldCharType="end"/>
        </w:r>
      </w:ins>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E0510A">
        <w:rPr>
          <w:rFonts w:ascii="Courier New" w:hAnsi="Courier New" w:cs="Courier New"/>
          <w:b w:val="0"/>
          <w:sz w:val="20"/>
          <w:lang w:bidi="en-US"/>
          <w:rPrChange w:id="728" w:author="Clive Pygott" w:date="2018-05-17T19:12:00Z">
            <w:rPr>
              <w:rFonts w:asciiTheme="minorHAnsi" w:hAnsiTheme="minorHAnsi"/>
              <w:b w:val="0"/>
              <w:sz w:val="22"/>
              <w:lang w:bidi="en-US"/>
            </w:rPr>
          </w:rPrChange>
        </w:rPr>
        <w:t>k</w:t>
      </w:r>
      <w:r w:rsidRPr="00E0510A">
        <w:rPr>
          <w:rFonts w:asciiTheme="minorHAnsi" w:hAnsiTheme="minorHAnsi"/>
          <w:b w:val="0"/>
          <w:sz w:val="20"/>
          <w:lang w:bidi="en-US"/>
          <w:rPrChange w:id="729" w:author="Clive Pygott" w:date="2018-05-17T19:12:00Z">
            <w:rPr>
              <w:rFonts w:asciiTheme="minorHAnsi" w:hAnsiTheme="minorHAnsi"/>
              <w:b w:val="0"/>
              <w:sz w:val="22"/>
              <w:lang w:bidi="en-US"/>
            </w:rPr>
          </w:rPrChange>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45E3B0D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6.3.5.</w:t>
      </w:r>
    </w:p>
    <w:p w14:paraId="4E0BDB5D" w14:textId="0FB63C2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ins w:id="730" w:author="Clive Pygott" w:date="2018-05-28T18:40:00Z">
        <w:r w:rsidR="00585F54" w:rsidRPr="009A6199">
          <w:rPr>
            <w:rFonts w:cstheme="minorHAnsi"/>
            <w:lang w:val="en-CA"/>
          </w:rPr>
          <w:fldChar w:fldCharType="begin"/>
        </w:r>
        <w:r w:rsidR="00585F54" w:rsidRPr="009A6199">
          <w:rPr>
            <w:rFonts w:cstheme="minorHAnsi"/>
          </w:rPr>
          <w:instrText>XE "</w:instrText>
        </w:r>
        <w:proofErr w:type="spellStart"/>
        <w:r w:rsidR="00585F54" w:rsidRPr="009A6199">
          <w:rPr>
            <w:rFonts w:cstheme="minorHAnsi"/>
            <w:lang w:bidi="en-US"/>
          </w:rPr>
          <w:instrText>behaviour</w:instrText>
        </w:r>
        <w:proofErr w:type="spellEnd"/>
        <w:r w:rsidR="00585F54" w:rsidRPr="009A6199">
          <w:rPr>
            <w:rFonts w:cstheme="minorHAnsi"/>
            <w:lang w:bidi="en-US"/>
          </w:rPr>
          <w:instrText xml:space="preserve">: </w:instrText>
        </w:r>
        <w:r w:rsidR="00585F54" w:rsidRPr="009A6199">
          <w:rPr>
            <w:rFonts w:cstheme="minorHAnsi"/>
            <w:u w:val="single"/>
          </w:rPr>
          <w:instrText xml:space="preserve">implementation-defined </w:instrText>
        </w:r>
        <w:proofErr w:type="spellStart"/>
        <w:r w:rsidR="00585F54" w:rsidRPr="009A6199">
          <w:rPr>
            <w:rFonts w:cstheme="minorHAnsi"/>
            <w:u w:val="single"/>
          </w:rPr>
          <w:instrText>behaviour</w:instrText>
        </w:r>
        <w:proofErr w:type="spellEnd"/>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 xml:space="preserve">implementation-defined </w:instrText>
        </w:r>
        <w:proofErr w:type="spellStart"/>
        <w:r w:rsidR="00585F54" w:rsidRPr="009A6199">
          <w:rPr>
            <w:rFonts w:cstheme="minorHAnsi"/>
            <w:u w:val="single"/>
          </w:rPr>
          <w:instrText>behaviour</w:instrText>
        </w:r>
        <w:proofErr w:type="spellEnd"/>
        <w:r w:rsidR="00585F54" w:rsidRPr="009A6199">
          <w:rPr>
            <w:rFonts w:cstheme="minorHAnsi"/>
          </w:rPr>
          <w:instrText xml:space="preserve"> "</w:instrText>
        </w:r>
        <w:r w:rsidR="00585F54" w:rsidRPr="009A6199">
          <w:rPr>
            <w:rFonts w:cstheme="minorHAnsi"/>
            <w:lang w:val="en-CA"/>
          </w:rPr>
          <w:fldChar w:fldCharType="end"/>
        </w:r>
      </w:ins>
    </w:p>
    <w:p w14:paraId="37EB4B23" w14:textId="2898127D"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proofErr w:type="spellStart"/>
      <w:r w:rsidR="009C224F" w:rsidRPr="00E0510A">
        <w:rPr>
          <w:rFonts w:ascii="Courier New" w:eastAsia="Times New Roman" w:hAnsi="Courier New" w:cs="Courier New"/>
          <w:sz w:val="20"/>
          <w:lang w:val="en-GB"/>
          <w:rPrChange w:id="731" w:author="Clive Pygott" w:date="2018-05-17T19:13:00Z">
            <w:rPr>
              <w:rFonts w:ascii="Calibri" w:eastAsia="Times New Roman" w:hAnsi="Calibri"/>
              <w:lang w:val="en-GB"/>
            </w:rPr>
          </w:rPrChange>
        </w:rPr>
        <w:t>htonl</w:t>
      </w:r>
      <w:proofErr w:type="spellEnd"/>
      <w:r w:rsidR="009C224F" w:rsidRPr="00E0510A">
        <w:rPr>
          <w:rFonts w:ascii="Courier New" w:eastAsia="Times New Roman" w:hAnsi="Courier New" w:cs="Courier New"/>
          <w:sz w:val="20"/>
          <w:lang w:val="en-GB"/>
          <w:rPrChange w:id="732" w:author="Clive Pygott" w:date="2018-05-17T19:13:00Z">
            <w:rPr>
              <w:rFonts w:ascii="Calibri" w:eastAsia="Times New Roman" w:hAnsi="Calibri"/>
              <w:lang w:val="en-GB"/>
            </w:rPr>
          </w:rPrChange>
        </w:rPr>
        <w:t xml:space="preserve">(), </w:t>
      </w:r>
      <w:proofErr w:type="spellStart"/>
      <w:r w:rsidR="009C224F" w:rsidRPr="00E0510A">
        <w:rPr>
          <w:rFonts w:ascii="Courier New" w:eastAsia="Times New Roman" w:hAnsi="Courier New" w:cs="Courier New"/>
          <w:sz w:val="20"/>
          <w:lang w:val="en-GB"/>
          <w:rPrChange w:id="733" w:author="Clive Pygott" w:date="2018-05-17T19:13:00Z">
            <w:rPr>
              <w:rFonts w:ascii="Calibri" w:eastAsia="Times New Roman" w:hAnsi="Calibri"/>
              <w:lang w:val="en-GB"/>
            </w:rPr>
          </w:rPrChange>
        </w:rPr>
        <w:t>htons</w:t>
      </w:r>
      <w:proofErr w:type="spellEnd"/>
      <w:r w:rsidR="009C224F" w:rsidRPr="00E0510A">
        <w:rPr>
          <w:rFonts w:ascii="Courier New" w:eastAsia="Times New Roman" w:hAnsi="Courier New" w:cs="Courier New"/>
          <w:sz w:val="20"/>
          <w:lang w:val="en-GB"/>
          <w:rPrChange w:id="734" w:author="Clive Pygott" w:date="2018-05-17T19:13:00Z">
            <w:rPr>
              <w:rFonts w:ascii="Calibri" w:eastAsia="Times New Roman" w:hAnsi="Calibri"/>
              <w:lang w:val="en-GB"/>
            </w:rPr>
          </w:rPrChange>
        </w:rPr>
        <w:t xml:space="preserve">(), </w:t>
      </w:r>
      <w:proofErr w:type="spellStart"/>
      <w:r w:rsidR="009C224F" w:rsidRPr="00E0510A">
        <w:rPr>
          <w:rFonts w:ascii="Courier New" w:eastAsia="Times New Roman" w:hAnsi="Courier New" w:cs="Courier New"/>
          <w:sz w:val="20"/>
          <w:lang w:val="en-GB"/>
          <w:rPrChange w:id="735" w:author="Clive Pygott" w:date="2018-05-17T19:13:00Z">
            <w:rPr>
              <w:rFonts w:ascii="Calibri" w:eastAsia="Times New Roman" w:hAnsi="Calibri"/>
              <w:lang w:val="en-GB"/>
            </w:rPr>
          </w:rPrChange>
        </w:rPr>
        <w:t>ntohl</w:t>
      </w:r>
      <w:proofErr w:type="spellEnd"/>
      <w:r w:rsidR="009C224F" w:rsidRPr="00E0510A">
        <w:rPr>
          <w:rFonts w:ascii="Courier New" w:eastAsia="Times New Roman" w:hAnsi="Courier New" w:cs="Courier New"/>
          <w:sz w:val="20"/>
          <w:lang w:val="en-GB"/>
          <w:rPrChange w:id="736" w:author="Clive Pygott" w:date="2018-05-17T19:13:00Z">
            <w:rPr>
              <w:rFonts w:ascii="Calibri" w:eastAsia="Times New Roman" w:hAnsi="Calibri"/>
              <w:lang w:val="en-GB"/>
            </w:rPr>
          </w:rPrChange>
        </w:rPr>
        <w:t>()</w:t>
      </w:r>
      <w:r w:rsidR="009C224F" w:rsidRPr="00E0510A">
        <w:rPr>
          <w:rFonts w:ascii="Calibri" w:eastAsia="Times New Roman" w:hAnsi="Calibri"/>
          <w:sz w:val="20"/>
          <w:lang w:val="en-GB"/>
          <w:rPrChange w:id="737" w:author="Clive Pygott" w:date="2018-05-17T19:13:00Z">
            <w:rPr>
              <w:rFonts w:ascii="Calibri" w:eastAsia="Times New Roman" w:hAnsi="Calibri"/>
              <w:lang w:val="en-GB"/>
            </w:rPr>
          </w:rPrChange>
        </w:rPr>
        <w:t xml:space="preserve"> </w:t>
      </w:r>
      <w:r w:rsidR="009C224F" w:rsidRPr="006C160E">
        <w:rPr>
          <w:rFonts w:ascii="Calibri" w:eastAsia="Times New Roman" w:hAnsi="Calibri"/>
          <w:lang w:val="en-GB"/>
        </w:rPr>
        <w:t xml:space="preserve">and </w:t>
      </w:r>
      <w:proofErr w:type="spellStart"/>
      <w:r w:rsidR="009C224F" w:rsidRPr="00E0510A">
        <w:rPr>
          <w:rFonts w:ascii="Courier New" w:eastAsia="Times New Roman" w:hAnsi="Courier New" w:cs="Courier New"/>
          <w:sz w:val="20"/>
          <w:lang w:val="en-GB"/>
          <w:rPrChange w:id="738" w:author="Clive Pygott" w:date="2018-05-17T19:13:00Z">
            <w:rPr>
              <w:rFonts w:ascii="Calibri" w:eastAsia="Times New Roman" w:hAnsi="Calibri"/>
              <w:lang w:val="en-GB"/>
            </w:rPr>
          </w:rPrChange>
        </w:rPr>
        <w:t>ntohs</w:t>
      </w:r>
      <w:proofErr w:type="spellEnd"/>
      <w:r w:rsidR="009C224F" w:rsidRPr="00E0510A">
        <w:rPr>
          <w:rFonts w:ascii="Courier New" w:eastAsia="Times New Roman" w:hAnsi="Courier New" w:cs="Courier New"/>
          <w:sz w:val="20"/>
          <w:lang w:val="en-GB"/>
          <w:rPrChange w:id="739" w:author="Clive Pygott" w:date="2018-05-17T19:13:00Z">
            <w:rPr>
              <w:rFonts w:ascii="Calibri" w:eastAsia="Times New Roman" w:hAnsi="Calibri"/>
              <w:lang w:val="en-GB"/>
            </w:rPr>
          </w:rPrChange>
        </w:rPr>
        <w:t>()</w:t>
      </w:r>
      <w:r w:rsidRPr="00E0510A">
        <w:rPr>
          <w:rFonts w:ascii="Calibri" w:eastAsia="Times New Roman" w:hAnsi="Calibri"/>
          <w:sz w:val="20"/>
          <w:lang w:val="en-GB"/>
          <w:rPrChange w:id="740" w:author="Clive Pygott" w:date="2018-05-17T19:13:00Z">
            <w:rPr>
              <w:rFonts w:ascii="Calibri" w:eastAsia="Times New Roman" w:hAnsi="Calibri"/>
              <w:lang w:val="en-GB"/>
            </w:rPr>
          </w:rPrChange>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41"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42" w:author="Clive Pygott" w:date="2018-05-17T19:12:00Z">
            <w:rPr>
              <w:rFonts w:ascii="Courier New" w:eastAsia="Times New Roman" w:hAnsi="Courier New" w:cs="Courier New"/>
              <w:sz w:val="21"/>
              <w:lang w:val="en-GB"/>
            </w:rPr>
          </w:rPrChange>
        </w:rPr>
        <w:t xml:space="preserve">unsigned int </w:t>
      </w:r>
      <w:proofErr w:type="spellStart"/>
      <w:r w:rsidRPr="00E0510A">
        <w:rPr>
          <w:rFonts w:ascii="Courier New" w:eastAsia="Times New Roman" w:hAnsi="Courier New" w:cs="Courier New"/>
          <w:sz w:val="20"/>
          <w:lang w:val="en-GB"/>
          <w:rPrChange w:id="743" w:author="Clive Pygott" w:date="2018-05-17T19:12:00Z">
            <w:rPr>
              <w:rFonts w:ascii="Courier New" w:eastAsia="Times New Roman" w:hAnsi="Courier New" w:cs="Courier New"/>
              <w:sz w:val="21"/>
              <w:lang w:val="en-GB"/>
            </w:rPr>
          </w:rPrChange>
        </w:rPr>
        <w:t>i</w:t>
      </w:r>
      <w:proofErr w:type="spellEnd"/>
      <w:r w:rsidRPr="00E0510A">
        <w:rPr>
          <w:rFonts w:ascii="Courier New" w:eastAsia="Times New Roman" w:hAnsi="Courier New" w:cs="Courier New"/>
          <w:sz w:val="20"/>
          <w:lang w:val="en-GB"/>
          <w:rPrChange w:id="744" w:author="Clive Pygott" w:date="2018-05-17T19:12:00Z">
            <w:rPr>
              <w:rFonts w:ascii="Courier New" w:eastAsia="Times New Roman" w:hAnsi="Courier New" w:cs="Courier New"/>
              <w:sz w:val="21"/>
              <w:lang w:val="en-GB"/>
            </w:rPr>
          </w:rPrChange>
        </w:rPr>
        <w:t>;</w:t>
      </w:r>
    </w:p>
    <w:p w14:paraId="0213DFBE"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45"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46" w:author="Clive Pygott" w:date="2018-05-17T19:12:00Z">
            <w:rPr>
              <w:rFonts w:ascii="Courier New" w:eastAsia="Times New Roman" w:hAnsi="Courier New" w:cs="Courier New"/>
              <w:sz w:val="21"/>
              <w:lang w:val="en-GB"/>
            </w:rPr>
          </w:rPrChange>
        </w:rPr>
        <w:t>unsigned int k;</w:t>
      </w:r>
    </w:p>
    <w:p w14:paraId="4F7B2E4D"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47"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48" w:author="Clive Pygott" w:date="2018-05-17T19:12:00Z">
            <w:rPr>
              <w:rFonts w:ascii="Courier New" w:eastAsia="Times New Roman" w:hAnsi="Courier New" w:cs="Courier New"/>
              <w:sz w:val="21"/>
              <w:lang w:val="en-GB"/>
            </w:rPr>
          </w:rPrChange>
        </w:rPr>
        <w:t xml:space="preserve">unsigned int </w:t>
      </w:r>
      <w:proofErr w:type="spellStart"/>
      <w:r w:rsidRPr="00E0510A">
        <w:rPr>
          <w:rFonts w:ascii="Courier New" w:eastAsia="Times New Roman" w:hAnsi="Courier New" w:cs="Courier New"/>
          <w:sz w:val="20"/>
          <w:lang w:val="en-GB"/>
          <w:rPrChange w:id="749" w:author="Clive Pygott" w:date="2018-05-17T19:12:00Z">
            <w:rPr>
              <w:rFonts w:ascii="Courier New" w:eastAsia="Times New Roman" w:hAnsi="Courier New" w:cs="Courier New"/>
              <w:sz w:val="21"/>
              <w:lang w:val="en-GB"/>
            </w:rPr>
          </w:rPrChange>
        </w:rPr>
        <w:t>shifted_i</w:t>
      </w:r>
      <w:proofErr w:type="spellEnd"/>
      <w:r w:rsidRPr="00E0510A">
        <w:rPr>
          <w:rFonts w:ascii="Courier New" w:eastAsia="Times New Roman" w:hAnsi="Courier New" w:cs="Courier New"/>
          <w:sz w:val="20"/>
          <w:lang w:val="en-GB"/>
          <w:rPrChange w:id="750" w:author="Clive Pygott" w:date="2018-05-17T19:12:00Z">
            <w:rPr>
              <w:rFonts w:ascii="Courier New" w:eastAsia="Times New Roman" w:hAnsi="Courier New" w:cs="Courier New"/>
              <w:sz w:val="21"/>
              <w:lang w:val="en-GB"/>
            </w:rPr>
          </w:rPrChange>
        </w:rPr>
        <w:t>;</w:t>
      </w:r>
    </w:p>
    <w:p w14:paraId="43AC153E"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51"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52" w:author="Clive Pygott" w:date="2018-05-17T19:12:00Z">
            <w:rPr>
              <w:rFonts w:ascii="Courier New" w:eastAsia="Times New Roman" w:hAnsi="Courier New" w:cs="Courier New"/>
              <w:sz w:val="21"/>
              <w:lang w:val="en-GB"/>
            </w:rPr>
          </w:rPrChange>
        </w:rPr>
        <w:t>…</w:t>
      </w:r>
    </w:p>
    <w:p w14:paraId="3BB7D120"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53"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54" w:author="Clive Pygott" w:date="2018-05-17T19:12:00Z">
            <w:rPr>
              <w:rFonts w:ascii="Courier New" w:eastAsia="Times New Roman" w:hAnsi="Courier New" w:cs="Courier New"/>
              <w:sz w:val="21"/>
              <w:lang w:val="en-GB"/>
            </w:rPr>
          </w:rPrChange>
        </w:rPr>
        <w:tab/>
      </w:r>
      <w:r w:rsidRPr="00E0510A">
        <w:rPr>
          <w:rFonts w:ascii="Courier New" w:eastAsia="Times New Roman" w:hAnsi="Courier New" w:cs="Courier New"/>
          <w:sz w:val="20"/>
          <w:lang w:val="en-GB"/>
          <w:rPrChange w:id="755" w:author="Clive Pygott" w:date="2018-05-17T19:12:00Z">
            <w:rPr>
              <w:rFonts w:ascii="Courier New" w:eastAsia="Times New Roman" w:hAnsi="Courier New" w:cs="Courier New"/>
              <w:sz w:val="21"/>
              <w:lang w:val="en-GB"/>
            </w:rPr>
          </w:rPrChange>
        </w:rPr>
        <w:tab/>
        <w:t xml:space="preserve">if (k &lt; </w:t>
      </w:r>
      <w:proofErr w:type="spellStart"/>
      <w:r w:rsidRPr="00E0510A">
        <w:rPr>
          <w:rFonts w:ascii="Courier New" w:eastAsia="Times New Roman" w:hAnsi="Courier New" w:cs="Courier New"/>
          <w:sz w:val="20"/>
          <w:lang w:val="en-GB"/>
          <w:rPrChange w:id="756" w:author="Clive Pygott" w:date="2018-05-17T19:12:00Z">
            <w:rPr>
              <w:rFonts w:ascii="Courier New" w:eastAsia="Times New Roman" w:hAnsi="Courier New" w:cs="Courier New"/>
              <w:sz w:val="21"/>
              <w:lang w:val="en-GB"/>
            </w:rPr>
          </w:rPrChange>
        </w:rPr>
        <w:t>sizeof</w:t>
      </w:r>
      <w:proofErr w:type="spellEnd"/>
      <w:r w:rsidRPr="00E0510A">
        <w:rPr>
          <w:rFonts w:ascii="Courier New" w:eastAsia="Times New Roman" w:hAnsi="Courier New" w:cs="Courier New"/>
          <w:sz w:val="20"/>
          <w:lang w:val="en-GB"/>
          <w:rPrChange w:id="757" w:author="Clive Pygott" w:date="2018-05-17T19:12:00Z">
            <w:rPr>
              <w:rFonts w:ascii="Courier New" w:eastAsia="Times New Roman" w:hAnsi="Courier New" w:cs="Courier New"/>
              <w:sz w:val="21"/>
              <w:lang w:val="en-GB"/>
            </w:rPr>
          </w:rPrChange>
        </w:rPr>
        <w:t>(unsigned int)*CHAR_BIT)</w:t>
      </w:r>
    </w:p>
    <w:p w14:paraId="15DE9E28"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58"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59" w:author="Clive Pygott" w:date="2018-05-17T19:12:00Z">
            <w:rPr>
              <w:rFonts w:ascii="Courier New" w:eastAsia="Times New Roman" w:hAnsi="Courier New" w:cs="Courier New"/>
              <w:sz w:val="21"/>
              <w:lang w:val="en-GB"/>
            </w:rPr>
          </w:rPrChange>
        </w:rPr>
        <w:t xml:space="preserve">        </w:t>
      </w:r>
      <w:proofErr w:type="spellStart"/>
      <w:r w:rsidRPr="00E0510A">
        <w:rPr>
          <w:rFonts w:ascii="Courier New" w:eastAsia="Times New Roman" w:hAnsi="Courier New" w:cs="Courier New"/>
          <w:sz w:val="20"/>
          <w:lang w:val="en-GB"/>
          <w:rPrChange w:id="760" w:author="Clive Pygott" w:date="2018-05-17T19:12:00Z">
            <w:rPr>
              <w:rFonts w:ascii="Courier New" w:eastAsia="Times New Roman" w:hAnsi="Courier New" w:cs="Courier New"/>
              <w:sz w:val="21"/>
              <w:lang w:val="en-GB"/>
            </w:rPr>
          </w:rPrChange>
        </w:rPr>
        <w:t>shifted_i</w:t>
      </w:r>
      <w:proofErr w:type="spellEnd"/>
      <w:r w:rsidRPr="00E0510A">
        <w:rPr>
          <w:rFonts w:ascii="Courier New" w:eastAsia="Times New Roman" w:hAnsi="Courier New" w:cs="Courier New"/>
          <w:sz w:val="20"/>
          <w:lang w:val="en-GB"/>
          <w:rPrChange w:id="761" w:author="Clive Pygott" w:date="2018-05-17T19:12:00Z">
            <w:rPr>
              <w:rFonts w:ascii="Courier New" w:eastAsia="Times New Roman" w:hAnsi="Courier New" w:cs="Courier New"/>
              <w:sz w:val="21"/>
              <w:lang w:val="en-GB"/>
            </w:rPr>
          </w:rPrChange>
        </w:rPr>
        <w:t xml:space="preserve"> = </w:t>
      </w:r>
      <w:proofErr w:type="spellStart"/>
      <w:r w:rsidRPr="00E0510A">
        <w:rPr>
          <w:rFonts w:ascii="Courier New" w:eastAsia="Times New Roman" w:hAnsi="Courier New" w:cs="Courier New"/>
          <w:sz w:val="20"/>
          <w:lang w:val="en-GB"/>
          <w:rPrChange w:id="762" w:author="Clive Pygott" w:date="2018-05-17T19:12:00Z">
            <w:rPr>
              <w:rFonts w:ascii="Courier New" w:eastAsia="Times New Roman" w:hAnsi="Courier New" w:cs="Courier New"/>
              <w:sz w:val="21"/>
              <w:lang w:val="en-GB"/>
            </w:rPr>
          </w:rPrChange>
        </w:rPr>
        <w:t>i</w:t>
      </w:r>
      <w:proofErr w:type="spellEnd"/>
      <w:r w:rsidRPr="00E0510A">
        <w:rPr>
          <w:rFonts w:ascii="Courier New" w:eastAsia="Times New Roman" w:hAnsi="Courier New" w:cs="Courier New"/>
          <w:sz w:val="20"/>
          <w:lang w:val="en-GB"/>
          <w:rPrChange w:id="763" w:author="Clive Pygott" w:date="2018-05-17T19:12:00Z">
            <w:rPr>
              <w:rFonts w:ascii="Courier New" w:eastAsia="Times New Roman" w:hAnsi="Courier New" w:cs="Courier New"/>
              <w:sz w:val="21"/>
              <w:lang w:val="en-GB"/>
            </w:rPr>
          </w:rPrChange>
        </w:rPr>
        <w:t xml:space="preserve"> &lt;&lt; k;</w:t>
      </w:r>
    </w:p>
    <w:p w14:paraId="18661CBB" w14:textId="77777777"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64"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65" w:author="Clive Pygott" w:date="2018-05-17T19:12:00Z">
            <w:rPr>
              <w:rFonts w:ascii="Courier New" w:eastAsia="Times New Roman" w:hAnsi="Courier New" w:cs="Courier New"/>
              <w:sz w:val="21"/>
              <w:lang w:val="en-GB"/>
            </w:rPr>
          </w:rPrChange>
        </w:rPr>
        <w:t xml:space="preserve">      else</w:t>
      </w:r>
    </w:p>
    <w:p w14:paraId="33E8CE2E" w14:textId="2068EE41" w:rsidR="009C224F" w:rsidRPr="00E0510A" w:rsidRDefault="009C224F" w:rsidP="009C224F">
      <w:pPr>
        <w:widowControl w:val="0"/>
        <w:suppressLineNumbers/>
        <w:overflowPunct w:val="0"/>
        <w:adjustRightInd w:val="0"/>
        <w:spacing w:after="0"/>
        <w:ind w:left="1701"/>
        <w:rPr>
          <w:rFonts w:ascii="Courier New" w:eastAsia="Times New Roman" w:hAnsi="Courier New" w:cs="Courier New"/>
          <w:sz w:val="20"/>
          <w:lang w:val="en-GB"/>
          <w:rPrChange w:id="766" w:author="Clive Pygott" w:date="2018-05-17T19:12:00Z">
            <w:rPr>
              <w:rFonts w:ascii="Courier New" w:eastAsia="Times New Roman" w:hAnsi="Courier New" w:cs="Courier New"/>
              <w:sz w:val="21"/>
              <w:lang w:val="en-GB"/>
            </w:rPr>
          </w:rPrChange>
        </w:rPr>
      </w:pPr>
      <w:r w:rsidRPr="00E0510A">
        <w:rPr>
          <w:rFonts w:ascii="Courier New" w:eastAsia="Times New Roman" w:hAnsi="Courier New" w:cs="Courier New"/>
          <w:sz w:val="20"/>
          <w:lang w:val="en-GB"/>
          <w:rPrChange w:id="767" w:author="Clive Pygott" w:date="2018-05-17T19:12:00Z">
            <w:rPr>
              <w:rFonts w:ascii="Courier New" w:eastAsia="Times New Roman" w:hAnsi="Courier New" w:cs="Courier New"/>
              <w:sz w:val="21"/>
              <w:lang w:val="en-GB"/>
            </w:rPr>
          </w:rPrChange>
        </w:rPr>
        <w:t xml:space="preserve">        // handle error condition</w:t>
      </w:r>
    </w:p>
    <w:p w14:paraId="3AC801CD" w14:textId="6F38EC4A" w:rsidR="004C770C" w:rsidRPr="00CD6A7E" w:rsidRDefault="001456BA" w:rsidP="009C224F">
      <w:pPr>
        <w:pStyle w:val="Heading2"/>
        <w:spacing w:after="0"/>
        <w:rPr>
          <w:lang w:bidi="en-US"/>
        </w:rPr>
      </w:pPr>
      <w:bookmarkStart w:id="768" w:name="_Toc310518159"/>
      <w:bookmarkStart w:id="769" w:name="_Toc514522001"/>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768"/>
      <w:bookmarkEnd w:id="769"/>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6D0A05C5"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348C57E5" w:rsidR="002A120A" w:rsidRDefault="002A120A" w:rsidP="002A120A">
      <w:pPr>
        <w:rPr>
          <w:lang w:bidi="en-US"/>
        </w:rPr>
      </w:pPr>
      <w:r>
        <w:rPr>
          <w:lang w:bidi="en-US"/>
        </w:rPr>
        <w:lastRenderedPageBreak/>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714B374" w:rsidR="002A120A" w:rsidRDefault="002A120A" w:rsidP="002A120A">
      <w:pPr>
        <w:rPr>
          <w:lang w:bidi="en-US"/>
        </w:rPr>
      </w:pPr>
      <w:r>
        <w:rPr>
          <w:lang w:bidi="en-US"/>
        </w:rPr>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2C578AE4" w:rsidR="004C770C" w:rsidRPr="00CD6A7E" w:rsidRDefault="001456BA" w:rsidP="004C770C">
      <w:pPr>
        <w:pStyle w:val="Heading2"/>
        <w:rPr>
          <w:lang w:bidi="en-US"/>
        </w:rPr>
      </w:pPr>
      <w:bookmarkStart w:id="770" w:name="_Toc310518160"/>
      <w:bookmarkStart w:id="771" w:name="_Toc514522002"/>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770"/>
      <w:bookmarkEnd w:id="771"/>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{A,B,C,D,E,F,G,H}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6F342AA7"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sidRPr="00E0510A">
        <w:rPr>
          <w:rFonts w:ascii="Courier New" w:hAnsi="Courier New" w:cs="Courier New"/>
          <w:sz w:val="20"/>
          <w:lang w:bidi="en-US"/>
          <w:rPrChange w:id="772" w:author="Clive Pygott" w:date="2018-05-17T19:14:00Z">
            <w:rPr>
              <w:lang w:bidi="en-US"/>
            </w:rPr>
          </w:rPrChange>
        </w:rPr>
        <w:t>abc</w:t>
      </w:r>
      <w:proofErr w:type="spellEnd"/>
      <w:r w:rsidRPr="00E0510A">
        <w:rPr>
          <w:sz w:val="20"/>
          <w:lang w:bidi="en-US"/>
          <w:rPrChange w:id="773" w:author="Clive Pygott" w:date="2018-05-17T19:14:00Z">
            <w:rPr>
              <w:lang w:bidi="en-US"/>
            </w:rPr>
          </w:rPrChange>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{A,B,C=6,D,E,F=7,G,H}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proofErr w:type="spellStart"/>
      <w:r w:rsidR="00B219D9" w:rsidRPr="00E0510A">
        <w:rPr>
          <w:rFonts w:ascii="Courier New" w:hAnsi="Courier New" w:cs="Courier New"/>
          <w:sz w:val="20"/>
          <w:lang w:bidi="en-US"/>
          <w:rPrChange w:id="774" w:author="Clive Pygott" w:date="2018-05-17T19:14:00Z">
            <w:rPr>
              <w:lang w:bidi="en-US"/>
            </w:rPr>
          </w:rPrChange>
        </w:rPr>
        <w:t>abd</w:t>
      </w:r>
      <w:proofErr w:type="spellEnd"/>
      <w:r w:rsidR="00B219D9">
        <w:rPr>
          <w:lang w:bidi="en-US"/>
        </w:rPr>
        <w:t xml:space="preserve">, where </w:t>
      </w:r>
      <w:proofErr w:type="spellStart"/>
      <w:r w:rsidR="00B219D9" w:rsidRPr="00E0510A">
        <w:rPr>
          <w:rFonts w:ascii="Courier New" w:hAnsi="Courier New" w:cs="Courier New"/>
          <w:sz w:val="20"/>
          <w:lang w:bidi="en-US"/>
          <w:rPrChange w:id="775" w:author="Clive Pygott" w:date="2018-05-17T19:14:00Z">
            <w:rPr>
              <w:lang w:bidi="en-US"/>
            </w:rPr>
          </w:rPrChange>
        </w:rPr>
        <w:t>abd</w:t>
      </w:r>
      <w:proofErr w:type="spellEnd"/>
      <w:r w:rsidR="00B219D9" w:rsidRPr="00E0510A">
        <w:rPr>
          <w:sz w:val="20"/>
          <w:lang w:bidi="en-US"/>
          <w:rPrChange w:id="776" w:author="Clive Pygott" w:date="2018-05-17T19:14:00Z">
            <w:rPr>
              <w:lang w:bidi="en-US"/>
            </w:rPr>
          </w:rPrChange>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proofErr w:type="spellStart"/>
      <w:r w:rsidRPr="000348E3">
        <w:rPr>
          <w:rFonts w:ascii="Courier New" w:hAnsi="Courier New" w:cs="Courier New"/>
          <w:sz w:val="20"/>
          <w:lang w:bidi="en-US"/>
        </w:rPr>
        <w:lastRenderedPageBreak/>
        <w:t>e</w:t>
      </w:r>
      <w:r w:rsidR="00B219D9" w:rsidRPr="000348E3">
        <w:rPr>
          <w:rFonts w:ascii="Courier New" w:hAnsi="Courier New" w:cs="Courier New"/>
          <w:sz w:val="20"/>
          <w:lang w:bidi="en-US"/>
        </w:rPr>
        <w:t>num</w:t>
      </w:r>
      <w:proofErr w:type="spellEnd"/>
      <w:r w:rsidR="00B219D9" w:rsidRPr="000348E3">
        <w:rPr>
          <w:rFonts w:ascii="Courier New" w:hAnsi="Courier New" w:cs="Courier New"/>
          <w:sz w:val="20"/>
          <w:lang w:bidi="en-US"/>
        </w:rPr>
        <w:t xml:space="preserve"> </w:t>
      </w:r>
      <w:proofErr w:type="spellStart"/>
      <w:r w:rsidR="00B219D9" w:rsidRPr="000348E3">
        <w:rPr>
          <w:rFonts w:ascii="Courier New" w:hAnsi="Courier New" w:cs="Courier New"/>
          <w:sz w:val="20"/>
          <w:lang w:bidi="en-US"/>
        </w:rPr>
        <w:t>abd</w:t>
      </w:r>
      <w:proofErr w:type="spellEnd"/>
      <w:r w:rsidR="00B219D9" w:rsidRPr="000348E3">
        <w:rPr>
          <w:rFonts w:ascii="Courier New" w:hAnsi="Courier New" w:cs="Courier New"/>
          <w:sz w:val="20"/>
          <w:lang w:bidi="en-US"/>
        </w:rPr>
        <w:t xml:space="preserve"> {First, Second, Third, Fourth, Fifth, Sixth, Seventh, Eighth};</w:t>
      </w:r>
      <w:r>
        <w:rPr>
          <w:rFonts w:ascii="Courier New" w:hAnsi="Courier New" w:cs="Courier New"/>
          <w:sz w:val="20"/>
          <w:lang w:bidi="en-US"/>
        </w:rPr>
        <w:br/>
      </w:r>
      <w:r w:rsidR="00B219D9" w:rsidRPr="002C4D47">
        <w:t xml:space="preserve">and the </w:t>
      </w:r>
      <w:r w:rsidR="00A50156" w:rsidRPr="002C4D47">
        <w:t>switch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s, for case First:  to  case Eighth: then there are two scenarios where the switch may not behave as expected:</w:t>
      </w:r>
    </w:p>
    <w:p w14:paraId="31FCF198" w14:textId="2C40A0F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E0510A">
        <w:rPr>
          <w:rFonts w:ascii="Courier New" w:hAnsi="Courier New" w:cs="Courier New"/>
          <w:sz w:val="20"/>
          <w:lang w:bidi="en-US"/>
          <w:rPrChange w:id="777" w:author="Clive Pygott" w:date="2018-05-17T19:15:00Z">
            <w:rPr>
              <w:rFonts w:ascii="Courier New" w:hAnsi="Courier New" w:cs="Courier New"/>
              <w:lang w:bidi="en-US"/>
            </w:rPr>
          </w:rPrChange>
        </w:rPr>
        <w:t>[</w:t>
      </w:r>
      <w:proofErr w:type="spellStart"/>
      <w:r w:rsidRPr="00E0510A">
        <w:rPr>
          <w:rFonts w:ascii="Courier New" w:hAnsi="Courier New" w:cs="Courier New"/>
          <w:sz w:val="20"/>
          <w:lang w:bidi="en-US"/>
          <w:rPrChange w:id="778" w:author="Clive Pygott" w:date="2018-05-17T19:15:00Z">
            <w:rPr>
              <w:rFonts w:ascii="Courier New" w:hAnsi="Courier New" w:cs="Courier New"/>
              <w:lang w:bidi="en-US"/>
            </w:rPr>
          </w:rPrChange>
        </w:rPr>
        <w:t>Last_member</w:t>
      </w:r>
      <w:proofErr w:type="spellEnd"/>
      <w:r w:rsidRPr="00E0510A">
        <w:rPr>
          <w:rFonts w:ascii="Courier New" w:hAnsi="Courier New" w:cs="Courier New"/>
          <w:sz w:val="20"/>
          <w:lang w:bidi="en-US"/>
          <w:rPrChange w:id="779" w:author="Clive Pygott" w:date="2018-05-17T19:15:00Z">
            <w:rPr>
              <w:rFonts w:ascii="Courier New" w:hAnsi="Courier New" w:cs="Courier New"/>
              <w:lang w:bidi="en-US"/>
            </w:rPr>
          </w:rPrChange>
        </w:rPr>
        <w:t xml:space="preserve"> + 1</w:t>
      </w:r>
      <w:r w:rsidR="009C0A6E" w:rsidRPr="00E0510A">
        <w:rPr>
          <w:rFonts w:ascii="Courier New" w:hAnsi="Courier New" w:cs="Courier New"/>
          <w:sz w:val="20"/>
          <w:lang w:bidi="en-US"/>
          <w:rPrChange w:id="780" w:author="Clive Pygott" w:date="2018-05-17T19:15:00Z">
            <w:rPr>
              <w:rFonts w:ascii="Courier New" w:hAnsi="Courier New" w:cs="Courier New"/>
              <w:lang w:bidi="en-US"/>
            </w:rPr>
          </w:rPrChange>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687DB08B"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E0510A">
        <w:rPr>
          <w:rFonts w:ascii="Courier New" w:hAnsi="Courier New" w:cs="Courier New"/>
          <w:sz w:val="20"/>
          <w:lang w:bidi="en-US"/>
          <w:rPrChange w:id="781" w:author="Clive Pygott" w:date="2018-05-17T19:15:00Z">
            <w:rPr>
              <w:rFonts w:ascii="Courier New" w:hAnsi="Courier New" w:cs="Courier New"/>
              <w:lang w:bidi="en-US"/>
            </w:rPr>
          </w:rPrChange>
        </w:rPr>
        <w:t>Last_member</w:t>
      </w:r>
      <w:r w:rsidRPr="00126AF2">
        <w:rPr>
          <w:rFonts w:cs="Courier New"/>
          <w:lang w:bidi="en-US"/>
        </w:rPr>
        <w:t>‘s</w:t>
      </w:r>
      <w:proofErr w:type="spellEnd"/>
      <w:r>
        <w:rPr>
          <w:rFonts w:cs="Courier New"/>
          <w:lang w:bidi="en-US"/>
        </w:rPr>
        <w:t xml:space="preserve">, so there will be undefined </w:t>
      </w:r>
      <w:del w:id="782" w:author="Clive Pygott" w:date="2018-05-14T22:00:00Z">
        <w:r w:rsidDel="006851D5">
          <w:rPr>
            <w:rFonts w:cs="Courier New"/>
            <w:lang w:bidi="en-US"/>
          </w:rPr>
          <w:delText>behavior</w:delText>
        </w:r>
      </w:del>
      <w:proofErr w:type="spellStart"/>
      <w:ins w:id="783" w:author="Clive Pygott" w:date="2018-05-14T22:00:00Z">
        <w:r w:rsidR="006851D5">
          <w:rPr>
            <w:rFonts w:cs="Courier New"/>
            <w:lang w:bidi="en-US"/>
          </w:rPr>
          <w:t>behaviour</w:t>
        </w:r>
      </w:ins>
      <w:proofErr w:type="spellEnd"/>
      <w:r>
        <w:rPr>
          <w:rFonts w:cs="Courier New"/>
          <w:lang w:bidi="en-US"/>
        </w:rPr>
        <w:t xml:space="preserve"> if this member is used to index the array</w:t>
      </w:r>
    </w:p>
    <w:p w14:paraId="5F9A424B" w14:textId="0CC36FD3"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If the members are used to initialize and access the array</w:t>
      </w:r>
      <w:ins w:id="784"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del w:id="785" w:author="Clive Pygott" w:date="2018-05-14T22:02:00Z">
        <w:r w:rsidDel="006851D5">
          <w:rPr>
            <w:lang w:bidi="en-US"/>
          </w:rPr>
          <w:delText>behavior</w:delText>
        </w:r>
      </w:del>
      <w:proofErr w:type="spellStart"/>
      <w:ins w:id="786" w:author="Clive Pygott" w:date="2018-05-14T22:02:00Z">
        <w:r w:rsidR="006851D5">
          <w:rPr>
            <w:lang w:bidi="en-US"/>
          </w:rPr>
          <w:t>behaviour</w:t>
        </w:r>
      </w:ins>
      <w:proofErr w:type="spellEnd"/>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65D20758" w:rsidR="006E043E" w:rsidRDefault="006E043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6.5.5.</w:t>
      </w:r>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{A</w:t>
      </w:r>
      <w:r w:rsidRPr="006A46D3">
        <w:rPr>
          <w:rFonts w:ascii="Courier New" w:eastAsia="Times New Roman" w:hAnsi="Courier New" w:cs="Courier New"/>
          <w:kern w:val="28"/>
          <w:sz w:val="20"/>
        </w:rPr>
        <w:t xml:space="preserve">,B,C,D,E,F,G,H}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{A=5,B,C,D,E,F,G,H}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lastRenderedPageBreak/>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787" w:name="_Toc310518161"/>
      <w:bookmarkStart w:id="788" w:name="_Ref514259524"/>
      <w:bookmarkStart w:id="789" w:name="_Toc514522003"/>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787"/>
      <w:bookmarkEnd w:id="788"/>
      <w:bookmarkEnd w:id="789"/>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527E9F" w:rsidRDefault="00C325E1" w:rsidP="00C325E1">
      <w:pPr>
        <w:spacing w:after="0"/>
        <w:rPr>
          <w:rFonts w:ascii="Courier New" w:hAnsi="Courier New" w:cs="Courier New"/>
          <w:sz w:val="20"/>
          <w:lang w:bidi="en-US"/>
          <w:rPrChange w:id="790" w:author="Clive Pygott" w:date="2018-05-17T19:16:00Z">
            <w:rPr>
              <w:lang w:bidi="en-US"/>
            </w:rPr>
          </w:rPrChange>
        </w:rPr>
      </w:pPr>
      <w:r w:rsidRPr="00527E9F">
        <w:rPr>
          <w:rFonts w:ascii="Courier New" w:hAnsi="Courier New" w:cs="Courier New"/>
          <w:sz w:val="20"/>
          <w:lang w:bidi="en-US"/>
          <w:rPrChange w:id="791" w:author="Clive Pygott" w:date="2018-05-17T19:16:00Z">
            <w:rPr>
              <w:lang w:bidi="en-US"/>
            </w:rPr>
          </w:rPrChange>
        </w:rPr>
        <w:tab/>
        <w:t xml:space="preserve">int </w:t>
      </w:r>
      <w:proofErr w:type="spellStart"/>
      <w:r w:rsidRPr="00527E9F">
        <w:rPr>
          <w:rFonts w:ascii="Courier New" w:hAnsi="Courier New" w:cs="Courier New"/>
          <w:sz w:val="20"/>
          <w:lang w:bidi="en-US"/>
          <w:rPrChange w:id="792" w:author="Clive Pygott" w:date="2018-05-17T19:16:00Z">
            <w:rPr>
              <w:lang w:bidi="en-US"/>
            </w:rPr>
          </w:rPrChange>
        </w:rPr>
        <w:t>i</w:t>
      </w:r>
      <w:proofErr w:type="spellEnd"/>
      <w:r w:rsidRPr="00527E9F">
        <w:rPr>
          <w:rFonts w:ascii="Courier New" w:hAnsi="Courier New" w:cs="Courier New"/>
          <w:sz w:val="20"/>
          <w:lang w:bidi="en-US"/>
          <w:rPrChange w:id="793" w:author="Clive Pygott" w:date="2018-05-17T19:16:00Z">
            <w:rPr>
              <w:lang w:bidi="en-US"/>
            </w:rPr>
          </w:rPrChange>
        </w:rPr>
        <w:t>;</w:t>
      </w:r>
    </w:p>
    <w:p w14:paraId="3A65B9D2" w14:textId="77777777" w:rsidR="00C325E1" w:rsidRPr="00527E9F" w:rsidRDefault="00C325E1" w:rsidP="00C325E1">
      <w:pPr>
        <w:spacing w:after="0"/>
        <w:rPr>
          <w:rFonts w:ascii="Courier New" w:hAnsi="Courier New" w:cs="Courier New"/>
          <w:sz w:val="20"/>
          <w:lang w:bidi="en-US"/>
          <w:rPrChange w:id="794" w:author="Clive Pygott" w:date="2018-05-17T19:16:00Z">
            <w:rPr>
              <w:lang w:bidi="en-US"/>
            </w:rPr>
          </w:rPrChange>
        </w:rPr>
      </w:pPr>
      <w:r w:rsidRPr="00527E9F">
        <w:rPr>
          <w:rFonts w:ascii="Courier New" w:hAnsi="Courier New" w:cs="Courier New"/>
          <w:sz w:val="20"/>
          <w:lang w:bidi="en-US"/>
          <w:rPrChange w:id="795" w:author="Clive Pygott" w:date="2018-05-17T19:16:00Z">
            <w:rPr>
              <w:lang w:bidi="en-US"/>
            </w:rPr>
          </w:rPrChange>
        </w:rPr>
        <w:tab/>
        <w:t>float f=1.25f;</w:t>
      </w:r>
    </w:p>
    <w:p w14:paraId="6B967285" w14:textId="77777777" w:rsidR="00C325E1" w:rsidRPr="00527E9F" w:rsidRDefault="00C325E1" w:rsidP="00C325E1">
      <w:pPr>
        <w:spacing w:after="0"/>
        <w:rPr>
          <w:rFonts w:ascii="Courier New" w:hAnsi="Courier New" w:cs="Courier New"/>
          <w:sz w:val="20"/>
          <w:lang w:bidi="en-US"/>
          <w:rPrChange w:id="796" w:author="Clive Pygott" w:date="2018-05-17T19:16:00Z">
            <w:rPr>
              <w:lang w:bidi="en-US"/>
            </w:rPr>
          </w:rPrChange>
        </w:rPr>
      </w:pPr>
      <w:r w:rsidRPr="00527E9F">
        <w:rPr>
          <w:rFonts w:ascii="Courier New" w:hAnsi="Courier New" w:cs="Courier New"/>
          <w:sz w:val="20"/>
          <w:lang w:bidi="en-US"/>
          <w:rPrChange w:id="797" w:author="Clive Pygott" w:date="2018-05-17T19:16:00Z">
            <w:rPr>
              <w:lang w:bidi="en-US"/>
            </w:rPr>
          </w:rPrChange>
        </w:rPr>
        <w:tab/>
      </w:r>
      <w:proofErr w:type="spellStart"/>
      <w:r w:rsidRPr="00527E9F">
        <w:rPr>
          <w:rFonts w:ascii="Courier New" w:hAnsi="Courier New" w:cs="Courier New"/>
          <w:sz w:val="20"/>
          <w:lang w:bidi="en-US"/>
          <w:rPrChange w:id="798" w:author="Clive Pygott" w:date="2018-05-17T19:16:00Z">
            <w:rPr>
              <w:lang w:bidi="en-US"/>
            </w:rPr>
          </w:rPrChange>
        </w:rPr>
        <w:t>i</w:t>
      </w:r>
      <w:proofErr w:type="spellEnd"/>
      <w:r w:rsidRPr="00527E9F">
        <w:rPr>
          <w:rFonts w:ascii="Courier New" w:hAnsi="Courier New" w:cs="Courier New"/>
          <w:sz w:val="20"/>
          <w:lang w:bidi="en-US"/>
          <w:rPrChange w:id="799" w:author="Clive Pygott" w:date="2018-05-17T19:16:00Z">
            <w:rPr>
              <w:lang w:bidi="en-US"/>
            </w:rPr>
          </w:rPrChange>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527E9F">
        <w:rPr>
          <w:rFonts w:ascii="Courier New" w:hAnsi="Courier New" w:cs="Courier New"/>
          <w:sz w:val="20"/>
          <w:lang w:bidi="en-US"/>
          <w:rPrChange w:id="800" w:author="Clive Pygott" w:date="2018-05-17T19:16:00Z">
            <w:rPr>
              <w:lang w:bidi="en-US"/>
            </w:rPr>
          </w:rPrChange>
        </w:rPr>
        <w:t>f</w:t>
      </w:r>
      <w:r>
        <w:rPr>
          <w:lang w:bidi="en-US"/>
        </w:rPr>
        <w:t xml:space="preserve"> and set </w:t>
      </w:r>
      <w:proofErr w:type="spellStart"/>
      <w:r w:rsidRPr="00527E9F">
        <w:rPr>
          <w:rFonts w:ascii="Courier New" w:hAnsi="Courier New" w:cs="Courier New"/>
          <w:sz w:val="20"/>
          <w:lang w:bidi="en-US"/>
          <w:rPrChange w:id="801" w:author="Clive Pygott" w:date="2018-05-17T19:16:00Z">
            <w:rPr>
              <w:lang w:bidi="en-US"/>
            </w:rPr>
          </w:rPrChange>
        </w:rPr>
        <w:t>i</w:t>
      </w:r>
      <w:proofErr w:type="spellEnd"/>
      <w:r>
        <w:rPr>
          <w:lang w:bidi="en-US"/>
        </w:rPr>
        <w:t xml:space="preserve"> to 1.  If the value of </w:t>
      </w:r>
      <w:r w:rsidRPr="00527E9F">
        <w:rPr>
          <w:rFonts w:ascii="Courier New" w:hAnsi="Courier New" w:cs="Courier New"/>
          <w:sz w:val="20"/>
          <w:lang w:bidi="en-US"/>
          <w:rPrChange w:id="802" w:author="Clive Pygott" w:date="2018-05-17T19:16:00Z">
            <w:rPr>
              <w:lang w:bidi="en-US"/>
            </w:rPr>
          </w:rPrChange>
        </w:rPr>
        <w:t>f</w:t>
      </w:r>
      <w:r w:rsidRPr="00527E9F">
        <w:rPr>
          <w:sz w:val="20"/>
          <w:lang w:bidi="en-US"/>
          <w:rPrChange w:id="803" w:author="Clive Pygott" w:date="2018-05-17T19:16:00Z">
            <w:rPr>
              <w:lang w:bidi="en-US"/>
            </w:rPr>
          </w:rPrChange>
        </w:rPr>
        <w:t xml:space="preserve"> </w:t>
      </w:r>
      <w:r>
        <w:rPr>
          <w:lang w:bidi="en-US"/>
        </w:rPr>
        <w:t xml:space="preserve">is greater than </w:t>
      </w:r>
      <w:r w:rsidRPr="00527E9F">
        <w:rPr>
          <w:rFonts w:ascii="Courier New" w:hAnsi="Courier New" w:cs="Courier New"/>
          <w:sz w:val="20"/>
          <w:lang w:bidi="en-US"/>
          <w:rPrChange w:id="804" w:author="Clive Pygott" w:date="2018-05-17T19:16:00Z">
            <w:rPr>
              <w:lang w:bidi="en-US"/>
            </w:rPr>
          </w:rPrChange>
        </w:rPr>
        <w:t>INT_MAX</w:t>
      </w:r>
      <w:r>
        <w:rPr>
          <w:lang w:bidi="en-US"/>
        </w:rPr>
        <w:t xml:space="preserve">, then the assignment </w:t>
      </w:r>
      <w:proofErr w:type="spellStart"/>
      <w:r>
        <w:rPr>
          <w:lang w:bidi="en-US"/>
        </w:rPr>
        <w:t xml:space="preserve">of </w:t>
      </w:r>
      <w:r w:rsidR="0002309C">
        <w:rPr>
          <w:lang w:bidi="en-US"/>
        </w:rPr>
        <w:t xml:space="preserve"> </w:t>
      </w:r>
      <w:r w:rsidRPr="00527E9F">
        <w:rPr>
          <w:rFonts w:ascii="Courier New" w:hAnsi="Courier New" w:cs="Courier New"/>
          <w:sz w:val="20"/>
          <w:lang w:bidi="en-US"/>
          <w:rPrChange w:id="805" w:author="Clive Pygott" w:date="2018-05-17T19:17:00Z">
            <w:rPr>
              <w:lang w:bidi="en-US"/>
            </w:rPr>
          </w:rPrChange>
        </w:rPr>
        <w:t>f</w:t>
      </w:r>
      <w:proofErr w:type="spellEnd"/>
      <w:r w:rsidRPr="00527E9F">
        <w:rPr>
          <w:sz w:val="20"/>
          <w:lang w:bidi="en-US"/>
          <w:rPrChange w:id="806" w:author="Clive Pygott" w:date="2018-05-17T19:17:00Z">
            <w:rPr>
              <w:lang w:bidi="en-US"/>
            </w:rPr>
          </w:rPrChange>
        </w:rPr>
        <w:t xml:space="preserve"> </w:t>
      </w:r>
      <w:r>
        <w:rPr>
          <w:lang w:bidi="en-US"/>
        </w:rPr>
        <w:t xml:space="preserve">to </w:t>
      </w:r>
      <w:r w:rsidR="0002309C">
        <w:rPr>
          <w:lang w:bidi="en-US"/>
        </w:rPr>
        <w:t xml:space="preserve"> </w:t>
      </w:r>
      <w:proofErr w:type="spellStart"/>
      <w:r w:rsidRPr="00527E9F">
        <w:rPr>
          <w:rFonts w:ascii="Courier New" w:hAnsi="Courier New" w:cs="Courier New"/>
          <w:sz w:val="20"/>
          <w:lang w:bidi="en-US"/>
          <w:rPrChange w:id="807" w:author="Clive Pygott" w:date="2018-05-17T19:17:00Z">
            <w:rPr>
              <w:lang w:bidi="en-US"/>
            </w:rPr>
          </w:rPrChange>
        </w:rPr>
        <w:t>i</w:t>
      </w:r>
      <w:proofErr w:type="spellEnd"/>
      <w:r w:rsidRPr="00527E9F">
        <w:rPr>
          <w:rFonts w:ascii="Courier New" w:hAnsi="Courier New" w:cs="Courier New"/>
          <w:sz w:val="20"/>
          <w:lang w:bidi="en-US"/>
          <w:rPrChange w:id="808" w:author="Clive Pygott" w:date="2018-05-17T19:17:00Z">
            <w:rPr>
              <w:lang w:bidi="en-US"/>
            </w:rPr>
          </w:rPrChange>
        </w:rPr>
        <w:t xml:space="preserve">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 xml:space="preserve">For instance, integer types smaller than </w:t>
      </w:r>
      <w:r w:rsidRPr="00527E9F">
        <w:rPr>
          <w:rFonts w:ascii="Courier New" w:hAnsi="Courier New" w:cs="Courier New"/>
          <w:sz w:val="20"/>
          <w:lang w:bidi="en-US"/>
          <w:rPrChange w:id="809" w:author="Clive Pygott" w:date="2018-05-17T19:17:00Z">
            <w:rPr>
              <w:lang w:bidi="en-US"/>
            </w:rPr>
          </w:rPrChange>
        </w:rPr>
        <w:t>int</w:t>
      </w:r>
      <w:r w:rsidRPr="00527E9F">
        <w:rPr>
          <w:sz w:val="20"/>
          <w:lang w:bidi="en-US"/>
          <w:rPrChange w:id="810" w:author="Clive Pygott" w:date="2018-05-17T19:17:00Z">
            <w:rPr>
              <w:lang w:bidi="en-US"/>
            </w:rPr>
          </w:rPrChange>
        </w:rPr>
        <w:t xml:space="preserve"> </w:t>
      </w:r>
      <w:r>
        <w:rPr>
          <w:lang w:bidi="en-US"/>
        </w:rPr>
        <w:t xml:space="preserve">are promoted when an operation is performed on them. If all values of Boolean, character or integer type can be represented as an </w:t>
      </w:r>
      <w:r w:rsidRPr="00527E9F">
        <w:rPr>
          <w:rFonts w:ascii="Courier New" w:hAnsi="Courier New" w:cs="Courier New"/>
          <w:sz w:val="20"/>
          <w:lang w:bidi="en-US"/>
          <w:rPrChange w:id="811" w:author="Clive Pygott" w:date="2018-05-17T19:17:00Z">
            <w:rPr>
              <w:lang w:bidi="en-US"/>
            </w:rPr>
          </w:rPrChange>
        </w:rPr>
        <w:t>int</w:t>
      </w:r>
      <w:r>
        <w:rPr>
          <w:lang w:bidi="en-US"/>
        </w:rPr>
        <w:t xml:space="preserve">, the value of the smaller type is converted to an </w:t>
      </w:r>
      <w:r w:rsidRPr="00527E9F">
        <w:rPr>
          <w:rFonts w:ascii="Courier New" w:hAnsi="Courier New" w:cs="Courier New"/>
          <w:sz w:val="20"/>
          <w:lang w:bidi="en-US"/>
          <w:rPrChange w:id="812" w:author="Clive Pygott" w:date="2018-05-17T19:17:00Z">
            <w:rPr>
              <w:lang w:bidi="en-US"/>
            </w:rPr>
          </w:rPrChange>
        </w:rPr>
        <w:t>int</w:t>
      </w:r>
      <w:r>
        <w:rPr>
          <w:lang w:bidi="en-US"/>
        </w:rPr>
        <w:t xml:space="preserve">; otherwise, it is converted to an </w:t>
      </w:r>
      <w:r w:rsidRPr="00527E9F">
        <w:rPr>
          <w:rFonts w:ascii="Courier New" w:hAnsi="Courier New" w:cs="Courier New"/>
          <w:sz w:val="20"/>
          <w:lang w:bidi="en-US"/>
          <w:rPrChange w:id="813" w:author="Clive Pygott" w:date="2018-05-17T19:18:00Z">
            <w:rPr>
              <w:lang w:bidi="en-US"/>
            </w:rPr>
          </w:rPrChange>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527E9F">
        <w:rPr>
          <w:rFonts w:ascii="Courier New" w:hAnsi="Courier New" w:cs="Courier New"/>
          <w:sz w:val="20"/>
          <w:lang w:bidi="en-US"/>
          <w:rPrChange w:id="814" w:author="Clive Pygott" w:date="2018-05-17T19:18:00Z">
            <w:rPr>
              <w:lang w:bidi="en-US"/>
            </w:rPr>
          </w:rPrChange>
        </w:rPr>
        <w:t>int</w:t>
      </w:r>
      <w:r>
        <w:rPr>
          <w:lang w:bidi="en-US"/>
        </w:rPr>
        <w:t xml:space="preserve">. The two </w:t>
      </w:r>
      <w:r w:rsidRPr="00527E9F">
        <w:rPr>
          <w:rFonts w:ascii="Courier New" w:hAnsi="Courier New" w:cs="Courier New"/>
          <w:sz w:val="20"/>
          <w:lang w:bidi="en-US"/>
          <w:rPrChange w:id="815" w:author="Clive Pygott" w:date="2018-05-17T19:18:00Z">
            <w:rPr>
              <w:lang w:bidi="en-US"/>
            </w:rPr>
          </w:rPrChange>
        </w:rPr>
        <w:t>int</w:t>
      </w:r>
      <w:r w:rsidRPr="00527E9F">
        <w:rPr>
          <w:sz w:val="20"/>
          <w:lang w:bidi="en-US"/>
          <w:rPrChange w:id="816" w:author="Clive Pygott" w:date="2018-05-17T19:18:00Z">
            <w:rPr>
              <w:lang w:bidi="en-US"/>
            </w:rPr>
          </w:rPrChange>
        </w:rPr>
        <w:t xml:space="preserve"> </w:t>
      </w:r>
      <w:r>
        <w:rPr>
          <w:lang w:bidi="en-US"/>
        </w:rPr>
        <w:t xml:space="preserve">values are added and the sum is truncated to fit into the </w:t>
      </w:r>
      <w:r w:rsidRPr="00527E9F">
        <w:rPr>
          <w:rFonts w:ascii="Courier New" w:hAnsi="Courier New" w:cs="Courier New"/>
          <w:sz w:val="20"/>
          <w:lang w:bidi="en-US"/>
          <w:rPrChange w:id="817" w:author="Clive Pygott" w:date="2018-05-17T19:18:00Z">
            <w:rPr>
              <w:lang w:bidi="en-US"/>
            </w:rPr>
          </w:rPrChange>
        </w:rPr>
        <w:t>char</w:t>
      </w:r>
      <w:r w:rsidRPr="00527E9F">
        <w:rPr>
          <w:sz w:val="20"/>
          <w:lang w:bidi="en-US"/>
          <w:rPrChange w:id="818" w:author="Clive Pygott" w:date="2018-05-17T19:18:00Z">
            <w:rPr>
              <w:lang w:bidi="en-US"/>
            </w:rPr>
          </w:rPrChange>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527E9F">
        <w:rPr>
          <w:rFonts w:ascii="Courier New" w:hAnsi="Courier New" w:cs="Courier New"/>
          <w:sz w:val="20"/>
          <w:lang w:bidi="en-US"/>
          <w:rPrChange w:id="819" w:author="Clive Pygott" w:date="2018-05-17T19:18:00Z">
            <w:rPr>
              <w:lang w:bidi="en-US"/>
            </w:rPr>
          </w:rPrChange>
        </w:rPr>
        <w:t>signed char</w:t>
      </w:r>
      <w:r w:rsidRPr="00527E9F">
        <w:rPr>
          <w:sz w:val="20"/>
          <w:lang w:bidi="en-US"/>
          <w:rPrChange w:id="820" w:author="Clive Pygott" w:date="2018-05-17T19:18:00Z">
            <w:rPr>
              <w:lang w:bidi="en-US"/>
            </w:rPr>
          </w:rPrChange>
        </w:rPr>
        <w:t xml:space="preserve"> </w:t>
      </w:r>
      <w:r>
        <w:rPr>
          <w:lang w:bidi="en-US"/>
        </w:rPr>
        <w:t>is represented as an 8-bit value, the product of c1 and c2 (300) cannot be represented</w:t>
      </w:r>
      <w:r w:rsidR="00B31F4A">
        <w:rPr>
          <w:lang w:bidi="en-US"/>
        </w:rPr>
        <w:t xml:space="preserve"> as a </w:t>
      </w:r>
      <w:r w:rsidR="00B31F4A" w:rsidRPr="00527E9F">
        <w:rPr>
          <w:rFonts w:ascii="Courier New" w:hAnsi="Courier New" w:cs="Courier New"/>
          <w:sz w:val="20"/>
          <w:lang w:bidi="en-US"/>
          <w:rPrChange w:id="821" w:author="Clive Pygott" w:date="2018-05-17T19:19:00Z">
            <w:rPr>
              <w:lang w:bidi="en-US"/>
            </w:rPr>
          </w:rPrChange>
        </w:rPr>
        <w:t>signed char</w:t>
      </w:r>
      <w:r>
        <w:rPr>
          <w:lang w:bidi="en-US"/>
        </w:rPr>
        <w:t xml:space="preserve">. </w:t>
      </w:r>
      <w:r w:rsidR="00B31F4A">
        <w:rPr>
          <w:lang w:bidi="en-US"/>
        </w:rPr>
        <w:t>However, b</w:t>
      </w:r>
      <w:r>
        <w:rPr>
          <w:lang w:bidi="en-US"/>
        </w:rPr>
        <w:t xml:space="preserve">ecause of integer promotions,  c1, c2, and c3 are each converted to </w:t>
      </w:r>
      <w:r w:rsidRPr="00527E9F">
        <w:rPr>
          <w:rFonts w:ascii="Courier New" w:hAnsi="Courier New" w:cs="Courier New"/>
          <w:sz w:val="20"/>
          <w:lang w:bidi="en-US"/>
          <w:rPrChange w:id="822" w:author="Clive Pygott" w:date="2018-05-17T19:19:00Z">
            <w:rPr>
              <w:lang w:bidi="en-US"/>
            </w:rPr>
          </w:rPrChange>
        </w:rPr>
        <w:t>int</w:t>
      </w:r>
      <w:r>
        <w:rPr>
          <w:lang w:bidi="en-US"/>
        </w:rPr>
        <w:t xml:space="preserve">, and the overall expression is successfully evaluated. The resulting value </w:t>
      </w:r>
      <w:r>
        <w:rPr>
          <w:lang w:bidi="en-US"/>
        </w:rPr>
        <w:lastRenderedPageBreak/>
        <w:t xml:space="preserve">is truncated and stored in </w:t>
      </w:r>
      <w:proofErr w:type="spellStart"/>
      <w:r w:rsidRPr="00527E9F">
        <w:rPr>
          <w:rFonts w:ascii="Courier New" w:hAnsi="Courier New" w:cs="Courier New"/>
          <w:sz w:val="20"/>
          <w:lang w:bidi="en-US"/>
          <w:rPrChange w:id="823" w:author="Clive Pygott" w:date="2018-05-17T19:19:00Z">
            <w:rPr>
              <w:lang w:bidi="en-US"/>
            </w:rPr>
          </w:rPrChange>
        </w:rPr>
        <w:t>cresult</w:t>
      </w:r>
      <w:proofErr w:type="spellEnd"/>
      <w:r>
        <w:rPr>
          <w:lang w:bidi="en-US"/>
        </w:rPr>
        <w:t xml:space="preserve">. Because the final result (75) is in the range of the </w:t>
      </w:r>
      <w:r w:rsidRPr="00CC419D">
        <w:rPr>
          <w:rFonts w:ascii="Courier New" w:hAnsi="Courier New" w:cs="Courier New"/>
          <w:sz w:val="20"/>
          <w:lang w:bidi="en-US"/>
          <w:rPrChange w:id="824" w:author="Clive Pygott" w:date="2018-05-17T19:19:00Z">
            <w:rPr>
              <w:lang w:bidi="en-US"/>
            </w:rPr>
          </w:rPrChange>
        </w:rPr>
        <w:t>signed char</w:t>
      </w:r>
      <w:r w:rsidRPr="00CC419D">
        <w:rPr>
          <w:sz w:val="20"/>
          <w:lang w:bidi="en-US"/>
          <w:rPrChange w:id="825" w:author="Clive Pygott" w:date="2018-05-17T19:19:00Z">
            <w:rPr>
              <w:lang w:bidi="en-US"/>
            </w:rPr>
          </w:rPrChange>
        </w:rPr>
        <w:t xml:space="preserve"> </w:t>
      </w:r>
      <w:r>
        <w:rPr>
          <w:lang w:bidi="en-US"/>
        </w:rPr>
        <w:t xml:space="preserve">type, the conversion from </w:t>
      </w:r>
      <w:r w:rsidRPr="00CC419D">
        <w:rPr>
          <w:rFonts w:ascii="Courier New" w:hAnsi="Courier New" w:cs="Courier New"/>
          <w:sz w:val="20"/>
          <w:lang w:bidi="en-US"/>
          <w:rPrChange w:id="826" w:author="Clive Pygott" w:date="2018-05-17T19:19:00Z">
            <w:rPr>
              <w:lang w:bidi="en-US"/>
            </w:rPr>
          </w:rPrChange>
        </w:rPr>
        <w:t>int</w:t>
      </w:r>
      <w:r w:rsidRPr="00CC419D">
        <w:rPr>
          <w:sz w:val="20"/>
          <w:lang w:bidi="en-US"/>
          <w:rPrChange w:id="827" w:author="Clive Pygott" w:date="2018-05-17T19:19:00Z">
            <w:rPr>
              <w:lang w:bidi="en-US"/>
            </w:rPr>
          </w:rPrChange>
        </w:rPr>
        <w:t xml:space="preserve"> </w:t>
      </w:r>
      <w:r>
        <w:rPr>
          <w:lang w:bidi="en-US"/>
        </w:rPr>
        <w:t xml:space="preserve">back to </w:t>
      </w:r>
      <w:r w:rsidRPr="00CC419D">
        <w:rPr>
          <w:rFonts w:ascii="Courier New" w:hAnsi="Courier New" w:cs="Courier New"/>
          <w:sz w:val="20"/>
          <w:lang w:bidi="en-US"/>
          <w:rPrChange w:id="828" w:author="Clive Pygott" w:date="2018-05-17T19:19:00Z">
            <w:rPr>
              <w:lang w:bidi="en-US"/>
            </w:rPr>
          </w:rPrChange>
        </w:rPr>
        <w:t>signed char</w:t>
      </w:r>
      <w:r w:rsidRPr="00CC419D">
        <w:rPr>
          <w:sz w:val="20"/>
          <w:lang w:bidi="en-US"/>
          <w:rPrChange w:id="829" w:author="Clive Pygott" w:date="2018-05-17T19:19:00Z">
            <w:rPr>
              <w:lang w:bidi="en-US"/>
            </w:rPr>
          </w:rPrChange>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int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char)</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092E3CD4"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proofErr w:type="spellStart"/>
      <w:r w:rsidRPr="00CC419D">
        <w:rPr>
          <w:rFonts w:ascii="Courier New" w:hAnsi="Courier New" w:cs="Courier New"/>
          <w:sz w:val="20"/>
          <w:rPrChange w:id="830" w:author="Clive Pygott" w:date="2018-05-17T19:20:00Z">
            <w:rPr>
              <w:rFonts w:ascii="Courier New" w:hAnsi="Courier New" w:cs="Courier New"/>
            </w:rPr>
          </w:rPrChange>
        </w:rPr>
        <w:t>rsize_t</w:t>
      </w:r>
      <w:proofErr w:type="spellEnd"/>
      <w:r>
        <w:rPr>
          <w:rFonts w:ascii="Courier New" w:hAnsi="Courier New" w:cs="Courier New"/>
        </w:rPr>
        <w:fldChar w:fldCharType="begin"/>
      </w:r>
      <w:r>
        <w:instrText xml:space="preserve"> XE "</w:instrText>
      </w:r>
      <w:proofErr w:type="spellStart"/>
      <w:r w:rsidRPr="008855DA">
        <w:rPr>
          <w:rFonts w:ascii="Courier New" w:hAnsi="Courier New" w:cs="Courier New"/>
        </w:rPr>
        <w:instrText>rsize_t</w:instrText>
      </w:r>
      <w:proofErr w:type="spellEnd"/>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C419D">
        <w:rPr>
          <w:rFonts w:ascii="Courier New" w:hAnsi="Courier New" w:cs="Courier New"/>
          <w:bCs/>
          <w:sz w:val="20"/>
          <w:rPrChange w:id="831" w:author="Clive Pygott" w:date="2018-05-17T19:20:00Z">
            <w:rPr>
              <w:rFonts w:ascii="Courier New" w:hAnsi="Courier New" w:cs="Courier New"/>
              <w:bCs/>
            </w:rPr>
          </w:rPrChange>
        </w:rPr>
        <w:t>size_t</w:t>
      </w:r>
      <w:proofErr w:type="spellEnd"/>
      <w:r>
        <w:rPr>
          <w:rFonts w:ascii="Courier New" w:hAnsi="Courier New" w:cs="Courier New"/>
          <w:bCs/>
        </w:rPr>
        <w:fldChar w:fldCharType="begin"/>
      </w:r>
      <w:r>
        <w:instrText xml:space="preserve"> XE "</w:instrText>
      </w:r>
      <w:proofErr w:type="spellStart"/>
      <w:r w:rsidRPr="008855DA">
        <w:rPr>
          <w:rFonts w:ascii="Courier New" w:hAnsi="Courier New" w:cs="Courier New"/>
          <w:bCs/>
        </w:rPr>
        <w:instrText>size_t</w:instrText>
      </w:r>
      <w:proofErr w:type="spellEnd"/>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C419D">
        <w:rPr>
          <w:rFonts w:ascii="Courier New" w:hAnsi="Courier New" w:cs="Courier New"/>
          <w:bCs/>
          <w:sz w:val="20"/>
          <w:rPrChange w:id="832" w:author="Clive Pygott" w:date="2018-05-17T19:20:00Z">
            <w:rPr>
              <w:rFonts w:ascii="Courier New" w:hAnsi="Courier New" w:cs="Courier New"/>
              <w:bCs/>
            </w:rPr>
          </w:rPrChange>
        </w:rPr>
        <w:t>size_t</w:t>
      </w:r>
      <w:proofErr w:type="spellEnd"/>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CC419D">
        <w:rPr>
          <w:rFonts w:ascii="Courier New" w:hAnsi="Courier New" w:cs="Courier New"/>
          <w:bCs/>
          <w:sz w:val="20"/>
          <w:rPrChange w:id="833" w:author="Clive Pygott" w:date="2018-05-17T19:21:00Z">
            <w:rPr>
              <w:rFonts w:ascii="Courier New" w:hAnsi="Courier New" w:cs="Courier New"/>
              <w:bCs/>
            </w:rPr>
          </w:rPrChange>
        </w:rPr>
        <w:t>RSIZE_MAX</w:t>
      </w:r>
      <w:r w:rsidRPr="00CC419D">
        <w:rPr>
          <w:b/>
          <w:bCs/>
          <w:sz w:val="20"/>
          <w:rPrChange w:id="834" w:author="Clive Pygott" w:date="2018-05-17T19:21:00Z">
            <w:rPr>
              <w:b/>
              <w:bCs/>
            </w:rPr>
          </w:rPrChange>
        </w:rPr>
        <w:t xml:space="preserve"> </w:t>
      </w:r>
      <w:r w:rsidRPr="001565E9">
        <w:t>be defined as the smaller of the size of the largest</w:t>
      </w:r>
      <w:r>
        <w:t xml:space="preserve"> </w:t>
      </w:r>
      <w:r w:rsidRPr="001565E9">
        <w:t xml:space="preserve">object supported or </w:t>
      </w:r>
      <w:r w:rsidRPr="00CC419D">
        <w:rPr>
          <w:rFonts w:ascii="Courier New" w:hAnsi="Courier New" w:cs="Courier New"/>
          <w:bCs/>
          <w:sz w:val="20"/>
          <w:rPrChange w:id="835" w:author="Clive Pygott" w:date="2018-05-17T19:21:00Z">
            <w:rPr>
              <w:rFonts w:ascii="Courier New" w:hAnsi="Courier New" w:cs="Courier New"/>
              <w:bCs/>
            </w:rPr>
          </w:rPrChange>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ins w:id="836" w:author="Clive Pygott" w:date="2018-05-28T19:03:00Z">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ins>
      <w:ins w:id="837" w:author="Clive Pygott" w:date="2018-05-28T18:45:00Z">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ins>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7128329B"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int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lastRenderedPageBreak/>
        <w:t>When converting between wide character and multi-byte characters and strings, always use the appropriate conversion functions (</w:t>
      </w:r>
      <w:proofErr w:type="spellStart"/>
      <w:r w:rsidRPr="00CC419D">
        <w:rPr>
          <w:rFonts w:ascii="Courier New" w:eastAsia="Times New Roman" w:hAnsi="Courier New" w:cs="Courier New"/>
          <w:sz w:val="20"/>
          <w:rPrChange w:id="838" w:author="Clive Pygott" w:date="2018-05-17T19:21:00Z">
            <w:rPr>
              <w:rFonts w:ascii="Calibri" w:eastAsia="Times New Roman" w:hAnsi="Calibri"/>
            </w:rPr>
          </w:rPrChange>
        </w:rPr>
        <w:t>wctomb</w:t>
      </w:r>
      <w:proofErr w:type="spellEnd"/>
      <w:r w:rsidRPr="00CC419D">
        <w:rPr>
          <w:rFonts w:ascii="Calibri" w:eastAsia="Times New Roman" w:hAnsi="Calibri"/>
          <w:sz w:val="20"/>
          <w:rPrChange w:id="839" w:author="Clive Pygott" w:date="2018-05-17T19:21:00Z">
            <w:rPr>
              <w:rFonts w:ascii="Calibri" w:eastAsia="Times New Roman" w:hAnsi="Calibri"/>
            </w:rPr>
          </w:rPrChange>
        </w:rPr>
        <w:t xml:space="preserve">  </w:t>
      </w:r>
      <w:r>
        <w:rPr>
          <w:rFonts w:ascii="Calibri" w:eastAsia="Times New Roman" w:hAnsi="Calibri"/>
        </w:rPr>
        <w:t xml:space="preserve">and </w:t>
      </w:r>
      <w:proofErr w:type="spellStart"/>
      <w:r w:rsidRPr="00CC419D">
        <w:rPr>
          <w:rFonts w:ascii="Courier New" w:eastAsia="Times New Roman" w:hAnsi="Courier New" w:cs="Courier New"/>
          <w:sz w:val="20"/>
          <w:rPrChange w:id="840" w:author="Clive Pygott" w:date="2018-05-17T19:21:00Z">
            <w:rPr>
              <w:rFonts w:ascii="Calibri" w:eastAsia="Times New Roman" w:hAnsi="Calibri"/>
            </w:rPr>
          </w:rPrChange>
        </w:rPr>
        <w:t>wcsrtombs</w:t>
      </w:r>
      <w:proofErr w:type="spellEnd"/>
      <w:r w:rsidRPr="00CC419D">
        <w:rPr>
          <w:rFonts w:ascii="Calibri" w:eastAsia="Times New Roman" w:hAnsi="Calibri"/>
          <w:sz w:val="20"/>
          <w:rPrChange w:id="841" w:author="Clive Pygott" w:date="2018-05-17T19:21:00Z">
            <w:rPr>
              <w:rFonts w:ascii="Calibri" w:eastAsia="Times New Roman" w:hAnsi="Calibri"/>
            </w:rPr>
          </w:rPrChange>
        </w:rPr>
        <w:t xml:space="preserve"> </w:t>
      </w:r>
      <w:r w:rsidR="001D02E2">
        <w:rPr>
          <w:rFonts w:ascii="Calibri" w:eastAsia="Times New Roman" w:hAnsi="Calibri"/>
        </w:rPr>
        <w:t xml:space="preserve">or </w:t>
      </w:r>
      <w:proofErr w:type="spellStart"/>
      <w:r w:rsidR="001D02E2" w:rsidRPr="00CC419D">
        <w:rPr>
          <w:rFonts w:ascii="Courier New" w:eastAsia="Times New Roman" w:hAnsi="Courier New" w:cs="Courier New"/>
          <w:sz w:val="20"/>
          <w:rPrChange w:id="842" w:author="Clive Pygott" w:date="2018-05-17T19:21:00Z">
            <w:rPr>
              <w:rFonts w:ascii="Calibri" w:eastAsia="Times New Roman" w:hAnsi="Calibri"/>
            </w:rPr>
          </w:rPrChange>
        </w:rPr>
        <w:t>wcsrtombs_s</w:t>
      </w:r>
      <w:proofErr w:type="spellEnd"/>
      <w:r w:rsidR="001D02E2" w:rsidRPr="00CC419D">
        <w:rPr>
          <w:rFonts w:ascii="Calibri" w:eastAsia="Times New Roman" w:hAnsi="Calibri"/>
          <w:sz w:val="20"/>
          <w:rPrChange w:id="843" w:author="Clive Pygott" w:date="2018-05-17T19:21:00Z">
            <w:rPr>
              <w:rFonts w:ascii="Calibri" w:eastAsia="Times New Roman" w:hAnsi="Calibri"/>
            </w:rPr>
          </w:rPrChange>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r w:rsidRPr="00CC419D">
        <w:rPr>
          <w:rFonts w:ascii="Courier New" w:eastAsia="Times New Roman" w:hAnsi="Courier New" w:cs="Courier New"/>
          <w:sz w:val="20"/>
          <w:rPrChange w:id="844" w:author="Clive Pygott" w:date="2018-05-17T19:22:00Z">
            <w:rPr>
              <w:rFonts w:ascii="Calibri" w:eastAsia="Times New Roman" w:hAnsi="Calibri"/>
            </w:rPr>
          </w:rPrChange>
        </w:rPr>
        <w:t>mbrtowc</w:t>
      </w:r>
      <w:proofErr w:type="spellEnd"/>
      <w:r w:rsidRPr="00CC419D">
        <w:rPr>
          <w:rFonts w:ascii="Calibri" w:eastAsia="Times New Roman" w:hAnsi="Calibri"/>
          <w:sz w:val="20"/>
          <w:rPrChange w:id="845" w:author="Clive Pygott" w:date="2018-05-17T19:22:00Z">
            <w:rPr>
              <w:rFonts w:ascii="Calibri" w:eastAsia="Times New Roman" w:hAnsi="Calibri"/>
            </w:rPr>
          </w:rPrChange>
        </w:rPr>
        <w:t xml:space="preserve">  </w:t>
      </w:r>
      <w:r>
        <w:rPr>
          <w:rFonts w:ascii="Calibri" w:eastAsia="Times New Roman" w:hAnsi="Calibri"/>
        </w:rPr>
        <w:t>and</w:t>
      </w:r>
      <w:r w:rsidRPr="007E25B1">
        <w:rPr>
          <w:rFonts w:ascii="Calibri" w:eastAsia="Times New Roman" w:hAnsi="Calibri"/>
        </w:rPr>
        <w:t xml:space="preserve">  </w:t>
      </w:r>
      <w:proofErr w:type="spellStart"/>
      <w:r w:rsidRPr="00CC419D">
        <w:rPr>
          <w:rFonts w:ascii="Courier New" w:eastAsia="Times New Roman" w:hAnsi="Courier New" w:cs="Courier New"/>
          <w:sz w:val="20"/>
          <w:rPrChange w:id="846" w:author="Clive Pygott" w:date="2018-05-17T19:22:00Z">
            <w:rPr>
              <w:rFonts w:ascii="Calibri" w:eastAsia="Times New Roman" w:hAnsi="Calibri"/>
            </w:rPr>
          </w:rPrChange>
        </w:rPr>
        <w:t>mbsrtowcs</w:t>
      </w:r>
      <w:proofErr w:type="spellEnd"/>
      <w:r w:rsidRPr="00CC419D">
        <w:rPr>
          <w:rFonts w:ascii="Calibri" w:eastAsia="Times New Roman" w:hAnsi="Calibri"/>
          <w:sz w:val="20"/>
          <w:rPrChange w:id="847" w:author="Clive Pygott" w:date="2018-05-17T19:22:00Z">
            <w:rPr>
              <w:rFonts w:ascii="Calibri" w:eastAsia="Times New Roman" w:hAnsi="Calibri"/>
            </w:rPr>
          </w:rPrChange>
        </w:rPr>
        <w:t xml:space="preserve"> </w:t>
      </w:r>
      <w:r w:rsidR="001D02E2">
        <w:rPr>
          <w:rFonts w:ascii="Calibri" w:eastAsia="Times New Roman" w:hAnsi="Calibri"/>
        </w:rPr>
        <w:t xml:space="preserve">or </w:t>
      </w:r>
      <w:proofErr w:type="spellStart"/>
      <w:r w:rsidR="001D02E2" w:rsidRPr="00CC419D">
        <w:rPr>
          <w:rFonts w:ascii="Courier New" w:eastAsia="Times New Roman" w:hAnsi="Courier New" w:cs="Courier New"/>
          <w:sz w:val="20"/>
          <w:rPrChange w:id="848" w:author="Clive Pygott" w:date="2018-05-17T19:22:00Z">
            <w:rPr>
              <w:rFonts w:ascii="Calibri" w:eastAsia="Times New Roman" w:hAnsi="Calibri"/>
            </w:rPr>
          </w:rPrChange>
        </w:rPr>
        <w:t>mbsrtowcs_s</w:t>
      </w:r>
      <w:proofErr w:type="spellEnd"/>
      <w:ins w:id="849" w:author="Clive Pygott" w:date="2018-05-28T18:48:00Z">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ins>
    </w:p>
    <w:p w14:paraId="50F608F8" w14:textId="4A0ED60E" w:rsidR="004C770C" w:rsidRPr="00CD6A7E" w:rsidRDefault="001456BA" w:rsidP="004C770C">
      <w:pPr>
        <w:pStyle w:val="Heading2"/>
        <w:rPr>
          <w:lang w:bidi="en-US"/>
        </w:rPr>
      </w:pPr>
      <w:bookmarkStart w:id="850" w:name="_Toc310518162"/>
      <w:bookmarkStart w:id="851" w:name="_Toc514522004"/>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850"/>
      <w:bookmarkEnd w:id="85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852"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3CB53933"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6.7.5.</w:t>
      </w:r>
    </w:p>
    <w:p w14:paraId="66E87DA9" w14:textId="30C3306A"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857" w:name="_6.8_Buffer_boundary"/>
      <w:bookmarkStart w:id="858" w:name="_Ref514259029"/>
      <w:bookmarkStart w:id="859" w:name="_Ref514428014"/>
      <w:bookmarkStart w:id="860" w:name="_Ref514428390"/>
      <w:bookmarkStart w:id="861" w:name="_Toc514522005"/>
      <w:bookmarkEnd w:id="857"/>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852"/>
      <w:bookmarkEnd w:id="858"/>
      <w:bookmarkEnd w:id="859"/>
      <w:bookmarkEnd w:id="860"/>
      <w:bookmarkEnd w:id="86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862"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40A5A820"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ins w:id="863"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317B2F">
        <w:rPr>
          <w:rFonts w:ascii="Courier New" w:hAnsi="Courier New" w:cs="Courier New"/>
          <w:sz w:val="20"/>
          <w:lang w:bidi="en-US"/>
          <w:rPrChange w:id="864" w:author="Clive Pygott" w:date="2018-05-18T17:28:00Z">
            <w:rPr>
              <w:lang w:bidi="en-US"/>
            </w:rPr>
          </w:rPrChange>
        </w:rPr>
        <w:t>[]</w:t>
      </w:r>
      <w:r>
        <w:rPr>
          <w:lang w:bidi="en-US"/>
        </w:rPr>
        <w:t xml:space="preserve"> is defined such that </w:t>
      </w:r>
      <w:r w:rsidRPr="00317B2F">
        <w:rPr>
          <w:rFonts w:ascii="Courier New" w:hAnsi="Courier New" w:cs="Courier New"/>
          <w:sz w:val="20"/>
          <w:lang w:bidi="en-US"/>
          <w:rPrChange w:id="865" w:author="Clive Pygott" w:date="2018-05-18T17:29:00Z">
            <w:rPr>
              <w:lang w:bidi="en-US"/>
            </w:rPr>
          </w:rPrChange>
        </w:rPr>
        <w:t>E1[E2]</w:t>
      </w:r>
      <w:r w:rsidRPr="00317B2F">
        <w:rPr>
          <w:sz w:val="20"/>
          <w:lang w:bidi="en-US"/>
          <w:rPrChange w:id="866" w:author="Clive Pygott" w:date="2018-05-18T17:29:00Z">
            <w:rPr>
              <w:lang w:bidi="en-US"/>
            </w:rPr>
          </w:rPrChange>
        </w:rPr>
        <w:t xml:space="preserve"> </w:t>
      </w:r>
      <w:r>
        <w:rPr>
          <w:lang w:bidi="en-US"/>
        </w:rPr>
        <w:t xml:space="preserve">is identical to </w:t>
      </w:r>
      <w:r w:rsidRPr="00317B2F">
        <w:rPr>
          <w:rFonts w:ascii="Courier New" w:hAnsi="Courier New" w:cs="Courier New"/>
          <w:sz w:val="20"/>
          <w:lang w:bidi="en-US"/>
          <w:rPrChange w:id="867" w:author="Clive Pygott" w:date="2018-05-18T17:29:00Z">
            <w:rPr>
              <w:lang w:bidi="en-US"/>
            </w:rPr>
          </w:rPrChange>
        </w:rPr>
        <w:t>*(E1+E2)</w:t>
      </w:r>
      <w:r w:rsidR="00664938" w:rsidRPr="00317B2F">
        <w:rPr>
          <w:sz w:val="20"/>
          <w:lang w:bidi="en-US"/>
          <w:rPrChange w:id="868" w:author="Clive Pygott" w:date="2018-05-18T17:29:00Z">
            <w:rPr>
              <w:lang w:bidi="en-US"/>
            </w:rPr>
          </w:rPrChange>
        </w:rPr>
        <w:t xml:space="preserve"> </w:t>
      </w:r>
      <w:r w:rsidR="00664938">
        <w:rPr>
          <w:lang w:bidi="en-US"/>
        </w:rPr>
        <w:t xml:space="preserve">and to </w:t>
      </w:r>
      <w:r w:rsidR="00664938" w:rsidRPr="00317B2F">
        <w:rPr>
          <w:rFonts w:ascii="Courier New" w:hAnsi="Courier New" w:cs="Courier New"/>
          <w:sz w:val="20"/>
          <w:lang w:bidi="en-US"/>
          <w:rPrChange w:id="869" w:author="Clive Pygott" w:date="2018-05-18T17:29:00Z">
            <w:rPr>
              <w:lang w:bidi="en-US"/>
            </w:rPr>
          </w:rPrChange>
        </w:rPr>
        <w:t>E2[E1]</w:t>
      </w:r>
      <w:r w:rsidRPr="00317B2F">
        <w:rPr>
          <w:rFonts w:cstheme="minorHAnsi"/>
          <w:lang w:bidi="en-US"/>
        </w:rPr>
        <w:t>,</w:t>
      </w:r>
      <w:r w:rsidRPr="00317B2F">
        <w:rPr>
          <w:sz w:val="20"/>
          <w:lang w:bidi="en-US"/>
          <w:rPrChange w:id="870" w:author="Clive Pygott" w:date="2018-05-18T17:29:00Z">
            <w:rPr>
              <w:lang w:bidi="en-US"/>
            </w:rPr>
          </w:rPrChange>
        </w:rPr>
        <w:t xml:space="preserve"> </w:t>
      </w:r>
      <w:r>
        <w:rPr>
          <w:lang w:bidi="en-US"/>
        </w:rPr>
        <w:t xml:space="preserve">so that in </w:t>
      </w:r>
      <w:r w:rsidR="00664938">
        <w:rPr>
          <w:lang w:bidi="en-US"/>
        </w:rPr>
        <w:t>all cases</w:t>
      </w:r>
      <w:r>
        <w:rPr>
          <w:lang w:bidi="en-US"/>
        </w:rPr>
        <w:t xml:space="preserve"> the value in location </w:t>
      </w:r>
      <w:r w:rsidRPr="00317B2F">
        <w:rPr>
          <w:rFonts w:ascii="Courier New" w:hAnsi="Courier New" w:cs="Courier New"/>
          <w:sz w:val="20"/>
          <w:lang w:bidi="en-US"/>
          <w:rPrChange w:id="871" w:author="Clive Pygott" w:date="2018-05-18T17:29:00Z">
            <w:rPr>
              <w:lang w:bidi="en-US"/>
            </w:rPr>
          </w:rPrChange>
        </w:rPr>
        <w:t>(E1+E2)</w:t>
      </w:r>
      <w:r w:rsidRPr="00317B2F">
        <w:rPr>
          <w:sz w:val="20"/>
          <w:lang w:bidi="en-US"/>
          <w:rPrChange w:id="872" w:author="Clive Pygott" w:date="2018-05-18T17:29:00Z">
            <w:rPr>
              <w:lang w:bidi="en-US"/>
            </w:rPr>
          </w:rPrChange>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 xml:space="preserve">int foo(const int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47D127F7" w:rsidR="00784B98" w:rsidRDefault="00784B98" w:rsidP="00784B98">
      <w:pPr>
        <w:spacing w:after="0"/>
        <w:rPr>
          <w:lang w:bidi="en-US"/>
        </w:rPr>
      </w:pPr>
      <w:r>
        <w:rPr>
          <w:lang w:bidi="en-US"/>
        </w:rPr>
        <w:lastRenderedPageBreak/>
        <w:t xml:space="preserve">will return whatever is in location </w:t>
      </w:r>
      <w:r w:rsidRPr="00317B2F">
        <w:rPr>
          <w:rFonts w:ascii="Courier New" w:hAnsi="Courier New" w:cs="Courier New"/>
          <w:sz w:val="20"/>
          <w:lang w:bidi="en-US"/>
          <w:rPrChange w:id="873" w:author="Clive Pygott" w:date="2018-05-18T17:30:00Z">
            <w:rPr>
              <w:lang w:bidi="en-US"/>
            </w:rPr>
          </w:rPrChange>
        </w:rPr>
        <w:t>x[</w:t>
      </w:r>
      <w:proofErr w:type="spellStart"/>
      <w:r w:rsidRPr="00317B2F">
        <w:rPr>
          <w:rFonts w:ascii="Courier New" w:hAnsi="Courier New" w:cs="Courier New"/>
          <w:sz w:val="20"/>
          <w:lang w:bidi="en-US"/>
          <w:rPrChange w:id="874" w:author="Clive Pygott" w:date="2018-05-18T17:30:00Z">
            <w:rPr>
              <w:lang w:bidi="en-US"/>
            </w:rPr>
          </w:rPrChange>
        </w:rPr>
        <w:t>i</w:t>
      </w:r>
      <w:proofErr w:type="spellEnd"/>
      <w:r w:rsidRPr="00317B2F">
        <w:rPr>
          <w:rFonts w:ascii="Courier New" w:hAnsi="Courier New" w:cs="Courier New"/>
          <w:sz w:val="20"/>
          <w:lang w:bidi="en-US"/>
          <w:rPrChange w:id="875" w:author="Clive Pygott" w:date="2018-05-18T17:30:00Z">
            <w:rPr>
              <w:lang w:bidi="en-US"/>
            </w:rPr>
          </w:rPrChange>
        </w:rPr>
        <w:t>]</w:t>
      </w:r>
      <w:r w:rsidRPr="00317B2F">
        <w:rPr>
          <w:sz w:val="20"/>
          <w:lang w:bidi="en-US"/>
          <w:rPrChange w:id="876" w:author="Clive Pygott" w:date="2018-05-18T17:30:00Z">
            <w:rPr>
              <w:lang w:bidi="en-US"/>
            </w:rPr>
          </w:rPrChange>
        </w:rPr>
        <w:t xml:space="preserve"> </w:t>
      </w:r>
      <w:r>
        <w:rPr>
          <w:lang w:bidi="en-US"/>
        </w:rPr>
        <w:t xml:space="preserve">even if </w:t>
      </w:r>
      <w:proofErr w:type="spellStart"/>
      <w:r w:rsidRPr="00317B2F">
        <w:rPr>
          <w:rFonts w:ascii="Courier New" w:hAnsi="Courier New" w:cs="Courier New"/>
          <w:sz w:val="20"/>
          <w:lang w:bidi="en-US"/>
          <w:rPrChange w:id="877" w:author="Clive Pygott" w:date="2018-05-18T17:30:00Z">
            <w:rPr>
              <w:lang w:bidi="en-US"/>
            </w:rPr>
          </w:rPrChange>
        </w:rPr>
        <w:t>i</w:t>
      </w:r>
      <w:proofErr w:type="spellEnd"/>
      <w:r w:rsidRPr="00317B2F">
        <w:rPr>
          <w:rFonts w:ascii="Courier New" w:hAnsi="Courier New" w:cs="Courier New"/>
          <w:sz w:val="20"/>
          <w:lang w:bidi="en-US"/>
          <w:rPrChange w:id="878" w:author="Clive Pygott" w:date="2018-05-18T17:30:00Z">
            <w:rPr>
              <w:lang w:bidi="en-US"/>
            </w:rPr>
          </w:rPrChange>
        </w:rPr>
        <w:t xml:space="preserve"> </w:t>
      </w:r>
      <w:r>
        <w:rPr>
          <w:lang w:bidi="en-US"/>
        </w:rPr>
        <w:t>were equal to -10 or 10 (assuming either subscript was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int foo( const int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w:t>
      </w:r>
      <w:proofErr w:type="spellStart"/>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3DF6FB3C"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317B2F">
        <w:rPr>
          <w:rFonts w:ascii="Courier New" w:hAnsi="Courier New" w:cs="Courier New"/>
          <w:sz w:val="20"/>
          <w:lang w:bidi="en-US"/>
          <w:rPrChange w:id="879" w:author="Clive Pygott" w:date="2018-05-18T17:32:00Z">
            <w:rPr>
              <w:rFonts w:cs="Courier New"/>
              <w:lang w:bidi="en-US"/>
            </w:rPr>
          </w:rPrChange>
        </w:rPr>
        <w:t>buffer_src</w:t>
      </w:r>
      <w:proofErr w:type="spellEnd"/>
      <w:r w:rsidR="00784B98" w:rsidRPr="00317B2F">
        <w:rPr>
          <w:rFonts w:cs="Courier New"/>
          <w:sz w:val="20"/>
          <w:lang w:bidi="en-US"/>
          <w:rPrChange w:id="880" w:author="Clive Pygott" w:date="2018-05-18T17:32:00Z">
            <w:rPr>
              <w:rFonts w:cs="Courier New"/>
              <w:lang w:bidi="en-US"/>
            </w:rPr>
          </w:rPrChange>
        </w:rPr>
        <w:t xml:space="preserve"> </w:t>
      </w:r>
      <w:r w:rsidR="00784B98" w:rsidRPr="002472AE">
        <w:rPr>
          <w:rFonts w:cs="Courier New"/>
          <w:lang w:bidi="en-US"/>
        </w:rPr>
        <w:t xml:space="preserve">is longer than the </w:t>
      </w:r>
      <w:proofErr w:type="spellStart"/>
      <w:r w:rsidR="00784B98" w:rsidRPr="00317B2F">
        <w:rPr>
          <w:rFonts w:ascii="Courier New" w:hAnsi="Courier New" w:cs="Courier New"/>
          <w:sz w:val="20"/>
          <w:lang w:bidi="en-US"/>
          <w:rPrChange w:id="881" w:author="Clive Pygott" w:date="2018-05-18T17:32:00Z">
            <w:rPr>
              <w:rFonts w:cs="Courier New"/>
              <w:lang w:bidi="en-US"/>
            </w:rPr>
          </w:rPrChange>
        </w:rPr>
        <w:t>buffer_dest</w:t>
      </w:r>
      <w:proofErr w:type="spellEnd"/>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proofErr w:type="spellStart"/>
      <w:r w:rsidRPr="00317B2F">
        <w:rPr>
          <w:rFonts w:ascii="Courier New" w:hAnsi="Courier New" w:cs="Courier New"/>
          <w:sz w:val="20"/>
          <w:lang w:bidi="en-US"/>
          <w:rPrChange w:id="882" w:author="Clive Pygott" w:date="2018-05-18T17:32:00Z">
            <w:rPr>
              <w:rFonts w:cs="Courier New"/>
              <w:lang w:bidi="en-US"/>
            </w:rPr>
          </w:rPrChange>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w:t>
      </w:r>
      <w:proofErr w:type="spellStart"/>
      <w:r>
        <w:rPr>
          <w:lang w:bidi="en-US"/>
        </w:rPr>
        <w:t>abcd</w:t>
      </w:r>
      <w:proofErr w:type="spellEnd"/>
      <w:r>
        <w:rPr>
          <w:lang w:bidi="en-US"/>
        </w:rPr>
        <w:t>”</w:t>
      </w:r>
      <w:r w:rsidR="00504DC3">
        <w:rPr>
          <w:lang w:bidi="en-US"/>
        </w:rPr>
        <w:t>.</w:t>
      </w:r>
      <w:r w:rsidR="00610C7B">
        <w:rPr>
          <w:lang w:bidi="en-US"/>
        </w:rPr>
        <w:t xml:space="preserve"> Note that the final member of  </w:t>
      </w:r>
      <w:proofErr w:type="spellStart"/>
      <w:r w:rsidR="00610C7B" w:rsidRPr="002472AE">
        <w:rPr>
          <w:rFonts w:ascii="Courier New" w:hAnsi="Courier New" w:cs="Courier New"/>
          <w:sz w:val="20"/>
          <w:lang w:bidi="en-US"/>
        </w:rPr>
        <w:t>buffer_dest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lastRenderedPageBreak/>
        <w:t xml:space="preserve">6.8.2 </w:t>
      </w:r>
      <w:r w:rsidRPr="00406021">
        <w:rPr>
          <w:lang w:bidi="en-US"/>
        </w:rPr>
        <w:t>Guidance to language users</w:t>
      </w:r>
    </w:p>
    <w:p w14:paraId="79A1EF31" w14:textId="71703006"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27F8B25C" w:rsidR="000C34C6" w:rsidRPr="006A46D3" w:rsidRDefault="000C34C6" w:rsidP="000C34C6">
      <w:pPr>
        <w:pStyle w:val="ListParagraph"/>
        <w:numPr>
          <w:ilvl w:val="0"/>
          <w:numId w:val="24"/>
        </w:numPr>
        <w:ind w:left="709"/>
        <w:rPr>
          <w:lang w:bidi="en-US"/>
        </w:rPr>
      </w:pPr>
      <w:r>
        <w:rPr>
          <w:lang w:bidi="en-US"/>
        </w:rPr>
        <w:t>Use the safer and more secure functions for string handling from the normative annex K of C11 [4], Bounds-checking interfaces, but always check each call for a returned error condition.</w:t>
      </w:r>
      <w:r w:rsidR="006E1DE1">
        <w:rPr>
          <w:lang w:bidi="en-US"/>
        </w:rPr>
        <w:t xml:space="preserve"> </w:t>
      </w:r>
    </w:p>
    <w:p w14:paraId="4BF0D3C6" w14:textId="1150CF1B" w:rsidR="002472AE" w:rsidRDefault="000C34C6" w:rsidP="007124F7">
      <w:pPr>
        <w:pStyle w:val="ListParagraph"/>
        <w:numPr>
          <w:ilvl w:val="0"/>
          <w:numId w:val="24"/>
        </w:numPr>
        <w:ind w:left="709"/>
        <w:rPr>
          <w:lang w:bidi="en-US"/>
        </w:rPr>
      </w:pPr>
      <w:r>
        <w:rPr>
          <w:lang w:bidi="en-US"/>
        </w:rPr>
        <w:t>Alternatively, u</w:t>
      </w:r>
      <w:r w:rsidR="002472AE">
        <w:rPr>
          <w:lang w:bidi="en-US"/>
        </w:rPr>
        <w:t xml:space="preserve">se length restrictive functions such as </w:t>
      </w:r>
      <w:proofErr w:type="spellStart"/>
      <w:r w:rsidR="002472AE" w:rsidRPr="00317B2F">
        <w:rPr>
          <w:rFonts w:ascii="Courier New" w:hAnsi="Courier New" w:cs="Courier New"/>
          <w:sz w:val="20"/>
          <w:lang w:bidi="en-US"/>
          <w:rPrChange w:id="883" w:author="Clive Pygott" w:date="2018-05-18T17:33:00Z">
            <w:rPr>
              <w:lang w:bidi="en-US"/>
            </w:rPr>
          </w:rPrChange>
        </w:rPr>
        <w:t>strncpy</w:t>
      </w:r>
      <w:proofErr w:type="spellEnd"/>
      <w:r w:rsidR="002472AE" w:rsidRPr="00317B2F">
        <w:rPr>
          <w:rFonts w:ascii="Courier New" w:hAnsi="Courier New" w:cs="Courier New"/>
          <w:sz w:val="20"/>
          <w:lang w:bidi="en-US"/>
          <w:rPrChange w:id="884" w:author="Clive Pygott" w:date="2018-05-18T17:33:00Z">
            <w:rPr>
              <w:lang w:bidi="en-US"/>
            </w:rPr>
          </w:rPrChange>
        </w:rPr>
        <w:t>()</w:t>
      </w:r>
      <w:r w:rsidR="002472AE" w:rsidRPr="00317B2F">
        <w:rPr>
          <w:sz w:val="20"/>
          <w:lang w:bidi="en-US"/>
          <w:rPrChange w:id="885" w:author="Clive Pygott" w:date="2018-05-18T17:33:00Z">
            <w:rPr>
              <w:lang w:bidi="en-US"/>
            </w:rPr>
          </w:rPrChange>
        </w:rPr>
        <w:t xml:space="preserve"> </w:t>
      </w:r>
      <w:r w:rsidR="002472AE">
        <w:rPr>
          <w:lang w:bidi="en-US"/>
        </w:rPr>
        <w:t xml:space="preserve">instead of </w:t>
      </w:r>
      <w:proofErr w:type="spellStart"/>
      <w:r w:rsidR="002472AE" w:rsidRPr="00317B2F">
        <w:rPr>
          <w:rFonts w:ascii="Courier New" w:hAnsi="Courier New" w:cs="Courier New"/>
          <w:sz w:val="20"/>
          <w:lang w:bidi="en-US"/>
          <w:rPrChange w:id="886" w:author="Clive Pygott" w:date="2018-05-18T17:34:00Z">
            <w:rPr>
              <w:lang w:bidi="en-US"/>
            </w:rPr>
          </w:rPrChange>
        </w:rPr>
        <w:t>strcpy</w:t>
      </w:r>
      <w:proofErr w:type="spellEnd"/>
      <w:r w:rsidR="002472AE" w:rsidRPr="00317B2F">
        <w:rPr>
          <w:rFonts w:ascii="Courier New" w:hAnsi="Courier New" w:cs="Courier New"/>
          <w:sz w:val="20"/>
          <w:lang w:bidi="en-US"/>
          <w:rPrChange w:id="887" w:author="Clive Pygott" w:date="2018-05-18T17:34:00Z">
            <w:rPr>
              <w:lang w:bidi="en-US"/>
            </w:rPr>
          </w:rPrChange>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888" w:name="_Toc514522006"/>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862"/>
      <w:bookmarkEnd w:id="88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89"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2E2FAF7D"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ins w:id="890"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 the value returned is undefined and in some cases may result in a program termination.</w:t>
      </w:r>
      <w:r w:rsidR="006E1DE1">
        <w:rPr>
          <w:lang w:bidi="en-US"/>
        </w:rPr>
        <w:t xml:space="preserve"> </w:t>
      </w:r>
      <w:r>
        <w:rPr>
          <w:lang w:bidi="en-US"/>
        </w:rPr>
        <w:t xml:space="preserve">For example, in C the following code is valid, though, for example, if </w:t>
      </w:r>
      <w:proofErr w:type="spellStart"/>
      <w:r w:rsidRPr="00317B2F">
        <w:rPr>
          <w:rFonts w:ascii="Courier New" w:hAnsi="Courier New" w:cs="Courier New"/>
          <w:sz w:val="20"/>
          <w:lang w:bidi="en-US"/>
          <w:rPrChange w:id="891" w:author="Clive Pygott" w:date="2018-05-18T17:34:00Z">
            <w:rPr>
              <w:lang w:bidi="en-US"/>
            </w:rPr>
          </w:rPrChange>
        </w:rPr>
        <w:t>i</w:t>
      </w:r>
      <w:proofErr w:type="spellEnd"/>
      <w:r w:rsidRPr="00317B2F">
        <w:rPr>
          <w:rFonts w:ascii="Courier New" w:hAnsi="Courier New" w:cs="Courier New"/>
          <w:sz w:val="20"/>
          <w:lang w:bidi="en-US"/>
          <w:rPrChange w:id="892" w:author="Clive Pygott" w:date="2018-05-18T17:34:00Z">
            <w:rPr>
              <w:lang w:bidi="en-US"/>
            </w:rPr>
          </w:rPrChange>
        </w:rPr>
        <w:t xml:space="preserve"> </w:t>
      </w:r>
      <w:r>
        <w:rPr>
          <w:lang w:bidi="en-US"/>
        </w:rPr>
        <w:t>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 xml:space="preserve">int foo(const int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7AF4B45A"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93" w:name="_Ref514259362"/>
      <w:bookmarkStart w:id="894" w:name="_Toc514522007"/>
      <w:r>
        <w:rPr>
          <w:lang w:bidi="en-US"/>
        </w:rPr>
        <w:lastRenderedPageBreak/>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89"/>
      <w:bookmarkEnd w:id="893"/>
      <w:bookmarkEnd w:id="89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9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A8A687B"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 xml:space="preserve">(void * restrict s1, const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 xml:space="preserve">(void *s1, const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proofErr w:type="spell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proofErr w:type="spellStart"/>
      <w:r w:rsidRPr="00317B2F">
        <w:rPr>
          <w:rFonts w:ascii="Courier New" w:hAnsi="Courier New" w:cs="Courier New"/>
          <w:sz w:val="20"/>
          <w:lang w:bidi="en-US"/>
          <w:rPrChange w:id="896" w:author="Clive Pygott" w:date="2018-05-18T17:35:00Z">
            <w:rPr>
              <w:lang w:bidi="en-US"/>
            </w:rPr>
          </w:rPrChange>
        </w:rPr>
        <w:t>memcpy</w:t>
      </w:r>
      <w:proofErr w:type="spellEnd"/>
      <w:r w:rsidRPr="00317B2F">
        <w:rPr>
          <w:sz w:val="20"/>
          <w:lang w:bidi="en-US"/>
          <w:rPrChange w:id="897" w:author="Clive Pygott" w:date="2018-05-18T17:35:00Z">
            <w:rPr>
              <w:lang w:bidi="en-US"/>
            </w:rPr>
          </w:rPrChange>
        </w:rPr>
        <w:t xml:space="preserve"> </w:t>
      </w:r>
      <w:r>
        <w:rPr>
          <w:lang w:bidi="en-US"/>
        </w:rPr>
        <w:t xml:space="preserve">assumes that the memory blocks pointed to by </w:t>
      </w:r>
      <w:r w:rsidRPr="00317B2F">
        <w:rPr>
          <w:rFonts w:ascii="Courier New" w:hAnsi="Courier New" w:cs="Courier New"/>
          <w:sz w:val="20"/>
          <w:lang w:bidi="en-US"/>
          <w:rPrChange w:id="898" w:author="Clive Pygott" w:date="2018-05-18T17:35:00Z">
            <w:rPr>
              <w:lang w:bidi="en-US"/>
            </w:rPr>
          </w:rPrChange>
        </w:rPr>
        <w:t>s1</w:t>
      </w:r>
      <w:r w:rsidRPr="00317B2F">
        <w:rPr>
          <w:sz w:val="20"/>
          <w:lang w:bidi="en-US"/>
          <w:rPrChange w:id="899" w:author="Clive Pygott" w:date="2018-05-18T17:35:00Z">
            <w:rPr>
              <w:lang w:bidi="en-US"/>
            </w:rPr>
          </w:rPrChange>
        </w:rPr>
        <w:t xml:space="preserve"> </w:t>
      </w:r>
      <w:r>
        <w:rPr>
          <w:lang w:bidi="en-US"/>
        </w:rPr>
        <w:t xml:space="preserve">and </w:t>
      </w:r>
      <w:r w:rsidRPr="00317B2F">
        <w:rPr>
          <w:rFonts w:ascii="Courier New" w:hAnsi="Courier New" w:cs="Courier New"/>
          <w:sz w:val="20"/>
          <w:lang w:bidi="en-US"/>
          <w:rPrChange w:id="900" w:author="Clive Pygott" w:date="2018-05-18T17:35:00Z">
            <w:rPr>
              <w:lang w:bidi="en-US"/>
            </w:rPr>
          </w:rPrChange>
        </w:rPr>
        <w:t>s2</w:t>
      </w:r>
      <w:r w:rsidRPr="00317B2F">
        <w:rPr>
          <w:sz w:val="20"/>
          <w:lang w:bidi="en-US"/>
          <w:rPrChange w:id="901" w:author="Clive Pygott" w:date="2018-05-18T17:35:00Z">
            <w:rPr>
              <w:lang w:bidi="en-US"/>
            </w:rPr>
          </w:rPrChange>
        </w:rPr>
        <w:t xml:space="preserve"> </w:t>
      </w:r>
      <w:r>
        <w:rPr>
          <w:lang w:bidi="en-US"/>
        </w:rPr>
        <w:t xml:space="preserve">are non-overlapping. If this assumption is false, the program’s </w:t>
      </w:r>
      <w:proofErr w:type="spellStart"/>
      <w:r>
        <w:rPr>
          <w:lang w:bidi="en-US"/>
        </w:rPr>
        <w:t>behaviour</w:t>
      </w:r>
      <w:proofErr w:type="spellEnd"/>
      <w:r>
        <w:rPr>
          <w:lang w:bidi="en-US"/>
        </w:rPr>
        <w:t xml:space="preserve"> is undefined.</w:t>
      </w:r>
      <w:r w:rsidR="006E1DE1">
        <w:rPr>
          <w:lang w:bidi="en-US"/>
        </w:rPr>
        <w:t xml:space="preserve"> </w:t>
      </w:r>
      <w:r>
        <w:rPr>
          <w:lang w:bidi="en-US"/>
        </w:rPr>
        <w:t xml:space="preserve">This restriction does not apply to </w:t>
      </w:r>
      <w:proofErr w:type="spellStart"/>
      <w:r w:rsidRPr="00317B2F">
        <w:rPr>
          <w:rFonts w:ascii="Courier New" w:hAnsi="Courier New" w:cs="Courier New"/>
          <w:sz w:val="20"/>
          <w:lang w:bidi="en-US"/>
          <w:rPrChange w:id="902" w:author="Clive Pygott" w:date="2018-05-18T17:35:00Z">
            <w:rPr>
              <w:lang w:bidi="en-US"/>
            </w:rPr>
          </w:rPrChange>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ins w:id="903"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6B210812" w:rsidR="004C770C" w:rsidRPr="00CD6A7E" w:rsidRDefault="001456BA" w:rsidP="004C770C">
      <w:pPr>
        <w:pStyle w:val="Heading2"/>
        <w:rPr>
          <w:lang w:bidi="en-US"/>
        </w:rPr>
      </w:pPr>
      <w:bookmarkStart w:id="907" w:name="_Ref514259000"/>
      <w:bookmarkStart w:id="908" w:name="_Toc514522008"/>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95"/>
      <w:bookmarkEnd w:id="907"/>
      <w:bookmarkEnd w:id="90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C7FBB58" w:rsidR="008B5127" w:rsidRDefault="008B5127" w:rsidP="008B5127">
      <w:pPr>
        <w:rPr>
          <w:lang w:bidi="en-US"/>
        </w:rPr>
      </w:pPr>
      <w:r>
        <w:rPr>
          <w:lang w:bidi="en-US"/>
        </w:rPr>
        <w:t>C allows casting the value of a pointer to and from another data type.</w:t>
      </w:r>
      <w:r w:rsidR="006E1DE1">
        <w:rPr>
          <w:lang w:bidi="en-US"/>
        </w:rPr>
        <w:t xml:space="preserve"> </w:t>
      </w:r>
      <w:r>
        <w:rPr>
          <w:lang w:bidi="en-US"/>
        </w:rPr>
        <w:t>These conversions can cause unexpected changes to pointer values.</w:t>
      </w:r>
    </w:p>
    <w:p w14:paraId="5043ACB2" w14:textId="2C8AC55B" w:rsidR="00290D95" w:rsidRDefault="00290D95" w:rsidP="00FD01C0">
      <w:pPr>
        <w:spacing w:after="0"/>
        <w:rPr>
          <w:lang w:bidi="en-US"/>
        </w:rPr>
      </w:pPr>
      <w:r>
        <w:rPr>
          <w:lang w:bidi="en-US"/>
        </w:rPr>
        <w:t>If a pointer is cast to a different type and then pointer arithmetic applied (including array indexing) then the memory accessed may not be that intended</w:t>
      </w:r>
      <w:ins w:id="909" w:author="Clive Pygott" w:date="2018-05-28T18:53: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 xml:space="preserve">. In particular casting </w:t>
      </w:r>
      <w:r w:rsidR="003A3B2B">
        <w:rPr>
          <w:lang w:bidi="en-US"/>
        </w:rPr>
        <w:t xml:space="preserve">from </w:t>
      </w:r>
      <w:r>
        <w:rPr>
          <w:lang w:bidi="en-US"/>
        </w:rPr>
        <w:t xml:space="preserve">a pointer to a struct to a </w:t>
      </w:r>
      <w:r w:rsidR="002C453D">
        <w:rPr>
          <w:lang w:bidi="en-US"/>
        </w:rPr>
        <w:lastRenderedPageBreak/>
        <w:t xml:space="preserve">pointer to a </w:t>
      </w:r>
      <w:r>
        <w:rPr>
          <w:lang w:bidi="en-US"/>
        </w:rPr>
        <w:t xml:space="preserve">basic type (like </w:t>
      </w:r>
      <w:r w:rsidRPr="00317B2F">
        <w:rPr>
          <w:rFonts w:ascii="Courier New" w:hAnsi="Courier New" w:cs="Courier New"/>
          <w:sz w:val="20"/>
          <w:lang w:bidi="en-US"/>
          <w:rPrChange w:id="910" w:author="Clive Pygott" w:date="2018-05-18T17:36:00Z">
            <w:rPr>
              <w:lang w:bidi="en-US"/>
            </w:rPr>
          </w:rPrChange>
        </w:rPr>
        <w:t>int</w:t>
      </w:r>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033ABC">
        <w:rPr>
          <w:rFonts w:ascii="Courier New" w:hAnsi="Courier New" w:cs="Courier New"/>
          <w:sz w:val="20"/>
          <w:lang w:bidi="en-US"/>
          <w:rPrChange w:id="911" w:author="Clive Pygott" w:date="2018-05-18T17:36:00Z">
            <w:rPr>
              <w:lang w:bidi="en-US"/>
            </w:rPr>
          </w:rPrChange>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033ABC">
        <w:rPr>
          <w:rFonts w:ascii="Courier New" w:hAnsi="Courier New" w:cs="Courier New"/>
          <w:sz w:val="20"/>
          <w:lang w:bidi="en-US"/>
          <w:rPrChange w:id="912" w:author="Clive Pygott" w:date="2018-05-18T17:36:00Z">
            <w:rPr>
              <w:lang w:bidi="en-US"/>
            </w:rPr>
          </w:rPrChange>
        </w:rPr>
        <w:t>malloc</w:t>
      </w:r>
      <w:r w:rsidRPr="00033ABC">
        <w:rPr>
          <w:sz w:val="20"/>
          <w:lang w:bidi="en-US"/>
          <w:rPrChange w:id="913" w:author="Clive Pygott" w:date="2018-05-18T17:36:00Z">
            <w:rPr>
              <w:lang w:bidi="en-US"/>
            </w:rPr>
          </w:rPrChange>
        </w:rPr>
        <w:t xml:space="preserve"> </w:t>
      </w:r>
      <w:r>
        <w:rPr>
          <w:lang w:bidi="en-US"/>
        </w:rPr>
        <w:t xml:space="preserve">is used to allocate space for an object or array of a particular type, the result of </w:t>
      </w:r>
      <w:r w:rsidRPr="00033ABC">
        <w:rPr>
          <w:rFonts w:ascii="Courier New" w:hAnsi="Courier New" w:cs="Courier New"/>
          <w:sz w:val="20"/>
          <w:lang w:bidi="en-US"/>
          <w:rPrChange w:id="914" w:author="Clive Pygott" w:date="2018-05-18T17:37:00Z">
            <w:rPr>
              <w:lang w:bidi="en-US"/>
            </w:rPr>
          </w:rPrChange>
        </w:rPr>
        <w:t>malloc</w:t>
      </w:r>
      <w:r w:rsidRPr="00033ABC">
        <w:rPr>
          <w:sz w:val="20"/>
          <w:lang w:bidi="en-US"/>
          <w:rPrChange w:id="915" w:author="Clive Pygott" w:date="2018-05-18T17:37:00Z">
            <w:rPr>
              <w:lang w:bidi="en-US"/>
            </w:rPr>
          </w:rPrChange>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 xml:space="preserve">(T)    </w:t>
      </w:r>
      <w:r>
        <w:rPr>
          <w:rFonts w:ascii="Courier New" w:hAnsi="Courier New" w:cs="Courier New"/>
          <w:sz w:val="18"/>
          <w:lang w:bidi="en-US"/>
        </w:rPr>
        <w:t xml:space="preserve"> </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916" w:name="_Toc310518167"/>
      <w:bookmarkStart w:id="917" w:name="_Toc514522009"/>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916"/>
      <w:bookmarkEnd w:id="917"/>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918"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033ABC">
        <w:rPr>
          <w:rFonts w:ascii="Courier New" w:hAnsi="Courier New" w:cs="Courier New"/>
          <w:sz w:val="20"/>
          <w:lang w:bidi="en-US"/>
          <w:rPrChange w:id="919" w:author="Clive Pygott" w:date="2018-05-18T17:38:00Z">
            <w:rPr>
              <w:lang w:bidi="en-US"/>
            </w:rPr>
          </w:rPrChange>
        </w:rPr>
        <w:t>P</w:t>
      </w:r>
      <w:r w:rsidRPr="00033ABC">
        <w:rPr>
          <w:sz w:val="20"/>
          <w:lang w:bidi="en-US"/>
          <w:rPrChange w:id="920" w:author="Clive Pygott" w:date="2018-05-18T17:38:00Z">
            <w:rPr>
              <w:lang w:bidi="en-US"/>
            </w:rPr>
          </w:rPrChange>
        </w:rPr>
        <w:t xml:space="preserve"> </w:t>
      </w:r>
      <w:r>
        <w:rPr>
          <w:lang w:bidi="en-US"/>
        </w:rPr>
        <w:t xml:space="preserve">points to the </w:t>
      </w:r>
      <w:proofErr w:type="spellStart"/>
      <w:r>
        <w:rPr>
          <w:lang w:bidi="en-US"/>
        </w:rPr>
        <w:t>i-th</w:t>
      </w:r>
      <w:proofErr w:type="spellEnd"/>
      <w:r>
        <w:rPr>
          <w:lang w:bidi="en-US"/>
        </w:rPr>
        <w:t xml:space="preserve"> element of an array object, then </w:t>
      </w:r>
      <w:r w:rsidRPr="00033ABC">
        <w:rPr>
          <w:rFonts w:ascii="Courier New" w:hAnsi="Courier New" w:cs="Courier New"/>
          <w:sz w:val="20"/>
          <w:lang w:bidi="en-US"/>
          <w:rPrChange w:id="921" w:author="Clive Pygott" w:date="2018-05-18T17:38:00Z">
            <w:rPr>
              <w:lang w:bidi="en-US"/>
            </w:rPr>
          </w:rPrChange>
        </w:rPr>
        <w:t>(P) + N</w:t>
      </w:r>
      <w:r w:rsidRPr="00033ABC">
        <w:rPr>
          <w:sz w:val="20"/>
          <w:lang w:bidi="en-US"/>
          <w:rPrChange w:id="922" w:author="Clive Pygott" w:date="2018-05-18T17:38:00Z">
            <w:rPr>
              <w:lang w:bidi="en-US"/>
            </w:rPr>
          </w:rPrChange>
        </w:rPr>
        <w:t xml:space="preserve"> </w:t>
      </w:r>
      <w:r>
        <w:rPr>
          <w:lang w:bidi="en-US"/>
        </w:rPr>
        <w:t xml:space="preserve">will point to the </w:t>
      </w:r>
      <w:proofErr w:type="spellStart"/>
      <w:r w:rsidRPr="00033ABC">
        <w:rPr>
          <w:rFonts w:ascii="Courier New" w:hAnsi="Courier New" w:cs="Courier New"/>
          <w:sz w:val="20"/>
          <w:lang w:bidi="en-US"/>
          <w:rPrChange w:id="923" w:author="Clive Pygott" w:date="2018-05-18T17:38:00Z">
            <w:rPr>
              <w:lang w:bidi="en-US"/>
            </w:rPr>
          </w:rPrChange>
        </w:rPr>
        <w:t>i+n</w:t>
      </w:r>
      <w:r>
        <w:rPr>
          <w:lang w:bidi="en-US"/>
        </w:rPr>
        <w:t>-th</w:t>
      </w:r>
      <w:proofErr w:type="spellEnd"/>
      <w:r>
        <w:rPr>
          <w:lang w:bidi="en-US"/>
        </w:rPr>
        <w:t xml:space="preserve">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 xml:space="preserve">int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44FC60F1"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[1].</w:t>
      </w:r>
      <w:r w:rsidR="006E1DE1">
        <w:rPr>
          <w:lang w:bidi="en-US"/>
        </w:rPr>
        <w:t xml:space="preserve"> </w:t>
      </w:r>
      <w:r>
        <w:rPr>
          <w:lang w:bidi="en-US"/>
        </w:rPr>
        <w:t xml:space="preserve">Not realizing that address operations will be in terms of the size of the object being pointed to can lead to address miscalculations and undefined </w:t>
      </w:r>
      <w:proofErr w:type="spellStart"/>
      <w:r w:rsidR="0072345E">
        <w:rPr>
          <w:lang w:bidi="en-US"/>
        </w:rPr>
        <w:t>behavio</w:t>
      </w:r>
      <w:r w:rsidR="004A65FC">
        <w:rPr>
          <w:lang w:bidi="en-US"/>
        </w:rPr>
        <w:t>u</w:t>
      </w:r>
      <w:r w:rsidR="0072345E">
        <w:rPr>
          <w:lang w:bidi="en-US"/>
        </w:rPr>
        <w:t>r</w:t>
      </w:r>
      <w:proofErr w:type="spellEnd"/>
      <w:ins w:id="924" w:author="Clive Pygott" w:date="2018-05-14T20:53:00Z">
        <w:r w:rsidR="00667743">
          <w:rPr>
            <w:lang w:val="en-CA"/>
          </w:rPr>
          <w:fldChar w:fldCharType="begin"/>
        </w:r>
        <w:r w:rsidR="00667743">
          <w:instrText xml:space="preserve"> </w:instrText>
        </w:r>
      </w:ins>
      <w:ins w:id="925" w:author="Clive Pygott" w:date="2018-05-14T21:47: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 xml:space="preserve">" </w:instrText>
        </w:r>
      </w:ins>
      <w:ins w:id="926" w:author="Clive Pygott" w:date="2018-05-14T20:53:00Z">
        <w:r w:rsidR="00667743">
          <w:rPr>
            <w:lang w:val="en-CA"/>
          </w:rPr>
          <w:fldChar w:fldCharType="end"/>
        </w:r>
      </w:ins>
      <w:ins w:id="927" w:author="Clive Pygott" w:date="2018-05-28T18:23: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928" w:author="Clive Pygott" w:date="2018-05-14T20:53:00Z">
        <w:r w:rsidR="0072345E" w:rsidDel="00667743">
          <w:rPr>
            <w:lang w:bidi="en-US"/>
          </w:rPr>
          <w:delText>{XE undefined behavio</w:delText>
        </w:r>
        <w:r w:rsidR="004A65FC" w:rsidDel="00667743">
          <w:rPr>
            <w:lang w:bidi="en-US"/>
          </w:rPr>
          <w:delText>u</w:delText>
        </w:r>
        <w:r w:rsidR="0072345E" w:rsidDel="00667743">
          <w:rPr>
            <w:lang w:bidi="en-US"/>
          </w:rPr>
          <w:delText>r}</w:delText>
        </w:r>
      </w:del>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lastRenderedPageBreak/>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929" w:name="_Ref514259395"/>
      <w:bookmarkStart w:id="930" w:name="_Toc514522010"/>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929"/>
      <w:bookmarkEnd w:id="93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918"/>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1F22BE44"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ins w:id="931" w:author="Clive Pygott" w:date="2018-05-28T18:59:00Z">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ins>
      <w:r>
        <w:rPr>
          <w:lang w:bidi="en-US"/>
        </w:rPr>
        <w:t xml:space="preserve"> cause</w:t>
      </w:r>
      <w:r w:rsidR="00B574E2">
        <w:rPr>
          <w:lang w:bidi="en-US"/>
        </w:rPr>
        <w:t>s</w:t>
      </w:r>
      <w:r>
        <w:rPr>
          <w:lang w:bidi="en-US"/>
        </w:rPr>
        <w:t xml:space="preserve"> </w:t>
      </w:r>
      <w:r w:rsidR="00753C07">
        <w:rPr>
          <w:lang w:bidi="en-US"/>
        </w:rPr>
        <w:t xml:space="preserve">undefined </w:t>
      </w:r>
      <w:proofErr w:type="spellStart"/>
      <w:r w:rsidR="00753C07">
        <w:rPr>
          <w:lang w:bidi="en-US"/>
        </w:rPr>
        <w:t>behaviour</w:t>
      </w:r>
      <w:proofErr w:type="spellEnd"/>
      <w:r w:rsidR="0072345E" w:rsidRPr="0072345E">
        <w:rPr>
          <w:lang w:bidi="en-US"/>
        </w:rPr>
        <w:t xml:space="preserve"> </w:t>
      </w:r>
      <w:ins w:id="932" w:author="Clive Pygott" w:date="2018-05-14T20:55:00Z">
        <w:r w:rsidR="00667743">
          <w:rPr>
            <w:lang w:val="en-CA"/>
          </w:rPr>
          <w:fldChar w:fldCharType="begin"/>
        </w:r>
        <w:r w:rsidR="00667743">
          <w:instrText xml:space="preserve"> </w:instrText>
        </w:r>
      </w:ins>
      <w:ins w:id="933" w:author="Clive Pygott" w:date="2018-05-14T21:51: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w:instrText>
        </w:r>
      </w:ins>
      <w:ins w:id="934" w:author="Clive Pygott" w:date="2018-05-14T20:55:00Z">
        <w:r w:rsidR="00667743">
          <w:rPr>
            <w:lang w:val="en-CA"/>
          </w:rPr>
          <w:fldChar w:fldCharType="end"/>
        </w:r>
        <w:r w:rsidR="00667743" w:rsidDel="00667743">
          <w:rPr>
            <w:lang w:bidi="en-US"/>
          </w:rPr>
          <w:t xml:space="preserve"> </w:t>
        </w:r>
      </w:ins>
      <w:ins w:id="935" w:author="Clive Pygott" w:date="2018-05-28T18:23: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936" w:author="Clive Pygott" w:date="2018-05-14T20:55:00Z">
        <w:r w:rsidR="0072345E" w:rsidDel="00667743">
          <w:rPr>
            <w:lang w:bidi="en-US"/>
          </w:rPr>
          <w:delText>{XE undefined behavio</w:delText>
        </w:r>
        <w:r w:rsidR="004A65FC" w:rsidDel="00667743">
          <w:rPr>
            <w:lang w:bidi="en-US"/>
          </w:rPr>
          <w:delText>u</w:delText>
        </w:r>
        <w:r w:rsidR="0072345E" w:rsidDel="00667743">
          <w:rPr>
            <w:lang w:bidi="en-US"/>
          </w:rPr>
          <w:delText>r}</w:delText>
        </w:r>
        <w:r w:rsidR="00A430BB" w:rsidDel="00667743">
          <w:rPr>
            <w:lang w:bidi="en-US"/>
          </w:rPr>
          <w:delText xml:space="preserve"> </w:delText>
        </w:r>
      </w:del>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malloc(10000*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 xml:space="preserve">(int));  // allocate space for 10000 </w:t>
      </w:r>
      <w:proofErr w:type="spellStart"/>
      <w:r w:rsidRPr="008B5127">
        <w:rPr>
          <w:rFonts w:ascii="Courier New" w:hAnsi="Courier New" w:cs="Courier New"/>
          <w:sz w:val="20"/>
          <w:lang w:bidi="en-US"/>
        </w:rPr>
        <w:t>ints</w:t>
      </w:r>
      <w:proofErr w:type="spellEnd"/>
    </w:p>
    <w:p w14:paraId="49E4D49C" w14:textId="7D00D053"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NULL)</w:t>
      </w:r>
      <w:r w:rsidRPr="008B5127">
        <w:rPr>
          <w:rFonts w:ascii="Courier New" w:hAnsi="Courier New" w:cs="Courier New"/>
          <w:sz w:val="20"/>
          <w:lang w:bidi="en-US"/>
        </w:rPr>
        <w:tab/>
        <w:t>// check to see that the memory could be allocated</w:t>
      </w:r>
    </w:p>
    <w:p w14:paraId="77D7C77C" w14:textId="5F5474F4"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That is why neglecting the null test will frequently go unnoticed.</w:t>
      </w:r>
      <w:r w:rsidR="006E1DE1">
        <w:rPr>
          <w:lang w:bidi="en-US"/>
        </w:rPr>
        <w:t xml:space="preserve"> </w:t>
      </w:r>
      <w:r>
        <w:rPr>
          <w:lang w:bidi="en-US"/>
        </w:rPr>
        <w:t xml:space="preserve">An attacker can intentionally create a situation where the memory allocation will fail leading to </w:t>
      </w:r>
      <w:r w:rsidR="00753C07">
        <w:rPr>
          <w:lang w:bidi="en-US"/>
        </w:rPr>
        <w:t xml:space="preserve">undefined </w:t>
      </w:r>
      <w:proofErr w:type="spellStart"/>
      <w:r w:rsidR="0072345E">
        <w:rPr>
          <w:lang w:bidi="en-US"/>
        </w:rPr>
        <w:t>behavio</w:t>
      </w:r>
      <w:r w:rsidR="004A65FC">
        <w:rPr>
          <w:lang w:bidi="en-US"/>
        </w:rPr>
        <w:t>u</w:t>
      </w:r>
      <w:r w:rsidR="0072345E">
        <w:rPr>
          <w:lang w:bidi="en-US"/>
        </w:rPr>
        <w:t>r</w:t>
      </w:r>
      <w:proofErr w:type="spellEnd"/>
      <w:ins w:id="937" w:author="Clive Pygott" w:date="2018-05-14T20:56:00Z">
        <w:r w:rsidR="00667743">
          <w:rPr>
            <w:lang w:val="en-CA"/>
          </w:rPr>
          <w:fldChar w:fldCharType="begin"/>
        </w:r>
        <w:r w:rsidR="00667743">
          <w:instrText xml:space="preserve"> </w:instrText>
        </w:r>
      </w:ins>
      <w:ins w:id="938" w:author="Clive Pygott" w:date="2018-05-14T21:51: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w:instrText>
        </w:r>
      </w:ins>
      <w:ins w:id="939" w:author="Clive Pygott" w:date="2018-05-14T20:56:00Z">
        <w:r w:rsidR="00667743">
          <w:rPr>
            <w:lang w:val="en-CA"/>
          </w:rPr>
          <w:fldChar w:fldCharType="end"/>
        </w:r>
      </w:ins>
      <w:ins w:id="940" w:author="Clive Pygott" w:date="2018-05-28T18:23: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941" w:author="Clive Pygott" w:date="2018-05-14T20:56:00Z">
        <w:r w:rsidR="0072345E" w:rsidDel="00667743">
          <w:rPr>
            <w:lang w:bidi="en-US"/>
          </w:rPr>
          <w:delText>{XE undefined behavior}</w:delText>
        </w:r>
      </w:del>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033ABC">
        <w:rPr>
          <w:rFonts w:ascii="Courier New" w:hAnsi="Courier New" w:cs="Courier New"/>
          <w:sz w:val="20"/>
          <w:lang w:bidi="en-US"/>
          <w:rPrChange w:id="942" w:author="Clive Pygott" w:date="2018-05-18T17:40:00Z">
            <w:rPr>
              <w:rFonts w:ascii="Courier" w:hAnsi="Courier"/>
              <w:lang w:bidi="en-US"/>
            </w:rPr>
          </w:rPrChange>
        </w:rPr>
        <w:t>for</w:t>
      </w:r>
      <w:r w:rsidR="00247B75" w:rsidRPr="00033ABC">
        <w:rPr>
          <w:sz w:val="20"/>
          <w:lang w:bidi="en-US"/>
          <w:rPrChange w:id="943" w:author="Clive Pygott" w:date="2018-05-18T17:40:00Z">
            <w:rPr>
              <w:lang w:bidi="en-US"/>
            </w:rPr>
          </w:rPrChange>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44" w:name="_Toc310518169"/>
      <w:bookmarkStart w:id="945" w:name="_Ref514259418"/>
      <w:bookmarkStart w:id="946" w:name="_Toc514522011"/>
      <w:r>
        <w:rPr>
          <w:lang w:bidi="en-US"/>
        </w:rPr>
        <w:lastRenderedPageBreak/>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44"/>
      <w:bookmarkEnd w:id="945"/>
      <w:bookmarkEnd w:id="94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47"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ins w:id="948" w:author="Clive Pygott" w:date="2018-05-28T18:54: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46179B71" w:rsidR="00CE106A" w:rsidRDefault="00CE106A" w:rsidP="00CE106A">
      <w:pPr>
        <w:spacing w:after="0"/>
        <w:rPr>
          <w:lang w:bidi="en-US"/>
        </w:rPr>
      </w:pPr>
      <w:r>
        <w:rPr>
          <w:lang w:bidi="en-US"/>
        </w:rPr>
        <w:t>The use of memory in C after it has been freed is undefined</w:t>
      </w:r>
      <w:r w:rsidR="00753C07">
        <w:rPr>
          <w:lang w:bidi="en-US"/>
        </w:rPr>
        <w:t xml:space="preserve"> </w:t>
      </w:r>
      <w:proofErr w:type="spellStart"/>
      <w:r w:rsidR="0072345E">
        <w:rPr>
          <w:lang w:bidi="en-US"/>
        </w:rPr>
        <w:t>behavio</w:t>
      </w:r>
      <w:r w:rsidR="004A65FC">
        <w:rPr>
          <w:lang w:bidi="en-US"/>
        </w:rPr>
        <w:t>u</w:t>
      </w:r>
      <w:r w:rsidR="0072345E">
        <w:rPr>
          <w:lang w:bidi="en-US"/>
        </w:rPr>
        <w:t>r</w:t>
      </w:r>
      <w:proofErr w:type="spellEnd"/>
      <w:ins w:id="949" w:author="Clive Pygott" w:date="2018-05-14T20:57:00Z">
        <w:r w:rsidR="00667743">
          <w:rPr>
            <w:lang w:val="en-CA"/>
          </w:rPr>
          <w:fldChar w:fldCharType="begin"/>
        </w:r>
        <w:r w:rsidR="00667743">
          <w:instrText xml:space="preserve"> </w:instrText>
        </w:r>
      </w:ins>
      <w:ins w:id="950" w:author="Clive Pygott" w:date="2018-05-14T21:51: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w:instrText>
        </w:r>
      </w:ins>
      <w:ins w:id="951" w:author="Clive Pygott" w:date="2018-05-14T20:57:00Z">
        <w:r w:rsidR="00667743">
          <w:rPr>
            <w:lang w:val="en-CA"/>
          </w:rPr>
          <w:fldChar w:fldCharType="end"/>
        </w:r>
      </w:ins>
      <w:ins w:id="952" w:author="Clive Pygott" w:date="2018-05-28T18:23: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953" w:author="Clive Pygott" w:date="2018-05-14T20:57:00Z">
        <w:r w:rsidR="0072345E" w:rsidDel="00667743">
          <w:rPr>
            <w:lang w:bidi="en-US"/>
          </w:rPr>
          <w:delText>{XE undefined behavior}</w:delText>
        </w:r>
      </w:del>
      <w:r>
        <w:rPr>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use of the memory may be unnoticed.</w:t>
      </w:r>
      <w:r w:rsidR="006E1DE1">
        <w:rPr>
          <w:lang w:bidi="en-US"/>
        </w:rPr>
        <w:t xml:space="preserve"> </w:t>
      </w:r>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12B31FFC" w:rsidR="00CE106A" w:rsidRDefault="00CE106A" w:rsidP="00CE106A">
      <w:pPr>
        <w:spacing w:after="0"/>
        <w:rPr>
          <w:lang w:bidi="en-US"/>
        </w:rPr>
      </w:pPr>
      <w:r>
        <w:rPr>
          <w:lang w:bidi="en-US"/>
        </w:rPr>
        <w:t xml:space="preserve">Setting and using another pointer to the same section of dynamically allocated memory can also lead to undefined </w:t>
      </w:r>
      <w:del w:id="954" w:author="Clive Pygott" w:date="2018-05-14T22:01:00Z">
        <w:r w:rsidR="0072345E" w:rsidDel="006851D5">
          <w:rPr>
            <w:lang w:bidi="en-US"/>
          </w:rPr>
          <w:delText>behavior</w:delText>
        </w:r>
      </w:del>
      <w:proofErr w:type="spellStart"/>
      <w:ins w:id="955" w:author="Clive Pygott" w:date="2018-05-14T22:01:00Z">
        <w:r w:rsidR="006851D5">
          <w:rPr>
            <w:lang w:bidi="en-US"/>
          </w:rPr>
          <w:t>behaviour</w:t>
        </w:r>
      </w:ins>
      <w:proofErr w:type="spellEnd"/>
      <w:ins w:id="956" w:author="Clive Pygott" w:date="2018-05-14T20:57:00Z">
        <w:r w:rsidR="00667743">
          <w:rPr>
            <w:lang w:val="en-CA"/>
          </w:rPr>
          <w:fldChar w:fldCharType="begin"/>
        </w:r>
        <w:r w:rsidR="00667743">
          <w:instrText xml:space="preserve"> </w:instrText>
        </w:r>
      </w:ins>
      <w:ins w:id="957" w:author="Clive Pygott" w:date="2018-05-14T21:52: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w:instrText>
        </w:r>
      </w:ins>
      <w:ins w:id="958" w:author="Clive Pygott" w:date="2018-05-14T20:57:00Z">
        <w:r w:rsidR="00667743">
          <w:rPr>
            <w:lang w:val="en-CA"/>
          </w:rPr>
          <w:fldChar w:fldCharType="end"/>
        </w:r>
      </w:ins>
      <w:ins w:id="959" w:author="Clive Pygott" w:date="2018-05-28T18:23: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960" w:author="Clive Pygott" w:date="2018-05-14T20:57:00Z">
        <w:r w:rsidR="0072345E" w:rsidDel="00667743">
          <w:rPr>
            <w:lang w:bidi="en-US"/>
          </w:rPr>
          <w:delText>{XE undefined behavior}</w:delText>
        </w:r>
      </w:del>
      <w:r>
        <w:rPr>
          <w:lang w:bidi="en-US"/>
        </w:rPr>
        <w:t>.</w:t>
      </w:r>
      <w:r w:rsidR="006E1DE1">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3C182F2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06D4EA4C"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r w:rsidR="0090120B">
        <w:rPr>
          <w:lang w:bidi="en-US"/>
        </w:rPr>
        <w:t>the</w:t>
      </w:r>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r w:rsidR="00FD1F54" w:rsidRPr="00083439">
        <w:rPr>
          <w:rFonts w:cs="Courier New"/>
          <w:szCs w:val="20"/>
        </w:rPr>
        <w:t>to prevent multiple deallocation or use of a dangling reference via this pointer</w:t>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61" w:name="_6.15_Arithmetic_wrap-around"/>
      <w:bookmarkStart w:id="962" w:name="_6.15_Arithmetic_wrap-around_1"/>
      <w:bookmarkStart w:id="963" w:name="_Ref514259472"/>
      <w:bookmarkStart w:id="964" w:name="_Ref514259489"/>
      <w:bookmarkStart w:id="965" w:name="_Toc514522012"/>
      <w:bookmarkEnd w:id="961"/>
      <w:bookmarkEnd w:id="962"/>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47"/>
      <w:bookmarkEnd w:id="963"/>
      <w:bookmarkEnd w:id="964"/>
      <w:bookmarkEnd w:id="96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1D219318"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ins w:id="966" w:author="Clive Pygott" w:date="2018-05-28T18:24:00Z">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ins>
      <w:ins w:id="967" w:author="Clive Pygott" w:date="2018-05-28T18:28:00Z">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ins>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w:t>
      </w:r>
      <w:ins w:id="968" w:author="Clive Pygott" w:date="2018-05-18T17:42:00Z">
        <w:r w:rsidR="00033ABC">
          <w:t xml:space="preserve"> </w:t>
        </w:r>
      </w:ins>
      <w:r>
        <w:t>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 xml:space="preserve">int foo( short int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r w:rsidRPr="00B777DE">
        <w:rPr>
          <w:rFonts w:ascii="Courier New" w:hAnsi="Courier New" w:cs="Courier New"/>
          <w:sz w:val="20"/>
        </w:rPr>
        <w:t>32768</w:t>
      </w:r>
      <w:r w:rsidR="00026D7F">
        <w:t xml:space="preserve">, </w:t>
      </w:r>
      <w:r w:rsidR="00F760E9">
        <w:t xml:space="preserve"> trapping</w:t>
      </w:r>
      <w:r w:rsidR="00026D7F">
        <w:t xml:space="preserve">, or any other </w:t>
      </w:r>
      <w:proofErr w:type="spellStart"/>
      <w:r w:rsidR="00026D7F">
        <w:t>behaviour</w:t>
      </w:r>
      <w:proofErr w:type="spellEnd"/>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lastRenderedPageBreak/>
        <w:t>For unsigned integers, the wrap</w:t>
      </w:r>
      <w:r w:rsidR="00DE78AA">
        <w:t>-</w:t>
      </w:r>
      <w:r>
        <w:t xml:space="preserve">around </w:t>
      </w:r>
      <w:proofErr w:type="spellStart"/>
      <w:r>
        <w:t>behaviour</w:t>
      </w:r>
      <w:proofErr w:type="spellEnd"/>
      <w:r>
        <w:t xml:space="preserve"> is well defined, and may be what the programmer intended. However, the programmer may have expected normal arithmetic </w:t>
      </w:r>
      <w:proofErr w:type="spellStart"/>
      <w:r>
        <w:t>behaviour</w:t>
      </w:r>
      <w:proofErr w:type="spellEnd"/>
      <w:r>
        <w:t>,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r w:rsidR="006E1DE1">
        <w:t xml:space="preserve"> </w:t>
      </w:r>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r w:rsidR="00662283">
        <w:rPr>
          <w:rFonts w:ascii="Courier New" w:hAnsi="Courier New" w:cs="Courier New"/>
          <w:sz w:val="20"/>
        </w:rPr>
        <w:t>const</w:t>
      </w:r>
      <w:r w:rsidRPr="007B1541">
        <w:rPr>
          <w:rFonts w:ascii="Courier New" w:hAnsi="Courier New" w:cs="Courier New"/>
          <w:sz w:val="20"/>
        </w:rPr>
        <w:t xml:space="preserve"> int </w:t>
      </w:r>
      <w:proofErr w:type="spellStart"/>
      <w:r w:rsidRPr="007B1541">
        <w:rPr>
          <w:rFonts w:ascii="Courier New" w:hAnsi="Courier New" w:cs="Courier New"/>
          <w:sz w:val="20"/>
        </w:rPr>
        <w:t>i</w:t>
      </w:r>
      <w:proofErr w:type="spellEnd"/>
      <w:r w:rsidRPr="007B1541">
        <w:rPr>
          <w:rFonts w:ascii="Courier New" w:hAnsi="Courier New" w:cs="Courier New"/>
          <w:sz w:val="20"/>
        </w:rPr>
        <w:t>,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31294E1A" w:rsidR="007B7BF1" w:rsidRPr="00033ABC" w:rsidRDefault="007B7BF1" w:rsidP="00FD2327">
      <w:pPr>
        <w:pStyle w:val="ListParagraph"/>
        <w:spacing w:after="0"/>
        <w:rPr>
          <w:rFonts w:ascii="Courier New" w:hAnsi="Courier New" w:cs="Courier New"/>
          <w:sz w:val="20"/>
          <w:lang w:bidi="en-US"/>
          <w:rPrChange w:id="969" w:author="Clive Pygott" w:date="2018-05-18T17:44:00Z">
            <w:rPr>
              <w:lang w:bidi="en-US"/>
            </w:rPr>
          </w:rPrChange>
        </w:rPr>
      </w:pPr>
      <w:r w:rsidRPr="00033ABC">
        <w:rPr>
          <w:rFonts w:ascii="Courier New" w:hAnsi="Courier New" w:cs="Courier New"/>
          <w:sz w:val="20"/>
          <w:lang w:bidi="en-US"/>
          <w:rPrChange w:id="970" w:author="Clive Pygott" w:date="2018-05-18T17:44:00Z">
            <w:rPr>
              <w:lang w:bidi="en-US"/>
            </w:rPr>
          </w:rPrChange>
        </w:rPr>
        <w:t xml:space="preserve">a + b    a – b     a * b    a++   </w:t>
      </w:r>
      <w:r w:rsidR="00033ABC">
        <w:rPr>
          <w:rFonts w:ascii="Courier New" w:hAnsi="Courier New" w:cs="Courier New"/>
          <w:sz w:val="20"/>
          <w:lang w:bidi="en-US"/>
        </w:rPr>
        <w:t xml:space="preserve"> </w:t>
      </w:r>
      <w:r w:rsidRPr="00033ABC">
        <w:rPr>
          <w:rFonts w:ascii="Courier New" w:hAnsi="Courier New" w:cs="Courier New"/>
          <w:sz w:val="20"/>
          <w:lang w:bidi="en-US"/>
          <w:rPrChange w:id="971" w:author="Clive Pygott" w:date="2018-05-18T17:44:00Z">
            <w:rPr>
              <w:lang w:bidi="en-US"/>
            </w:rPr>
          </w:rPrChange>
        </w:rPr>
        <w:t xml:space="preserve"> ++a     </w:t>
      </w:r>
      <w:proofErr w:type="spellStart"/>
      <w:r w:rsidRPr="00033ABC">
        <w:rPr>
          <w:rFonts w:ascii="Courier New" w:hAnsi="Courier New" w:cs="Courier New"/>
          <w:sz w:val="20"/>
          <w:lang w:bidi="en-US"/>
          <w:rPrChange w:id="972" w:author="Clive Pygott" w:date="2018-05-18T17:44:00Z">
            <w:rPr>
              <w:lang w:bidi="en-US"/>
            </w:rPr>
          </w:rPrChange>
        </w:rPr>
        <w:t>a</w:t>
      </w:r>
      <w:proofErr w:type="spellEnd"/>
      <w:r w:rsidRPr="00033ABC">
        <w:rPr>
          <w:rFonts w:ascii="Courier New" w:hAnsi="Courier New" w:cs="Courier New"/>
          <w:sz w:val="20"/>
          <w:lang w:bidi="en-US"/>
          <w:rPrChange w:id="973" w:author="Clive Pygott" w:date="2018-05-18T17:44:00Z">
            <w:rPr>
              <w:lang w:bidi="en-US"/>
            </w:rPr>
          </w:rPrChange>
        </w:rPr>
        <w:t>--    --</w:t>
      </w:r>
      <w:proofErr w:type="spellStart"/>
      <w:r w:rsidRPr="00033ABC">
        <w:rPr>
          <w:rFonts w:ascii="Courier New" w:hAnsi="Courier New" w:cs="Courier New"/>
          <w:sz w:val="20"/>
          <w:lang w:bidi="en-US"/>
          <w:rPrChange w:id="974" w:author="Clive Pygott" w:date="2018-05-18T17:44:00Z">
            <w:rPr>
              <w:lang w:bidi="en-US"/>
            </w:rPr>
          </w:rPrChange>
        </w:rPr>
        <w:t>a</w:t>
      </w:r>
      <w:proofErr w:type="spellEnd"/>
      <w:r w:rsidRPr="00033ABC">
        <w:rPr>
          <w:rFonts w:ascii="Courier New" w:hAnsi="Courier New" w:cs="Courier New"/>
          <w:sz w:val="20"/>
          <w:lang w:bidi="en-US"/>
          <w:rPrChange w:id="975" w:author="Clive Pygott" w:date="2018-05-18T17:44:00Z">
            <w:rPr>
              <w:lang w:bidi="en-US"/>
            </w:rPr>
          </w:rPrChange>
        </w:rPr>
        <w:t xml:space="preserve"> </w:t>
      </w:r>
    </w:p>
    <w:p w14:paraId="35A581FC" w14:textId="2ED0B57B" w:rsidR="007B7BF1" w:rsidRPr="00033ABC" w:rsidRDefault="007B7BF1" w:rsidP="00FD2327">
      <w:pPr>
        <w:pStyle w:val="ListParagraph"/>
        <w:spacing w:after="0"/>
        <w:rPr>
          <w:rFonts w:ascii="Courier New" w:hAnsi="Courier New" w:cs="Courier New"/>
          <w:sz w:val="20"/>
          <w:lang w:bidi="en-US"/>
          <w:rPrChange w:id="976" w:author="Clive Pygott" w:date="2018-05-18T17:44:00Z">
            <w:rPr>
              <w:lang w:bidi="en-US"/>
            </w:rPr>
          </w:rPrChange>
        </w:rPr>
      </w:pPr>
      <w:r w:rsidRPr="00033ABC">
        <w:rPr>
          <w:rFonts w:ascii="Courier New" w:hAnsi="Courier New" w:cs="Courier New"/>
          <w:sz w:val="20"/>
          <w:lang w:bidi="en-US"/>
          <w:rPrChange w:id="977" w:author="Clive Pygott" w:date="2018-05-18T17:44:00Z">
            <w:rPr>
              <w:lang w:bidi="en-US"/>
            </w:rPr>
          </w:rPrChange>
        </w:rPr>
        <w:t>a += b   a -= b    a *= b   a &lt;&lt; b  a&lt;&lt;=b   -a</w:t>
      </w:r>
    </w:p>
    <w:p w14:paraId="419CC19D" w14:textId="214DF73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del w:id="978" w:author="Clive Pygott" w:date="2018-05-14T22:01:00Z">
        <w:r w:rsidRPr="00FD2327" w:rsidDel="006851D5">
          <w:rPr>
            <w:lang w:bidi="en-US"/>
          </w:rPr>
          <w:delText>behavior</w:delText>
        </w:r>
      </w:del>
      <w:proofErr w:type="spellStart"/>
      <w:ins w:id="979" w:author="Clive Pygott" w:date="2018-05-14T22:01:00Z">
        <w:r w:rsidR="006851D5">
          <w:rPr>
            <w:lang w:bidi="en-US"/>
          </w:rPr>
          <w:t>behaviour</w:t>
        </w:r>
      </w:ins>
      <w:proofErr w:type="spellEnd"/>
      <w:r w:rsidRPr="00FD2327">
        <w:rPr>
          <w:lang w:bidi="en-US"/>
        </w:rPr>
        <w:t xml:space="preserve"> in C:</w:t>
      </w:r>
    </w:p>
    <w:p w14:paraId="35BC89B7" w14:textId="31E4915C" w:rsidR="007B7BF1" w:rsidRPr="00033ABC" w:rsidRDefault="007B7BF1" w:rsidP="00FD2327">
      <w:pPr>
        <w:pStyle w:val="ListParagraph"/>
        <w:spacing w:after="0"/>
        <w:rPr>
          <w:rFonts w:ascii="Courier New" w:hAnsi="Courier New" w:cs="Courier New"/>
          <w:sz w:val="20"/>
          <w:lang w:bidi="en-US"/>
          <w:rPrChange w:id="980" w:author="Clive Pygott" w:date="2018-05-18T17:44:00Z">
            <w:rPr>
              <w:lang w:bidi="en-US"/>
            </w:rPr>
          </w:rPrChange>
        </w:rPr>
      </w:pPr>
      <w:r w:rsidRPr="00033ABC">
        <w:rPr>
          <w:rFonts w:ascii="Courier New" w:hAnsi="Courier New" w:cs="Courier New"/>
          <w:sz w:val="20"/>
          <w:lang w:bidi="en-US"/>
          <w:rPrChange w:id="981" w:author="Clive Pygott" w:date="2018-05-18T17:44:00Z">
            <w:rPr>
              <w:lang w:bidi="en-US"/>
            </w:rPr>
          </w:rPrChange>
        </w:rPr>
        <w:t xml:space="preserve">a + b    a – b      a * b     a/b          </w:t>
      </w:r>
      <w:proofErr w:type="spellStart"/>
      <w:r w:rsidRPr="00033ABC">
        <w:rPr>
          <w:rFonts w:ascii="Courier New" w:hAnsi="Courier New" w:cs="Courier New"/>
          <w:sz w:val="20"/>
          <w:lang w:bidi="en-US"/>
          <w:rPrChange w:id="982" w:author="Clive Pygott" w:date="2018-05-18T17:44:00Z">
            <w:rPr>
              <w:lang w:bidi="en-US"/>
            </w:rPr>
          </w:rPrChange>
        </w:rPr>
        <w:t>a%b</w:t>
      </w:r>
      <w:proofErr w:type="spellEnd"/>
      <w:r w:rsidRPr="00033ABC">
        <w:rPr>
          <w:rFonts w:ascii="Courier New" w:hAnsi="Courier New" w:cs="Courier New"/>
          <w:sz w:val="20"/>
          <w:lang w:bidi="en-US"/>
          <w:rPrChange w:id="983" w:author="Clive Pygott" w:date="2018-05-18T17:44:00Z">
            <w:rPr>
              <w:lang w:bidi="en-US"/>
            </w:rPr>
          </w:rPrChange>
        </w:rPr>
        <w:t xml:space="preserve">       a++  </w:t>
      </w:r>
      <w:r w:rsidR="00033ABC">
        <w:rPr>
          <w:rFonts w:ascii="Courier New" w:hAnsi="Courier New" w:cs="Courier New"/>
          <w:sz w:val="20"/>
          <w:lang w:bidi="en-US"/>
        </w:rPr>
        <w:t xml:space="preserve"> </w:t>
      </w:r>
      <w:r w:rsidRPr="00033ABC">
        <w:rPr>
          <w:rFonts w:ascii="Courier New" w:hAnsi="Courier New" w:cs="Courier New"/>
          <w:sz w:val="20"/>
          <w:lang w:bidi="en-US"/>
          <w:rPrChange w:id="984" w:author="Clive Pygott" w:date="2018-05-18T17:44:00Z">
            <w:rPr>
              <w:lang w:bidi="en-US"/>
            </w:rPr>
          </w:rPrChange>
        </w:rPr>
        <w:t xml:space="preserve">++a   </w:t>
      </w:r>
      <w:proofErr w:type="spellStart"/>
      <w:r w:rsidRPr="00033ABC">
        <w:rPr>
          <w:rFonts w:ascii="Courier New" w:hAnsi="Courier New" w:cs="Courier New"/>
          <w:sz w:val="20"/>
          <w:lang w:bidi="en-US"/>
          <w:rPrChange w:id="985" w:author="Clive Pygott" w:date="2018-05-18T17:44:00Z">
            <w:rPr>
              <w:lang w:bidi="en-US"/>
            </w:rPr>
          </w:rPrChange>
        </w:rPr>
        <w:t>a</w:t>
      </w:r>
      <w:proofErr w:type="spellEnd"/>
      <w:r w:rsidRPr="00033ABC">
        <w:rPr>
          <w:rFonts w:ascii="Courier New" w:hAnsi="Courier New" w:cs="Courier New"/>
          <w:sz w:val="20"/>
          <w:lang w:bidi="en-US"/>
          <w:rPrChange w:id="986" w:author="Clive Pygott" w:date="2018-05-18T17:44:00Z">
            <w:rPr>
              <w:lang w:bidi="en-US"/>
            </w:rPr>
          </w:rPrChange>
        </w:rPr>
        <w:t>--         --</w:t>
      </w:r>
      <w:proofErr w:type="spellStart"/>
      <w:r w:rsidRPr="00033ABC">
        <w:rPr>
          <w:rFonts w:ascii="Courier New" w:hAnsi="Courier New" w:cs="Courier New"/>
          <w:sz w:val="20"/>
          <w:lang w:bidi="en-US"/>
          <w:rPrChange w:id="987" w:author="Clive Pygott" w:date="2018-05-18T17:44:00Z">
            <w:rPr>
              <w:lang w:bidi="en-US"/>
            </w:rPr>
          </w:rPrChange>
        </w:rPr>
        <w:t>a</w:t>
      </w:r>
      <w:proofErr w:type="spellEnd"/>
    </w:p>
    <w:p w14:paraId="6DEC3102" w14:textId="4FB62F24" w:rsidR="007B7BF1" w:rsidRPr="00033ABC" w:rsidRDefault="007B7BF1" w:rsidP="00FD2327">
      <w:pPr>
        <w:pStyle w:val="ListParagraph"/>
        <w:spacing w:after="0"/>
        <w:rPr>
          <w:rFonts w:ascii="Courier New" w:hAnsi="Courier New" w:cs="Courier New"/>
          <w:sz w:val="20"/>
          <w:lang w:bidi="en-US"/>
          <w:rPrChange w:id="988" w:author="Clive Pygott" w:date="2018-05-18T17:44:00Z">
            <w:rPr>
              <w:lang w:bidi="en-US"/>
            </w:rPr>
          </w:rPrChange>
        </w:rPr>
      </w:pPr>
      <w:r w:rsidRPr="00033ABC">
        <w:rPr>
          <w:rFonts w:ascii="Courier New" w:hAnsi="Courier New" w:cs="Courier New"/>
          <w:sz w:val="20"/>
          <w:lang w:bidi="en-US"/>
          <w:rPrChange w:id="989" w:author="Clive Pygott" w:date="2018-05-18T17:44:00Z">
            <w:rPr>
              <w:lang w:bidi="en-US"/>
            </w:rPr>
          </w:rPrChange>
        </w:rPr>
        <w:t xml:space="preserve">a += b   a -= b     a *= b   </w:t>
      </w:r>
      <w:r w:rsidR="00033ABC">
        <w:rPr>
          <w:rFonts w:ascii="Courier New" w:hAnsi="Courier New" w:cs="Courier New"/>
          <w:sz w:val="20"/>
          <w:lang w:bidi="en-US"/>
        </w:rPr>
        <w:t xml:space="preserve"> </w:t>
      </w:r>
      <w:r w:rsidRPr="00033ABC">
        <w:rPr>
          <w:rFonts w:ascii="Courier New" w:hAnsi="Courier New" w:cs="Courier New"/>
          <w:sz w:val="20"/>
          <w:lang w:bidi="en-US"/>
          <w:rPrChange w:id="990" w:author="Clive Pygott" w:date="2018-05-18T17:44:00Z">
            <w:rPr>
              <w:lang w:bidi="en-US"/>
            </w:rPr>
          </w:rPrChange>
        </w:rPr>
        <w:t xml:space="preserve">a /= b       a %= b   </w:t>
      </w:r>
      <w:r w:rsidR="00033ABC">
        <w:rPr>
          <w:rFonts w:ascii="Courier New" w:hAnsi="Courier New" w:cs="Courier New"/>
          <w:sz w:val="20"/>
          <w:lang w:bidi="en-US"/>
        </w:rPr>
        <w:t xml:space="preserve"> </w:t>
      </w:r>
      <w:r w:rsidRPr="00033ABC">
        <w:rPr>
          <w:rFonts w:ascii="Courier New" w:hAnsi="Courier New" w:cs="Courier New"/>
          <w:sz w:val="20"/>
          <w:lang w:bidi="en-US"/>
          <w:rPrChange w:id="991" w:author="Clive Pygott" w:date="2018-05-18T17:44:00Z">
            <w:rPr>
              <w:lang w:bidi="en-US"/>
            </w:rPr>
          </w:rPrChange>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7DD3EFC6" w14:textId="199AC3E1"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992" w:name="_Ref514259785"/>
      <w:bookmarkStart w:id="993" w:name="_Ref514259812"/>
      <w:bookmarkStart w:id="994" w:name="_Toc514522013"/>
      <w:bookmarkStart w:id="995"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992"/>
      <w:bookmarkEnd w:id="993"/>
      <w:bookmarkEnd w:id="994"/>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0BE7C8CD"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B41AFC">
        <w:rPr>
          <w:i/>
          <w:lang w:bidi="en-US"/>
          <w:rPrChange w:id="996" w:author="Clive Pygott" w:date="2018-05-16T18:48:00Z">
            <w:rPr>
              <w:lang w:bidi="en-US"/>
            </w:rPr>
          </w:rPrChange>
        </w:rPr>
        <w:t>clause</w:t>
      </w:r>
      <w:r w:rsidRPr="00B41AFC">
        <w:rPr>
          <w:i/>
          <w:lang w:bidi="en-US"/>
          <w:rPrChange w:id="997" w:author="Clive Pygott" w:date="2018-05-16T18:48:00Z">
            <w:rPr>
              <w:lang w:bidi="en-US"/>
            </w:rPr>
          </w:rPrChange>
        </w:rPr>
        <w:t xml:space="preserve"> </w:t>
      </w:r>
      <w:ins w:id="998" w:author="Clive Pygott" w:date="2018-05-16T18:47:00Z">
        <w:r w:rsidR="00B41AFC" w:rsidRPr="00FC79A3">
          <w:rPr>
            <w:i/>
            <w:u w:val="single"/>
            <w:lang w:bidi="en-US"/>
            <w:rPrChange w:id="999" w:author="Clive Pygott" w:date="2018-05-16T18:50:00Z">
              <w:rPr>
                <w:lang w:bidi="en-US"/>
              </w:rPr>
            </w:rPrChange>
          </w:rPr>
          <w:fldChar w:fldCharType="begin"/>
        </w:r>
        <w:r w:rsidR="00B41AFC" w:rsidRPr="00FC79A3">
          <w:rPr>
            <w:i/>
            <w:u w:val="single"/>
            <w:lang w:bidi="en-US"/>
            <w:rPrChange w:id="1000" w:author="Clive Pygott" w:date="2018-05-16T18:50:00Z">
              <w:rPr>
                <w:lang w:bidi="en-US"/>
              </w:rPr>
            </w:rPrChange>
          </w:rPr>
          <w:instrText xml:space="preserve"> REF _Ref514259785 \h </w:instrText>
        </w:r>
      </w:ins>
      <w:r w:rsidR="00B41AFC" w:rsidRPr="00FC79A3">
        <w:rPr>
          <w:i/>
          <w:u w:val="single"/>
          <w:lang w:bidi="en-US"/>
          <w:rPrChange w:id="1001" w:author="Clive Pygott" w:date="2018-05-16T18:50:00Z">
            <w:rPr>
              <w:i/>
              <w:lang w:bidi="en-US"/>
            </w:rPr>
          </w:rPrChange>
        </w:rPr>
        <w:instrText xml:space="preserve"> \* MERGEFORMAT </w:instrText>
      </w:r>
      <w:r w:rsidR="00B41AFC" w:rsidRPr="00FC79A3">
        <w:rPr>
          <w:i/>
          <w:u w:val="single"/>
          <w:lang w:bidi="en-US"/>
          <w:rPrChange w:id="1002" w:author="Clive Pygott" w:date="2018-05-16T18:50:00Z">
            <w:rPr>
              <w:i/>
              <w:u w:val="single"/>
              <w:lang w:bidi="en-US"/>
            </w:rPr>
          </w:rPrChange>
        </w:rPr>
      </w:r>
      <w:r w:rsidR="00B41AFC" w:rsidRPr="00FC79A3">
        <w:rPr>
          <w:i/>
          <w:u w:val="single"/>
          <w:lang w:bidi="en-US"/>
          <w:rPrChange w:id="1003" w:author="Clive Pygott" w:date="2018-05-16T18:50:00Z">
            <w:rPr>
              <w:lang w:bidi="en-US"/>
            </w:rPr>
          </w:rPrChange>
        </w:rPr>
        <w:fldChar w:fldCharType="separate"/>
      </w:r>
      <w:ins w:id="1004" w:author="Clive Pygott" w:date="2018-05-16T18:47:00Z">
        <w:r w:rsidR="00B41AFC" w:rsidRPr="00FC79A3">
          <w:rPr>
            <w:i/>
            <w:u w:val="single"/>
            <w:lang w:bidi="en-US"/>
            <w:rPrChange w:id="1005" w:author="Clive Pygott" w:date="2018-05-16T18:50:00Z">
              <w:rPr>
                <w:lang w:bidi="en-US"/>
              </w:rPr>
            </w:rPrChange>
          </w:rPr>
          <w:t>6.16 Using shift operations for multiplication and division [PIK]</w:t>
        </w:r>
        <w:r w:rsidR="00B41AFC" w:rsidRPr="00FC79A3">
          <w:rPr>
            <w:i/>
            <w:u w:val="single"/>
            <w:lang w:bidi="en-US"/>
            <w:rPrChange w:id="1006" w:author="Clive Pygott" w:date="2018-05-16T18:50:00Z">
              <w:rPr>
                <w:lang w:bidi="en-US"/>
              </w:rPr>
            </w:rPrChange>
          </w:rPr>
          <w:fldChar w:fldCharType="end"/>
        </w:r>
      </w:ins>
      <w:del w:id="1007" w:author="Clive Pygott" w:date="2018-05-16T18:47:00Z">
        <w:r w:rsidR="0088587C" w:rsidDel="00B41AFC">
          <w:rPr>
            <w:lang w:bidi="en-US"/>
          </w:rPr>
          <w:delText>6.16</w:delText>
        </w:r>
        <w:r w:rsidRPr="008E373B" w:rsidDel="00B41AFC">
          <w:rPr>
            <w:i/>
            <w:lang w:bidi="en-US"/>
          </w:rPr>
          <w:delText xml:space="preserve"> Using Shift Operations for Multiplication and Division [PIK]</w:delText>
        </w:r>
      </w:del>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08" w:name="_Toc310518172"/>
      <w:bookmarkStart w:id="1009" w:name="_Ref314208059"/>
      <w:bookmarkStart w:id="1010" w:name="_Ref314208069"/>
      <w:bookmarkStart w:id="1011" w:name="_Ref357014778"/>
      <w:bookmarkEnd w:id="995"/>
      <w:r>
        <w:rPr>
          <w:lang w:bidi="en-US"/>
        </w:rPr>
        <w:lastRenderedPageBreak/>
        <w:t xml:space="preserve">6.16.2 </w:t>
      </w:r>
      <w:r w:rsidRPr="00CD6A7E">
        <w:rPr>
          <w:lang w:bidi="en-US"/>
        </w:rPr>
        <w:t>Guidance to language users</w:t>
      </w:r>
    </w:p>
    <w:p w14:paraId="23247149" w14:textId="37DBF236" w:rsidR="007B1541" w:rsidRPr="007B1541" w:rsidRDefault="00B77E71" w:rsidP="007B1541">
      <w:pPr>
        <w:spacing w:after="0"/>
        <w:rPr>
          <w:lang w:bidi="en-US"/>
        </w:rPr>
      </w:pPr>
      <w:r>
        <w:rPr>
          <w:lang w:bidi="en-US"/>
        </w:rPr>
        <w:t>Follow the</w:t>
      </w:r>
      <w:r w:rsidR="006E1DE1">
        <w:rPr>
          <w:lang w:bidi="en-US"/>
        </w:rPr>
        <w:t xml:space="preserve"> </w:t>
      </w:r>
      <w:r w:rsidR="007B1541" w:rsidRPr="007B1541">
        <w:rPr>
          <w:lang w:bidi="en-US"/>
        </w:rPr>
        <w:t>guidance for users</w:t>
      </w:r>
      <w:r w:rsidR="006E1DE1">
        <w:rPr>
          <w:lang w:bidi="en-US"/>
        </w:rPr>
        <w:t xml:space="preserve"> </w:t>
      </w:r>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ins w:id="1012" w:author="Clive Pygott" w:date="2018-05-16T18:48:00Z">
        <w:r w:rsidR="00B41AFC" w:rsidRPr="00FC79A3">
          <w:rPr>
            <w:i/>
            <w:u w:val="single"/>
            <w:lang w:bidi="en-US"/>
            <w:rPrChange w:id="1013" w:author="Clive Pygott" w:date="2018-05-16T18:50:00Z">
              <w:rPr>
                <w:lang w:bidi="en-US"/>
              </w:rPr>
            </w:rPrChange>
          </w:rPr>
          <w:fldChar w:fldCharType="begin"/>
        </w:r>
        <w:r w:rsidR="00B41AFC" w:rsidRPr="00FC79A3">
          <w:rPr>
            <w:i/>
            <w:u w:val="single"/>
            <w:lang w:bidi="en-US"/>
            <w:rPrChange w:id="1014" w:author="Clive Pygott" w:date="2018-05-16T18:50:00Z">
              <w:rPr>
                <w:lang w:bidi="en-US"/>
              </w:rPr>
            </w:rPrChange>
          </w:rPr>
          <w:instrText xml:space="preserve"> REF _Ref514259812 \h </w:instrText>
        </w:r>
      </w:ins>
      <w:r w:rsidR="00B41AFC" w:rsidRPr="00FC79A3">
        <w:rPr>
          <w:i/>
          <w:u w:val="single"/>
          <w:lang w:bidi="en-US"/>
          <w:rPrChange w:id="1015" w:author="Clive Pygott" w:date="2018-05-16T18:50:00Z">
            <w:rPr>
              <w:lang w:bidi="en-US"/>
            </w:rPr>
          </w:rPrChange>
        </w:rPr>
        <w:instrText xml:space="preserve"> \* MERGEFORMAT </w:instrText>
      </w:r>
      <w:r w:rsidR="00B41AFC" w:rsidRPr="00FC79A3">
        <w:rPr>
          <w:i/>
          <w:u w:val="single"/>
          <w:lang w:bidi="en-US"/>
          <w:rPrChange w:id="1016" w:author="Clive Pygott" w:date="2018-05-16T18:50:00Z">
            <w:rPr>
              <w:i/>
              <w:u w:val="single"/>
              <w:lang w:bidi="en-US"/>
            </w:rPr>
          </w:rPrChange>
        </w:rPr>
      </w:r>
      <w:r w:rsidR="00B41AFC" w:rsidRPr="00FC79A3">
        <w:rPr>
          <w:i/>
          <w:u w:val="single"/>
          <w:lang w:bidi="en-US"/>
          <w:rPrChange w:id="1017" w:author="Clive Pygott" w:date="2018-05-16T18:50:00Z">
            <w:rPr>
              <w:lang w:bidi="en-US"/>
            </w:rPr>
          </w:rPrChange>
        </w:rPr>
        <w:fldChar w:fldCharType="separate"/>
      </w:r>
      <w:ins w:id="1018" w:author="Clive Pygott" w:date="2018-05-16T18:48:00Z">
        <w:r w:rsidR="00B41AFC" w:rsidRPr="00FC79A3">
          <w:rPr>
            <w:i/>
            <w:u w:val="single"/>
            <w:lang w:bidi="en-US"/>
            <w:rPrChange w:id="1019" w:author="Clive Pygott" w:date="2018-05-16T18:50:00Z">
              <w:rPr>
                <w:lang w:bidi="en-US"/>
              </w:rPr>
            </w:rPrChange>
          </w:rPr>
          <w:t>6.16 Using shift operations for multiplication and division [PIK]</w:t>
        </w:r>
        <w:r w:rsidR="00B41AFC" w:rsidRPr="00FC79A3">
          <w:rPr>
            <w:i/>
            <w:u w:val="single"/>
            <w:lang w:bidi="en-US"/>
            <w:rPrChange w:id="1020" w:author="Clive Pygott" w:date="2018-05-16T18:50:00Z">
              <w:rPr>
                <w:lang w:bidi="en-US"/>
              </w:rPr>
            </w:rPrChange>
          </w:rPr>
          <w:fldChar w:fldCharType="end"/>
        </w:r>
      </w:ins>
      <w:del w:id="1021" w:author="Clive Pygott" w:date="2018-05-16T18:48:00Z">
        <w:r w:rsidR="00B82A7D" w:rsidRPr="00FC79A3" w:rsidDel="00B41AFC">
          <w:rPr>
            <w:i/>
            <w:u w:val="single"/>
            <w:lang w:bidi="en-US"/>
            <w:rPrChange w:id="1022" w:author="Clive Pygott" w:date="2018-05-16T18:50:00Z">
              <w:rPr>
                <w:lang w:bidi="en-US"/>
              </w:rPr>
            </w:rPrChange>
          </w:rPr>
          <w:delText>6</w:delText>
        </w:r>
        <w:r w:rsidR="00B82A7D" w:rsidDel="00B41AFC">
          <w:rPr>
            <w:lang w:bidi="en-US"/>
          </w:rPr>
          <w:delText xml:space="preserve">.16 </w:delText>
        </w:r>
        <w:r w:rsidR="007B1541" w:rsidRPr="008E373B" w:rsidDel="00B41AFC">
          <w:rPr>
            <w:i/>
            <w:lang w:bidi="en-US"/>
          </w:rPr>
          <w:delText>Using Shift Operations for Multiplication and Division [PIK]</w:delText>
        </w:r>
      </w:del>
      <w:r w:rsidR="007B1541" w:rsidRPr="008E373B">
        <w:rPr>
          <w:i/>
          <w:lang w:bidi="en-US"/>
        </w:rPr>
        <w:t>.</w:t>
      </w:r>
      <w:r w:rsidR="006E1DE1">
        <w:rPr>
          <w:lang w:bidi="en-US"/>
        </w:rPr>
        <w:t xml:space="preserve"> </w:t>
      </w:r>
      <w:r w:rsidR="007B1541" w:rsidRPr="007B1541">
        <w:rPr>
          <w:lang w:bidi="en-US"/>
        </w:rPr>
        <w:t xml:space="preserve">Also see, </w:t>
      </w:r>
      <w:hyperlink w:anchor="_6.15_Arithmetic_wrap-around_1" w:history="1">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hyperlink>
      <w:r w:rsidR="007B1541" w:rsidRPr="008E373B">
        <w:rPr>
          <w:i/>
          <w:lang w:bidi="en-US"/>
        </w:rPr>
        <w:t>.</w:t>
      </w:r>
    </w:p>
    <w:p w14:paraId="02C339F8" w14:textId="5F58529F" w:rsidR="004C770C" w:rsidRPr="00CD6A7E" w:rsidRDefault="001456BA" w:rsidP="004C770C">
      <w:pPr>
        <w:pStyle w:val="Heading2"/>
        <w:rPr>
          <w:lang w:bidi="en-US"/>
        </w:rPr>
      </w:pPr>
      <w:bookmarkStart w:id="1023" w:name="_Ref514260144"/>
      <w:bookmarkStart w:id="1024" w:name="_Toc514522014"/>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08"/>
      <w:bookmarkEnd w:id="1009"/>
      <w:bookmarkEnd w:id="1010"/>
      <w:bookmarkEnd w:id="1011"/>
      <w:bookmarkEnd w:id="1023"/>
      <w:bookmarkEnd w:id="1024"/>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5D2E39AC"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ins w:id="1025" w:author="Clive Pygott" w:date="2018-05-28T18:40:00Z">
        <w:r w:rsidR="00585F54" w:rsidRPr="009A6199">
          <w:rPr>
            <w:rFonts w:cstheme="minorHAnsi"/>
            <w:lang w:val="en-CA"/>
          </w:rPr>
          <w:fldChar w:fldCharType="begin"/>
        </w:r>
        <w:r w:rsidR="00585F54" w:rsidRPr="009A6199">
          <w:rPr>
            <w:rFonts w:cstheme="minorHAnsi"/>
          </w:rPr>
          <w:instrText>XE "</w:instrText>
        </w:r>
        <w:proofErr w:type="spellStart"/>
        <w:r w:rsidR="00585F54" w:rsidRPr="009A6199">
          <w:rPr>
            <w:rFonts w:cstheme="minorHAnsi"/>
            <w:lang w:bidi="en-US"/>
          </w:rPr>
          <w:instrText>behaviour</w:instrText>
        </w:r>
        <w:proofErr w:type="spellEnd"/>
        <w:r w:rsidR="00585F54" w:rsidRPr="009A6199">
          <w:rPr>
            <w:rFonts w:cstheme="minorHAnsi"/>
            <w:lang w:bidi="en-US"/>
          </w:rPr>
          <w:instrText xml:space="preserve">: </w:instrText>
        </w:r>
        <w:r w:rsidR="00585F54" w:rsidRPr="009A6199">
          <w:rPr>
            <w:rFonts w:cstheme="minorHAnsi"/>
            <w:u w:val="single"/>
          </w:rPr>
          <w:instrText xml:space="preserve">implementation-defined </w:instrText>
        </w:r>
        <w:proofErr w:type="spellStart"/>
        <w:r w:rsidR="00585F54" w:rsidRPr="009A6199">
          <w:rPr>
            <w:rFonts w:cstheme="minorHAnsi"/>
            <w:u w:val="single"/>
          </w:rPr>
          <w:instrText>behaviour</w:instrText>
        </w:r>
        <w:proofErr w:type="spellEnd"/>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 xml:space="preserve">implementation-defined </w:instrText>
        </w:r>
        <w:proofErr w:type="spellStart"/>
        <w:r w:rsidR="00585F54" w:rsidRPr="009A6199">
          <w:rPr>
            <w:rFonts w:cstheme="minorHAnsi"/>
            <w:u w:val="single"/>
          </w:rPr>
          <w:instrText>behaviour</w:instrText>
        </w:r>
        <w:proofErr w:type="spellEnd"/>
        <w:r w:rsidR="00585F54" w:rsidRPr="009A6199">
          <w:rPr>
            <w:rFonts w:cstheme="minorHAnsi"/>
          </w:rPr>
          <w:instrText xml:space="preserve"> "</w:instrText>
        </w:r>
        <w:r w:rsidR="00585F54" w:rsidRPr="009A6199">
          <w:rPr>
            <w:rFonts w:cstheme="minorHAnsi"/>
            <w:lang w:val="en-CA"/>
          </w:rPr>
          <w:fldChar w:fldCharType="end"/>
        </w:r>
      </w:ins>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A2542D" w:rsidRDefault="008B0E30" w:rsidP="008B0E30">
      <w:pPr>
        <w:spacing w:after="0"/>
        <w:rPr>
          <w:rFonts w:ascii="Courier New" w:hAnsi="Courier New" w:cs="Courier New"/>
          <w:sz w:val="20"/>
          <w:lang w:bidi="en-US"/>
          <w:rPrChange w:id="1026" w:author="Clive Pygott" w:date="2018-05-18T17:47:00Z">
            <w:rPr>
              <w:rFonts w:ascii="Courier New" w:hAnsi="Courier New" w:cs="Courier New"/>
              <w:lang w:bidi="en-US"/>
            </w:rPr>
          </w:rPrChange>
        </w:rPr>
      </w:pPr>
      <w:r w:rsidRPr="00A2542D">
        <w:rPr>
          <w:rFonts w:ascii="Courier New" w:hAnsi="Courier New" w:cs="Courier New"/>
          <w:sz w:val="20"/>
          <w:lang w:bidi="en-US"/>
          <w:rPrChange w:id="1027" w:author="Clive Pygott" w:date="2018-05-18T17:47:00Z">
            <w:rPr>
              <w:rFonts w:ascii="Courier New" w:hAnsi="Courier New" w:cs="Courier New"/>
              <w:lang w:bidi="en-US"/>
            </w:rPr>
          </w:rPrChange>
        </w:rPr>
        <w:t xml:space="preserve">             int </w:t>
      </w:r>
      <w:proofErr w:type="spellStart"/>
      <w:r w:rsidRPr="00A2542D">
        <w:rPr>
          <w:rFonts w:ascii="Courier New" w:hAnsi="Courier New" w:cs="Courier New"/>
          <w:sz w:val="20"/>
          <w:lang w:bidi="en-US"/>
          <w:rPrChange w:id="1028" w:author="Clive Pygott" w:date="2018-05-18T17:47:00Z">
            <w:rPr>
              <w:rFonts w:ascii="Courier New" w:hAnsi="Courier New" w:cs="Courier New"/>
              <w:lang w:bidi="en-US"/>
            </w:rPr>
          </w:rPrChange>
        </w:rPr>
        <w:t>long_name_ending</w:t>
      </w:r>
      <w:proofErr w:type="spellEnd"/>
      <w:r w:rsidRPr="00A2542D">
        <w:rPr>
          <w:rFonts w:ascii="Courier New" w:hAnsi="Courier New" w:cs="Courier New"/>
          <w:sz w:val="20"/>
          <w:lang w:bidi="en-US"/>
          <w:rPrChange w:id="1029" w:author="Clive Pygott" w:date="2018-05-18T17:47:00Z">
            <w:rPr>
              <w:rFonts w:ascii="Courier New" w:hAnsi="Courier New" w:cs="Courier New"/>
              <w:lang w:bidi="en-US"/>
            </w:rPr>
          </w:rPrChange>
        </w:rPr>
        <w:t xml:space="preserve"> </w:t>
      </w:r>
      <w:proofErr w:type="spellStart"/>
      <w:r w:rsidRPr="00A2542D">
        <w:rPr>
          <w:rFonts w:ascii="Courier New" w:hAnsi="Courier New" w:cs="Courier New"/>
          <w:sz w:val="20"/>
          <w:lang w:bidi="en-US"/>
          <w:rPrChange w:id="1030" w:author="Clive Pygott" w:date="2018-05-18T17:47:00Z">
            <w:rPr>
              <w:rFonts w:ascii="Courier New" w:hAnsi="Courier New" w:cs="Courier New"/>
              <w:lang w:bidi="en-US"/>
            </w:rPr>
          </w:rPrChange>
        </w:rPr>
        <w:t>in_A</w:t>
      </w:r>
      <w:proofErr w:type="spellEnd"/>
      <w:r w:rsidRPr="00A2542D">
        <w:rPr>
          <w:rFonts w:ascii="Courier New" w:hAnsi="Courier New" w:cs="Courier New"/>
          <w:sz w:val="20"/>
          <w:lang w:bidi="en-US"/>
          <w:rPrChange w:id="1031" w:author="Clive Pygott" w:date="2018-05-18T17:47:00Z">
            <w:rPr>
              <w:rFonts w:ascii="Courier New" w:hAnsi="Courier New" w:cs="Courier New"/>
              <w:lang w:bidi="en-US"/>
            </w:rPr>
          </w:rPrChange>
        </w:rPr>
        <w:t xml:space="preserve"> = …</w:t>
      </w:r>
    </w:p>
    <w:p w14:paraId="1075B699" w14:textId="3E751BEC" w:rsidR="008B0E30" w:rsidRPr="00A2542D" w:rsidRDefault="008B0E30" w:rsidP="008B0E30">
      <w:pPr>
        <w:spacing w:after="0"/>
        <w:rPr>
          <w:rFonts w:ascii="Courier New" w:hAnsi="Courier New" w:cs="Courier New"/>
          <w:sz w:val="20"/>
          <w:lang w:bidi="en-US"/>
          <w:rPrChange w:id="1032" w:author="Clive Pygott" w:date="2018-05-18T17:47:00Z">
            <w:rPr>
              <w:rFonts w:ascii="Courier New" w:hAnsi="Courier New" w:cs="Courier New"/>
              <w:lang w:bidi="en-US"/>
            </w:rPr>
          </w:rPrChange>
        </w:rPr>
      </w:pPr>
      <w:r w:rsidRPr="00A2542D">
        <w:rPr>
          <w:rFonts w:ascii="Courier New" w:hAnsi="Courier New" w:cs="Courier New"/>
          <w:sz w:val="20"/>
          <w:lang w:bidi="en-US"/>
          <w:rPrChange w:id="1033" w:author="Clive Pygott" w:date="2018-05-18T17:47:00Z">
            <w:rPr>
              <w:rFonts w:ascii="Courier New" w:hAnsi="Courier New" w:cs="Courier New"/>
              <w:lang w:bidi="en-US"/>
            </w:rPr>
          </w:rPrChange>
        </w:rPr>
        <w:t xml:space="preserve">                { int </w:t>
      </w:r>
      <w:proofErr w:type="spellStart"/>
      <w:r w:rsidRPr="00A2542D">
        <w:rPr>
          <w:rFonts w:ascii="Courier New" w:hAnsi="Courier New" w:cs="Courier New"/>
          <w:sz w:val="20"/>
          <w:lang w:bidi="en-US"/>
          <w:rPrChange w:id="1034" w:author="Clive Pygott" w:date="2018-05-18T17:47:00Z">
            <w:rPr>
              <w:rFonts w:ascii="Courier New" w:hAnsi="Courier New" w:cs="Courier New"/>
              <w:lang w:bidi="en-US"/>
            </w:rPr>
          </w:rPrChange>
        </w:rPr>
        <w:t>long_name_ending</w:t>
      </w:r>
      <w:proofErr w:type="spellEnd"/>
      <w:r w:rsidRPr="00A2542D">
        <w:rPr>
          <w:rFonts w:ascii="Courier New" w:hAnsi="Courier New" w:cs="Courier New"/>
          <w:sz w:val="20"/>
          <w:lang w:bidi="en-US"/>
          <w:rPrChange w:id="1035" w:author="Clive Pygott" w:date="2018-05-18T17:47:00Z">
            <w:rPr>
              <w:rFonts w:ascii="Courier New" w:hAnsi="Courier New" w:cs="Courier New"/>
              <w:lang w:bidi="en-US"/>
            </w:rPr>
          </w:rPrChange>
        </w:rPr>
        <w:t xml:space="preserve"> </w:t>
      </w:r>
      <w:proofErr w:type="spellStart"/>
      <w:r w:rsidRPr="00A2542D">
        <w:rPr>
          <w:rFonts w:ascii="Courier New" w:hAnsi="Courier New" w:cs="Courier New"/>
          <w:sz w:val="20"/>
          <w:lang w:bidi="en-US"/>
          <w:rPrChange w:id="1036" w:author="Clive Pygott" w:date="2018-05-18T17:47:00Z">
            <w:rPr>
              <w:rFonts w:ascii="Courier New" w:hAnsi="Courier New" w:cs="Courier New"/>
              <w:lang w:bidi="en-US"/>
            </w:rPr>
          </w:rPrChange>
        </w:rPr>
        <w:t>in_B</w:t>
      </w:r>
      <w:proofErr w:type="spellEnd"/>
      <w:r w:rsidRPr="00A2542D">
        <w:rPr>
          <w:rFonts w:ascii="Courier New" w:hAnsi="Courier New" w:cs="Courier New"/>
          <w:sz w:val="20"/>
          <w:lang w:bidi="en-US"/>
          <w:rPrChange w:id="1037" w:author="Clive Pygott" w:date="2018-05-18T17:47:00Z">
            <w:rPr>
              <w:rFonts w:ascii="Courier New" w:hAnsi="Courier New" w:cs="Courier New"/>
              <w:lang w:bidi="en-US"/>
            </w:rPr>
          </w:rPrChange>
        </w:rPr>
        <w:t xml:space="preserve"> = …</w:t>
      </w:r>
    </w:p>
    <w:p w14:paraId="6271D04C" w14:textId="77777777" w:rsidR="008B0E30" w:rsidRPr="00A2542D" w:rsidRDefault="008B0E30" w:rsidP="008B0E30">
      <w:pPr>
        <w:spacing w:after="0"/>
        <w:rPr>
          <w:rFonts w:ascii="Courier New" w:hAnsi="Courier New" w:cs="Courier New"/>
          <w:sz w:val="20"/>
          <w:lang w:bidi="en-US"/>
          <w:rPrChange w:id="1038" w:author="Clive Pygott" w:date="2018-05-18T17:47:00Z">
            <w:rPr>
              <w:rFonts w:ascii="Courier New" w:hAnsi="Courier New" w:cs="Courier New"/>
              <w:lang w:bidi="en-US"/>
            </w:rPr>
          </w:rPrChange>
        </w:rPr>
      </w:pPr>
      <w:r w:rsidRPr="00A2542D">
        <w:rPr>
          <w:rFonts w:ascii="Courier New" w:hAnsi="Courier New" w:cs="Courier New"/>
          <w:sz w:val="20"/>
          <w:lang w:bidi="en-US"/>
          <w:rPrChange w:id="1039" w:author="Clive Pygott" w:date="2018-05-18T17:47:00Z">
            <w:rPr>
              <w:rFonts w:ascii="Courier New" w:hAnsi="Courier New" w:cs="Courier New"/>
              <w:lang w:bidi="en-US"/>
            </w:rPr>
          </w:rPrChange>
        </w:rPr>
        <w:t xml:space="preserve">                  /* Use of </w:t>
      </w:r>
      <w:proofErr w:type="spellStart"/>
      <w:r w:rsidRPr="00A2542D">
        <w:rPr>
          <w:rFonts w:ascii="Courier New" w:hAnsi="Courier New" w:cs="Courier New"/>
          <w:sz w:val="20"/>
          <w:lang w:bidi="en-US"/>
          <w:rPrChange w:id="1040" w:author="Clive Pygott" w:date="2018-05-18T17:47:00Z">
            <w:rPr>
              <w:rFonts w:ascii="Courier New" w:hAnsi="Courier New" w:cs="Courier New"/>
              <w:lang w:bidi="en-US"/>
            </w:rPr>
          </w:rPrChange>
        </w:rPr>
        <w:t>long_name_ending</w:t>
      </w:r>
      <w:proofErr w:type="spellEnd"/>
      <w:r w:rsidRPr="00A2542D">
        <w:rPr>
          <w:rFonts w:ascii="Courier New" w:hAnsi="Courier New" w:cs="Courier New"/>
          <w:sz w:val="20"/>
          <w:lang w:bidi="en-US"/>
          <w:rPrChange w:id="1041" w:author="Clive Pygott" w:date="2018-05-18T17:47:00Z">
            <w:rPr>
              <w:rFonts w:ascii="Courier New" w:hAnsi="Courier New" w:cs="Courier New"/>
              <w:lang w:bidi="en-US"/>
            </w:rPr>
          </w:rPrChange>
        </w:rPr>
        <w:t xml:space="preserve"> </w:t>
      </w:r>
      <w:proofErr w:type="spellStart"/>
      <w:r w:rsidRPr="00A2542D">
        <w:rPr>
          <w:rFonts w:ascii="Courier New" w:hAnsi="Courier New" w:cs="Courier New"/>
          <w:sz w:val="20"/>
          <w:lang w:bidi="en-US"/>
          <w:rPrChange w:id="1042" w:author="Clive Pygott" w:date="2018-05-18T17:47:00Z">
            <w:rPr>
              <w:rFonts w:ascii="Courier New" w:hAnsi="Courier New" w:cs="Courier New"/>
              <w:lang w:bidi="en-US"/>
            </w:rPr>
          </w:rPrChange>
        </w:rPr>
        <w:t>in_A</w:t>
      </w:r>
      <w:proofErr w:type="spellEnd"/>
      <w:r w:rsidRPr="00A2542D">
        <w:rPr>
          <w:rFonts w:ascii="Courier New" w:hAnsi="Courier New" w:cs="Courier New"/>
          <w:sz w:val="20"/>
          <w:lang w:bidi="en-US"/>
          <w:rPrChange w:id="1043" w:author="Clive Pygott" w:date="2018-05-18T17:47:00Z">
            <w:rPr>
              <w:rFonts w:ascii="Courier New" w:hAnsi="Courier New" w:cs="Courier New"/>
              <w:lang w:bidi="en-US"/>
            </w:rPr>
          </w:rPrChange>
        </w:rPr>
        <w:t xml:space="preserve"> here will actually use</w:t>
      </w:r>
    </w:p>
    <w:p w14:paraId="04EABC1F" w14:textId="67ACCDFA" w:rsidR="008B0E30" w:rsidRPr="00A2542D" w:rsidRDefault="008B0E30" w:rsidP="008B0E30">
      <w:pPr>
        <w:spacing w:after="0"/>
        <w:rPr>
          <w:rFonts w:ascii="Courier New" w:hAnsi="Courier New" w:cs="Courier New"/>
          <w:sz w:val="20"/>
          <w:lang w:bidi="en-US"/>
          <w:rPrChange w:id="1044" w:author="Clive Pygott" w:date="2018-05-18T17:47:00Z">
            <w:rPr>
              <w:rFonts w:ascii="Courier New" w:hAnsi="Courier New" w:cs="Courier New"/>
              <w:lang w:bidi="en-US"/>
            </w:rPr>
          </w:rPrChange>
        </w:rPr>
      </w:pPr>
      <w:r w:rsidRPr="00A2542D">
        <w:rPr>
          <w:rFonts w:ascii="Courier New" w:hAnsi="Courier New" w:cs="Courier New"/>
          <w:sz w:val="20"/>
          <w:lang w:bidi="en-US"/>
          <w:rPrChange w:id="1045" w:author="Clive Pygott" w:date="2018-05-18T17:47:00Z">
            <w:rPr>
              <w:rFonts w:ascii="Courier New" w:hAnsi="Courier New" w:cs="Courier New"/>
              <w:lang w:bidi="en-US"/>
            </w:rPr>
          </w:rPrChange>
        </w:rPr>
        <w:t xml:space="preserve">                     </w:t>
      </w:r>
      <w:proofErr w:type="spellStart"/>
      <w:r w:rsidRPr="00A2542D">
        <w:rPr>
          <w:rFonts w:ascii="Courier New" w:hAnsi="Courier New" w:cs="Courier New"/>
          <w:sz w:val="20"/>
          <w:lang w:bidi="en-US"/>
          <w:rPrChange w:id="1046" w:author="Clive Pygott" w:date="2018-05-18T17:47:00Z">
            <w:rPr>
              <w:rFonts w:ascii="Courier New" w:hAnsi="Courier New" w:cs="Courier New"/>
              <w:lang w:bidi="en-US"/>
            </w:rPr>
          </w:rPrChange>
        </w:rPr>
        <w:t>long_name_ending</w:t>
      </w:r>
      <w:proofErr w:type="spellEnd"/>
      <w:r w:rsidRPr="00A2542D">
        <w:rPr>
          <w:rFonts w:ascii="Courier New" w:hAnsi="Courier New" w:cs="Courier New"/>
          <w:sz w:val="20"/>
          <w:lang w:bidi="en-US"/>
          <w:rPrChange w:id="1047" w:author="Clive Pygott" w:date="2018-05-18T17:47:00Z">
            <w:rPr>
              <w:rFonts w:ascii="Courier New" w:hAnsi="Courier New" w:cs="Courier New"/>
              <w:lang w:bidi="en-US"/>
            </w:rPr>
          </w:rPrChange>
        </w:rPr>
        <w:t xml:space="preserve"> </w:t>
      </w:r>
      <w:proofErr w:type="spellStart"/>
      <w:r w:rsidRPr="00A2542D">
        <w:rPr>
          <w:rFonts w:ascii="Courier New" w:hAnsi="Courier New" w:cs="Courier New"/>
          <w:sz w:val="20"/>
          <w:lang w:bidi="en-US"/>
          <w:rPrChange w:id="1048" w:author="Clive Pygott" w:date="2018-05-18T17:47:00Z">
            <w:rPr>
              <w:rFonts w:ascii="Courier New" w:hAnsi="Courier New" w:cs="Courier New"/>
              <w:lang w:bidi="en-US"/>
            </w:rPr>
          </w:rPrChange>
        </w:rPr>
        <w:t>in_B</w:t>
      </w:r>
      <w:proofErr w:type="spellEnd"/>
      <w:r w:rsidRPr="00A2542D">
        <w:rPr>
          <w:rFonts w:ascii="Courier New" w:hAnsi="Courier New" w:cs="Courier New"/>
          <w:sz w:val="20"/>
          <w:lang w:bidi="en-US"/>
          <w:rPrChange w:id="1049" w:author="Clive Pygott" w:date="2018-05-18T17:47:00Z">
            <w:rPr>
              <w:rFonts w:ascii="Courier New" w:hAnsi="Courier New" w:cs="Courier New"/>
              <w:lang w:bidi="en-US"/>
            </w:rPr>
          </w:rPrChange>
        </w:rPr>
        <w:t xml:space="preserve">  */</w:t>
      </w:r>
    </w:p>
    <w:p w14:paraId="7503C699" w14:textId="179333E0" w:rsidR="008C57AD" w:rsidRPr="00A2542D" w:rsidRDefault="008B0E30" w:rsidP="008C57AD">
      <w:pPr>
        <w:spacing w:after="0"/>
        <w:rPr>
          <w:sz w:val="20"/>
          <w:lang w:bidi="en-US"/>
          <w:rPrChange w:id="1050" w:author="Clive Pygott" w:date="2018-05-18T17:47:00Z">
            <w:rPr>
              <w:lang w:bidi="en-US"/>
            </w:rPr>
          </w:rPrChange>
        </w:rPr>
      </w:pPr>
      <w:r w:rsidRPr="00A2542D">
        <w:rPr>
          <w:rFonts w:ascii="Courier New" w:hAnsi="Courier New" w:cs="Courier New"/>
          <w:sz w:val="20"/>
          <w:lang w:bidi="en-US"/>
          <w:rPrChange w:id="1051" w:author="Clive Pygott" w:date="2018-05-18T17:47:00Z">
            <w:rPr>
              <w:rFonts w:ascii="Courier New" w:hAnsi="Courier New" w:cs="Courier New"/>
              <w:lang w:bidi="en-US"/>
            </w:rPr>
          </w:rPrChange>
        </w:rPr>
        <w:t xml:space="preserve">                }</w:t>
      </w:r>
    </w:p>
    <w:p w14:paraId="1F950555" w14:textId="62A8C074" w:rsidR="008B0E30" w:rsidRDefault="008C57AD" w:rsidP="006459B2">
      <w:pPr>
        <w:rPr>
          <w:lang w:bidi="en-US"/>
        </w:rPr>
      </w:pPr>
      <w:r>
        <w:rPr>
          <w:lang w:bidi="en-US"/>
        </w:rPr>
        <w:t xml:space="preserve">This issue is related to </w:t>
      </w:r>
      <w:ins w:id="1052" w:author="Clive Pygott" w:date="2018-05-16T18:51:00Z">
        <w:r w:rsidR="00FC79A3" w:rsidRPr="00FC79A3">
          <w:rPr>
            <w:i/>
            <w:u w:val="single"/>
            <w:lang w:bidi="en-US"/>
            <w:rPrChange w:id="1053" w:author="Clive Pygott" w:date="2018-05-16T18:52:00Z">
              <w:rPr>
                <w:lang w:bidi="en-US"/>
              </w:rPr>
            </w:rPrChange>
          </w:rPr>
          <w:fldChar w:fldCharType="begin"/>
        </w:r>
        <w:r w:rsidR="00FC79A3" w:rsidRPr="00FC79A3">
          <w:rPr>
            <w:i/>
            <w:u w:val="single"/>
            <w:lang w:bidi="en-US"/>
            <w:rPrChange w:id="1054" w:author="Clive Pygott" w:date="2018-05-16T18:52:00Z">
              <w:rPr>
                <w:lang w:bidi="en-US"/>
              </w:rPr>
            </w:rPrChange>
          </w:rPr>
          <w:instrText xml:space="preserve"> REF _Ref514260039 \h </w:instrText>
        </w:r>
      </w:ins>
      <w:r w:rsidR="00FC79A3" w:rsidRPr="00FC79A3">
        <w:rPr>
          <w:i/>
          <w:u w:val="single"/>
          <w:lang w:bidi="en-US"/>
          <w:rPrChange w:id="1055" w:author="Clive Pygott" w:date="2018-05-16T18:52:00Z">
            <w:rPr>
              <w:lang w:bidi="en-US"/>
            </w:rPr>
          </w:rPrChange>
        </w:rPr>
        <w:instrText xml:space="preserve"> \* MERGEFORMAT </w:instrText>
      </w:r>
      <w:r w:rsidR="00FC79A3" w:rsidRPr="00FC79A3">
        <w:rPr>
          <w:i/>
          <w:u w:val="single"/>
          <w:lang w:bidi="en-US"/>
          <w:rPrChange w:id="1056" w:author="Clive Pygott" w:date="2018-05-16T18:52:00Z">
            <w:rPr>
              <w:i/>
              <w:u w:val="single"/>
              <w:lang w:bidi="en-US"/>
            </w:rPr>
          </w:rPrChange>
        </w:rPr>
      </w:r>
      <w:r w:rsidR="00FC79A3" w:rsidRPr="00FC79A3">
        <w:rPr>
          <w:i/>
          <w:u w:val="single"/>
          <w:lang w:bidi="en-US"/>
          <w:rPrChange w:id="1057" w:author="Clive Pygott" w:date="2018-05-16T18:52:00Z">
            <w:rPr>
              <w:lang w:bidi="en-US"/>
            </w:rPr>
          </w:rPrChange>
        </w:rPr>
        <w:fldChar w:fldCharType="separate"/>
      </w:r>
      <w:ins w:id="1058" w:author="Clive Pygott" w:date="2018-05-16T18:51:00Z">
        <w:r w:rsidR="00FC79A3" w:rsidRPr="00FC79A3">
          <w:rPr>
            <w:i/>
            <w:u w:val="single"/>
            <w:lang w:bidi="en-US"/>
            <w:rPrChange w:id="1059" w:author="Clive Pygott" w:date="2018-05-16T18:52:00Z">
              <w:rPr>
                <w:lang w:bidi="en-US"/>
              </w:rPr>
            </w:rPrChange>
          </w:rPr>
          <w:t>6.20 Identifier name reuse [YOW]</w:t>
        </w:r>
        <w:r w:rsidR="00FC79A3" w:rsidRPr="00FC79A3">
          <w:rPr>
            <w:i/>
            <w:u w:val="single"/>
            <w:lang w:bidi="en-US"/>
            <w:rPrChange w:id="1060" w:author="Clive Pygott" w:date="2018-05-16T18:52:00Z">
              <w:rPr>
                <w:lang w:bidi="en-US"/>
              </w:rPr>
            </w:rPrChange>
          </w:rPr>
          <w:fldChar w:fldCharType="end"/>
        </w:r>
      </w:ins>
      <w:del w:id="1061" w:author="Clive Pygott" w:date="2018-05-16T18:51:00Z">
        <w:r w:rsidDel="00FC79A3">
          <w:rPr>
            <w:lang w:bidi="en-US"/>
          </w:rPr>
          <w:delText>6.20 “identifier name reuse” [YOW]</w:delText>
        </w:r>
      </w:del>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ins w:id="1062" w:author="Clive Pygott" w:date="2018-05-28T18:43:00Z">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ins>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063" w:name="_Toc310518173"/>
      <w:bookmarkStart w:id="1064" w:name="_Ref420411596"/>
      <w:bookmarkStart w:id="1065" w:name="_Toc514522015"/>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063"/>
      <w:bookmarkEnd w:id="1064"/>
      <w:bookmarkEnd w:id="106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5E05AF83" w:rsidR="006459B2" w:rsidRDefault="006459B2" w:rsidP="006459B2">
      <w:pPr>
        <w:rPr>
          <w:lang w:bidi="en-US"/>
        </w:rPr>
      </w:pPr>
      <w:r>
        <w:rPr>
          <w:lang w:bidi="en-US"/>
        </w:rPr>
        <w:t>Because C is an imperative language, programs in C can contain dead stores</w:t>
      </w:r>
      <w:r w:rsidR="00A12A2D">
        <w:rPr>
          <w:lang w:bidi="en-US"/>
        </w:rPr>
        <w:t xml:space="preserve"> (locations</w:t>
      </w:r>
      <w:ins w:id="1066" w:author="Clive Pygott" w:date="2018-05-28T19:00:00Z">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ins>
      <w:r w:rsidR="00A12A2D">
        <w:rPr>
          <w:lang w:bidi="en-US"/>
        </w:rPr>
        <w:t xml:space="preserve">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96284D0" w:rsidR="006459B2" w:rsidRPr="006459B2" w:rsidRDefault="006459B2" w:rsidP="006459B2">
      <w:pPr>
        <w:rPr>
          <w:lang w:bidi="en-US"/>
        </w:rPr>
      </w:pPr>
      <w:r>
        <w:rPr>
          <w:lang w:bidi="en-US"/>
        </w:rPr>
        <w:t>A store into a volatile-qualified variable generally should not be considered a dead store because accessing</w:t>
      </w:r>
      <w:ins w:id="1067" w:author="Clive Pygott" w:date="2018-05-28T18:54: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 xml:space="preserve">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8D90F9C"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ins w:id="1068" w:author="Clive Pygott" w:date="2018-05-16T18:59:00Z">
        <w:r w:rsidR="00F54E1B" w:rsidRPr="00F54E1B">
          <w:rPr>
            <w:i/>
            <w:lang w:bidi="en-US"/>
            <w:rPrChange w:id="1069" w:author="Clive Pygott" w:date="2018-05-16T18:59:00Z">
              <w:rPr>
                <w:i/>
                <w:u w:val="single"/>
                <w:lang w:bidi="en-US"/>
              </w:rPr>
            </w:rPrChange>
          </w:rPr>
          <w:fldChar w:fldCharType="begin"/>
        </w:r>
        <w:r w:rsidR="00F54E1B" w:rsidRPr="00F54E1B">
          <w:rPr>
            <w:i/>
            <w:lang w:bidi="en-US"/>
            <w:rPrChange w:id="1070" w:author="Clive Pygott" w:date="2018-05-16T18:59:00Z">
              <w:rPr>
                <w:lang w:bidi="en-US"/>
              </w:rPr>
            </w:rPrChange>
          </w:rPr>
          <w:instrText xml:space="preserve"> REF _Ref514260499 \h </w:instrText>
        </w:r>
      </w:ins>
      <w:r w:rsidR="00F54E1B" w:rsidRPr="00F54E1B">
        <w:rPr>
          <w:i/>
          <w:lang w:bidi="en-US"/>
          <w:rPrChange w:id="1071" w:author="Clive Pygott" w:date="2018-05-16T18:59:00Z">
            <w:rPr>
              <w:u w:val="single"/>
              <w:lang w:bidi="en-US"/>
            </w:rPr>
          </w:rPrChange>
        </w:rPr>
        <w:instrText xml:space="preserve"> \* MERGEFORMAT </w:instrText>
      </w:r>
      <w:r w:rsidR="00F54E1B" w:rsidRPr="00F54E1B">
        <w:rPr>
          <w:i/>
          <w:lang w:bidi="en-US"/>
          <w:rPrChange w:id="1072" w:author="Clive Pygott" w:date="2018-05-16T18:59:00Z">
            <w:rPr>
              <w:i/>
              <w:lang w:bidi="en-US"/>
            </w:rPr>
          </w:rPrChange>
        </w:rPr>
      </w:r>
      <w:r w:rsidR="00F54E1B" w:rsidRPr="00F54E1B">
        <w:rPr>
          <w:i/>
          <w:lang w:bidi="en-US"/>
          <w:rPrChange w:id="1073" w:author="Clive Pygott" w:date="2018-05-16T18:59:00Z">
            <w:rPr>
              <w:i/>
              <w:u w:val="single"/>
              <w:lang w:bidi="en-US"/>
            </w:rPr>
          </w:rPrChange>
        </w:rPr>
        <w:fldChar w:fldCharType="separate"/>
      </w:r>
      <w:ins w:id="1074" w:author="Clive Pygott" w:date="2018-05-16T18:59:00Z">
        <w:r w:rsidR="00F54E1B" w:rsidRPr="00F54E1B">
          <w:rPr>
            <w:i/>
            <w:rPrChange w:id="1075" w:author="Clive Pygott" w:date="2018-05-16T18:59:00Z">
              <w:rPr/>
            </w:rPrChange>
          </w:rPr>
          <w:t>6.61 Concurrent data access [CGX]</w:t>
        </w:r>
        <w:r w:rsidR="00F54E1B" w:rsidRPr="00F54E1B">
          <w:rPr>
            <w:i/>
            <w:lang w:bidi="en-US"/>
            <w:rPrChange w:id="1076" w:author="Clive Pygott" w:date="2018-05-16T18:59:00Z">
              <w:rPr>
                <w:i/>
                <w:u w:val="single"/>
                <w:lang w:bidi="en-US"/>
              </w:rPr>
            </w:rPrChange>
          </w:rPr>
          <w:fldChar w:fldCharType="end"/>
        </w:r>
      </w:ins>
      <w:del w:id="1077" w:author="Clive Pygott" w:date="2018-05-16T18:59:00Z">
        <w:r w:rsidRPr="005C137B" w:rsidDel="00F54E1B">
          <w:rPr>
            <w:i/>
            <w:rPrChange w:id="1078" w:author="Clive Pygott" w:date="2018-05-16T18:58:00Z">
              <w:rPr>
                <w:rStyle w:val="Hyperlink"/>
                <w:lang w:bidi="en-US"/>
              </w:rPr>
            </w:rPrChange>
          </w:rPr>
          <w:delText xml:space="preserve">6.61 </w:delText>
        </w:r>
      </w:del>
      <w:del w:id="1079" w:author="Clive Pygott" w:date="2018-05-16T18:58:00Z">
        <w:r w:rsidRPr="005C137B" w:rsidDel="005C137B">
          <w:rPr>
            <w:i/>
            <w:rPrChange w:id="1080" w:author="Clive Pygott" w:date="2018-05-16T18:58:00Z">
              <w:rPr>
                <w:rStyle w:val="Hyperlink"/>
                <w:lang w:bidi="en-US"/>
              </w:rPr>
            </w:rPrChange>
          </w:rPr>
          <w:delText>"</w:delText>
        </w:r>
      </w:del>
      <w:del w:id="1081" w:author="Clive Pygott" w:date="2018-05-16T18:59:00Z">
        <w:r w:rsidRPr="005C137B" w:rsidDel="00F54E1B">
          <w:rPr>
            <w:i/>
            <w:rPrChange w:id="1082" w:author="Clive Pygott" w:date="2018-05-16T18:58:00Z">
              <w:rPr>
                <w:rStyle w:val="Hyperlink"/>
                <w:lang w:bidi="en-US"/>
              </w:rPr>
            </w:rPrChange>
          </w:rPr>
          <w:delText>Concurrent data access [CGX]</w:delText>
        </w:r>
      </w:del>
      <w:del w:id="1083" w:author="Clive Pygott" w:date="2018-05-16T18:58:00Z">
        <w:r w:rsidRPr="005C137B" w:rsidDel="005C137B">
          <w:rPr>
            <w:i/>
            <w:rPrChange w:id="1084" w:author="Clive Pygott" w:date="2018-05-16T18:58:00Z">
              <w:rPr>
                <w:rStyle w:val="Hyperlink"/>
                <w:lang w:bidi="en-US"/>
              </w:rPr>
            </w:rPrChange>
          </w:rPr>
          <w:delText>"</w:delText>
        </w:r>
      </w:del>
      <w:del w:id="1085" w:author="Clive Pygott" w:date="2018-05-16T18:59:00Z">
        <w:r w:rsidR="006459B2" w:rsidDel="00F54E1B">
          <w:rPr>
            <w:lang w:bidi="en-US"/>
          </w:rPr>
          <w:delText>.</w:delText>
        </w:r>
      </w:del>
    </w:p>
    <w:p w14:paraId="59CA986D" w14:textId="774FF731" w:rsidR="004C770C" w:rsidRPr="00CD6A7E" w:rsidRDefault="001456BA" w:rsidP="004C770C">
      <w:pPr>
        <w:pStyle w:val="Heading2"/>
        <w:rPr>
          <w:lang w:bidi="en-US"/>
        </w:rPr>
      </w:pPr>
      <w:bookmarkStart w:id="1086" w:name="_Toc310518174"/>
      <w:bookmarkStart w:id="1087" w:name="_Ref357014706"/>
      <w:bookmarkStart w:id="1088" w:name="_Toc514522016"/>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086"/>
      <w:bookmarkEnd w:id="1087"/>
      <w:bookmarkEnd w:id="108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089" w:name="_Toc310518175"/>
      <w:r>
        <w:rPr>
          <w:lang w:bidi="en-US"/>
        </w:rPr>
        <w:t xml:space="preserve">6.19.1 </w:t>
      </w:r>
      <w:r w:rsidRPr="00CD6A7E">
        <w:rPr>
          <w:lang w:bidi="en-US"/>
        </w:rPr>
        <w:t>Applicability to language</w:t>
      </w:r>
    </w:p>
    <w:p w14:paraId="2171C12A" w14:textId="199B712D"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090" w:name="_Ref514260039"/>
      <w:bookmarkStart w:id="1091" w:name="_Toc514522017"/>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089"/>
      <w:bookmarkEnd w:id="1090"/>
      <w:bookmarkEnd w:id="109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lastRenderedPageBreak/>
        <w:t>In the following example, b</w:t>
      </w:r>
      <w:r w:rsidR="006459B2">
        <w:rPr>
          <w:lang w:bidi="en-US"/>
        </w:rPr>
        <w:t xml:space="preserve">ecause the variable name </w:t>
      </w:r>
      <w:r w:rsidR="006459B2" w:rsidRPr="00A2542D">
        <w:rPr>
          <w:rFonts w:ascii="Courier New" w:hAnsi="Courier New" w:cs="Courier New"/>
          <w:sz w:val="20"/>
          <w:lang w:bidi="en-US"/>
          <w:rPrChange w:id="1092" w:author="Clive Pygott" w:date="2018-05-18T17:48:00Z">
            <w:rPr>
              <w:lang w:bidi="en-US"/>
            </w:rPr>
          </w:rPrChange>
        </w:rPr>
        <w:t>var1</w:t>
      </w:r>
      <w:r w:rsidR="006459B2" w:rsidRPr="00A2542D">
        <w:rPr>
          <w:sz w:val="20"/>
          <w:lang w:bidi="en-US"/>
          <w:rPrChange w:id="1093" w:author="Clive Pygott" w:date="2018-05-18T17:48:00Z">
            <w:rPr>
              <w:lang w:bidi="en-US"/>
            </w:rPr>
          </w:rPrChange>
        </w:rPr>
        <w:t xml:space="preserve"> </w:t>
      </w:r>
      <w:r w:rsidR="006459B2">
        <w:rPr>
          <w:lang w:bidi="en-US"/>
        </w:rPr>
        <w:t xml:space="preserve">was reused, the printed value of </w:t>
      </w:r>
      <w:r w:rsidR="006459B2" w:rsidRPr="00A2542D">
        <w:rPr>
          <w:rFonts w:ascii="Courier New" w:hAnsi="Courier New" w:cs="Courier New"/>
          <w:sz w:val="20"/>
          <w:lang w:bidi="en-US"/>
          <w:rPrChange w:id="1094" w:author="Clive Pygott" w:date="2018-05-18T17:48:00Z">
            <w:rPr>
              <w:lang w:bidi="en-US"/>
            </w:rPr>
          </w:rPrChange>
        </w:rPr>
        <w:t>var1</w:t>
      </w:r>
      <w:r w:rsidR="006459B2" w:rsidRPr="00A2542D">
        <w:rPr>
          <w:sz w:val="20"/>
          <w:lang w:bidi="en-US"/>
          <w:rPrChange w:id="1095" w:author="Clive Pygott" w:date="2018-05-18T17:48:00Z">
            <w:rPr>
              <w:lang w:bidi="en-US"/>
            </w:rPr>
          </w:rPrChange>
        </w:rPr>
        <w:t xml:space="preserve"> </w:t>
      </w:r>
      <w:r w:rsidR="006459B2">
        <w:rPr>
          <w:lang w:bidi="en-US"/>
        </w:rPr>
        <w:t>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08907CCF" w:rsidR="008C57AD" w:rsidRDefault="008C57AD" w:rsidP="008C57AD">
      <w:pPr>
        <w:rPr>
          <w:lang w:bidi="en-US"/>
        </w:rPr>
      </w:pPr>
      <w:r>
        <w:rPr>
          <w:lang w:bidi="en-US"/>
        </w:rPr>
        <w:t>This issue is related to</w:t>
      </w:r>
      <w:r w:rsidR="006E1DE1">
        <w:rPr>
          <w:lang w:bidi="en-US"/>
        </w:rPr>
        <w:t xml:space="preserve"> </w:t>
      </w:r>
      <w:ins w:id="1096" w:author="Clive Pygott" w:date="2018-05-16T18:53:00Z">
        <w:r w:rsidR="00FC79A3" w:rsidRPr="00FC79A3">
          <w:rPr>
            <w:i/>
            <w:u w:val="single"/>
            <w:lang w:bidi="en-US"/>
            <w:rPrChange w:id="1097" w:author="Clive Pygott" w:date="2018-05-16T18:53:00Z">
              <w:rPr>
                <w:lang w:bidi="en-US"/>
              </w:rPr>
            </w:rPrChange>
          </w:rPr>
          <w:fldChar w:fldCharType="begin"/>
        </w:r>
        <w:r w:rsidR="00FC79A3" w:rsidRPr="00FC79A3">
          <w:rPr>
            <w:i/>
            <w:u w:val="single"/>
            <w:lang w:bidi="en-US"/>
            <w:rPrChange w:id="1098" w:author="Clive Pygott" w:date="2018-05-16T18:53:00Z">
              <w:rPr>
                <w:lang w:bidi="en-US"/>
              </w:rPr>
            </w:rPrChange>
          </w:rPr>
          <w:instrText xml:space="preserve"> REF _Ref514260144 \h </w:instrText>
        </w:r>
      </w:ins>
      <w:r w:rsidR="00FC79A3" w:rsidRPr="00FC79A3">
        <w:rPr>
          <w:i/>
          <w:u w:val="single"/>
          <w:lang w:bidi="en-US"/>
          <w:rPrChange w:id="1099" w:author="Clive Pygott" w:date="2018-05-16T18:53:00Z">
            <w:rPr>
              <w:i/>
              <w:lang w:bidi="en-US"/>
            </w:rPr>
          </w:rPrChange>
        </w:rPr>
        <w:instrText xml:space="preserve"> \* MERGEFORMAT </w:instrText>
      </w:r>
      <w:r w:rsidR="00FC79A3" w:rsidRPr="00FC79A3">
        <w:rPr>
          <w:i/>
          <w:u w:val="single"/>
          <w:lang w:bidi="en-US"/>
          <w:rPrChange w:id="1100" w:author="Clive Pygott" w:date="2018-05-16T18:53:00Z">
            <w:rPr>
              <w:i/>
              <w:u w:val="single"/>
              <w:lang w:bidi="en-US"/>
            </w:rPr>
          </w:rPrChange>
        </w:rPr>
      </w:r>
      <w:r w:rsidR="00FC79A3" w:rsidRPr="00FC79A3">
        <w:rPr>
          <w:i/>
          <w:u w:val="single"/>
          <w:lang w:bidi="en-US"/>
          <w:rPrChange w:id="1101" w:author="Clive Pygott" w:date="2018-05-16T18:53:00Z">
            <w:rPr>
              <w:lang w:bidi="en-US"/>
            </w:rPr>
          </w:rPrChange>
        </w:rPr>
        <w:fldChar w:fldCharType="separate"/>
      </w:r>
      <w:ins w:id="1102" w:author="Clive Pygott" w:date="2018-05-16T18:53:00Z">
        <w:r w:rsidR="00FC79A3" w:rsidRPr="00FC79A3">
          <w:rPr>
            <w:i/>
            <w:u w:val="single"/>
            <w:lang w:bidi="en-US"/>
            <w:rPrChange w:id="1103" w:author="Clive Pygott" w:date="2018-05-16T18:53:00Z">
              <w:rPr>
                <w:lang w:bidi="en-US"/>
              </w:rPr>
            </w:rPrChange>
          </w:rPr>
          <w:t>6.17 Choice of clear names [NAI]</w:t>
        </w:r>
        <w:r w:rsidR="00FC79A3" w:rsidRPr="00FC79A3">
          <w:rPr>
            <w:i/>
            <w:u w:val="single"/>
            <w:lang w:bidi="en-US"/>
            <w:rPrChange w:id="1104" w:author="Clive Pygott" w:date="2018-05-16T18:53:00Z">
              <w:rPr>
                <w:lang w:bidi="en-US"/>
              </w:rPr>
            </w:rPrChange>
          </w:rPr>
          <w:fldChar w:fldCharType="end"/>
        </w:r>
      </w:ins>
      <w:del w:id="1105" w:author="Clive Pygott" w:date="2018-05-16T18:53:00Z">
        <w:r w:rsidDel="00FC79A3">
          <w:rPr>
            <w:lang w:bidi="en-US"/>
          </w:rPr>
          <w:delText>6.17 “choice of clear names” [NAI]</w:delText>
        </w:r>
      </w:del>
      <w:r>
        <w:rPr>
          <w:lang w:bidi="en-US"/>
        </w:rPr>
        <w:t>, as they are both mechanisms by which the programmer may inadvertently use an object other than the one intended.</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106" w:name="_Toc514522018"/>
      <w:bookmarkStart w:id="1107" w:name="_Toc310518176"/>
      <w:bookmarkStart w:id="1108" w:name="_Ref357014663"/>
      <w:bookmarkStart w:id="1109" w:name="_Ref420411458"/>
      <w:bookmarkStart w:id="1110"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10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107"/>
      <w:bookmarkEnd w:id="1108"/>
      <w:bookmarkEnd w:id="1109"/>
      <w:bookmarkEnd w:id="1110"/>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111" w:name="_Toc310518177"/>
      <w:bookmarkStart w:id="1112" w:name="_Ref336414908"/>
      <w:bookmarkStart w:id="1113" w:name="_Ref336422669"/>
      <w:bookmarkStart w:id="1114"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115" w:name="_Ref514259447"/>
      <w:bookmarkStart w:id="1116" w:name="_Toc514522019"/>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111"/>
      <w:bookmarkEnd w:id="1112"/>
      <w:bookmarkEnd w:id="1113"/>
      <w:bookmarkEnd w:id="1114"/>
      <w:bookmarkEnd w:id="1115"/>
      <w:bookmarkEnd w:id="111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64D8E4A1"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 xml:space="preserve">In the common case, on architectures that make use of a program stack, this value defaults to </w:t>
      </w:r>
      <w:r>
        <w:rPr>
          <w:lang w:bidi="en-US"/>
        </w:rPr>
        <w:lastRenderedPageBreak/>
        <w:t>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117" w:name="_Toc310518178"/>
      <w:bookmarkStart w:id="1118" w:name="_Toc514522020"/>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117"/>
      <w:bookmarkEnd w:id="111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and </w:t>
      </w:r>
      <w:r w:rsidR="007B70EB">
        <w:rPr>
          <w:lang w:bidi="en-US"/>
        </w:rPr>
        <w:t xml:space="preserve"> </w:t>
      </w:r>
      <w:r w:rsidR="002213B7">
        <w:rPr>
          <w:lang w:bidi="en-US"/>
        </w:rPr>
        <w:t xml:space="preserve">mixing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119" w:name="_Toc310518179"/>
      <w:bookmarkStart w:id="1120" w:name="_Toc514522021"/>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119"/>
      <w:bookmarkEnd w:id="112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11F99887"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undefined and this can lead to unexpected results.</w:t>
      </w:r>
      <w:r w:rsidR="006E1DE1">
        <w:rPr>
          <w:lang w:bidi="en-US"/>
        </w:rPr>
        <w:t xml:space="preserve"> </w:t>
      </w:r>
      <w:r>
        <w:rPr>
          <w:lang w:bidi="en-US"/>
        </w:rPr>
        <w:t>Either the “</w:t>
      </w:r>
      <w:proofErr w:type="spellStart"/>
      <w:r w:rsidRPr="00A2542D">
        <w:rPr>
          <w:rFonts w:ascii="Courier New" w:hAnsi="Courier New" w:cs="Courier New"/>
          <w:sz w:val="20"/>
          <w:lang w:bidi="en-US"/>
          <w:rPrChange w:id="1121" w:author="Clive Pygott" w:date="2018-05-18T17:50:00Z">
            <w:rPr>
              <w:lang w:bidi="en-US"/>
            </w:rPr>
          </w:rPrChange>
        </w:rPr>
        <w:t>i</w:t>
      </w:r>
      <w:proofErr w:type="spellEnd"/>
      <w:r w:rsidRPr="00A2542D">
        <w:rPr>
          <w:rFonts w:ascii="Courier New" w:hAnsi="Courier New" w:cs="Courier New"/>
          <w:sz w:val="20"/>
          <w:lang w:bidi="en-US"/>
          <w:rPrChange w:id="1122" w:author="Clive Pygott" w:date="2018-05-18T17:50:00Z">
            <w:rPr>
              <w:lang w:bidi="en-US"/>
            </w:rPr>
          </w:rPrChange>
        </w:rPr>
        <w:t>++</w:t>
      </w:r>
      <w:r>
        <w:rPr>
          <w:lang w:bidi="en-US"/>
        </w:rPr>
        <w:t>” is per</w:t>
      </w:r>
      <w:r w:rsidR="00B777DE">
        <w:rPr>
          <w:lang w:bidi="en-US"/>
        </w:rPr>
        <w:t xml:space="preserve">formed first or the assignment  </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ins w:id="1123" w:author="Clive Pygott" w:date="2018-05-28T18:32:00Z">
        <w:r w:rsidR="00B705CE">
          <w:rPr>
            <w:lang w:val="en-CA"/>
          </w:rPr>
          <w:fldChar w:fldCharType="begin"/>
        </w:r>
        <w:r w:rsidR="00B705CE">
          <w:instrText>XE "</w:instrText>
        </w:r>
        <w:proofErr w:type="spellStart"/>
        <w:r w:rsidR="00B705CE">
          <w:rPr>
            <w:lang w:bidi="en-US"/>
          </w:rPr>
          <w:instrText>behaviour</w:instrText>
        </w:r>
        <w:proofErr w:type="spellEnd"/>
        <w:r w:rsidR="00B705CE">
          <w:rPr>
            <w:lang w:bidi="en-US"/>
          </w:rPr>
          <w:instrText xml:space="preserve">: </w:instrText>
        </w:r>
        <w:r w:rsidR="00B705CE">
          <w:rPr>
            <w:u w:val="single"/>
          </w:rPr>
          <w:instrText>unspecified</w:instrText>
        </w:r>
        <w:r w:rsidR="00B705CE" w:rsidRPr="008A1B88">
          <w:rPr>
            <w:u w:val="single"/>
          </w:rPr>
          <w:instrText xml:space="preserve"> </w:instrText>
        </w:r>
        <w:proofErr w:type="spellStart"/>
        <w:r w:rsidR="00B705CE" w:rsidRPr="008A1B88">
          <w:rPr>
            <w:u w:val="single"/>
          </w:rPr>
          <w:lastRenderedPageBreak/>
          <w:instrText>behaviour</w:instrText>
        </w:r>
        <w:proofErr w:type="spellEnd"/>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w:instrText>
        </w:r>
        <w:proofErr w:type="spellStart"/>
        <w:r w:rsidR="00B705CE" w:rsidRPr="008A1B88">
          <w:rPr>
            <w:u w:val="single"/>
          </w:rPr>
          <w:instrText>behaviour</w:instrText>
        </w:r>
        <w:proofErr w:type="spellEnd"/>
        <w:r w:rsidR="00B705CE">
          <w:instrText xml:space="preserve"> "</w:instrText>
        </w:r>
        <w:r w:rsidR="00B705CE">
          <w:rPr>
            <w:lang w:val="en-CA"/>
          </w:rPr>
          <w:fldChar w:fldCharType="end"/>
        </w:r>
      </w:ins>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4B86A31F" w:rsidR="007B70EB" w:rsidRDefault="007B70EB" w:rsidP="007B70EB">
      <w:pPr>
        <w:spacing w:after="0"/>
        <w:rPr>
          <w:ins w:id="1124" w:author="Clive Pygott" w:date="2018-05-18T17:51:00Z"/>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593056AB"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is the comma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r w:rsidR="00BF1851">
        <w:rPr>
          <w:rFonts w:ascii="Courier New" w:hAnsi="Courier New" w:cs="Courier New"/>
          <w:sz w:val="20"/>
          <w:lang w:bidi="en-US"/>
        </w:rPr>
        <w:t>;</w:t>
      </w:r>
      <w:ins w:id="1125" w:author="Clive Pygott" w:date="2018-05-18T17:51:00Z">
        <w:r w:rsidR="00A2542D">
          <w:rPr>
            <w:rFonts w:ascii="Courier New" w:hAnsi="Courier New" w:cs="Courier New"/>
            <w:sz w:val="20"/>
            <w:lang w:bidi="en-US"/>
          </w:rPr>
          <w:t xml:space="preserve"> </w:t>
        </w:r>
      </w:ins>
      <w:r w:rsidR="00BF1851">
        <w:rPr>
          <w:lang w:bidi="en-US"/>
        </w:rPr>
        <w:t>ha</w:t>
      </w:r>
      <w:r>
        <w:rPr>
          <w:lang w:bidi="en-US"/>
        </w:rPr>
        <w:t>s</w:t>
      </w:r>
      <w:r w:rsidR="00BF1851">
        <w:rPr>
          <w:lang w:bidi="en-US"/>
        </w:rPr>
        <w:t xml:space="preserve"> unspecified </w:t>
      </w:r>
      <w:proofErr w:type="spellStart"/>
      <w:r w:rsidR="00BF1851">
        <w:rPr>
          <w:lang w:bidi="en-US"/>
        </w:rPr>
        <w:t>behaviour</w:t>
      </w:r>
      <w:proofErr w:type="spellEnd"/>
      <w:r w:rsidR="00BF1851">
        <w:rPr>
          <w:lang w:bidi="en-US"/>
        </w:rPr>
        <w:t xml:space="preserve">, as the assignment and increment may be performed in either order,   </w:t>
      </w:r>
      <w:proofErr w:type="spellStart"/>
      <w:r w:rsidR="00BF1851" w:rsidRPr="007B70EB">
        <w:rPr>
          <w:rFonts w:ascii="Courier New" w:hAnsi="Courier New" w:cs="Courier New"/>
          <w:sz w:val="20"/>
          <w:lang w:bidi="en-US"/>
        </w:rPr>
        <w:t>i</w:t>
      </w:r>
      <w:proofErr w:type="spellEnd"/>
      <w:r w:rsidR="00BF1851">
        <w:rPr>
          <w:rFonts w:ascii="Courier New" w:hAnsi="Courier New" w:cs="Courier New"/>
          <w:sz w:val="20"/>
          <w:lang w:bidi="en-US"/>
        </w:rPr>
        <w:t xml:space="preserve">++, </w:t>
      </w:r>
      <w:proofErr w:type="spellStart"/>
      <w:r w:rsidR="00BF1851">
        <w:rPr>
          <w:rFonts w:ascii="Courier New" w:hAnsi="Courier New" w:cs="Courier New"/>
          <w:sz w:val="20"/>
          <w:lang w:bidi="en-US"/>
        </w:rPr>
        <w:t>i</w:t>
      </w:r>
      <w:proofErr w:type="spellEnd"/>
      <w:r w:rsidR="00BF1851" w:rsidRPr="007B70EB">
        <w:rPr>
          <w:rFonts w:ascii="Courier New" w:hAnsi="Courier New" w:cs="Courier New"/>
          <w:sz w:val="20"/>
          <w:lang w:bidi="en-US"/>
        </w:rPr>
        <w:t xml:space="preserve"> = v[</w:t>
      </w:r>
      <w:proofErr w:type="spellStart"/>
      <w:r w:rsidR="00BF1851" w:rsidRPr="007B70EB">
        <w:rPr>
          <w:rFonts w:ascii="Courier New" w:hAnsi="Courier New" w:cs="Courier New"/>
          <w:sz w:val="20"/>
          <w:lang w:bidi="en-US"/>
        </w:rPr>
        <w:t>i</w:t>
      </w:r>
      <w:proofErr w:type="spellEnd"/>
      <w:r w:rsidR="00BF1851" w:rsidRPr="007B70EB">
        <w:rPr>
          <w:rFonts w:ascii="Courier New" w:hAnsi="Courier New" w:cs="Courier New"/>
          <w:sz w:val="20"/>
          <w:lang w:bidi="en-US"/>
        </w:rPr>
        <w:t>]</w:t>
      </w:r>
      <w:r w:rsidR="00BF1851">
        <w:rPr>
          <w:rFonts w:ascii="Courier New" w:hAnsi="Courier New" w:cs="Courier New"/>
          <w:sz w:val="20"/>
          <w:lang w:bidi="en-US"/>
        </w:rPr>
        <w:t xml:space="preserve">; </w:t>
      </w:r>
      <w:del w:id="1126" w:author="Clive Pygott" w:date="2018-05-18T17:52:00Z">
        <w:r w:rsidR="00BF1851" w:rsidDel="00A2542D">
          <w:rPr>
            <w:rFonts w:ascii="Courier New" w:hAnsi="Courier New" w:cs="Courier New"/>
            <w:sz w:val="20"/>
            <w:lang w:bidi="en-US"/>
          </w:rPr>
          <w:delText xml:space="preserve"> </w:delText>
        </w:r>
      </w:del>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A2542D" w:rsidRDefault="00447EAD" w:rsidP="007B70EB">
      <w:pPr>
        <w:spacing w:after="0"/>
        <w:rPr>
          <w:rFonts w:ascii="Courier New" w:hAnsi="Courier New" w:cs="Courier New"/>
          <w:sz w:val="20"/>
          <w:lang w:bidi="en-US"/>
          <w:rPrChange w:id="1127" w:author="Clive Pygott" w:date="2018-05-18T17:52:00Z">
            <w:rPr>
              <w:rFonts w:ascii="Courier New" w:hAnsi="Courier New" w:cs="Courier New"/>
              <w:lang w:bidi="en-US"/>
            </w:rPr>
          </w:rPrChange>
        </w:rPr>
      </w:pPr>
      <w:r w:rsidRPr="00A2542D">
        <w:rPr>
          <w:rFonts w:ascii="Courier New" w:hAnsi="Courier New" w:cs="Courier New"/>
          <w:sz w:val="20"/>
          <w:lang w:bidi="en-US"/>
          <w:rPrChange w:id="1128" w:author="Clive Pygott" w:date="2018-05-18T17:52:00Z">
            <w:rPr>
              <w:rFonts w:ascii="Courier New" w:hAnsi="Courier New" w:cs="Courier New"/>
              <w:lang w:bidi="en-US"/>
            </w:rPr>
          </w:rPrChange>
        </w:rPr>
        <w:t xml:space="preserve">              (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129" w:name="_Toc310518180"/>
      <w:bookmarkStart w:id="1130" w:name="_Toc514522022"/>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129"/>
      <w:bookmarkEnd w:id="113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951C701" w:rsidR="007B70EB" w:rsidRPr="002C4D47" w:rsidRDefault="007B70EB">
      <w:pPr>
        <w:spacing w:after="0"/>
        <w:rPr>
          <w:lang w:val="en-GB" w:bidi="en-US"/>
        </w:rPr>
      </w:pPr>
      <w:r>
        <w:rPr>
          <w:lang w:bidi="en-US"/>
        </w:rPr>
        <w:lastRenderedPageBreak/>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A2542D">
        <w:rPr>
          <w:rFonts w:ascii="Courier New" w:hAnsi="Courier New" w:cs="Courier New"/>
          <w:sz w:val="20"/>
          <w:lang w:bidi="en-US"/>
          <w:rPrChange w:id="1131" w:author="Clive Pygott" w:date="2018-05-18T17:53:00Z">
            <w:rPr>
              <w:lang w:bidi="en-US"/>
            </w:rPr>
          </w:rPrChange>
        </w:rPr>
        <w:t>==</w:t>
      </w:r>
      <w:r>
        <w:rPr>
          <w:lang w:bidi="en-US"/>
        </w:rPr>
        <w:t>” with assignment “</w:t>
      </w:r>
      <w:r w:rsidRPr="00A2542D">
        <w:rPr>
          <w:rFonts w:ascii="Courier New" w:hAnsi="Courier New" w:cs="Courier New"/>
          <w:sz w:val="20"/>
          <w:lang w:bidi="en-US"/>
          <w:rPrChange w:id="1132" w:author="Clive Pygott" w:date="2018-05-18T17:53:00Z">
            <w:rPr>
              <w:lang w:bidi="en-US"/>
            </w:rPr>
          </w:rPrChange>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int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8552B65"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w:t>
      </w:r>
      <w:r w:rsidRPr="00A2542D">
        <w:rPr>
          <w:rFonts w:ascii="Courier New" w:hAnsi="Courier New" w:cs="Courier New"/>
          <w:sz w:val="20"/>
          <w:lang w:bidi="en-US"/>
          <w:rPrChange w:id="1133" w:author="Clive Pygott" w:date="2018-05-18T17:53:00Z">
            <w:rPr>
              <w:lang w:bidi="en-US"/>
            </w:rPr>
          </w:rPrChange>
        </w:rPr>
        <w:t>=</w:t>
      </w:r>
      <w:r>
        <w:rPr>
          <w:lang w:bidi="en-US"/>
        </w:rPr>
        <w:t>” instead of a “</w:t>
      </w:r>
      <w:r w:rsidRPr="00A2542D">
        <w:rPr>
          <w:rFonts w:ascii="Courier New" w:hAnsi="Courier New" w:cs="Courier New"/>
          <w:sz w:val="20"/>
          <w:lang w:bidi="en-US"/>
          <w:rPrChange w:id="1134" w:author="Clive Pygott" w:date="2018-05-18T17:53:00Z">
            <w:rPr>
              <w:lang w:bidi="en-US"/>
            </w:rPr>
          </w:rPrChange>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r w:rsidRPr="00B50ED2">
        <w:rPr>
          <w:rFonts w:ascii="Courier New" w:hAnsi="Courier New" w:cs="Courier New"/>
          <w:sz w:val="20"/>
          <w:lang w:val="fr-FR" w:bidi="en-US"/>
        </w:rPr>
        <w:t>int</w:t>
      </w:r>
      <w:proofErr w:type="spell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6F8A7CF6" w:rsidR="007B70EB" w:rsidRPr="00667743" w:rsidRDefault="007B70EB" w:rsidP="007B70EB">
      <w:pPr>
        <w:spacing w:after="0"/>
        <w:ind w:left="567"/>
        <w:rPr>
          <w:rFonts w:ascii="Courier New" w:hAnsi="Courier New" w:cs="Courier New"/>
          <w:sz w:val="20"/>
          <w:lang w:val="fr-FR" w:bidi="en-US"/>
          <w:rPrChange w:id="1135" w:author="Clive Pygott" w:date="2018-05-14T20:53:00Z">
            <w:rPr>
              <w:rFonts w:ascii="Courier New" w:hAnsi="Courier New" w:cs="Courier New"/>
              <w:sz w:val="20"/>
              <w:lang w:val="en-GB" w:bidi="en-US"/>
            </w:rPr>
          </w:rPrChange>
        </w:rPr>
      </w:pPr>
      <w:r w:rsidRPr="00B50ED2">
        <w:rPr>
          <w:rFonts w:ascii="Courier New" w:hAnsi="Courier New" w:cs="Courier New"/>
          <w:sz w:val="20"/>
          <w:lang w:val="fr-FR" w:bidi="en-US"/>
        </w:rPr>
        <w:t>if (x</w:t>
      </w:r>
      <w:r w:rsidR="00AE5431">
        <w:rPr>
          <w:rFonts w:ascii="Courier New" w:hAnsi="Courier New" w:cs="Courier New"/>
          <w:sz w:val="20"/>
          <w:lang w:val="fr-FR" w:bidi="en-US"/>
        </w:rPr>
        <w:t> !</w:t>
      </w:r>
      <w:r w:rsidRPr="00667743">
        <w:rPr>
          <w:rFonts w:ascii="Courier New" w:hAnsi="Courier New" w:cs="Courier New"/>
          <w:sz w:val="20"/>
          <w:lang w:val="fr-FR" w:bidi="en-US"/>
          <w:rPrChange w:id="1136" w:author="Clive Pygott" w:date="2018-05-14T20:53:00Z">
            <w:rPr>
              <w:rFonts w:ascii="Courier New" w:hAnsi="Courier New" w:cs="Courier New"/>
              <w:sz w:val="20"/>
              <w:lang w:val="en-GB" w:bidi="en-US"/>
            </w:rPr>
          </w:rPrChange>
        </w:rPr>
        <w:t>= 0) {</w:t>
      </w:r>
    </w:p>
    <w:p w14:paraId="5E404C6B" w14:textId="77777777" w:rsidR="007B70EB" w:rsidRPr="007B70EB" w:rsidRDefault="007B70EB" w:rsidP="007B70EB">
      <w:pPr>
        <w:spacing w:after="0"/>
        <w:ind w:left="567"/>
        <w:rPr>
          <w:rFonts w:ascii="Courier New" w:hAnsi="Courier New" w:cs="Courier New"/>
          <w:sz w:val="20"/>
          <w:lang w:bidi="en-US"/>
        </w:rPr>
      </w:pPr>
      <w:r w:rsidRPr="00667743">
        <w:rPr>
          <w:rFonts w:ascii="Courier New" w:hAnsi="Courier New" w:cs="Courier New"/>
          <w:sz w:val="20"/>
          <w:lang w:val="fr-FR" w:bidi="en-US"/>
          <w:rPrChange w:id="1137" w:author="Clive Pygott" w:date="2018-05-14T20:53:00Z">
            <w:rPr>
              <w:rFonts w:ascii="Courier New" w:hAnsi="Courier New" w:cs="Courier New"/>
              <w:sz w:val="20"/>
              <w:lang w:val="en-GB" w:bidi="en-US"/>
            </w:rPr>
          </w:rPrChange>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A2542D">
        <w:rPr>
          <w:rFonts w:ascii="Courier New" w:hAnsi="Courier New" w:cs="Courier New"/>
          <w:sz w:val="20"/>
          <w:lang w:bidi="en-US"/>
          <w:rPrChange w:id="1138" w:author="Clive Pygott" w:date="2018-05-18T17:54:00Z">
            <w:rPr>
              <w:lang w:bidi="en-US"/>
            </w:rPr>
          </w:rPrChange>
        </w:rPr>
        <w:t>y</w:t>
      </w:r>
      <w:r w:rsidRPr="00A2542D">
        <w:rPr>
          <w:sz w:val="20"/>
          <w:lang w:bidi="en-US"/>
          <w:rPrChange w:id="1139" w:author="Clive Pygott" w:date="2018-05-18T17:54:00Z">
            <w:rPr>
              <w:lang w:bidi="en-US"/>
            </w:rPr>
          </w:rPrChange>
        </w:rPr>
        <w:t xml:space="preserve"> </w:t>
      </w:r>
      <w:r>
        <w:rPr>
          <w:lang w:bidi="en-US"/>
        </w:rPr>
        <w:t xml:space="preserve">to </w:t>
      </w:r>
      <w:r w:rsidRPr="00A2542D">
        <w:rPr>
          <w:rFonts w:ascii="Courier New" w:hAnsi="Courier New" w:cs="Courier New"/>
          <w:sz w:val="20"/>
          <w:lang w:bidi="en-US"/>
          <w:rPrChange w:id="1140" w:author="Clive Pygott" w:date="2018-05-18T17:54:00Z">
            <w:rPr>
              <w:lang w:bidi="en-US"/>
            </w:rPr>
          </w:rPrChange>
        </w:rPr>
        <w:t>x</w:t>
      </w:r>
      <w:r w:rsidRPr="00A2542D">
        <w:rPr>
          <w:sz w:val="20"/>
          <w:lang w:bidi="en-US"/>
          <w:rPrChange w:id="1141" w:author="Clive Pygott" w:date="2018-05-18T17:54:00Z">
            <w:rPr>
              <w:lang w:bidi="en-US"/>
            </w:rPr>
          </w:rPrChange>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A2542D">
        <w:rPr>
          <w:rFonts w:ascii="Courier New" w:hAnsi="Courier New" w:cs="Courier New"/>
          <w:sz w:val="20"/>
          <w:lang w:bidi="en-US"/>
          <w:rPrChange w:id="1142" w:author="Clive Pygott" w:date="2018-05-18T17:54:00Z">
            <w:rPr>
              <w:lang w:bidi="en-US"/>
            </w:rPr>
          </w:rPrChange>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int </w:t>
      </w:r>
      <w:proofErr w:type="spellStart"/>
      <w:r w:rsidRPr="007B70EB">
        <w:rPr>
          <w:rFonts w:ascii="Courier New" w:hAnsi="Courier New" w:cs="Courier New"/>
          <w:sz w:val="20"/>
          <w:lang w:bidi="en-US"/>
        </w:rPr>
        <w:t>a,b</w:t>
      </w:r>
      <w:proofErr w:type="spell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xml:space="preserve">int </w:t>
      </w:r>
      <w:proofErr w:type="spellStart"/>
      <w:r w:rsidRPr="007B70EB">
        <w:rPr>
          <w:rFonts w:ascii="Courier New" w:hAnsi="Courier New" w:cs="Courier New"/>
          <w:sz w:val="20"/>
          <w:lang w:bidi="en-US"/>
        </w:rPr>
        <w:t>a,b,c,d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w:t>
      </w:r>
      <w:proofErr w:type="spellStart"/>
      <w:r w:rsidRPr="007B70EB">
        <w:rPr>
          <w:rFonts w:ascii="Courier New" w:hAnsi="Courier New" w:cs="Courier New"/>
          <w:sz w:val="20"/>
          <w:lang w:bidi="en-US"/>
        </w:rPr>
        <w:t>a,b,c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4B90F7E0" w:rsidR="007B70EB" w:rsidRDefault="007B70EB" w:rsidP="007B70EB">
      <w:pPr>
        <w:spacing w:after="0"/>
        <w:rPr>
          <w:ins w:id="1143" w:author="Clive Pygott" w:date="2018-05-18T17:55:00Z"/>
          <w:lang w:bidi="en-US"/>
        </w:rPr>
      </w:pP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144" w:name="_Toc310518181"/>
      <w:bookmarkStart w:id="1145" w:name="_Toc514522023"/>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144"/>
      <w:bookmarkEnd w:id="114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146" w:name="_Toc310518182"/>
      <w:bookmarkStart w:id="1147" w:name="_Toc514522024"/>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146"/>
      <w:bookmarkEnd w:id="114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lastRenderedPageBreak/>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AE7635">
        <w:rPr>
          <w:rFonts w:ascii="Courier New" w:hAnsi="Courier New" w:cs="Courier New"/>
          <w:sz w:val="20"/>
          <w:lang w:bidi="en-US"/>
          <w:rPrChange w:id="1148" w:author="Clive Pygott" w:date="2018-05-18T17:56:00Z">
            <w:rPr>
              <w:lang w:bidi="en-US"/>
            </w:rPr>
          </w:rPrChange>
        </w:rPr>
        <w:t>break</w:t>
      </w:r>
      <w:r w:rsidR="0043703E" w:rsidRPr="00AE7635">
        <w:rPr>
          <w:sz w:val="20"/>
          <w:lang w:bidi="en-US"/>
          <w:rPrChange w:id="1149" w:author="Clive Pygott" w:date="2018-05-18T17:56:00Z">
            <w:rPr>
              <w:lang w:bidi="en-US"/>
            </w:rPr>
          </w:rPrChange>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xml:space="preserve">int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69F904EC" w:rsidR="00CC44DA" w:rsidRDefault="00643ADC" w:rsidP="002C4D47">
      <w:pPr>
        <w:pStyle w:val="ListParagraph"/>
        <w:spacing w:after="0"/>
        <w:ind w:left="1080"/>
        <w:rPr>
          <w:lang w:bidi="en-US"/>
        </w:rPr>
      </w:pPr>
      <w:r>
        <w:rPr>
          <w:lang w:bidi="en-US"/>
        </w:rPr>
        <w:t>If direct fall through from one nonempty case to another is required,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150" w:name="_Toc310518183"/>
      <w:bookmarkStart w:id="1151" w:name="_Ref420411612"/>
      <w:bookmarkStart w:id="1152" w:name="_Toc514522025"/>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150"/>
      <w:bookmarkEnd w:id="1151"/>
      <w:bookmarkEnd w:id="115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lastRenderedPageBreak/>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153E512C"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xml:space="preserve">int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printf</w:t>
      </w:r>
      <w:proofErr w:type="spellEnd"/>
      <w:r>
        <w:rPr>
          <w:rFonts w:ascii="Courier New" w:hAnsi="Courier New" w:cs="Courier New"/>
          <w:sz w:val="20"/>
          <w:lang w:bidi="en-US"/>
        </w:rPr>
        <w:t>(“%d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232CDAA3" w:rsidR="002018E7" w:rsidRDefault="00F358E0" w:rsidP="0043703E">
      <w:pPr>
        <w:spacing w:after="0"/>
        <w:rPr>
          <w:lang w:bidi="en-US"/>
        </w:rPr>
      </w:pPr>
      <w:r>
        <w:rPr>
          <w:lang w:bidi="en-US"/>
        </w:rPr>
        <w:t xml:space="preserve">The programmer may have intended both </w:t>
      </w:r>
      <w:r w:rsidRPr="00AE7635">
        <w:rPr>
          <w:rFonts w:ascii="Courier New" w:hAnsi="Courier New" w:cs="Courier New"/>
          <w:sz w:val="20"/>
          <w:lang w:bidi="en-US"/>
          <w:rPrChange w:id="1153" w:author="Clive Pygott" w:date="2018-05-18T17:57:00Z">
            <w:rPr>
              <w:lang w:bidi="en-US"/>
            </w:rPr>
          </w:rPrChange>
        </w:rPr>
        <w:t>a += b[</w:t>
      </w:r>
      <w:proofErr w:type="spellStart"/>
      <w:r w:rsidRPr="00AE7635">
        <w:rPr>
          <w:rFonts w:ascii="Courier New" w:hAnsi="Courier New" w:cs="Courier New"/>
          <w:sz w:val="20"/>
          <w:lang w:bidi="en-US"/>
          <w:rPrChange w:id="1154" w:author="Clive Pygott" w:date="2018-05-18T17:57:00Z">
            <w:rPr>
              <w:lang w:bidi="en-US"/>
            </w:rPr>
          </w:rPrChange>
        </w:rPr>
        <w:t>i</w:t>
      </w:r>
      <w:proofErr w:type="spellEnd"/>
      <w:r w:rsidRPr="00AE7635">
        <w:rPr>
          <w:rFonts w:ascii="Courier New" w:hAnsi="Courier New" w:cs="Courier New"/>
          <w:sz w:val="20"/>
          <w:lang w:bidi="en-US"/>
          <w:rPrChange w:id="1155" w:author="Clive Pygott" w:date="2018-05-18T17:57:00Z">
            <w:rPr>
              <w:lang w:bidi="en-US"/>
            </w:rPr>
          </w:rPrChange>
        </w:rPr>
        <w:t>];</w:t>
      </w:r>
      <w:r w:rsidRPr="00AE7635">
        <w:rPr>
          <w:sz w:val="20"/>
          <w:lang w:bidi="en-US"/>
          <w:rPrChange w:id="1156" w:author="Clive Pygott" w:date="2018-05-18T17:57:00Z">
            <w:rPr>
              <w:lang w:bidi="en-US"/>
            </w:rPr>
          </w:rPrChange>
        </w:rPr>
        <w:t xml:space="preserve"> </w:t>
      </w:r>
      <w:r>
        <w:rPr>
          <w:lang w:bidi="en-US"/>
        </w:rPr>
        <w:t>and</w:t>
      </w:r>
      <w:ins w:id="1157" w:author="Clive Pygott" w:date="2018-05-18T17:57:00Z">
        <w:r w:rsidR="00AE7635">
          <w:rPr>
            <w:lang w:bidi="en-US"/>
          </w:rPr>
          <w:t xml:space="preserve"> </w:t>
        </w:r>
      </w:ins>
      <w:r>
        <w:rPr>
          <w:lang w:bidi="en-US"/>
        </w:rPr>
        <w:t xml:space="preserve"> </w:t>
      </w:r>
      <w:r w:rsidRPr="00AE7635">
        <w:rPr>
          <w:rFonts w:ascii="Courier New" w:hAnsi="Courier New" w:cs="Courier New"/>
          <w:sz w:val="20"/>
          <w:lang w:bidi="en-US"/>
          <w:rPrChange w:id="1158" w:author="Clive Pygott" w:date="2018-05-18T17:57:00Z">
            <w:rPr>
              <w:lang w:bidi="en-US"/>
            </w:rPr>
          </w:rPrChange>
        </w:rPr>
        <w:t>count++;</w:t>
      </w:r>
      <w:r w:rsidRPr="00AE7635">
        <w:rPr>
          <w:sz w:val="20"/>
          <w:lang w:bidi="en-US"/>
          <w:rPrChange w:id="1159" w:author="Clive Pygott" w:date="2018-05-18T17:57:00Z">
            <w:rPr>
              <w:lang w:bidi="en-US"/>
            </w:rPr>
          </w:rPrChange>
        </w:rPr>
        <w:t xml:space="preserve"> </w:t>
      </w:r>
      <w:ins w:id="1160" w:author="Clive Pygott" w:date="2018-05-18T17:57:00Z">
        <w:r w:rsidR="00AE7635">
          <w:rPr>
            <w:sz w:val="20"/>
            <w:lang w:bidi="en-US"/>
          </w:rPr>
          <w:t xml:space="preserve"> </w:t>
        </w:r>
      </w:ins>
      <w:r>
        <w:rPr>
          <w:lang w:bidi="en-US"/>
        </w:rPr>
        <w:t>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AE7635">
        <w:rPr>
          <w:rFonts w:ascii="Courier New" w:hAnsi="Courier New" w:cs="Courier New"/>
          <w:sz w:val="20"/>
          <w:lang w:bidi="en-US"/>
          <w:rPrChange w:id="1161" w:author="Clive Pygott" w:date="2018-05-18T17:58:00Z">
            <w:rPr>
              <w:lang w:bidi="en-US"/>
            </w:rPr>
          </w:rPrChange>
        </w:rPr>
        <w:t>else</w:t>
      </w:r>
      <w:r w:rsidRPr="00AE7635">
        <w:rPr>
          <w:sz w:val="20"/>
          <w:lang w:bidi="en-US"/>
          <w:rPrChange w:id="1162" w:author="Clive Pygott" w:date="2018-05-18T17:58:00Z">
            <w:rPr>
              <w:lang w:bidi="en-US"/>
            </w:rPr>
          </w:rPrChange>
        </w:rPr>
        <w:t xml:space="preserve"> </w:t>
      </w:r>
      <w:r>
        <w:rPr>
          <w:lang w:bidi="en-US"/>
        </w:rPr>
        <w:t xml:space="preserve">statement for every </w:t>
      </w:r>
      <w:r w:rsidRPr="00AE7635">
        <w:rPr>
          <w:rFonts w:ascii="Courier New" w:hAnsi="Courier New" w:cs="Courier New"/>
          <w:sz w:val="20"/>
          <w:lang w:bidi="en-US"/>
          <w:rPrChange w:id="1163" w:author="Clive Pygott" w:date="2018-05-18T17:58:00Z">
            <w:rPr>
              <w:lang w:bidi="en-US"/>
            </w:rPr>
          </w:rPrChange>
        </w:rPr>
        <w:t>if</w:t>
      </w:r>
      <w:r w:rsidRPr="00AE7635">
        <w:rPr>
          <w:sz w:val="20"/>
          <w:lang w:bidi="en-US"/>
          <w:rPrChange w:id="1164" w:author="Clive Pygott" w:date="2018-05-18T17:58:00Z">
            <w:rPr>
              <w:lang w:bidi="en-US"/>
            </w:rPr>
          </w:rPrChange>
        </w:rPr>
        <w:t xml:space="preserve"> </w:t>
      </w:r>
      <w:r>
        <w:rPr>
          <w:lang w:bidi="en-US"/>
        </w:rPr>
        <w:t>statement.</w:t>
      </w:r>
      <w:r w:rsidR="006E1DE1">
        <w:rPr>
          <w:lang w:bidi="en-US"/>
        </w:rPr>
        <w:t xml:space="preserve"> </w:t>
      </w:r>
      <w:r>
        <w:rPr>
          <w:lang w:bidi="en-US"/>
        </w:rPr>
        <w:t xml:space="preserve">An </w:t>
      </w:r>
      <w:r w:rsidRPr="00AE7635">
        <w:rPr>
          <w:rFonts w:ascii="Courier New" w:hAnsi="Courier New" w:cs="Courier New"/>
          <w:sz w:val="20"/>
          <w:lang w:bidi="en-US"/>
          <w:rPrChange w:id="1165" w:author="Clive Pygott" w:date="2018-05-18T17:58:00Z">
            <w:rPr>
              <w:lang w:bidi="en-US"/>
            </w:rPr>
          </w:rPrChange>
        </w:rPr>
        <w:t>else</w:t>
      </w:r>
      <w:r w:rsidRPr="00AE7635">
        <w:rPr>
          <w:sz w:val="20"/>
          <w:lang w:bidi="en-US"/>
          <w:rPrChange w:id="1166" w:author="Clive Pygott" w:date="2018-05-18T17:58:00Z">
            <w:rPr>
              <w:lang w:bidi="en-US"/>
            </w:rPr>
          </w:rPrChange>
        </w:rPr>
        <w:t xml:space="preserve"> </w:t>
      </w:r>
      <w:r>
        <w:rPr>
          <w:lang w:bidi="en-US"/>
        </w:rPr>
        <w:t xml:space="preserve">statement in C always belong to the most recent </w:t>
      </w:r>
      <w:r w:rsidRPr="00AE7635">
        <w:rPr>
          <w:rFonts w:ascii="Courier New" w:hAnsi="Courier New" w:cs="Courier New"/>
          <w:sz w:val="20"/>
          <w:lang w:bidi="en-US"/>
          <w:rPrChange w:id="1167" w:author="Clive Pygott" w:date="2018-05-18T17:58:00Z">
            <w:rPr>
              <w:lang w:bidi="en-US"/>
            </w:rPr>
          </w:rPrChange>
        </w:rPr>
        <w:t>if</w:t>
      </w:r>
      <w:r w:rsidRPr="00AE7635">
        <w:rPr>
          <w:sz w:val="20"/>
          <w:lang w:bidi="en-US"/>
          <w:rPrChange w:id="1168" w:author="Clive Pygott" w:date="2018-05-18T17:58:00Z">
            <w:rPr>
              <w:lang w:bidi="en-US"/>
            </w:rPr>
          </w:rPrChange>
        </w:rPr>
        <w:t xml:space="preserve"> </w:t>
      </w:r>
      <w:r>
        <w:rPr>
          <w:lang w:bidi="en-US"/>
        </w:rPr>
        <w:t xml:space="preserve">statement without an </w:t>
      </w:r>
      <w:r w:rsidRPr="00AE7635">
        <w:rPr>
          <w:rFonts w:ascii="Courier New" w:hAnsi="Courier New" w:cs="Courier New"/>
          <w:sz w:val="20"/>
          <w:lang w:bidi="en-US"/>
          <w:rPrChange w:id="1169" w:author="Clive Pygott" w:date="2018-05-18T17:58:00Z">
            <w:rPr>
              <w:lang w:bidi="en-US"/>
            </w:rPr>
          </w:rPrChange>
        </w:rPr>
        <w:t>else</w:t>
      </w:r>
      <w:r>
        <w:rPr>
          <w:lang w:bidi="en-US"/>
        </w:rPr>
        <w:t>.</w:t>
      </w:r>
      <w:r w:rsidR="006E1DE1">
        <w:rPr>
          <w:lang w:bidi="en-US"/>
        </w:rPr>
        <w:t xml:space="preserve"> </w:t>
      </w:r>
      <w:r>
        <w:rPr>
          <w:lang w:bidi="en-US"/>
        </w:rPr>
        <w:t xml:space="preserve">However, the situation could occur where it is not readily apparent to which </w:t>
      </w:r>
      <w:r w:rsidRPr="00AE7635">
        <w:rPr>
          <w:rFonts w:ascii="Courier New" w:hAnsi="Courier New" w:cs="Courier New"/>
          <w:sz w:val="20"/>
          <w:lang w:bidi="en-US"/>
          <w:rPrChange w:id="1170" w:author="Clive Pygott" w:date="2018-05-18T17:58:00Z">
            <w:rPr>
              <w:lang w:bidi="en-US"/>
            </w:rPr>
          </w:rPrChange>
        </w:rPr>
        <w:t>if</w:t>
      </w:r>
      <w:r w:rsidRPr="00AE7635">
        <w:rPr>
          <w:sz w:val="20"/>
          <w:lang w:bidi="en-US"/>
          <w:rPrChange w:id="1171" w:author="Clive Pygott" w:date="2018-05-18T17:58:00Z">
            <w:rPr>
              <w:lang w:bidi="en-US"/>
            </w:rPr>
          </w:rPrChange>
        </w:rPr>
        <w:t xml:space="preserve"> </w:t>
      </w:r>
      <w:r>
        <w:rPr>
          <w:lang w:bidi="en-US"/>
        </w:rPr>
        <w:t xml:space="preserve">statement an </w:t>
      </w:r>
      <w:r w:rsidRPr="00AE7635">
        <w:rPr>
          <w:rFonts w:ascii="Courier New" w:hAnsi="Courier New" w:cs="Courier New"/>
          <w:sz w:val="20"/>
          <w:lang w:bidi="en-US"/>
          <w:rPrChange w:id="1172" w:author="Clive Pygott" w:date="2018-05-18T17:58:00Z">
            <w:rPr>
              <w:lang w:bidi="en-US"/>
            </w:rPr>
          </w:rPrChange>
        </w:rPr>
        <w:t>else</w:t>
      </w:r>
      <w:r w:rsidRPr="00AE7635">
        <w:rPr>
          <w:sz w:val="20"/>
          <w:lang w:bidi="en-US"/>
          <w:rPrChange w:id="1173" w:author="Clive Pygott" w:date="2018-05-18T17:58:00Z">
            <w:rPr>
              <w:lang w:bidi="en-US"/>
            </w:rPr>
          </w:rPrChange>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344C1EC" w:rsidR="0043703E" w:rsidRDefault="0043703E" w:rsidP="007124F7">
      <w:pPr>
        <w:pStyle w:val="ListParagraph"/>
        <w:numPr>
          <w:ilvl w:val="0"/>
          <w:numId w:val="37"/>
        </w:numPr>
        <w:spacing w:after="0"/>
        <w:rPr>
          <w:lang w:bidi="en-US"/>
        </w:rPr>
      </w:pPr>
      <w:r>
        <w:rPr>
          <w:lang w:bidi="en-US"/>
        </w:rPr>
        <w:t xml:space="preserve">Enclose the bodies of </w:t>
      </w:r>
      <w:r w:rsidRPr="00AE7635">
        <w:rPr>
          <w:rFonts w:ascii="Courier New" w:hAnsi="Courier New" w:cs="Courier New"/>
          <w:sz w:val="20"/>
          <w:lang w:bidi="en-US"/>
          <w:rPrChange w:id="1174" w:author="Clive Pygott" w:date="2018-05-18T17:59:00Z">
            <w:rPr>
              <w:lang w:bidi="en-US"/>
            </w:rPr>
          </w:rPrChange>
        </w:rPr>
        <w:t>if</w:t>
      </w:r>
      <w:r>
        <w:rPr>
          <w:lang w:bidi="en-US"/>
        </w:rPr>
        <w:t xml:space="preserve">, </w:t>
      </w:r>
      <w:r w:rsidRPr="00AE7635">
        <w:rPr>
          <w:rFonts w:ascii="Courier New" w:hAnsi="Courier New" w:cs="Courier New"/>
          <w:sz w:val="20"/>
          <w:lang w:bidi="en-US"/>
          <w:rPrChange w:id="1175" w:author="Clive Pygott" w:date="2018-05-18T17:59:00Z">
            <w:rPr>
              <w:lang w:bidi="en-US"/>
            </w:rPr>
          </w:rPrChange>
        </w:rPr>
        <w:t>else</w:t>
      </w:r>
      <w:r>
        <w:rPr>
          <w:lang w:bidi="en-US"/>
        </w:rPr>
        <w:t xml:space="preserve">, </w:t>
      </w:r>
      <w:r w:rsidRPr="00AE7635">
        <w:rPr>
          <w:rFonts w:ascii="Courier New" w:hAnsi="Courier New" w:cs="Courier New"/>
          <w:sz w:val="20"/>
          <w:lang w:bidi="en-US"/>
          <w:rPrChange w:id="1176" w:author="Clive Pygott" w:date="2018-05-18T17:59:00Z">
            <w:rPr>
              <w:lang w:bidi="en-US"/>
            </w:rPr>
          </w:rPrChange>
        </w:rPr>
        <w:t>while</w:t>
      </w:r>
      <w:r>
        <w:rPr>
          <w:lang w:bidi="en-US"/>
        </w:rPr>
        <w:t xml:space="preserve">, </w:t>
      </w:r>
      <w:r w:rsidRPr="00AE7635">
        <w:rPr>
          <w:rFonts w:ascii="Courier New" w:hAnsi="Courier New" w:cs="Courier New"/>
          <w:sz w:val="20"/>
          <w:lang w:bidi="en-US"/>
          <w:rPrChange w:id="1177" w:author="Clive Pygott" w:date="2018-05-18T17:59:00Z">
            <w:rPr>
              <w:lang w:bidi="en-US"/>
            </w:rPr>
          </w:rPrChange>
        </w:rPr>
        <w:t>for</w:t>
      </w:r>
      <w:r>
        <w:rPr>
          <w:lang w:bidi="en-US"/>
        </w:rPr>
        <w:t>, and similar 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xml:space="preserve">int </w:t>
      </w:r>
      <w:proofErr w:type="spellStart"/>
      <w:r w:rsidRPr="002018E7">
        <w:rPr>
          <w:rFonts w:ascii="Courier New" w:hAnsi="Courier New" w:cs="Courier New"/>
          <w:sz w:val="20"/>
          <w:lang w:bidi="en-US"/>
        </w:rPr>
        <w:t>a,b,i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AE7635">
        <w:rPr>
          <w:rFonts w:ascii="Courier New" w:hAnsi="Courier New" w:cs="Courier New"/>
          <w:sz w:val="20"/>
          <w:lang w:bidi="en-US"/>
          <w:rPrChange w:id="1178" w:author="Clive Pygott" w:date="2018-05-18T17:59:00Z">
            <w:rPr>
              <w:rFonts w:cs="Courier New"/>
              <w:lang w:bidi="en-US"/>
            </w:rPr>
          </w:rPrChange>
        </w:rPr>
        <w:t>if</w:t>
      </w:r>
      <w:r w:rsidR="00C1532D" w:rsidRPr="00AE7635">
        <w:rPr>
          <w:rFonts w:cs="Courier New"/>
          <w:sz w:val="20"/>
          <w:lang w:bidi="en-US"/>
          <w:rPrChange w:id="1179" w:author="Clive Pygott" w:date="2018-05-18T17:59:00Z">
            <w:rPr>
              <w:rFonts w:cs="Courier New"/>
              <w:lang w:bidi="en-US"/>
            </w:rPr>
          </w:rPrChange>
        </w:rPr>
        <w:t xml:space="preserve"> </w:t>
      </w:r>
      <w:r w:rsidR="00C1532D" w:rsidRPr="00C258BF">
        <w:rPr>
          <w:rFonts w:cs="Courier New"/>
          <w:lang w:bidi="en-US"/>
        </w:rPr>
        <w:t xml:space="preserve">and </w:t>
      </w:r>
      <w:r w:rsidR="00C1532D" w:rsidRPr="00AE7635">
        <w:rPr>
          <w:rFonts w:ascii="Courier New" w:hAnsi="Courier New" w:cs="Courier New"/>
          <w:sz w:val="20"/>
          <w:lang w:bidi="en-US"/>
          <w:rPrChange w:id="1180" w:author="Clive Pygott" w:date="2018-05-18T17:59:00Z">
            <w:rPr>
              <w:rFonts w:cs="Courier New"/>
              <w:lang w:bidi="en-US"/>
            </w:rPr>
          </w:rPrChange>
        </w:rPr>
        <w:t>else</w:t>
      </w:r>
      <w:r w:rsidR="00C1532D" w:rsidRPr="00AE7635">
        <w:rPr>
          <w:rFonts w:cs="Courier New"/>
          <w:sz w:val="20"/>
          <w:lang w:bidi="en-US"/>
          <w:rPrChange w:id="1181" w:author="Clive Pygott" w:date="2018-05-18T17:59:00Z">
            <w:rPr>
              <w:rFonts w:cs="Courier New"/>
              <w:lang w:bidi="en-US"/>
            </w:rPr>
          </w:rPrChange>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AE7635">
        <w:rPr>
          <w:rFonts w:ascii="Courier New" w:hAnsi="Courier New" w:cs="Courier New"/>
          <w:sz w:val="20"/>
          <w:lang w:bidi="en-US"/>
          <w:rPrChange w:id="1182" w:author="Clive Pygott" w:date="2018-05-18T18:00:00Z">
            <w:rPr>
              <w:rFonts w:cs="Courier New"/>
              <w:lang w:bidi="en-US"/>
            </w:rPr>
          </w:rPrChange>
        </w:rPr>
        <w:t>b</w:t>
      </w:r>
      <w:r w:rsidR="00C1532D" w:rsidRPr="00AE7635">
        <w:rPr>
          <w:rFonts w:cs="Courier New"/>
          <w:sz w:val="20"/>
          <w:lang w:bidi="en-US"/>
          <w:rPrChange w:id="1183" w:author="Clive Pygott" w:date="2018-05-18T18:00:00Z">
            <w:rPr>
              <w:rFonts w:cs="Courier New"/>
              <w:lang w:bidi="en-US"/>
            </w:rPr>
          </w:rPrChange>
        </w:rPr>
        <w:t xml:space="preserve"> </w:t>
      </w:r>
      <w:r w:rsidR="00C1532D" w:rsidRPr="00C258BF">
        <w:rPr>
          <w:rFonts w:cs="Courier New"/>
          <w:lang w:bidi="en-US"/>
        </w:rPr>
        <w:t xml:space="preserve">that was intended to be in the </w:t>
      </w:r>
      <w:r w:rsidR="00C1532D" w:rsidRPr="00AE7635">
        <w:rPr>
          <w:rFonts w:ascii="Courier New" w:hAnsi="Courier New" w:cs="Courier New"/>
          <w:sz w:val="20"/>
          <w:lang w:bidi="en-US"/>
          <w:rPrChange w:id="1184" w:author="Clive Pygott" w:date="2018-05-18T18:00:00Z">
            <w:rPr>
              <w:rFonts w:cs="Courier New"/>
              <w:lang w:bidi="en-US"/>
            </w:rPr>
          </w:rPrChange>
        </w:rPr>
        <w:t>else</w:t>
      </w:r>
      <w:r w:rsidR="00C1532D" w:rsidRPr="00AE7635">
        <w:rPr>
          <w:rFonts w:cs="Courier New"/>
          <w:sz w:val="20"/>
          <w:lang w:bidi="en-US"/>
          <w:rPrChange w:id="1185" w:author="Clive Pygott" w:date="2018-05-18T18:00:00Z">
            <w:rPr>
              <w:rFonts w:cs="Courier New"/>
              <w:lang w:bidi="en-US"/>
            </w:rPr>
          </w:rPrChange>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186" w:name="_Toc310518184"/>
      <w:bookmarkStart w:id="1187" w:name="_Toc514522026"/>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186"/>
      <w:bookmarkEnd w:id="118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lastRenderedPageBreak/>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2FD06D8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w:t>
      </w:r>
      <w:proofErr w:type="spellStart"/>
      <w:r w:rsidRPr="002018E7">
        <w:rPr>
          <w:rFonts w:ascii="Courier New" w:hAnsi="Courier New" w:cs="Courier New"/>
          <w:sz w:val="20"/>
          <w:lang w:bidi="en-US"/>
        </w:rPr>
        <w:t>a,i</w:t>
      </w:r>
      <w:proofErr w:type="spell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AE7635">
        <w:rPr>
          <w:rFonts w:ascii="Courier New" w:hAnsi="Courier New" w:cs="Courier New"/>
          <w:sz w:val="20"/>
          <w:lang w:bidi="en-US"/>
          <w:rPrChange w:id="1188" w:author="Clive Pygott" w:date="2018-05-18T18:00:00Z">
            <w:rPr>
              <w:lang w:bidi="en-US"/>
            </w:rPr>
          </w:rPrChange>
        </w:rPr>
        <w:t>a</w:t>
      </w:r>
      <w:r w:rsidRPr="00AE7635">
        <w:rPr>
          <w:sz w:val="20"/>
          <w:lang w:bidi="en-US"/>
          <w:rPrChange w:id="1189" w:author="Clive Pygott" w:date="2018-05-18T18:00:00Z">
            <w:rPr>
              <w:lang w:bidi="en-US"/>
            </w:rPr>
          </w:rPrChange>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414FDB">
        <w:rPr>
          <w:rFonts w:cstheme="minorHAnsi"/>
          <w:lang w:bidi="en-US"/>
          <w:rPrChange w:id="1190" w:author="Clive Pygott" w:date="2018-05-19T19:13:00Z">
            <w:rPr>
              <w:rFonts w:ascii="Courier New" w:hAnsi="Courier New" w:cs="Courier New"/>
              <w:sz w:val="20"/>
              <w:lang w:bidi="en-US"/>
            </w:rPr>
          </w:rPrChange>
        </w:rPr>
        <w:t>Rounding may cause this loop to be performed ten or eleven times. To ensure this loop is performed ten times,</w:t>
      </w:r>
      <w:r w:rsidRPr="00414FDB">
        <w:rPr>
          <w:rFonts w:ascii="Courier New" w:hAnsi="Courier New" w:cs="Courier New"/>
          <w:lang w:bidi="en-US"/>
          <w:rPrChange w:id="1191" w:author="Clive Pygott" w:date="2018-05-19T19:13:00Z">
            <w:rPr>
              <w:rFonts w:ascii="Courier New" w:hAnsi="Courier New" w:cs="Courier New"/>
              <w:sz w:val="20"/>
              <w:lang w:bidi="en-US"/>
            </w:rPr>
          </w:rPrChange>
        </w:rPr>
        <w:t xml:space="preserve"> </w:t>
      </w:r>
      <w:r>
        <w:rPr>
          <w:rFonts w:ascii="Courier New" w:hAnsi="Courier New" w:cs="Courier New"/>
          <w:sz w:val="20"/>
          <w:lang w:bidi="en-US"/>
        </w:rPr>
        <w:t xml:space="preserve">j </w:t>
      </w:r>
      <w:r w:rsidRPr="00414FDB">
        <w:rPr>
          <w:rFonts w:cstheme="minorHAnsi"/>
          <w:lang w:bidi="en-US"/>
          <w:rPrChange w:id="1192" w:author="Clive Pygott" w:date="2018-05-19T19:13:00Z">
            <w:rPr>
              <w:rFonts w:ascii="Courier New" w:hAnsi="Courier New" w:cs="Courier New"/>
              <w:sz w:val="20"/>
              <w:lang w:bidi="en-US"/>
            </w:rPr>
          </w:rPrChange>
        </w:rPr>
        <w:t>needs to be initialized to</w:t>
      </w:r>
      <w:r w:rsidRPr="00414FDB">
        <w:rPr>
          <w:rFonts w:ascii="Courier New" w:hAnsi="Courier New" w:cs="Courier New"/>
          <w:lang w:bidi="en-US"/>
          <w:rPrChange w:id="1193" w:author="Clive Pygott" w:date="2018-05-19T19:13:00Z">
            <w:rPr>
              <w:rFonts w:ascii="Courier New" w:hAnsi="Courier New" w:cs="Courier New"/>
              <w:sz w:val="20"/>
              <w:lang w:bidi="en-US"/>
            </w:rPr>
          </w:rPrChange>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194" w:name="_Toc310518185"/>
      <w:bookmarkStart w:id="1195" w:name="_Toc514522027"/>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194"/>
      <w:bookmarkEnd w:id="119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 xml:space="preserve">int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lastRenderedPageBreak/>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191C38E3"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414FDB">
        <w:rPr>
          <w:rFonts w:ascii="Courier New" w:hAnsi="Courier New" w:cs="Courier New"/>
          <w:sz w:val="20"/>
          <w:lang w:bidi="en-US"/>
          <w:rPrChange w:id="1196" w:author="Clive Pygott" w:date="2018-05-19T19:14:00Z">
            <w:rPr>
              <w:lang w:bidi="en-US"/>
            </w:rPr>
          </w:rPrChange>
        </w:rPr>
        <w:t>n</w:t>
      </w:r>
      <w:r w:rsidRPr="00414FDB">
        <w:rPr>
          <w:sz w:val="20"/>
          <w:lang w:bidi="en-US"/>
          <w:rPrChange w:id="1197" w:author="Clive Pygott" w:date="2018-05-19T19:14:00Z">
            <w:rPr>
              <w:lang w:bidi="en-US"/>
            </w:rPr>
          </w:rPrChange>
        </w:rPr>
        <w:t xml:space="preserve"> </w:t>
      </w:r>
      <w:r>
        <w:rPr>
          <w:lang w:bidi="en-US"/>
        </w:rPr>
        <w:t xml:space="preserve">length array instead of length </w:t>
      </w:r>
      <w:r w:rsidRPr="00414FDB">
        <w:rPr>
          <w:rFonts w:ascii="Courier New" w:hAnsi="Courier New" w:cs="Courier New"/>
          <w:sz w:val="20"/>
          <w:lang w:bidi="en-US"/>
          <w:rPrChange w:id="1198" w:author="Clive Pygott" w:date="2018-05-19T19:14:00Z">
            <w:rPr>
              <w:lang w:bidi="en-US"/>
            </w:rPr>
          </w:rPrChange>
        </w:rPr>
        <w:t>n+1</w:t>
      </w:r>
      <w:r w:rsidRPr="00414FDB">
        <w:rPr>
          <w:sz w:val="20"/>
          <w:lang w:bidi="en-US"/>
          <w:rPrChange w:id="1199" w:author="Clive Pygott" w:date="2018-05-19T19:14:00Z">
            <w:rPr>
              <w:lang w:bidi="en-US"/>
            </w:rPr>
          </w:rPrChange>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ins w:id="1200" w:author="Clive Pygott" w:date="2018-05-28T18:54: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w:t>
      </w:r>
    </w:p>
    <w:p w14:paraId="0FA0C85C" w14:textId="77777777" w:rsidR="002D29A9" w:rsidRDefault="002D29A9" w:rsidP="002018E7">
      <w:pPr>
        <w:spacing w:after="0"/>
        <w:rPr>
          <w:lang w:bidi="en-US"/>
        </w:rPr>
      </w:pPr>
    </w:p>
    <w:p w14:paraId="26A92657" w14:textId="4A3FAE09"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Due to the structure of the C language, this may be the main way to avoid this vulnerability.</w:t>
      </w:r>
      <w:r w:rsidR="006E1DE1">
        <w:rPr>
          <w:lang w:bidi="en-US"/>
        </w:rPr>
        <w:t xml:space="preserve"> </w:t>
      </w:r>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201" w:name="_Toc310518186"/>
      <w:bookmarkStart w:id="1202" w:name="_Toc514522028"/>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201"/>
      <w:bookmarkEnd w:id="120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03704B2E" w:rsidR="00FE6962" w:rsidRPr="002D29A9" w:rsidRDefault="00FE6962" w:rsidP="002D29A9">
      <w:pPr>
        <w:rPr>
          <w:lang w:bidi="en-US"/>
        </w:rPr>
      </w:pPr>
      <w:r>
        <w:t xml:space="preserve">IEC 61508 [12]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414FDB">
        <w:rPr>
          <w:rFonts w:ascii="Courier New" w:hAnsi="Courier New" w:cs="Courier New"/>
          <w:sz w:val="20"/>
          <w:rPrChange w:id="1203" w:author="Clive Pygott" w:date="2018-05-19T19:15:00Z">
            <w:rPr/>
          </w:rPrChange>
        </w:rPr>
        <w:t>if</w:t>
      </w:r>
      <w:r w:rsidRPr="00414FDB">
        <w:rPr>
          <w:sz w:val="20"/>
          <w:rPrChange w:id="1204" w:author="Clive Pygott" w:date="2018-05-19T19:15:00Z">
            <w:rPr/>
          </w:rPrChange>
        </w:rPr>
        <w:t xml:space="preserve"> </w:t>
      </w:r>
      <w:r>
        <w:t xml:space="preserve">check of parameters at the start of a function that requires the remainder of the function to be encased in the </w:t>
      </w:r>
      <w:r w:rsidRPr="00414FDB">
        <w:rPr>
          <w:rFonts w:ascii="Courier New" w:hAnsi="Courier New" w:cs="Courier New"/>
          <w:sz w:val="20"/>
          <w:rPrChange w:id="1205" w:author="Clive Pygott" w:date="2018-05-19T19:15:00Z">
            <w:rPr/>
          </w:rPrChange>
        </w:rPr>
        <w:t>if</w:t>
      </w:r>
      <w:r w:rsidRPr="00414FDB">
        <w:rPr>
          <w:sz w:val="20"/>
          <w:rPrChange w:id="1206" w:author="Clive Pygott" w:date="2018-05-19T19:15:00Z">
            <w:rPr/>
          </w:rPrChange>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lastRenderedPageBreak/>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38C5AE2" w14:textId="0600CC40" w:rsidR="002D29A9" w:rsidRDefault="002D29A9" w:rsidP="00FD2327">
      <w:pPr>
        <w:numPr>
          <w:ilvl w:val="0"/>
          <w:numId w:val="9"/>
        </w:numPr>
        <w:spacing w:after="0"/>
        <w:contextualSpacing/>
      </w:pP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0089E3A3" w14:textId="67A870FD" w:rsidR="004C770C" w:rsidRDefault="004C770C" w:rsidP="006E043E">
      <w:pPr>
        <w:spacing w:after="0"/>
        <w:ind w:left="360"/>
        <w:contextualSpacing/>
      </w:pP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207" w:name="_Toc310518187"/>
      <w:bookmarkStart w:id="1208" w:name="_Ref336414969"/>
      <w:bookmarkStart w:id="1209" w:name="_Toc514522029"/>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207"/>
      <w:bookmarkEnd w:id="1208"/>
      <w:bookmarkEnd w:id="120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ins w:id="1210" w:author="Clive Pygott" w:date="2018-05-28T19:05:00Z">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ins>
      <w:r>
        <w:rPr>
          <w:lang w:bidi="en-US"/>
        </w:rPr>
        <w:t>.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r w:rsidRPr="00FD2327">
        <w:rPr>
          <w:rFonts w:ascii="Courier New" w:hAnsi="Courier New" w:cs="Courier New"/>
          <w:sz w:val="20"/>
          <w:lang w:val="fr-FR" w:bidi="en-US"/>
        </w:rPr>
        <w:t>void</w:t>
      </w:r>
      <w:proofErr w:type="spell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414FDB">
        <w:rPr>
          <w:rFonts w:ascii="Courier New" w:hAnsi="Courier New" w:cs="Courier New"/>
          <w:sz w:val="18"/>
          <w:lang w:bidi="en-US"/>
          <w:rPrChange w:id="1211" w:author="Clive Pygott" w:date="2018-05-19T19:16:00Z">
            <w:rPr>
              <w:rFonts w:ascii="Courier New" w:hAnsi="Courier New" w:cs="Courier New"/>
              <w:sz w:val="20"/>
              <w:lang w:bidi="en-US"/>
            </w:rPr>
          </w:rPrChange>
        </w:rPr>
        <w:t>x</w:t>
      </w:r>
      <w:r w:rsidRPr="00414FDB">
        <w:rPr>
          <w:sz w:val="20"/>
          <w:lang w:bidi="en-US"/>
          <w:rPrChange w:id="1212" w:author="Clive Pygott" w:date="2018-05-19T19:16:00Z">
            <w:rPr>
              <w:lang w:bidi="en-US"/>
            </w:rPr>
          </w:rPrChange>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w:t>
      </w:r>
      <w:ins w:id="1213" w:author="Clive Pygott" w:date="2018-05-28T18:54: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r w:rsidR="00AE5431" w:rsidRPr="00CC0AD5">
        <w:rPr>
          <w:rFonts w:ascii="Courier New" w:hAnsi="Courier New" w:cs="Courier New"/>
          <w:sz w:val="20"/>
          <w:szCs w:val="20"/>
          <w:lang w:bidi="en-US"/>
        </w:rPr>
        <w:t>const int *p</w:t>
      </w:r>
    </w:p>
    <w:p w14:paraId="31F4FBD0" w14:textId="77777777" w:rsidR="002D29A9" w:rsidRDefault="002D29A9" w:rsidP="002D29A9">
      <w:pPr>
        <w:spacing w:after="0"/>
        <w:rPr>
          <w:lang w:bidi="en-US"/>
        </w:rPr>
      </w:pPr>
    </w:p>
    <w:p w14:paraId="36119A25" w14:textId="575931E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414FDB">
        <w:rPr>
          <w:rFonts w:ascii="Courier New" w:hAnsi="Courier New" w:cs="Courier New"/>
          <w:color w:val="000000" w:themeColor="text1"/>
          <w:sz w:val="20"/>
          <w:lang w:bidi="en-US"/>
          <w:rPrChange w:id="1214" w:author="Clive Pygott" w:date="2018-05-19T19:16:00Z">
            <w:rPr>
              <w:rFonts w:ascii="Courier New" w:hAnsi="Courier New" w:cs="Courier New"/>
              <w:color w:val="000000" w:themeColor="text1"/>
              <w:lang w:bidi="en-US"/>
            </w:rPr>
          </w:rPrChange>
        </w:rPr>
        <w:t>restrict</w:t>
      </w:r>
      <w:r w:rsidRPr="00414FDB">
        <w:rPr>
          <w:color w:val="000000" w:themeColor="text1"/>
          <w:sz w:val="20"/>
          <w:lang w:bidi="en-US"/>
          <w:rPrChange w:id="1215" w:author="Clive Pygott" w:date="2018-05-19T19:16:00Z">
            <w:rPr>
              <w:color w:val="000000" w:themeColor="text1"/>
              <w:lang w:bidi="en-US"/>
            </w:rPr>
          </w:rPrChange>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414FDB">
        <w:rPr>
          <w:rFonts w:ascii="Courier New" w:hAnsi="Courier New" w:cs="Courier New"/>
          <w:color w:val="000000" w:themeColor="text1"/>
          <w:sz w:val="20"/>
          <w:lang w:bidi="en-US"/>
          <w:rPrChange w:id="1216" w:author="Clive Pygott" w:date="2018-05-19T19:17:00Z">
            <w:rPr>
              <w:rFonts w:ascii="Courier New" w:hAnsi="Courier New" w:cs="Courier New"/>
              <w:color w:val="000000" w:themeColor="text1"/>
              <w:lang w:bidi="en-US"/>
            </w:rPr>
          </w:rPrChange>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proofErr w:type="spellStart"/>
      <w:r w:rsidR="00382622" w:rsidRPr="00414FDB">
        <w:rPr>
          <w:rFonts w:ascii="Courier New" w:hAnsi="Courier New" w:cs="Courier New"/>
          <w:color w:val="000000" w:themeColor="text1"/>
          <w:sz w:val="20"/>
          <w:lang w:bidi="en-US"/>
          <w:rPrChange w:id="1217" w:author="Clive Pygott" w:date="2018-05-19T19:17:00Z">
            <w:rPr>
              <w:rFonts w:ascii="Courier New" w:hAnsi="Courier New" w:cs="Courier New"/>
              <w:color w:val="000000" w:themeColor="text1"/>
              <w:lang w:bidi="en-US"/>
            </w:rPr>
          </w:rPrChange>
        </w:rPr>
        <w:t>strncpy</w:t>
      </w:r>
      <w:proofErr w:type="spellEnd"/>
      <w:r w:rsidR="00382622" w:rsidRPr="00414FDB">
        <w:rPr>
          <w:color w:val="000000" w:themeColor="text1"/>
          <w:sz w:val="20"/>
          <w:lang w:bidi="en-US"/>
          <w:rPrChange w:id="1218" w:author="Clive Pygott" w:date="2018-05-19T19:17:00Z">
            <w:rPr>
              <w:color w:val="000000" w:themeColor="text1"/>
              <w:lang w:bidi="en-US"/>
            </w:rPr>
          </w:rPrChange>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414FDB">
        <w:rPr>
          <w:rFonts w:ascii="Courier New" w:hAnsi="Courier New" w:cs="Courier New"/>
          <w:color w:val="000000" w:themeColor="text1"/>
          <w:sz w:val="20"/>
          <w:lang w:bidi="en-US"/>
          <w:rPrChange w:id="1219" w:author="Clive Pygott" w:date="2018-05-19T19:17:00Z">
            <w:rPr>
              <w:rFonts w:ascii="Courier New" w:hAnsi="Courier New" w:cs="Courier New"/>
              <w:color w:val="000000" w:themeColor="text1"/>
              <w:lang w:bidi="en-US"/>
            </w:rPr>
          </w:rPrChange>
        </w:rPr>
        <w:t>restrict</w:t>
      </w:r>
      <w:r w:rsidR="001D02E2" w:rsidRPr="00414FDB">
        <w:rPr>
          <w:color w:val="000000" w:themeColor="text1"/>
          <w:sz w:val="20"/>
          <w:lang w:bidi="en-US"/>
          <w:rPrChange w:id="1220" w:author="Clive Pygott" w:date="2018-05-19T19:17:00Z">
            <w:rPr>
              <w:color w:val="000000" w:themeColor="text1"/>
              <w:lang w:bidi="en-US"/>
            </w:rPr>
          </w:rPrChange>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4AE9D3B1"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r w:rsidR="002F1C48" w:rsidRPr="00FC79A3">
        <w:rPr>
          <w:i/>
          <w:u w:val="single"/>
          <w:rPrChange w:id="1221" w:author="Clive Pygott" w:date="2018-05-16T18:54:00Z">
            <w:rPr/>
          </w:rPrChange>
        </w:rPr>
        <w:fldChar w:fldCharType="begin"/>
      </w:r>
      <w:r w:rsidR="002F1C48" w:rsidRPr="00FC79A3">
        <w:rPr>
          <w:i/>
          <w:u w:val="single"/>
          <w:rPrChange w:id="1222" w:author="Clive Pygott" w:date="2018-05-16T18:54:00Z">
            <w:rPr/>
          </w:rPrChange>
        </w:rPr>
        <w:instrText xml:space="preserve"> HYPERLINK \l "_6.51_Pre-processor_directives" </w:instrText>
      </w:r>
      <w:r w:rsidR="002F1C48" w:rsidRPr="00FC79A3">
        <w:rPr>
          <w:i/>
          <w:rPrChange w:id="1223" w:author="Clive Pygott" w:date="2018-05-16T18:54:00Z">
            <w:rPr>
              <w:rStyle w:val="Hyperlink"/>
              <w:lang w:bidi="en-US"/>
            </w:rPr>
          </w:rPrChange>
        </w:rPr>
        <w:fldChar w:fldCharType="separate"/>
      </w:r>
      <w:ins w:id="1224" w:author="Clive Pygott" w:date="2018-05-16T19:02:00Z">
        <w:r w:rsidR="00F54E1B" w:rsidRPr="00F54E1B">
          <w:rPr>
            <w:rStyle w:val="Hyperlink"/>
            <w:i/>
            <w:u w:val="none"/>
            <w:lang w:bidi="en-US"/>
            <w:rPrChange w:id="1225" w:author="Clive Pygott" w:date="2018-05-16T19:02:00Z">
              <w:rPr>
                <w:rStyle w:val="Hyperlink"/>
                <w:i/>
                <w:lang w:bidi="en-US"/>
              </w:rPr>
            </w:rPrChange>
          </w:rPr>
          <w:fldChar w:fldCharType="begin"/>
        </w:r>
        <w:r w:rsidR="00F54E1B" w:rsidRPr="00F54E1B">
          <w:rPr>
            <w:i/>
            <w:rPrChange w:id="1226" w:author="Clive Pygott" w:date="2018-05-16T19:02:00Z">
              <w:rPr>
                <w:i/>
                <w:u w:val="single"/>
              </w:rPr>
            </w:rPrChange>
          </w:rPr>
          <w:instrText xml:space="preserve"> REF _Ref514260667 \h </w:instrText>
        </w:r>
      </w:ins>
      <w:r w:rsidR="00F54E1B" w:rsidRPr="00F54E1B">
        <w:rPr>
          <w:rStyle w:val="Hyperlink"/>
          <w:i/>
          <w:u w:val="none"/>
          <w:lang w:bidi="en-US"/>
          <w:rPrChange w:id="1227" w:author="Clive Pygott" w:date="2018-05-16T19:02:00Z">
            <w:rPr>
              <w:rStyle w:val="Hyperlink"/>
              <w:lang w:bidi="en-US"/>
            </w:rPr>
          </w:rPrChange>
        </w:rPr>
        <w:instrText xml:space="preserve"> \* MERGEFORMAT </w:instrText>
      </w:r>
      <w:r w:rsidR="00F54E1B" w:rsidRPr="00F54E1B">
        <w:rPr>
          <w:rStyle w:val="Hyperlink"/>
          <w:i/>
          <w:u w:val="none"/>
          <w:lang w:bidi="en-US"/>
          <w:rPrChange w:id="1228" w:author="Clive Pygott" w:date="2018-05-16T19:02:00Z">
            <w:rPr>
              <w:rStyle w:val="Hyperlink"/>
              <w:i/>
              <w:u w:val="none"/>
              <w:lang w:bidi="en-US"/>
            </w:rPr>
          </w:rPrChange>
        </w:rPr>
      </w:r>
      <w:r w:rsidR="00F54E1B" w:rsidRPr="00F54E1B">
        <w:rPr>
          <w:rStyle w:val="Hyperlink"/>
          <w:i/>
          <w:u w:val="none"/>
          <w:lang w:bidi="en-US"/>
          <w:rPrChange w:id="1229" w:author="Clive Pygott" w:date="2018-05-16T19:02:00Z">
            <w:rPr>
              <w:rStyle w:val="Hyperlink"/>
              <w:i/>
              <w:lang w:bidi="en-US"/>
            </w:rPr>
          </w:rPrChange>
        </w:rPr>
        <w:fldChar w:fldCharType="separate"/>
      </w:r>
      <w:ins w:id="1230" w:author="Clive Pygott" w:date="2018-05-16T19:02:00Z">
        <w:r w:rsidR="00F54E1B" w:rsidRPr="00F54E1B">
          <w:rPr>
            <w:i/>
            <w:lang w:bidi="en-US"/>
            <w:rPrChange w:id="1231" w:author="Clive Pygott" w:date="2018-05-16T19:02:00Z">
              <w:rPr>
                <w:lang w:bidi="en-US"/>
              </w:rPr>
            </w:rPrChange>
          </w:rPr>
          <w:t>6.51 Pre-processor directives [NMP]</w:t>
        </w:r>
        <w:r w:rsidR="00F54E1B" w:rsidRPr="00F54E1B">
          <w:rPr>
            <w:rStyle w:val="Hyperlink"/>
            <w:i/>
            <w:u w:val="none"/>
            <w:lang w:bidi="en-US"/>
            <w:rPrChange w:id="1232" w:author="Clive Pygott" w:date="2018-05-16T19:02:00Z">
              <w:rPr>
                <w:rStyle w:val="Hyperlink"/>
                <w:i/>
                <w:lang w:bidi="en-US"/>
              </w:rPr>
            </w:rPrChange>
          </w:rPr>
          <w:fldChar w:fldCharType="end"/>
        </w:r>
      </w:ins>
      <w:del w:id="1233" w:author="Clive Pygott" w:date="2018-05-16T19:02:00Z">
        <w:r w:rsidRPr="00FC79A3" w:rsidDel="00F54E1B">
          <w:rPr>
            <w:rStyle w:val="Hyperlink"/>
            <w:i/>
            <w:lang w:bidi="en-US"/>
            <w:rPrChange w:id="1234" w:author="Clive Pygott" w:date="2018-05-16T18:54:00Z">
              <w:rPr>
                <w:rStyle w:val="Hyperlink"/>
                <w:lang w:bidi="en-US"/>
              </w:rPr>
            </w:rPrChange>
          </w:rPr>
          <w:delText>6.51 “Pre-processor directives [NMP]”</w:delText>
        </w:r>
      </w:del>
      <w:r w:rsidR="002F1C48" w:rsidRPr="00FC79A3">
        <w:rPr>
          <w:rStyle w:val="Hyperlink"/>
          <w:i/>
          <w:lang w:bidi="en-US"/>
          <w:rPrChange w:id="1235" w:author="Clive Pygott" w:date="2018-05-16T18:54:00Z">
            <w:rPr>
              <w:rStyle w:val="Hyperlink"/>
              <w:lang w:bidi="en-US"/>
            </w:rPr>
          </w:rPrChange>
        </w:rPr>
        <w:fldChar w:fldCharType="end"/>
      </w:r>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lastRenderedPageBreak/>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24EF3176" w:rsidR="002D29A9" w:rsidRDefault="002D29A9" w:rsidP="002D29A9">
      <w:pPr>
        <w:pStyle w:val="ListParagraph"/>
        <w:widowControl w:val="0"/>
        <w:suppressLineNumbers/>
        <w:overflowPunct w:val="0"/>
        <w:adjustRightInd w:val="0"/>
        <w:spacing w:after="0"/>
        <w:rPr>
          <w:ins w:id="1236" w:author="Clive Pygott" w:date="2018-05-19T19:18:00Z"/>
          <w:rFonts w:ascii="Calibri" w:eastAsia="Times New Roman" w:hAnsi="Calibri"/>
          <w:bCs/>
        </w:rPr>
      </w:pPr>
    </w:p>
    <w:p w14:paraId="074932F1" w14:textId="1E340E6F" w:rsidR="00414FDB" w:rsidRDefault="00414FDB" w:rsidP="002D29A9">
      <w:pPr>
        <w:pStyle w:val="ListParagraph"/>
        <w:widowControl w:val="0"/>
        <w:suppressLineNumbers/>
        <w:overflowPunct w:val="0"/>
        <w:adjustRightInd w:val="0"/>
        <w:spacing w:after="0"/>
        <w:rPr>
          <w:ins w:id="1237" w:author="Clive Pygott" w:date="2018-05-19T19:18:00Z"/>
          <w:rFonts w:ascii="Calibri" w:eastAsia="Times New Roman" w:hAnsi="Calibri"/>
          <w:bCs/>
        </w:rPr>
      </w:pPr>
    </w:p>
    <w:p w14:paraId="4E1A8BB8" w14:textId="73DDF50E" w:rsidR="00414FDB" w:rsidRDefault="00414FDB" w:rsidP="002D29A9">
      <w:pPr>
        <w:pStyle w:val="ListParagraph"/>
        <w:widowControl w:val="0"/>
        <w:suppressLineNumbers/>
        <w:overflowPunct w:val="0"/>
        <w:adjustRightInd w:val="0"/>
        <w:spacing w:after="0"/>
        <w:rPr>
          <w:ins w:id="1238" w:author="Clive Pygott" w:date="2018-05-19T19:18:00Z"/>
          <w:rFonts w:ascii="Calibri" w:eastAsia="Times New Roman" w:hAnsi="Calibri"/>
          <w:bCs/>
        </w:rPr>
      </w:pP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239" w:name="_Toc310518188"/>
      <w:bookmarkStart w:id="1240" w:name="_Toc514522030"/>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239"/>
      <w:bookmarkEnd w:id="124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241" w:name="_Toc310518189"/>
      <w:bookmarkStart w:id="1242" w:name="_Ref357014582"/>
      <w:bookmarkStart w:id="1243" w:name="_Ref420411418"/>
      <w:bookmarkStart w:id="1244"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ins w:id="1245" w:author="Clive Pygott" w:date="2018-05-28T18:25: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ins>
      <w:ins w:id="1246" w:author="Clive Pygott" w:date="2018-05-28T18:28:00Z">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 xml:space="preserve">undefined </w:instrText>
        </w:r>
        <w:proofErr w:type="spellStart"/>
        <w:r w:rsidR="00B705CE" w:rsidRPr="009A6199">
          <w:rPr>
            <w:rFonts w:cstheme="minorHAnsi"/>
            <w:u w:val="single"/>
          </w:rPr>
          <w:instrText>behaviour</w:instrText>
        </w:r>
        <w:proofErr w:type="spellEnd"/>
        <w:r w:rsidR="00B705CE" w:rsidRPr="009A6199">
          <w:rPr>
            <w:rFonts w:cstheme="minorHAnsi"/>
          </w:rPr>
          <w:instrText xml:space="preserve"> "</w:instrText>
        </w:r>
        <w:r w:rsidR="00B705CE" w:rsidRPr="009A6199">
          <w:rPr>
            <w:rFonts w:cstheme="minorHAnsi"/>
            <w:lang w:val="en-CA"/>
          </w:rPr>
          <w:fldChar w:fldCharType="end"/>
        </w:r>
      </w:ins>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247" w:name="_Toc514522031"/>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241"/>
      <w:bookmarkEnd w:id="1242"/>
      <w:bookmarkEnd w:id="1243"/>
      <w:bookmarkEnd w:id="1244"/>
      <w:bookmarkEnd w:id="124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245B9683" w14:textId="7F8A03DB" w:rsidR="00D470CB" w:rsidRPr="002C7E56" w:rsidRDefault="00D470CB" w:rsidP="002C7E56">
      <w:pPr>
        <w:spacing w:after="0"/>
        <w:rPr>
          <w:lang w:bidi="en-US"/>
        </w:rPr>
      </w:pPr>
      <w:r>
        <w:rPr>
          <w:lang w:bidi="en-US"/>
        </w:rPr>
        <w:lastRenderedPageBreak/>
        <w:t>If it is necessary to call a function that is not yet defined in the current translation unit</w:t>
      </w:r>
      <w:r>
        <w:rPr>
          <w:rStyle w:val="FootnoteReference"/>
          <w:lang w:bidi="en-US"/>
        </w:rPr>
        <w:footnoteReference w:id="6"/>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ins w:id="1248" w:author="Clive Pygott" w:date="2018-05-28T19:05:00Z">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ins>
      <w:r w:rsidR="005B0AB5">
        <w:rPr>
          <w:lang w:bidi="en-US"/>
        </w:rPr>
        <w:t xml:space="preserve"> it requires, as in   </w:t>
      </w:r>
      <w:r w:rsidR="005B0AB5" w:rsidRPr="005B0AB5">
        <w:rPr>
          <w:rFonts w:ascii="Courier New" w:hAnsi="Courier New" w:cs="Courier New"/>
          <w:sz w:val="20"/>
          <w:lang w:bidi="en-US"/>
        </w:rPr>
        <w:t>void foo(int</w:t>
      </w:r>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for compatibility with earlier C standards, compilers accept a prototype with either no parameters,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r w:rsidR="006E1DE1">
        <w:rPr>
          <w:lang w:bidi="en-US"/>
        </w:rPr>
        <w:t>,</w:t>
      </w:r>
      <w:r w:rsidR="005B0AB5">
        <w:rPr>
          <w:lang w:bidi="en-US"/>
        </w:rPr>
        <w:t xml:space="preserve"> as in  </w:t>
      </w:r>
      <w:r w:rsidR="005B0AB5" w:rsidRPr="005B0AB5">
        <w:rPr>
          <w:rFonts w:ascii="Courier New" w:hAnsi="Courier New" w:cs="Courier New"/>
          <w:sz w:val="20"/>
          <w:lang w:bidi="en-US"/>
        </w:rPr>
        <w:t>void foo(x);</w:t>
      </w:r>
      <w:r w:rsidR="005B0AB5" w:rsidRPr="005B0AB5">
        <w:rPr>
          <w:sz w:val="20"/>
          <w:lang w:bidi="en-US"/>
        </w:rPr>
        <w:t xml:space="preserve">  </w:t>
      </w:r>
      <w:r w:rsidR="005B0AB5">
        <w:rPr>
          <w:lang w:bidi="en-US"/>
        </w:rPr>
        <w:t xml:space="preserve">If either of these </w:t>
      </w:r>
      <w:r w:rsidR="00C639BF">
        <w:rPr>
          <w:lang w:bidi="en-US"/>
        </w:rPr>
        <w:t xml:space="preserve">two </w:t>
      </w:r>
      <w:r w:rsidR="005B0AB5">
        <w:rPr>
          <w:lang w:bidi="en-US"/>
        </w:rPr>
        <w:t xml:space="preserve">forms is used, the compiler allows calls to the function with any number of parameters, including none, which may lead to undefined </w:t>
      </w:r>
      <w:proofErr w:type="spellStart"/>
      <w:r w:rsidR="0072345E">
        <w:rPr>
          <w:lang w:bidi="en-US"/>
        </w:rPr>
        <w:t>behavio</w:t>
      </w:r>
      <w:r w:rsidR="00F37B5E">
        <w:rPr>
          <w:lang w:bidi="en-US"/>
        </w:rPr>
        <w:t>u</w:t>
      </w:r>
      <w:r w:rsidR="0072345E">
        <w:rPr>
          <w:lang w:bidi="en-US"/>
        </w:rPr>
        <w:t>r</w:t>
      </w:r>
      <w:proofErr w:type="spellEnd"/>
      <w:ins w:id="1249" w:author="Clive Pygott" w:date="2018-05-14T20:58:00Z">
        <w:r w:rsidR="00667743">
          <w:rPr>
            <w:lang w:val="en-CA"/>
          </w:rPr>
          <w:fldChar w:fldCharType="begin"/>
        </w:r>
        <w:r w:rsidR="00667743">
          <w:instrText xml:space="preserve"> </w:instrText>
        </w:r>
      </w:ins>
      <w:ins w:id="1250" w:author="Clive Pygott" w:date="2018-05-14T21:53:00Z">
        <w:r w:rsidR="0067013C" w:rsidRPr="00EB37A6">
          <w:rPr>
            <w:rFonts w:cstheme="minorHAnsi"/>
          </w:rPr>
          <w:instrText>XE "</w:instrText>
        </w:r>
        <w:r w:rsidR="0067013C" w:rsidRPr="00EB37A6">
          <w:rPr>
            <w:rFonts w:cstheme="minorHAnsi"/>
            <w:lang w:bidi="en-US"/>
          </w:rPr>
          <w:instrText xml:space="preserve">undefined </w:instrText>
        </w:r>
        <w:proofErr w:type="spellStart"/>
        <w:r w:rsidR="0067013C" w:rsidRPr="00EB37A6">
          <w:rPr>
            <w:rFonts w:cstheme="minorHAnsi"/>
            <w:lang w:bidi="en-US"/>
          </w:rPr>
          <w:instrText>behaviour</w:instrText>
        </w:r>
        <w:proofErr w:type="spellEnd"/>
        <w:r w:rsidR="0067013C" w:rsidRPr="00EB37A6">
          <w:rPr>
            <w:rFonts w:cstheme="minorHAnsi"/>
            <w:lang w:bidi="en-US"/>
          </w:rPr>
          <w:instrText xml:space="preserve"> </w:instrText>
        </w:r>
        <w:r w:rsidR="0067013C" w:rsidRPr="00EB37A6">
          <w:rPr>
            <w:rFonts w:cstheme="minorHAnsi"/>
          </w:rPr>
          <w:instrText>"</w:instrText>
        </w:r>
      </w:ins>
      <w:ins w:id="1251" w:author="Clive Pygott" w:date="2018-05-14T20:58:00Z">
        <w:r w:rsidR="00667743">
          <w:rPr>
            <w:lang w:val="en-CA"/>
          </w:rPr>
          <w:fldChar w:fldCharType="end"/>
        </w:r>
      </w:ins>
      <w:ins w:id="1252" w:author="Clive Pygott" w:date="2018-05-28T18:25: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ins>
      <w:del w:id="1253" w:author="Clive Pygott" w:date="2018-05-14T20:58:00Z">
        <w:r w:rsidR="0072345E" w:rsidDel="00667743">
          <w:rPr>
            <w:lang w:bidi="en-US"/>
          </w:rPr>
          <w:delText>{XE undefined behavio</w:delText>
        </w:r>
        <w:r w:rsidR="00F37B5E" w:rsidDel="00667743">
          <w:rPr>
            <w:lang w:bidi="en-US"/>
          </w:rPr>
          <w:delText>u</w:delText>
        </w:r>
        <w:r w:rsidR="0072345E" w:rsidDel="00667743">
          <w:rPr>
            <w:lang w:bidi="en-US"/>
          </w:rPr>
          <w:delText>r}</w:delText>
        </w:r>
      </w:del>
      <w:r w:rsidR="005B0AB5">
        <w:rPr>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ins w:id="1254" w:author="Clive Pygott" w:date="2018-05-19T19:19:00Z">
        <w:r w:rsidR="00414FDB">
          <w:rPr>
            <w:lang w:bidi="en-US"/>
          </w:rPr>
          <w:t xml:space="preserve">                </w:t>
        </w:r>
      </w:ins>
      <w:r w:rsidR="00C639BF">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2BCCEDAA" w14:textId="667B35BE"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by terminating the list of parameters with an ellipsis (...).</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22887013" w:rsidR="002C7E56" w:rsidRDefault="002C7E56" w:rsidP="002C7E56">
      <w:pPr>
        <w:spacing w:after="0"/>
        <w:rPr>
          <w:lang w:bidi="en-US"/>
        </w:rPr>
      </w:pP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rather than</w:t>
      </w:r>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proofErr w:type="spell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255" w:name="_Toc310518190"/>
      <w:bookmarkStart w:id="1256" w:name="_Toc514522032"/>
      <w:r>
        <w:rPr>
          <w:lang w:bidi="en-US"/>
        </w:rPr>
        <w:t>6.3</w:t>
      </w:r>
      <w:r w:rsidR="00460588">
        <w:rPr>
          <w:lang w:bidi="en-US"/>
        </w:rPr>
        <w:t>5</w:t>
      </w:r>
      <w:r w:rsidR="00AD5842">
        <w:rPr>
          <w:lang w:bidi="en-US"/>
        </w:rPr>
        <w:t xml:space="preserve"> </w:t>
      </w:r>
      <w:r w:rsidR="004C770C" w:rsidRPr="00CD6A7E">
        <w:rPr>
          <w:lang w:bidi="en-US"/>
        </w:rPr>
        <w:t>Recursion [GDL]</w:t>
      </w:r>
      <w:bookmarkEnd w:id="1255"/>
      <w:bookmarkEnd w:id="125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257" w:name="_Toc310518191"/>
      <w:bookmarkStart w:id="1258" w:name="_Ref420411403"/>
      <w:bookmarkStart w:id="1259" w:name="_Toc514522033"/>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257"/>
      <w:bookmarkEnd w:id="1258"/>
      <w:bookmarkEnd w:id="125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2A4288">
        <w:rPr>
          <w:rFonts w:ascii="Courier New" w:hAnsi="Courier New" w:cs="Courier New"/>
          <w:sz w:val="20"/>
          <w:lang w:bidi="en-US"/>
          <w:rPrChange w:id="1260" w:author="Clive Pygott" w:date="2018-05-19T19:20:00Z">
            <w:rPr>
              <w:lang w:bidi="en-US"/>
            </w:rPr>
          </w:rPrChange>
        </w:rPr>
        <w:t>&lt;</w:t>
      </w:r>
      <w:proofErr w:type="spellStart"/>
      <w:r w:rsidRPr="002A4288">
        <w:rPr>
          <w:rFonts w:ascii="Courier New" w:hAnsi="Courier New" w:cs="Courier New"/>
          <w:sz w:val="20"/>
          <w:lang w:bidi="en-US"/>
          <w:rPrChange w:id="1261" w:author="Clive Pygott" w:date="2018-05-19T19:20:00Z">
            <w:rPr>
              <w:lang w:bidi="en-US"/>
            </w:rPr>
          </w:rPrChange>
        </w:rPr>
        <w:t>errno.h</w:t>
      </w:r>
      <w:proofErr w:type="spellEnd"/>
      <w:r w:rsidRPr="002A4288">
        <w:rPr>
          <w:rFonts w:ascii="Courier New" w:hAnsi="Courier New" w:cs="Courier New"/>
          <w:sz w:val="20"/>
          <w:lang w:bidi="en-US"/>
          <w:rPrChange w:id="1262" w:author="Clive Pygott" w:date="2018-05-19T19:20:00Z">
            <w:rPr>
              <w:lang w:bidi="en-US"/>
            </w:rPr>
          </w:rPrChange>
        </w:rPr>
        <w:t>&gt;</w:t>
      </w:r>
      <w:r w:rsidRPr="002A4288">
        <w:rPr>
          <w:sz w:val="20"/>
          <w:lang w:bidi="en-US"/>
          <w:rPrChange w:id="1263" w:author="Clive Pygott" w:date="2018-05-19T19:20:00Z">
            <w:rPr>
              <w:lang w:bidi="en-US"/>
            </w:rPr>
          </w:rPrChange>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2A4288">
        <w:rPr>
          <w:rFonts w:ascii="Courier New" w:eastAsiaTheme="majorEastAsia" w:hAnsi="Courier New" w:cs="Courier New"/>
          <w:sz w:val="20"/>
          <w:szCs w:val="20"/>
          <w:lang w:bidi="en-US"/>
          <w:rPrChange w:id="1264" w:author="Clive Pygott" w:date="2018-05-19T19:21:00Z">
            <w:rPr>
              <w:rFonts w:eastAsiaTheme="majorEastAsia" w:cstheme="minorHAnsi"/>
              <w:sz w:val="20"/>
              <w:szCs w:val="20"/>
              <w:lang w:bidi="en-US"/>
            </w:rPr>
          </w:rPrChange>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3D4325B4"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lastRenderedPageBreak/>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265" w:name="_Toc310518193"/>
      <w:bookmarkStart w:id="1266" w:name="_Toc514522034"/>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265"/>
      <w:bookmarkEnd w:id="126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4F772D9E"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r w:rsidR="006E1DE1">
        <w:t xml:space="preserve"> </w:t>
      </w:r>
      <w:r>
        <w:t>If the use of the union members is not managed carefully, then unexpected and erroneous results may occur.</w:t>
      </w:r>
    </w:p>
    <w:p w14:paraId="5A7BCE32" w14:textId="0F885E18"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ins w:id="1267" w:author="Clive Pygott" w:date="2018-05-28T18:55: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sidR="00BB4C3A">
        <w:t xml:space="preserve">. This may occur if the pointer has been cast, and </w:t>
      </w:r>
      <w:r w:rsidRPr="00E31E9A">
        <w:t xml:space="preserve">can result in undefined </w:t>
      </w:r>
      <w:del w:id="1268" w:author="Clive Pygott" w:date="2018-05-14T22:01:00Z">
        <w:r w:rsidRPr="00E31E9A" w:rsidDel="006851D5">
          <w:delText>behavior</w:delText>
        </w:r>
      </w:del>
      <w:proofErr w:type="spellStart"/>
      <w:ins w:id="1269" w:author="Clive Pygott" w:date="2018-05-14T22:01:00Z">
        <w:r w:rsidR="006851D5">
          <w:t>behaviour</w:t>
        </w:r>
      </w:ins>
      <w:proofErr w:type="spellEnd"/>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2A4288">
        <w:rPr>
          <w:rFonts w:ascii="Courier New" w:hAnsi="Courier New" w:cs="Courier New"/>
          <w:sz w:val="20"/>
          <w:rPrChange w:id="1270" w:author="Clive Pygott" w:date="2018-05-19T19:23:00Z">
            <w:rPr/>
          </w:rPrChange>
        </w:rPr>
        <w:t>void *</w:t>
      </w:r>
      <w:r w:rsidRPr="00E31E9A">
        <w:t xml:space="preserve">, then cast the </w:t>
      </w:r>
      <w:r w:rsidRPr="002A4288">
        <w:rPr>
          <w:rFonts w:ascii="Courier New" w:hAnsi="Courier New" w:cs="Courier New"/>
          <w:sz w:val="20"/>
          <w:rPrChange w:id="1271" w:author="Clive Pygott" w:date="2018-05-19T19:23:00Z">
            <w:rPr/>
          </w:rPrChange>
        </w:rPr>
        <w:t>void *</w:t>
      </w:r>
      <w:r w:rsidRPr="00E31E9A">
        <w:t xml:space="preserve"> pointer </w:t>
      </w:r>
      <w:r w:rsidR="00BB4C3A">
        <w:t xml:space="preserve">back to the same type. So if </w:t>
      </w:r>
      <w:r w:rsidR="00BB4C3A" w:rsidRPr="002A4288">
        <w:rPr>
          <w:rFonts w:ascii="Courier New" w:hAnsi="Courier New" w:cs="Courier New"/>
          <w:sz w:val="20"/>
          <w:rPrChange w:id="1272" w:author="Clive Pygott" w:date="2018-05-19T19:23:00Z">
            <w:rPr/>
          </w:rPrChange>
        </w:rPr>
        <w:t>S</w:t>
      </w:r>
      <w:r w:rsidR="00BB4C3A" w:rsidRPr="002A4288">
        <w:rPr>
          <w:sz w:val="20"/>
          <w:rPrChange w:id="1273" w:author="Clive Pygott" w:date="2018-05-19T19:23:00Z">
            <w:rPr/>
          </w:rPrChange>
        </w:rPr>
        <w:t xml:space="preserve"> </w:t>
      </w:r>
      <w:r w:rsidR="00BB4C3A">
        <w:t xml:space="preserve">and </w:t>
      </w:r>
      <w:r w:rsidR="00BB4C3A" w:rsidRPr="002A4288">
        <w:rPr>
          <w:rFonts w:ascii="Courier New" w:hAnsi="Courier New" w:cs="Courier New"/>
          <w:sz w:val="20"/>
          <w:rPrChange w:id="1274" w:author="Clive Pygott" w:date="2018-05-19T19:24:00Z">
            <w:rPr/>
          </w:rPrChange>
        </w:rPr>
        <w:t>T</w:t>
      </w:r>
      <w:r w:rsidR="00BB4C3A" w:rsidRPr="002A4288">
        <w:rPr>
          <w:sz w:val="20"/>
          <w:rPrChange w:id="1275" w:author="Clive Pygott" w:date="2018-05-19T19:24:00Z">
            <w:rPr/>
          </w:rPrChange>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x;  void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r w:rsidRPr="00BB4C3A">
        <w:rPr>
          <w:rFonts w:ascii="Courier New" w:hAnsi="Courier New" w:cs="Courier New"/>
          <w:sz w:val="20"/>
        </w:rPr>
        <w:t>*)</w:t>
      </w:r>
      <w:proofErr w:type="spellStart"/>
      <w:r w:rsidRPr="00BB4C3A">
        <w:rPr>
          <w:rFonts w:ascii="Courier New" w:hAnsi="Courier New" w:cs="Courier New"/>
          <w:sz w:val="20"/>
        </w:rPr>
        <w:t>pX</w:t>
      </w:r>
      <w:proofErr w:type="spellEnd"/>
      <w:r w:rsidRPr="00BB4C3A">
        <w:rPr>
          <w:rFonts w:ascii="Courier New" w:hAnsi="Courier New" w:cs="Courier New"/>
          <w:sz w:val="20"/>
        </w:rPr>
        <w:t xml:space="preserve">;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276" w:name="_Toc440397663"/>
      <w:bookmarkStart w:id="1277" w:name="_Toc440646186"/>
      <w:bookmarkStart w:id="1278" w:name="_Toc514522035"/>
      <w:r>
        <w:t>6.3</w:t>
      </w:r>
      <w:r w:rsidR="00BA5309">
        <w:t>8</w:t>
      </w:r>
      <w:r>
        <w:t xml:space="preserve"> Deep vs. </w:t>
      </w:r>
      <w:r w:rsidR="00816051">
        <w:t>s</w:t>
      </w:r>
      <w:r>
        <w:t xml:space="preserve">hallow </w:t>
      </w:r>
      <w:r w:rsidR="00816051">
        <w:t>c</w:t>
      </w:r>
      <w:r>
        <w:t>opying [YAN]</w:t>
      </w:r>
      <w:bookmarkEnd w:id="1276"/>
      <w:bookmarkEnd w:id="1277"/>
      <w:bookmarkEnd w:id="127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1279" w:name="_Toc440646187"/>
      <w:bookmarkStart w:id="1280" w:name="_Toc514522036"/>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279"/>
      <w:bookmarkEnd w:id="1280"/>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2A4288">
        <w:rPr>
          <w:rFonts w:ascii="Courier New" w:hAnsi="Courier New" w:cs="Courier New"/>
          <w:color w:val="000000" w:themeColor="text1"/>
          <w:sz w:val="20"/>
          <w:lang w:bidi="en-US"/>
          <w:rPrChange w:id="1281" w:author="Clive Pygott" w:date="2018-05-19T19:24:00Z">
            <w:rPr>
              <w:color w:val="000000" w:themeColor="text1"/>
              <w:lang w:bidi="en-US"/>
            </w:rPr>
          </w:rPrChange>
        </w:rPr>
        <w:t>A</w:t>
      </w:r>
      <w:r w:rsidRPr="002A4288">
        <w:rPr>
          <w:color w:val="000000" w:themeColor="text1"/>
          <w:sz w:val="20"/>
          <w:lang w:bidi="en-US"/>
          <w:rPrChange w:id="1282" w:author="Clive Pygott" w:date="2018-05-19T19:24:00Z">
            <w:rPr>
              <w:color w:val="000000" w:themeColor="text1"/>
              <w:lang w:bidi="en-US"/>
            </w:rPr>
          </w:rPrChange>
        </w:rPr>
        <w:t xml:space="preserve"> </w:t>
      </w:r>
      <w:r w:rsidRPr="005F1BE6">
        <w:rPr>
          <w:color w:val="000000" w:themeColor="text1"/>
          <w:lang w:bidi="en-US"/>
        </w:rPr>
        <w:t xml:space="preserve">and </w:t>
      </w:r>
      <w:r w:rsidRPr="002A4288">
        <w:rPr>
          <w:rFonts w:ascii="Courier New" w:hAnsi="Courier New" w:cs="Courier New"/>
          <w:color w:val="000000" w:themeColor="text1"/>
          <w:sz w:val="20"/>
          <w:lang w:bidi="en-US"/>
          <w:rPrChange w:id="1283" w:author="Clive Pygott" w:date="2018-05-19T19:24:00Z">
            <w:rPr>
              <w:color w:val="000000" w:themeColor="text1"/>
              <w:lang w:bidi="en-US"/>
            </w:rPr>
          </w:rPrChange>
        </w:rPr>
        <w:t>B</w:t>
      </w:r>
      <w:r w:rsidRPr="002A4288">
        <w:rPr>
          <w:color w:val="000000" w:themeColor="text1"/>
          <w:sz w:val="20"/>
          <w:lang w:bidi="en-US"/>
          <w:rPrChange w:id="1284" w:author="Clive Pygott" w:date="2018-05-19T19:24:00Z">
            <w:rPr>
              <w:color w:val="000000" w:themeColor="text1"/>
              <w:lang w:bidi="en-US"/>
            </w:rPr>
          </w:rPrChange>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2A4288">
        <w:rPr>
          <w:rFonts w:ascii="Courier New" w:hAnsi="Courier New" w:cs="Courier New"/>
          <w:color w:val="000000" w:themeColor="text1"/>
          <w:sz w:val="20"/>
          <w:lang w:bidi="en-US"/>
          <w:rPrChange w:id="1285" w:author="Clive Pygott" w:date="2018-05-19T19:24:00Z">
            <w:rPr>
              <w:rFonts w:ascii="Courier New" w:hAnsi="Courier New" w:cs="Courier New"/>
              <w:color w:val="000000" w:themeColor="text1"/>
              <w:lang w:bidi="en-US"/>
            </w:rPr>
          </w:rPrChange>
        </w:rPr>
        <w:t>A = B;</w:t>
      </w:r>
      <w:r w:rsidRPr="002A4288">
        <w:rPr>
          <w:color w:val="000000" w:themeColor="text1"/>
          <w:sz w:val="20"/>
          <w:lang w:bidi="en-US"/>
          <w:rPrChange w:id="1286" w:author="Clive Pygott" w:date="2018-05-19T19:24:00Z">
            <w:rPr>
              <w:color w:val="000000" w:themeColor="text1"/>
              <w:lang w:bidi="en-US"/>
            </w:rPr>
          </w:rPrChange>
        </w:rPr>
        <w:t xml:space="preserve">  </w:t>
      </w:r>
      <w:r w:rsidRPr="005F1BE6">
        <w:rPr>
          <w:color w:val="000000" w:themeColor="text1"/>
          <w:lang w:bidi="en-US"/>
        </w:rPr>
        <w:t xml:space="preserve">copies all the members of </w:t>
      </w:r>
      <w:r w:rsidRPr="002A4288">
        <w:rPr>
          <w:rFonts w:ascii="Courier New" w:hAnsi="Courier New" w:cs="Courier New"/>
          <w:color w:val="000000" w:themeColor="text1"/>
          <w:sz w:val="20"/>
          <w:lang w:bidi="en-US"/>
          <w:rPrChange w:id="1287" w:author="Clive Pygott" w:date="2018-05-19T19:24:00Z">
            <w:rPr>
              <w:color w:val="000000" w:themeColor="text1"/>
              <w:lang w:bidi="en-US"/>
            </w:rPr>
          </w:rPrChange>
        </w:rPr>
        <w:t>B</w:t>
      </w:r>
      <w:r w:rsidRPr="002A4288">
        <w:rPr>
          <w:color w:val="000000" w:themeColor="text1"/>
          <w:sz w:val="20"/>
          <w:lang w:bidi="en-US"/>
          <w:rPrChange w:id="1288" w:author="Clive Pygott" w:date="2018-05-19T19:24:00Z">
            <w:rPr>
              <w:color w:val="000000" w:themeColor="text1"/>
              <w:lang w:bidi="en-US"/>
            </w:rPr>
          </w:rPrChange>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2A4288">
        <w:rPr>
          <w:rFonts w:ascii="Courier New" w:hAnsi="Courier New" w:cs="Courier New"/>
          <w:color w:val="000000" w:themeColor="text1"/>
          <w:sz w:val="20"/>
          <w:lang w:bidi="en-US"/>
          <w:rPrChange w:id="1289" w:author="Clive Pygott" w:date="2018-05-19T19:24:00Z">
            <w:rPr>
              <w:color w:val="000000" w:themeColor="text1"/>
              <w:lang w:bidi="en-US"/>
            </w:rPr>
          </w:rPrChange>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2A4288">
        <w:rPr>
          <w:rFonts w:ascii="Courier New" w:hAnsi="Courier New" w:cs="Courier New"/>
          <w:color w:val="000000" w:themeColor="text1"/>
          <w:sz w:val="20"/>
          <w:lang w:bidi="en-US"/>
          <w:rPrChange w:id="1290" w:author="Clive Pygott" w:date="2018-05-19T19:25:00Z">
            <w:rPr>
              <w:color w:val="000000" w:themeColor="text1"/>
              <w:lang w:bidi="en-US"/>
            </w:rPr>
          </w:rPrChange>
        </w:rPr>
        <w:t xml:space="preserve">A </w:t>
      </w:r>
      <w:r w:rsidR="003533A3" w:rsidRPr="002A4288">
        <w:rPr>
          <w:rFonts w:cstheme="minorHAnsi"/>
          <w:color w:val="000000" w:themeColor="text1"/>
          <w:lang w:bidi="en-US"/>
        </w:rPr>
        <w:t>and</w:t>
      </w:r>
      <w:r w:rsidR="003533A3" w:rsidRPr="002A4288">
        <w:rPr>
          <w:rFonts w:ascii="Courier New" w:hAnsi="Courier New" w:cs="Courier New"/>
          <w:color w:val="000000" w:themeColor="text1"/>
          <w:lang w:bidi="en-US"/>
          <w:rPrChange w:id="1291" w:author="Clive Pygott" w:date="2018-05-19T19:25:00Z">
            <w:rPr>
              <w:color w:val="000000" w:themeColor="text1"/>
              <w:lang w:bidi="en-US"/>
            </w:rPr>
          </w:rPrChange>
        </w:rPr>
        <w:t xml:space="preserve"> </w:t>
      </w:r>
      <w:r w:rsidR="003533A3" w:rsidRPr="002A4288">
        <w:rPr>
          <w:rFonts w:ascii="Courier New" w:hAnsi="Courier New" w:cs="Courier New"/>
          <w:color w:val="000000" w:themeColor="text1"/>
          <w:sz w:val="20"/>
          <w:lang w:bidi="en-US"/>
          <w:rPrChange w:id="1292" w:author="Clive Pygott" w:date="2018-05-19T19:25:00Z">
            <w:rPr>
              <w:color w:val="000000" w:themeColor="text1"/>
              <w:lang w:bidi="en-US"/>
            </w:rPr>
          </w:rPrChange>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6A3BB78C" w:rsidR="003533A3" w:rsidRPr="005F1BE6" w:rsidRDefault="003533A3" w:rsidP="007A5FC1">
      <w:pPr>
        <w:rPr>
          <w:color w:val="000000" w:themeColor="text1"/>
          <w:lang w:bidi="en-US"/>
        </w:rPr>
      </w:pPr>
      <w:r w:rsidRPr="005F1BE6">
        <w:rPr>
          <w:color w:val="000000" w:themeColor="text1"/>
          <w:lang w:bidi="en-US"/>
        </w:rPr>
        <w:t xml:space="preserve">If the required </w:t>
      </w:r>
      <w:del w:id="1293" w:author="Clive Pygott" w:date="2018-05-14T22:01:00Z">
        <w:r w:rsidRPr="005F1BE6" w:rsidDel="006851D5">
          <w:rPr>
            <w:color w:val="000000" w:themeColor="text1"/>
            <w:lang w:bidi="en-US"/>
          </w:rPr>
          <w:delText>behavior</w:delText>
        </w:r>
      </w:del>
      <w:proofErr w:type="spellStart"/>
      <w:ins w:id="1294" w:author="Clive Pygott" w:date="2018-05-14T22:01:00Z">
        <w:r w:rsidR="006851D5">
          <w:rPr>
            <w:color w:val="000000" w:themeColor="text1"/>
            <w:lang w:bidi="en-US"/>
          </w:rPr>
          <w:t>behaviour</w:t>
        </w:r>
      </w:ins>
      <w:proofErr w:type="spellEnd"/>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2A4288">
        <w:rPr>
          <w:rFonts w:ascii="Courier New" w:hAnsi="Courier New" w:cs="Courier New"/>
          <w:color w:val="000000" w:themeColor="text1"/>
          <w:sz w:val="20"/>
          <w:lang w:bidi="en-US"/>
          <w:rPrChange w:id="1295" w:author="Clive Pygott" w:date="2018-05-19T19:25:00Z">
            <w:rPr>
              <w:color w:val="000000" w:themeColor="text1"/>
              <w:lang w:bidi="en-US"/>
            </w:rPr>
          </w:rPrChange>
        </w:rPr>
        <w:t xml:space="preserve">B </w:t>
      </w:r>
      <w:r w:rsidRPr="002A4288">
        <w:rPr>
          <w:rFonts w:cstheme="minorHAnsi"/>
          <w:color w:val="000000" w:themeColor="text1"/>
          <w:lang w:bidi="en-US"/>
        </w:rPr>
        <w:t>to</w:t>
      </w:r>
      <w:r w:rsidRPr="002A4288">
        <w:rPr>
          <w:rFonts w:ascii="Courier New" w:hAnsi="Courier New" w:cs="Courier New"/>
          <w:color w:val="000000" w:themeColor="text1"/>
          <w:lang w:bidi="en-US"/>
          <w:rPrChange w:id="1296" w:author="Clive Pygott" w:date="2018-05-19T19:25:00Z">
            <w:rPr>
              <w:color w:val="000000" w:themeColor="text1"/>
              <w:lang w:bidi="en-US"/>
            </w:rPr>
          </w:rPrChange>
        </w:rPr>
        <w:t xml:space="preserve"> </w:t>
      </w:r>
      <w:r w:rsidRPr="002A4288">
        <w:rPr>
          <w:rFonts w:ascii="Courier New" w:hAnsi="Courier New" w:cs="Courier New"/>
          <w:color w:val="000000" w:themeColor="text1"/>
          <w:sz w:val="20"/>
          <w:lang w:bidi="en-US"/>
          <w:rPrChange w:id="1297" w:author="Clive Pygott" w:date="2018-05-19T19:25:00Z">
            <w:rPr>
              <w:color w:val="000000" w:themeColor="text1"/>
              <w:lang w:bidi="en-US"/>
            </w:rPr>
          </w:rPrChange>
        </w:rPr>
        <w:t>A</w:t>
      </w:r>
      <w:r w:rsidRPr="002A4288">
        <w:rPr>
          <w:color w:val="000000" w:themeColor="text1"/>
          <w:sz w:val="20"/>
          <w:lang w:bidi="en-US"/>
          <w:rPrChange w:id="1298" w:author="Clive Pygott" w:date="2018-05-19T19:25:00Z">
            <w:rPr>
              <w:color w:val="000000" w:themeColor="text1"/>
              <w:lang w:bidi="en-US"/>
            </w:rPr>
          </w:rPrChange>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2A4288">
        <w:rPr>
          <w:rFonts w:ascii="Courier New" w:hAnsi="Courier New" w:cs="Courier New"/>
          <w:color w:val="000000" w:themeColor="text1"/>
          <w:sz w:val="20"/>
          <w:lang w:bidi="en-US"/>
          <w:rPrChange w:id="1299" w:author="Clive Pygott" w:date="2018-05-19T19:25:00Z">
            <w:rPr>
              <w:color w:val="000000" w:themeColor="text1"/>
              <w:lang w:bidi="en-US"/>
            </w:rPr>
          </w:rPrChange>
        </w:rPr>
        <w:t>B</w:t>
      </w:r>
      <w:r w:rsidRPr="002A4288">
        <w:rPr>
          <w:color w:val="000000" w:themeColor="text1"/>
          <w:sz w:val="20"/>
          <w:lang w:bidi="en-US"/>
          <w:rPrChange w:id="1300" w:author="Clive Pygott" w:date="2018-05-19T19:25:00Z">
            <w:rPr>
              <w:color w:val="000000" w:themeColor="text1"/>
              <w:lang w:bidi="en-US"/>
            </w:rPr>
          </w:rPrChange>
        </w:rPr>
        <w:t xml:space="preserve"> </w:t>
      </w:r>
      <w:r w:rsidRPr="005F1BE6">
        <w:rPr>
          <w:color w:val="000000" w:themeColor="text1"/>
          <w:lang w:bidi="en-US"/>
        </w:rPr>
        <w:t xml:space="preserve">and make </w:t>
      </w:r>
      <w:r w:rsidRPr="002A4288">
        <w:rPr>
          <w:rFonts w:ascii="Courier New" w:hAnsi="Courier New" w:cs="Courier New"/>
          <w:color w:val="000000" w:themeColor="text1"/>
          <w:sz w:val="20"/>
          <w:lang w:bidi="en-US"/>
          <w:rPrChange w:id="1301" w:author="Clive Pygott" w:date="2018-05-19T19:25:00Z">
            <w:rPr>
              <w:color w:val="000000" w:themeColor="text1"/>
              <w:lang w:bidi="en-US"/>
            </w:rPr>
          </w:rPrChange>
        </w:rPr>
        <w:t>A</w:t>
      </w:r>
      <w:r w:rsidRPr="002A4288">
        <w:rPr>
          <w:color w:val="000000" w:themeColor="text1"/>
          <w:sz w:val="20"/>
          <w:lang w:bidi="en-US"/>
          <w:rPrChange w:id="1302" w:author="Clive Pygott" w:date="2018-05-19T19:25:00Z">
            <w:rPr>
              <w:color w:val="000000" w:themeColor="text1"/>
              <w:lang w:bidi="en-US"/>
            </w:rPr>
          </w:rPrChange>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lastRenderedPageBreak/>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1303" w:name="_Toc51452203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130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r w:rsidR="006E1DE1">
        <w:rPr>
          <w:lang w:bidi="en-US"/>
        </w:rPr>
        <w:t xml:space="preserve"> </w:t>
      </w:r>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r w:rsidRPr="002A4288">
        <w:rPr>
          <w:rFonts w:ascii="Courier New" w:eastAsia="Times New Roman" w:hAnsi="Courier New" w:cs="Courier New"/>
          <w:sz w:val="20"/>
          <w:rPrChange w:id="1304" w:author="Clive Pygott" w:date="2018-05-19T19:26:00Z">
            <w:rPr>
              <w:rFonts w:ascii="Calibri" w:eastAsia="Times New Roman" w:hAnsi="Calibri"/>
            </w:rPr>
          </w:rPrChange>
        </w:rPr>
        <w:t>realloc</w:t>
      </w:r>
      <w:proofErr w:type="spellEnd"/>
      <w:r w:rsidRPr="002A4288">
        <w:rPr>
          <w:rFonts w:ascii="Courier New" w:eastAsia="Times New Roman" w:hAnsi="Courier New" w:cs="Courier New"/>
          <w:sz w:val="20"/>
          <w:rPrChange w:id="1305" w:author="Clive Pygott" w:date="2018-05-19T19:26:00Z">
            <w:rPr>
              <w:rFonts w:ascii="Calibri" w:eastAsia="Times New Roman" w:hAnsi="Calibri"/>
            </w:rPr>
          </w:rPrChange>
        </w:rPr>
        <w:t>()</w:t>
      </w:r>
      <w:r w:rsidRPr="00DE4A77">
        <w:rPr>
          <w:rFonts w:ascii="Calibri" w:eastAsia="Times New Roman" w:hAnsi="Calibri"/>
        </w:rPr>
        <w:t xml:space="preserve"> only to resize dynamically allocated arrays.</w:t>
      </w:r>
    </w:p>
    <w:p w14:paraId="16782316" w14:textId="03CE3167"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r w:rsidR="006E1DE1">
        <w:rPr>
          <w:rFonts w:ascii="Calibri" w:eastAsia="Times New Roman" w:hAnsi="Calibri"/>
        </w:rPr>
        <w:t xml:space="preserve"> </w:t>
      </w:r>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306" w:name="_Toc310518195"/>
      <w:bookmarkStart w:id="1307" w:name="_Toc51452203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306"/>
      <w:bookmarkEnd w:id="130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308"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309" w:name="_Toc514522039"/>
      <w:r>
        <w:rPr>
          <w:lang w:bidi="en-US"/>
        </w:rPr>
        <w:t>6.4</w:t>
      </w:r>
      <w:r w:rsidR="00BA5309">
        <w:rPr>
          <w:lang w:bidi="en-US"/>
        </w:rPr>
        <w:t>1</w:t>
      </w:r>
      <w:r w:rsidR="00AD5842">
        <w:rPr>
          <w:lang w:bidi="en-US"/>
        </w:rPr>
        <w:t xml:space="preserve"> </w:t>
      </w:r>
      <w:r w:rsidR="004C770C" w:rsidRPr="00CD6A7E">
        <w:rPr>
          <w:lang w:bidi="en-US"/>
        </w:rPr>
        <w:t>Inheritance [RIP]</w:t>
      </w:r>
      <w:bookmarkEnd w:id="1308"/>
      <w:bookmarkEnd w:id="130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84A00AE" w:rsidR="007A5FC1" w:rsidRDefault="007A5FC1" w:rsidP="007A5FC1">
      <w:pPr>
        <w:pStyle w:val="Heading2"/>
        <w:spacing w:before="0" w:after="0"/>
        <w:rPr>
          <w:lang w:bidi="en-US"/>
        </w:rPr>
      </w:pPr>
      <w:bookmarkStart w:id="1310" w:name="_Toc440397667"/>
      <w:bookmarkStart w:id="1311" w:name="_Toc440646191"/>
      <w:bookmarkStart w:id="1312" w:name="_Toc514522040"/>
      <w:r>
        <w:lastRenderedPageBreak/>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1310"/>
      <w:bookmarkEnd w:id="1311"/>
      <w:bookmarkEnd w:id="131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 xml:space="preserve">Violations of the </w:instrText>
      </w:r>
      <w:proofErr w:type="spellStart"/>
      <w:r w:rsidR="00063EF3">
        <w:instrText>Liskov</w:instrText>
      </w:r>
      <w:proofErr w:type="spellEnd"/>
      <w:r w:rsidR="00063EF3">
        <w:instrText xml:space="preserve">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 xml:space="preserve">Violations of the </w:instrText>
      </w:r>
      <w:proofErr w:type="spellStart"/>
      <w:r w:rsidR="00063EF3">
        <w:instrText>Liskov</w:instrText>
      </w:r>
      <w:proofErr w:type="spellEnd"/>
      <w:r w:rsidR="00063EF3">
        <w:instrText xml:space="preserve">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313" w:name="_Toc440397668"/>
      <w:bookmarkStart w:id="1314" w:name="_Toc440646192"/>
      <w:bookmarkStart w:id="1315" w:name="_Toc514522041"/>
      <w:r>
        <w:t>6.4</w:t>
      </w:r>
      <w:r w:rsidR="00BA5309">
        <w:t>3</w:t>
      </w:r>
      <w:r>
        <w:t xml:space="preserve"> </w:t>
      </w:r>
      <w:proofErr w:type="spellStart"/>
      <w:r>
        <w:t>Redispatching</w:t>
      </w:r>
      <w:proofErr w:type="spellEnd"/>
      <w:r>
        <w:t xml:space="preserve"> [PPH]</w:t>
      </w:r>
      <w:bookmarkEnd w:id="1313"/>
      <w:bookmarkEnd w:id="1314"/>
      <w:bookmarkEnd w:id="131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proofErr w:type="spellStart"/>
      <w:r w:rsidR="00063EF3">
        <w:instrText>Redispatching</w:instrText>
      </w:r>
      <w:proofErr w:type="spellEnd"/>
      <w:r w:rsidR="00063EF3">
        <w:instrText xml:space="preserve">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proofErr w:type="spellStart"/>
      <w:r w:rsidR="00063EF3">
        <w:instrText>Redispatching</w:instrText>
      </w:r>
      <w:proofErr w:type="spellEnd"/>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1316" w:name="_Toc440646193"/>
      <w:bookmarkStart w:id="1317" w:name="_Toc514522042"/>
      <w:r>
        <w:t>6.4</w:t>
      </w:r>
      <w:r w:rsidR="00BA5309">
        <w:t>4</w:t>
      </w:r>
      <w:r>
        <w:t xml:space="preserve"> Polymorphic variables [BKK]</w:t>
      </w:r>
      <w:bookmarkEnd w:id="1316"/>
      <w:bookmarkEnd w:id="131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318" w:name="_Toc310518197"/>
      <w:bookmarkStart w:id="1319" w:name="_Ref420410974"/>
      <w:bookmarkStart w:id="1320" w:name="_Toc514522043"/>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1318"/>
      <w:bookmarkEnd w:id="1319"/>
      <w:bookmarkEnd w:id="132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proofErr w:type="spellStart"/>
      <w:r w:rsidR="00063EF3">
        <w:rPr>
          <w:lang w:bidi="en-US"/>
        </w:rPr>
        <w:instrText>i</w:instrText>
      </w:r>
      <w:r w:rsidR="00063EF3" w:rsidRPr="00CD6A7E">
        <w:rPr>
          <w:lang w:bidi="en-US"/>
        </w:rPr>
        <w:instrText>ntrinsics</w:instrText>
      </w:r>
      <w:proofErr w:type="spellEnd"/>
      <w:r w:rsidR="00063EF3" w:rsidRPr="00CD6A7E">
        <w:rPr>
          <w:lang w:bidi="en-US"/>
        </w:rPr>
        <w:instrText xml:space="preserve">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proofErr w:type="spellStart"/>
      <w:r w:rsidR="00063EF3">
        <w:rPr>
          <w:lang w:bidi="en-US"/>
        </w:rPr>
        <w:instrText>intrinsics</w:instrText>
      </w:r>
      <w:proofErr w:type="spellEnd"/>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321" w:name="_Toc310518198"/>
      <w:bookmarkStart w:id="1322" w:name="_Toc51452204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321"/>
      <w:bookmarkEnd w:id="132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6CC2F319" w:rsidR="00AC0CB9" w:rsidRDefault="00AC0CB9" w:rsidP="00AC0CB9">
      <w:r>
        <w:t>Parameter passing</w:t>
      </w:r>
      <w:ins w:id="1323" w:author="Clive Pygott" w:date="2018-05-28T19:05:00Z">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ins>
      <w:r>
        <w:t xml:space="preserve"> in C is either pass by reference or pass by value.</w:t>
      </w:r>
      <w:r w:rsidR="006E1DE1">
        <w:t xml:space="preserve"> </w:t>
      </w:r>
      <w:r>
        <w:t>There isn’t a guarantee that the values being passed will be verified by either the calling or receiving functions.</w:t>
      </w:r>
      <w:r w:rsidR="006E1DE1">
        <w:t xml:space="preserve"> </w:t>
      </w:r>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lastRenderedPageBreak/>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324" w:name="_Toc51452204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32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325" w:name="_Toc310518199"/>
      <w:bookmarkStart w:id="1326" w:name="_Ref312066365"/>
      <w:bookmarkStart w:id="1327" w:name="_Ref357014475"/>
      <w:bookmarkStart w:id="1328" w:name="_Toc51452204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325"/>
      <w:bookmarkEnd w:id="1326"/>
      <w:bookmarkEnd w:id="1327"/>
      <w:bookmarkEnd w:id="132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0D263E70" w:rsidR="003265AD" w:rsidRDefault="003265AD" w:rsidP="003265AD">
      <w:pPr>
        <w:rPr>
          <w:lang w:bidi="en-US"/>
        </w:rPr>
      </w:pPr>
      <w:r>
        <w:rPr>
          <w:lang w:bidi="en-US"/>
        </w:rPr>
        <w:t>C can allow self-modifying code.</w:t>
      </w:r>
      <w:r w:rsidR="006E1DE1">
        <w:rPr>
          <w:lang w:bidi="en-US"/>
        </w:rPr>
        <w:t xml:space="preserve"> </w:t>
      </w:r>
      <w:r>
        <w:rPr>
          <w:lang w:bidi="en-US"/>
        </w:rPr>
        <w:t>In C there isn’t a distinction between data space and code space, executable commands can be altered as desired during the execution of the program.</w:t>
      </w:r>
      <w:r w:rsidR="006E1DE1">
        <w:rPr>
          <w:lang w:bidi="en-US"/>
        </w:rPr>
        <w:t xml:space="preserve"> </w:t>
      </w:r>
      <w:r>
        <w:rPr>
          <w:lang w:bidi="en-US"/>
        </w:rPr>
        <w:t>Although self-modifying code may be easy to do 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ins w:id="1329" w:author="Clive Pygott" w:date="2018-05-28T18:55: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lastRenderedPageBreak/>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330" w:name="_Toc310518200"/>
      <w:bookmarkStart w:id="1331" w:name="_Toc51452204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330"/>
      <w:bookmarkEnd w:id="133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ins w:id="1332" w:author="Clive Pygott" w:date="2018-05-28T18:56:00Z">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ins>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333" w:name="_Toc310518201"/>
    </w:p>
    <w:p w14:paraId="616D8361" w14:textId="68710773" w:rsidR="004C770C" w:rsidRPr="00CD6A7E" w:rsidRDefault="001858A2" w:rsidP="004C770C">
      <w:pPr>
        <w:pStyle w:val="Heading2"/>
        <w:rPr>
          <w:lang w:bidi="en-US"/>
        </w:rPr>
      </w:pPr>
      <w:bookmarkStart w:id="1334" w:name="_Toc51452204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333"/>
      <w:bookmarkEnd w:id="133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1335" w:name="_6.51_Pre-processor_directives"/>
      <w:bookmarkStart w:id="1336" w:name="_Toc310518202"/>
      <w:bookmarkStart w:id="1337" w:name="_Ref514260667"/>
      <w:bookmarkStart w:id="1338" w:name="_Toc514522049"/>
      <w:bookmarkEnd w:id="1335"/>
      <w:r>
        <w:rPr>
          <w:lang w:bidi="en-US"/>
        </w:rPr>
        <w:lastRenderedPageBreak/>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1336"/>
      <w:bookmarkEnd w:id="1337"/>
      <w:bookmarkEnd w:id="1338"/>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1339"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2F5D2E03"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ins w:id="1340" w:author="Clive Pygott" w:date="2018-05-28T18:33:00Z">
        <w:r w:rsidR="00B705CE">
          <w:rPr>
            <w:lang w:val="en-CA"/>
          </w:rPr>
          <w:fldChar w:fldCharType="begin"/>
        </w:r>
        <w:r w:rsidR="00B705CE">
          <w:instrText>XE "</w:instrText>
        </w:r>
        <w:proofErr w:type="spellStart"/>
        <w:r w:rsidR="00B705CE">
          <w:rPr>
            <w:lang w:bidi="en-US"/>
          </w:rPr>
          <w:instrText>behaviour</w:instrText>
        </w:r>
        <w:proofErr w:type="spellEnd"/>
        <w:r w:rsidR="00B705CE">
          <w:rPr>
            <w:lang w:bidi="en-US"/>
          </w:rPr>
          <w:instrText xml:space="preserve">: </w:instrText>
        </w:r>
        <w:r w:rsidR="00B705CE">
          <w:rPr>
            <w:u w:val="single"/>
          </w:rPr>
          <w:instrText>unspecified</w:instrText>
        </w:r>
        <w:r w:rsidR="00B705CE" w:rsidRPr="008A1B88">
          <w:rPr>
            <w:u w:val="single"/>
          </w:rPr>
          <w:instrText xml:space="preserve"> </w:instrText>
        </w:r>
        <w:proofErr w:type="spellStart"/>
        <w:r w:rsidR="00B705CE" w:rsidRPr="008A1B88">
          <w:rPr>
            <w:u w:val="single"/>
          </w:rPr>
          <w:instrText>behaviour</w:instrText>
        </w:r>
        <w:proofErr w:type="spellEnd"/>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w:instrText>
        </w:r>
        <w:proofErr w:type="spellStart"/>
        <w:r w:rsidR="00B705CE" w:rsidRPr="008A1B88">
          <w:rPr>
            <w:u w:val="single"/>
          </w:rPr>
          <w:instrText>behaviour</w:instrText>
        </w:r>
        <w:proofErr w:type="spellEnd"/>
        <w:r w:rsidR="00B705CE">
          <w:instrText xml:space="preserve"> "</w:instrText>
        </w:r>
        <w:r w:rsidR="00B705CE">
          <w:rPr>
            <w:lang w:val="en-CA"/>
          </w:rPr>
          <w:fldChar w:fldCharType="end"/>
        </w:r>
      </w:ins>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int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B7FDE90"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C4F17ED" w:rsidR="003265AD" w:rsidRDefault="003265AD" w:rsidP="007124F7">
      <w:pPr>
        <w:pStyle w:val="ListParagraph"/>
        <w:numPr>
          <w:ilvl w:val="0"/>
          <w:numId w:val="43"/>
        </w:numPr>
        <w:spacing w:after="0"/>
        <w:rPr>
          <w:lang w:bidi="en-US"/>
        </w:rPr>
      </w:pPr>
      <w:r>
        <w:rPr>
          <w:lang w:bidi="en-US"/>
        </w:rPr>
        <w:t>Replace macro-like functions with inline functions where possible.</w:t>
      </w:r>
      <w:r w:rsidR="006E1DE1">
        <w:rPr>
          <w:lang w:bidi="en-US"/>
        </w:rPr>
        <w:t xml:space="preserve"> </w:t>
      </w:r>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r w:rsidR="006E1DE1">
        <w:rPr>
          <w:lang w:bidi="en-US"/>
        </w:rPr>
        <w:t xml:space="preserve"> </w:t>
      </w:r>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lastRenderedPageBreak/>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1341" w:name="_Toc51452205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134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1342" w:name="_Ref357014743"/>
    </w:p>
    <w:p w14:paraId="4C5D1052" w14:textId="77777777" w:rsidR="00CB4137" w:rsidRDefault="00CB4137" w:rsidP="004C770C">
      <w:pPr>
        <w:pStyle w:val="Heading2"/>
        <w:rPr>
          <w:ins w:id="1343" w:author="Clive Pygott" w:date="2018-05-19T19:31:00Z"/>
          <w:lang w:bidi="en-US"/>
        </w:rPr>
      </w:pPr>
    </w:p>
    <w:p w14:paraId="30EACDA2" w14:textId="215EC94B" w:rsidR="004C770C" w:rsidRPr="00CD6A7E" w:rsidRDefault="001858A2" w:rsidP="004C770C">
      <w:pPr>
        <w:pStyle w:val="Heading2"/>
        <w:rPr>
          <w:lang w:bidi="en-US"/>
        </w:rPr>
      </w:pPr>
      <w:bookmarkStart w:id="1344" w:name="_Toc51452205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1342"/>
      <w:bookmarkEnd w:id="1344"/>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lang w:bidi="en-US"/>
        </w:rPr>
      </w:pPr>
      <w:bookmarkStart w:id="1345" w:name="_Toc51452205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1339"/>
      <w:bookmarkEnd w:id="1345"/>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lang w:bidi="en-US"/>
        </w:rPr>
      </w:pPr>
      <w:bookmarkStart w:id="1346" w:name="_Toc310518204"/>
      <w:bookmarkStart w:id="1347" w:name="_Toc514522053"/>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1346"/>
      <w:bookmarkEnd w:id="1347"/>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proofErr w:type="spellStart"/>
      <w:r w:rsidR="00880114">
        <w:rPr>
          <w:lang w:bidi="en-US"/>
        </w:rPr>
        <w:instrText>b</w:instrText>
      </w:r>
      <w:r w:rsidR="00880114" w:rsidRPr="00CD6A7E">
        <w:rPr>
          <w:lang w:bidi="en-US"/>
        </w:rPr>
        <w:instrText>ehaviour</w:instrText>
      </w:r>
      <w:proofErr w:type="spellEnd"/>
      <w:r w:rsidR="00880114" w:rsidRPr="00CD6A7E">
        <w:rPr>
          <w:lang w:bidi="en-US"/>
        </w:rPr>
        <w:instrText xml:space="preserve">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proofErr w:type="spellStart"/>
      <w:r w:rsidR="00880114">
        <w:rPr>
          <w:lang w:bidi="en-US"/>
        </w:rPr>
        <w:instrText>behaviour</w:instrText>
      </w:r>
      <w:proofErr w:type="spellEnd"/>
      <w:r w:rsidR="00880114">
        <w:instrText xml:space="preserve">" </w:instrText>
      </w:r>
      <w:r w:rsidR="00880114">
        <w:rPr>
          <w:lang w:val="en-CA"/>
        </w:rPr>
        <w:fldChar w:fldCharType="end"/>
      </w:r>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6087F967" w:rsidR="004236C7" w:rsidRDefault="004C770C" w:rsidP="004236C7">
      <w:pPr>
        <w:spacing w:after="0"/>
      </w:pPr>
      <w:r w:rsidRPr="00CD6A7E">
        <w:t xml:space="preserve"> </w:t>
      </w:r>
      <w:r w:rsidR="004236C7">
        <w:t xml:space="preserve">The C standard has documented, in Annex J.1, 54 instances of unspecified </w:t>
      </w:r>
      <w:proofErr w:type="spellStart"/>
      <w:r w:rsidR="004236C7">
        <w:t>behaviour</w:t>
      </w:r>
      <w:proofErr w:type="spellEnd"/>
      <w:r w:rsidR="004236C7">
        <w:t>.</w:t>
      </w:r>
      <w:r w:rsidR="006E1DE1">
        <w:t xml:space="preserve"> </w:t>
      </w:r>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ins w:id="1348" w:author="Clive Pygott" w:date="2018-05-28T19:06:00Z">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ins>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 xml:space="preserve">Many cases of unspecified </w:t>
      </w:r>
      <w:proofErr w:type="spellStart"/>
      <w:r>
        <w:t>behaviour</w:t>
      </w:r>
      <w:proofErr w:type="spellEnd"/>
      <w:r>
        <w:t xml:space="preserve">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w:t>
      </w:r>
      <w:r w:rsidRPr="00CB4137">
        <w:rPr>
          <w:rFonts w:ascii="Courier New" w:hAnsi="Courier New" w:cs="Courier New"/>
          <w:sz w:val="20"/>
          <w:rPrChange w:id="1349" w:author="Clive Pygott" w:date="2018-05-19T19:32:00Z">
            <w:rPr/>
          </w:rPrChange>
        </w:rPr>
        <w:t>f2</w:t>
      </w:r>
      <w:r w:rsidRPr="00CB4137">
        <w:rPr>
          <w:sz w:val="20"/>
          <w:rPrChange w:id="1350" w:author="Clive Pygott" w:date="2018-05-19T19:32:00Z">
            <w:rPr/>
          </w:rPrChange>
        </w:rPr>
        <w:t xml:space="preserve"> </w:t>
      </w:r>
      <w:r>
        <w:t xml:space="preserve">and </w:t>
      </w:r>
      <w:r w:rsidRPr="00CB4137">
        <w:rPr>
          <w:rFonts w:ascii="Courier New" w:hAnsi="Courier New" w:cs="Courier New"/>
          <w:sz w:val="20"/>
          <w:rPrChange w:id="1351" w:author="Clive Pygott" w:date="2018-05-19T19:32:00Z">
            <w:rPr/>
          </w:rPrChange>
        </w:rPr>
        <w:t>f3</w:t>
      </w:r>
      <w:r w:rsidRPr="00CB4137">
        <w:rPr>
          <w:sz w:val="20"/>
          <w:rPrChange w:id="1352" w:author="Clive Pygott" w:date="2018-05-19T19:32:00Z">
            <w:rPr/>
          </w:rPrChange>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1C5ECF1" w14:textId="2A707C0E" w:rsidR="00880114" w:rsidRPr="00CD6A7E" w:rsidDel="00FD446B" w:rsidRDefault="001858A2" w:rsidP="00880114">
      <w:pPr>
        <w:pStyle w:val="Heading2"/>
        <w:rPr>
          <w:del w:id="1353" w:author="Stephen Michell" w:date="2018-04-28T02:29:00Z"/>
          <w:lang w:bidi="en-US"/>
        </w:rPr>
      </w:pPr>
      <w:bookmarkStart w:id="1354" w:name="_Toc310518205"/>
      <w:bookmarkStart w:id="1355" w:name="_Toc514522054"/>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1354"/>
      <w:r w:rsidR="00880114" w:rsidRPr="00880114">
        <w:rPr>
          <w:lang w:val="en-CA"/>
        </w:rPr>
        <w:t xml:space="preserve"> </w:t>
      </w:r>
      <w:r w:rsidR="00880114">
        <w:rPr>
          <w:b w:val="0"/>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proofErr w:type="spellStart"/>
      <w:r w:rsidR="00880114">
        <w:rPr>
          <w:lang w:bidi="en-US"/>
        </w:rPr>
        <w:instrText>b</w:instrText>
      </w:r>
      <w:r w:rsidR="00880114" w:rsidRPr="00CD6A7E">
        <w:rPr>
          <w:lang w:bidi="en-US"/>
        </w:rPr>
        <w:instrText>ehaviour</w:instrText>
      </w:r>
      <w:proofErr w:type="spellEnd"/>
      <w:r w:rsidR="00880114" w:rsidRPr="00CD6A7E">
        <w:rPr>
          <w:lang w:bidi="en-US"/>
        </w:rPr>
        <w:instrText xml:space="preserve"> [</w:instrText>
      </w:r>
      <w:r w:rsidR="00880114">
        <w:rPr>
          <w:lang w:bidi="en-US"/>
        </w:rPr>
        <w:instrText>EW</w:instrText>
      </w:r>
      <w:r w:rsidR="00880114" w:rsidRPr="00CD6A7E">
        <w:rPr>
          <w:lang w:bidi="en-US"/>
        </w:rPr>
        <w:instrText>F]</w:instrText>
      </w:r>
      <w:r w:rsidR="00880114">
        <w:instrText xml:space="preserve">" </w:instrText>
      </w:r>
      <w:r w:rsidR="00880114">
        <w:rPr>
          <w:b w:val="0"/>
          <w:lang w:val="en-CA"/>
        </w:rPr>
        <w:fldChar w:fldCharType="end"/>
      </w:r>
      <w:r w:rsidR="00880114">
        <w:rPr>
          <w:b w:val="0"/>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proofErr w:type="spellStart"/>
      <w:r w:rsidR="00880114">
        <w:rPr>
          <w:lang w:bidi="en-US"/>
        </w:rPr>
        <w:instrText>behaviour</w:instrText>
      </w:r>
      <w:proofErr w:type="spellEnd"/>
      <w:r w:rsidR="00880114">
        <w:instrText xml:space="preserve">" </w:instrText>
      </w:r>
      <w:r w:rsidR="00880114">
        <w:rPr>
          <w:b w:val="0"/>
          <w:lang w:val="en-CA"/>
        </w:rPr>
        <w:fldChar w:fldCharType="end"/>
      </w:r>
      <w:ins w:id="1356" w:author="Clive Pygott" w:date="2018-05-14T20:58:00Z">
        <w:r w:rsidR="00667743">
          <w:rPr>
            <w:lang w:val="en-CA"/>
          </w:rPr>
          <w:fldChar w:fldCharType="begin"/>
        </w:r>
        <w:r w:rsidR="00667743">
          <w:instrText xml:space="preserve"> </w:instrText>
        </w:r>
      </w:ins>
      <w:ins w:id="1357" w:author="Clive Pygott" w:date="2018-05-14T21:54:00Z">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 xml:space="preserve">undefined </w:instrText>
        </w:r>
        <w:proofErr w:type="spellStart"/>
        <w:r w:rsidR="0067013C" w:rsidRPr="00EB37A6">
          <w:rPr>
            <w:rFonts w:asciiTheme="minorHAnsi" w:hAnsiTheme="minorHAnsi" w:cstheme="minorHAnsi"/>
            <w:b w:val="0"/>
            <w:sz w:val="22"/>
            <w:lang w:bidi="en-US"/>
          </w:rPr>
          <w:instrText>behaviour</w:instrText>
        </w:r>
        <w:proofErr w:type="spellEnd"/>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ins>
      <w:ins w:id="1358" w:author="Clive Pygott" w:date="2018-05-14T20:58:00Z">
        <w:r w:rsidR="00667743">
          <w:rPr>
            <w:lang w:val="en-CA"/>
          </w:rPr>
          <w:fldChar w:fldCharType="end"/>
        </w:r>
      </w:ins>
      <w:ins w:id="1359" w:author="Clive Pygott" w:date="2018-05-28T18:25:00Z">
        <w:r w:rsidR="00672DC7" w:rsidRPr="009A6199">
          <w:rPr>
            <w:rFonts w:asciiTheme="minorHAnsi" w:hAnsiTheme="minorHAnsi" w:cstheme="minorHAnsi"/>
            <w:sz w:val="22"/>
            <w:szCs w:val="22"/>
            <w:lang w:val="en-CA"/>
          </w:rPr>
          <w:fldChar w:fldCharType="begin"/>
        </w:r>
        <w:r w:rsidR="00672DC7" w:rsidRPr="009A6199">
          <w:rPr>
            <w:rFonts w:asciiTheme="minorHAnsi" w:hAnsiTheme="minorHAnsi" w:cstheme="minorHAnsi"/>
            <w:sz w:val="22"/>
            <w:szCs w:val="22"/>
          </w:rPr>
          <w:instrText>XE "</w:instrText>
        </w:r>
        <w:proofErr w:type="spellStart"/>
        <w:r w:rsidR="00672DC7" w:rsidRPr="009A6199">
          <w:rPr>
            <w:rFonts w:asciiTheme="minorHAnsi" w:hAnsiTheme="minorHAnsi" w:cstheme="minorHAnsi"/>
            <w:sz w:val="22"/>
            <w:szCs w:val="22"/>
            <w:lang w:bidi="en-US"/>
          </w:rPr>
          <w:instrText>behaviour</w:instrText>
        </w:r>
        <w:proofErr w:type="spellEnd"/>
        <w:r w:rsidR="00672DC7" w:rsidRPr="009A6199">
          <w:rPr>
            <w:rFonts w:asciiTheme="minorHAnsi" w:hAnsiTheme="minorHAnsi" w:cstheme="minorHAnsi"/>
            <w:sz w:val="22"/>
            <w:szCs w:val="22"/>
            <w:lang w:bidi="en-US"/>
          </w:rPr>
          <w:instrText xml:space="preserve">: </w:instrText>
        </w:r>
        <w:r w:rsidR="00672DC7" w:rsidRPr="009A6199">
          <w:rPr>
            <w:rFonts w:asciiTheme="minorHAnsi" w:hAnsiTheme="minorHAnsi" w:cstheme="minorHAnsi"/>
            <w:sz w:val="22"/>
            <w:szCs w:val="22"/>
            <w:u w:val="single"/>
          </w:rPr>
          <w:instrText xml:space="preserve">undefined </w:instrText>
        </w:r>
        <w:proofErr w:type="spellStart"/>
        <w:r w:rsidR="00672DC7" w:rsidRPr="009A6199">
          <w:rPr>
            <w:rFonts w:asciiTheme="minorHAnsi" w:hAnsiTheme="minorHAnsi" w:cstheme="minorHAnsi"/>
            <w:sz w:val="22"/>
            <w:szCs w:val="22"/>
            <w:u w:val="single"/>
          </w:rPr>
          <w:instrText>behaviour</w:instrText>
        </w:r>
        <w:proofErr w:type="spellEnd"/>
        <w:r w:rsidR="00672DC7" w:rsidRPr="009A6199">
          <w:rPr>
            <w:rFonts w:asciiTheme="minorHAnsi" w:hAnsiTheme="minorHAnsi" w:cstheme="minorHAnsi"/>
            <w:sz w:val="22"/>
            <w:szCs w:val="22"/>
          </w:rPr>
          <w:instrText xml:space="preserve"> "</w:instrText>
        </w:r>
        <w:r w:rsidR="00672DC7" w:rsidRPr="009A6199">
          <w:rPr>
            <w:rFonts w:asciiTheme="minorHAnsi" w:hAnsiTheme="minorHAnsi" w:cstheme="minorHAnsi"/>
            <w:sz w:val="22"/>
            <w:szCs w:val="22"/>
            <w:lang w:val="en-CA"/>
          </w:rPr>
          <w:fldChar w:fldCharType="end"/>
        </w:r>
        <w:r w:rsidR="00672DC7" w:rsidRPr="00672DC7">
          <w:rPr>
            <w:rFonts w:asciiTheme="minorHAnsi" w:hAnsiTheme="minorHAnsi" w:cstheme="minorHAnsi"/>
            <w:b w:val="0"/>
            <w:sz w:val="22"/>
            <w:szCs w:val="22"/>
            <w:lang w:bidi="en-US"/>
          </w:rPr>
          <w:t>.</w:t>
        </w:r>
        <w:r w:rsidR="00672DC7">
          <w:rPr>
            <w:rFonts w:asciiTheme="minorHAnsi" w:hAnsiTheme="minorHAnsi"/>
            <w:b w:val="0"/>
            <w:sz w:val="22"/>
            <w:lang w:bidi="en-US"/>
          </w:rPr>
          <w:t xml:space="preserve"> </w:t>
        </w:r>
      </w:ins>
      <w:del w:id="1360" w:author="Clive Pygott" w:date="2018-05-14T20:58:00Z">
        <w:r w:rsidR="0072345E" w:rsidDel="00667743">
          <w:rPr>
            <w:lang w:val="en-CA"/>
          </w:rPr>
          <w:delText xml:space="preserve">{XE </w:delText>
        </w:r>
        <w:r w:rsidR="0072345E" w:rsidDel="00667743">
          <w:rPr>
            <w:lang w:bidi="en-US"/>
          </w:rPr>
          <w:delText>undefined behavior</w:delText>
        </w:r>
      </w:del>
      <w:ins w:id="1361" w:author="Stephen Michell" w:date="2018-04-28T02:29:00Z">
        <w:del w:id="1362" w:author="Clive Pygott" w:date="2018-05-14T20:58:00Z">
          <w:r w:rsidR="007259CA" w:rsidDel="00667743">
            <w:rPr>
              <w:lang w:bidi="en-US"/>
            </w:rPr>
            <w:delText>}</w:delText>
          </w:r>
        </w:del>
      </w:ins>
      <w:del w:id="1363" w:author="Stephen Michell" w:date="2018-04-28T02:29:00Z">
        <w:r w:rsidR="0072345E" w:rsidDel="00FD446B">
          <w:rPr>
            <w:lang w:bidi="en-US"/>
          </w:rPr>
          <w:delText>}</w:delText>
        </w:r>
        <w:bookmarkEnd w:id="1355"/>
      </w:del>
    </w:p>
    <w:p w14:paraId="066E2D1A" w14:textId="11EA1AF2" w:rsidR="004C770C" w:rsidRPr="00CD6A7E" w:rsidRDefault="004C770C" w:rsidP="004C770C">
      <w:pPr>
        <w:pStyle w:val="Heading2"/>
        <w:rPr>
          <w:lang w:bidi="en-US"/>
        </w:rPr>
      </w:pP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r w:rsidR="006E1DE1">
        <w:rPr>
          <w:lang w:bidi="en-US"/>
        </w:rPr>
        <w:t xml:space="preserve"> </w:t>
      </w:r>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r w:rsidR="006E1DE1">
        <w:rPr>
          <w:lang w:bidi="en-US"/>
        </w:rPr>
        <w:t xml:space="preserve"> </w:t>
      </w:r>
      <w:r>
        <w:rPr>
          <w:lang w:bidi="en-US"/>
        </w:rPr>
        <w:t xml:space="preserve">One example of undefined </w:t>
      </w:r>
      <w:proofErr w:type="spellStart"/>
      <w:r>
        <w:rPr>
          <w:lang w:bidi="en-US"/>
        </w:rPr>
        <w:t>behaviour</w:t>
      </w:r>
      <w:proofErr w:type="spellEnd"/>
      <w:r>
        <w:rPr>
          <w:lang w:bidi="en-US"/>
        </w:rPr>
        <w:t xml:space="preserve"> occurs when the value of the second operand of the </w:t>
      </w:r>
      <w:r w:rsidRPr="00CB4137">
        <w:rPr>
          <w:rFonts w:ascii="Courier New" w:hAnsi="Courier New" w:cs="Courier New"/>
          <w:lang w:bidi="en-US"/>
          <w:rPrChange w:id="1364" w:author="Clive Pygott" w:date="2018-05-19T19:33:00Z">
            <w:rPr>
              <w:lang w:bidi="en-US"/>
            </w:rPr>
          </w:rPrChange>
        </w:rPr>
        <w:t>/</w:t>
      </w:r>
      <w:r>
        <w:rPr>
          <w:lang w:bidi="en-US"/>
        </w:rPr>
        <w:t xml:space="preserve"> or </w:t>
      </w:r>
      <w:r w:rsidRPr="00CB4137">
        <w:rPr>
          <w:rFonts w:ascii="Courier New" w:hAnsi="Courier New" w:cs="Courier New"/>
          <w:lang w:bidi="en-US"/>
          <w:rPrChange w:id="1365" w:author="Clive Pygott" w:date="2018-05-19T19:33:00Z">
            <w:rPr>
              <w:lang w:bidi="en-US"/>
            </w:rPr>
          </w:rPrChange>
        </w:rPr>
        <w:t>%</w:t>
      </w:r>
      <w:r w:rsidRPr="00CB4137">
        <w:rPr>
          <w:lang w:bidi="en-US"/>
        </w:rPr>
        <w:t xml:space="preserve"> </w:t>
      </w:r>
      <w:r>
        <w:rPr>
          <w:lang w:bidi="en-US"/>
        </w:rPr>
        <w:t>operator is zero.</w:t>
      </w:r>
      <w:r w:rsidR="006E1DE1">
        <w:rPr>
          <w:lang w:bidi="en-US"/>
        </w:rPr>
        <w:t xml:space="preserve"> </w:t>
      </w:r>
      <w:r>
        <w:rPr>
          <w:lang w:bidi="en-US"/>
        </w:rPr>
        <w:t>This is generally not detectable through static analysis of the code, but could easily be prevented by a check for a zero divisor before the operation is performed.</w:t>
      </w:r>
      <w:r w:rsidR="006E1DE1">
        <w:rPr>
          <w:lang w:bidi="en-US"/>
        </w:rPr>
        <w:t xml:space="preserve"> </w:t>
      </w:r>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lastRenderedPageBreak/>
        <w:t>The use of two identifiers that differ only in non-significant characters</w:t>
      </w:r>
    </w:p>
    <w:p w14:paraId="290C381D" w14:textId="77777777" w:rsidR="004236C7" w:rsidRDefault="004236C7" w:rsidP="004236C7">
      <w:pPr>
        <w:spacing w:after="0"/>
        <w:rPr>
          <w:lang w:bidi="en-US"/>
        </w:rPr>
      </w:pPr>
    </w:p>
    <w:p w14:paraId="106160DE" w14:textId="718E8322"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r w:rsidR="006E1DE1">
        <w:rPr>
          <w:lang w:bidi="en-US"/>
        </w:rPr>
        <w:t xml:space="preserve"> </w:t>
      </w:r>
      <w:r w:rsidR="001E30C1">
        <w:rPr>
          <w:lang w:bidi="en-US"/>
        </w:rPr>
        <w:t xml:space="preserve">Whilst it may be discovered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proofErr w:type="spellEnd"/>
      <w:r>
        <w:rPr>
          <w:lang w:bidi="en-US"/>
        </w:rPr>
        <w:t>.</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1366" w:name="_Toc310518206"/>
      <w:bookmarkStart w:id="1367" w:name="_Toc514522055"/>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1366"/>
      <w:bookmarkEnd w:id="1367"/>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proofErr w:type="spellStart"/>
      <w:r w:rsidR="00EF2A2D">
        <w:rPr>
          <w:lang w:bidi="en-US"/>
        </w:rPr>
        <w:instrText>b</w:instrText>
      </w:r>
      <w:r w:rsidR="00EF2A2D" w:rsidRPr="00CD6A7E">
        <w:rPr>
          <w:lang w:bidi="en-US"/>
        </w:rPr>
        <w:instrText>ehaviour</w:instrText>
      </w:r>
      <w:proofErr w:type="spellEnd"/>
      <w:r w:rsidR="00EF2A2D" w:rsidRPr="00CD6A7E">
        <w:rPr>
          <w:lang w:bidi="en-US"/>
        </w:rPr>
        <w:instrText xml:space="preserve">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proofErr w:type="spellStart"/>
      <w:r w:rsidR="00EF2A2D">
        <w:rPr>
          <w:lang w:bidi="en-US"/>
        </w:rPr>
        <w:instrText>behaviour</w:instrText>
      </w:r>
      <w:proofErr w:type="spellEnd"/>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r w:rsidR="006E1DE1">
        <w:rPr>
          <w:lang w:bidi="en-US"/>
        </w:rPr>
        <w:t xml:space="preserve"> </w:t>
      </w:r>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258E0F30"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r w:rsidR="006E1DE1">
        <w:rPr>
          <w:lang w:bidi="en-US"/>
        </w:rPr>
        <w:t xml:space="preserve"> </w:t>
      </w:r>
      <w:r>
        <w:rPr>
          <w:lang w:bidi="en-US"/>
        </w:rPr>
        <w:t xml:space="preserve">However, this is less true than for unspecified and undefined </w:t>
      </w:r>
      <w:proofErr w:type="spellStart"/>
      <w:r>
        <w:rPr>
          <w:lang w:bidi="en-US"/>
        </w:rPr>
        <w:t>behaviour</w:t>
      </w:r>
      <w:proofErr w:type="spellEnd"/>
      <w:ins w:id="1368" w:author="Clive Pygott" w:date="2018-05-28T18:29:00Z">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 xml:space="preserve">undefined </w:instrText>
        </w:r>
        <w:proofErr w:type="spellStart"/>
        <w:r w:rsidR="00B705CE" w:rsidRPr="009A6199">
          <w:rPr>
            <w:rFonts w:cstheme="minorHAnsi"/>
            <w:u w:val="single"/>
          </w:rPr>
          <w:instrText>behaviour</w:instrText>
        </w:r>
        <w:proofErr w:type="spellEnd"/>
        <w:r w:rsidR="00B705CE" w:rsidRPr="009A6199">
          <w:rPr>
            <w:rFonts w:cstheme="minorHAnsi"/>
          </w:rPr>
          <w:instrText xml:space="preserve"> "</w:instrText>
        </w:r>
        <w:r w:rsidR="00B705CE" w:rsidRPr="009A6199">
          <w:rPr>
            <w:rFonts w:cstheme="minorHAnsi"/>
            <w:lang w:val="en-CA"/>
          </w:rPr>
          <w:fldChar w:fldCharType="end"/>
        </w:r>
        <w:r w:rsidR="00B705CE" w:rsidRPr="00672DC7">
          <w:rPr>
            <w:rFonts w:cstheme="minorHAnsi"/>
            <w:lang w:bidi="en-US"/>
          </w:rPr>
          <w:t>.</w:t>
        </w:r>
        <w:r w:rsidR="00B705CE" w:rsidRPr="009A6199">
          <w:rPr>
            <w:rFonts w:cstheme="minorHAnsi"/>
            <w:lang w:val="en-CA"/>
          </w:rPr>
          <w:fldChar w:fldCharType="begin"/>
        </w:r>
        <w:r w:rsidR="00B705CE" w:rsidRPr="009A6199">
          <w:rPr>
            <w:rFonts w:cstheme="minorHAnsi"/>
          </w:rPr>
          <w:instrText>XE "</w:instrText>
        </w:r>
        <w:proofErr w:type="spellStart"/>
        <w:r w:rsidR="00B705CE" w:rsidRPr="009A6199">
          <w:rPr>
            <w:rFonts w:cstheme="minorHAnsi"/>
            <w:lang w:bidi="en-US"/>
          </w:rPr>
          <w:instrText>behaviour</w:instrText>
        </w:r>
        <w:proofErr w:type="spellEnd"/>
        <w:r w:rsidR="00B705CE" w:rsidRPr="009A6199">
          <w:rPr>
            <w:rFonts w:cstheme="minorHAnsi"/>
            <w:lang w:bidi="en-US"/>
          </w:rPr>
          <w:instrText xml:space="preserve">: </w:instrText>
        </w:r>
        <w:r w:rsidR="00B705CE" w:rsidRPr="009A6199">
          <w:rPr>
            <w:rFonts w:cstheme="minorHAnsi"/>
            <w:u w:val="single"/>
          </w:rPr>
          <w:instrText xml:space="preserve">undefined </w:instrText>
        </w:r>
        <w:proofErr w:type="spellStart"/>
        <w:r w:rsidR="00B705CE" w:rsidRPr="009A6199">
          <w:rPr>
            <w:rFonts w:cstheme="minorHAnsi"/>
            <w:u w:val="single"/>
          </w:rPr>
          <w:instrText>behaviour</w:instrText>
        </w:r>
        <w:proofErr w:type="spellEnd"/>
        <w:r w:rsidR="00B705CE" w:rsidRPr="009A6199">
          <w:rPr>
            <w:rFonts w:cstheme="minorHAnsi"/>
          </w:rPr>
          <w:instrText xml:space="preserve"> "</w:instrText>
        </w:r>
        <w:r w:rsidR="00B705CE" w:rsidRPr="009A6199">
          <w:rPr>
            <w:rFonts w:cstheme="minorHAnsi"/>
            <w:lang w:val="en-CA"/>
          </w:rPr>
          <w:fldChar w:fldCharType="end"/>
        </w:r>
      </w:ins>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proofErr w:type="spellStart"/>
      <w:r w:rsidR="005142A9" w:rsidRPr="002C4D47">
        <w:rPr>
          <w:rFonts w:ascii="Courier New" w:hAnsi="Courier New" w:cs="Courier New"/>
          <w:lang w:bidi="en-US"/>
        </w:rPr>
        <w:t>stdint.h</w:t>
      </w:r>
      <w:proofErr w:type="spellEnd"/>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CB4137">
        <w:rPr>
          <w:rFonts w:ascii="Courier New" w:hAnsi="Courier New" w:cs="Courier New"/>
          <w:sz w:val="20"/>
          <w:lang w:bidi="en-US"/>
          <w:rPrChange w:id="1369" w:author="Clive Pygott" w:date="2018-05-19T19:34:00Z">
            <w:rPr>
              <w:lang w:bidi="en-US"/>
            </w:rPr>
          </w:rPrChange>
        </w:rPr>
        <w:t>unsigned char</w:t>
      </w:r>
      <w:r w:rsidRPr="00CB4137">
        <w:rPr>
          <w:sz w:val="20"/>
          <w:lang w:bidi="en-US"/>
          <w:rPrChange w:id="1370" w:author="Clive Pygott" w:date="2018-05-19T19:34:00Z">
            <w:rPr>
              <w:lang w:bidi="en-US"/>
            </w:rPr>
          </w:rPrChange>
        </w:rPr>
        <w:t xml:space="preserve"> </w:t>
      </w:r>
      <w:r>
        <w:rPr>
          <w:lang w:bidi="en-US"/>
        </w:rPr>
        <w:t xml:space="preserve">is implementation-defined, the computation on </w:t>
      </w:r>
      <w:r w:rsidRPr="00CB4137">
        <w:rPr>
          <w:rFonts w:ascii="Courier New" w:hAnsi="Courier New" w:cs="Courier New"/>
          <w:sz w:val="20"/>
          <w:lang w:bidi="en-US"/>
          <w:rPrChange w:id="1371" w:author="Clive Pygott" w:date="2018-05-19T19:34:00Z">
            <w:rPr>
              <w:lang w:bidi="en-US"/>
            </w:rPr>
          </w:rPrChange>
        </w:rPr>
        <w:t>x</w:t>
      </w:r>
      <w:r w:rsidRPr="00CB4137">
        <w:rPr>
          <w:sz w:val="20"/>
          <w:lang w:bidi="en-US"/>
          <w:rPrChange w:id="1372" w:author="Clive Pygott" w:date="2018-05-19T19:34:00Z">
            <w:rPr>
              <w:lang w:bidi="en-US"/>
            </w:rPr>
          </w:rPrChange>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1373" w:name="_Toc310518207"/>
      <w:bookmarkStart w:id="1374" w:name="_Toc514522056"/>
      <w:r>
        <w:rPr>
          <w:lang w:bidi="en-US"/>
        </w:rPr>
        <w:lastRenderedPageBreak/>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1373"/>
      <w:bookmarkEnd w:id="1374"/>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r w:rsidRPr="00CB4137">
        <w:rPr>
          <w:rFonts w:ascii="Courier New" w:hAnsi="Courier New" w:cs="Courier New"/>
          <w:sz w:val="20"/>
          <w:lang w:bidi="en-US"/>
          <w:rPrChange w:id="1375" w:author="Clive Pygott" w:date="2018-05-19T19:35:00Z">
            <w:rPr>
              <w:lang w:bidi="en-US"/>
            </w:rPr>
          </w:rPrChange>
        </w:rPr>
        <w:t>gets()</w:t>
      </w:r>
      <w:r w:rsidR="00ED76C4" w:rsidRPr="00CB4137">
        <w:rPr>
          <w:sz w:val="20"/>
          <w:lang w:bidi="en-US"/>
          <w:rPrChange w:id="1376" w:author="Clive Pygott" w:date="2018-05-19T19:35:00Z">
            <w:rPr>
              <w:lang w:bidi="en-US"/>
            </w:rPr>
          </w:rPrChange>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CB4137">
        <w:rPr>
          <w:rFonts w:ascii="Courier New" w:hAnsi="Courier New" w:cs="Courier New"/>
          <w:sz w:val="20"/>
          <w:lang w:bidi="en-US"/>
          <w:rPrChange w:id="1377" w:author="Clive Pygott" w:date="2018-05-19T19:35:00Z">
            <w:rPr>
              <w:rFonts w:ascii="Courier" w:hAnsi="Courier"/>
              <w:lang w:bidi="en-US"/>
            </w:rPr>
          </w:rPrChange>
        </w:rPr>
        <w:t>int</w:t>
      </w:r>
      <w:r w:rsidRPr="00CB4137">
        <w:rPr>
          <w:sz w:val="20"/>
          <w:lang w:bidi="en-US"/>
          <w:rPrChange w:id="1378" w:author="Clive Pygott" w:date="2018-05-19T19:35:00Z">
            <w:rPr>
              <w:lang w:bidi="en-US"/>
            </w:rPr>
          </w:rPrChange>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r w:rsidRPr="00CB4137">
        <w:rPr>
          <w:rFonts w:ascii="Courier New" w:hAnsi="Courier New" w:cs="Courier New"/>
          <w:sz w:val="20"/>
          <w:lang w:bidi="en-US"/>
          <w:rPrChange w:id="1379" w:author="Clive Pygott" w:date="2018-05-19T19:35:00Z">
            <w:rPr>
              <w:rFonts w:ascii="Courier" w:hAnsi="Courier"/>
              <w:lang w:bidi="en-US"/>
            </w:rPr>
          </w:rPrChange>
        </w:rPr>
        <w:t>ungetc</w:t>
      </w:r>
      <w:proofErr w:type="spellEnd"/>
      <w:r w:rsidRPr="00CB4137">
        <w:rPr>
          <w:rFonts w:ascii="Courier New" w:hAnsi="Courier New" w:cs="Courier New"/>
          <w:sz w:val="20"/>
          <w:lang w:bidi="en-US"/>
          <w:rPrChange w:id="1380" w:author="Clive Pygott" w:date="2018-05-19T19:35:00Z">
            <w:rPr>
              <w:rFonts w:ascii="Courier" w:hAnsi="Courier"/>
              <w:lang w:bidi="en-US"/>
            </w:rPr>
          </w:rPrChange>
        </w:rPr>
        <w:t>()</w:t>
      </w:r>
      <w:r w:rsidRPr="00CB4137">
        <w:rPr>
          <w:sz w:val="20"/>
          <w:lang w:bidi="en-US"/>
          <w:rPrChange w:id="1381" w:author="Clive Pygott" w:date="2018-05-19T19:35:00Z">
            <w:rPr>
              <w:lang w:bidi="en-US"/>
            </w:rPr>
          </w:rPrChange>
        </w:rPr>
        <w:t xml:space="preserve"> </w:t>
      </w:r>
      <w:r>
        <w:rPr>
          <w:lang w:bidi="en-US"/>
        </w:rPr>
        <w:t>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 xml:space="preserve">A </w:t>
      </w:r>
      <w:r w:rsidRPr="00CB4137">
        <w:rPr>
          <w:rFonts w:ascii="Courier New" w:hAnsi="Courier New" w:cs="Courier New"/>
          <w:sz w:val="20"/>
          <w:lang w:bidi="en-US"/>
          <w:rPrChange w:id="1382" w:author="Clive Pygott" w:date="2018-05-19T19:35:00Z">
            <w:rPr>
              <w:lang w:bidi="en-US"/>
            </w:rPr>
          </w:rPrChange>
        </w:rPr>
        <w:t>return</w:t>
      </w:r>
      <w:r w:rsidRPr="00CB4137">
        <w:rPr>
          <w:sz w:val="20"/>
          <w:lang w:bidi="en-US"/>
          <w:rPrChange w:id="1383" w:author="Clive Pygott" w:date="2018-05-19T19:35:00Z">
            <w:rPr>
              <w:lang w:bidi="en-US"/>
            </w:rPr>
          </w:rPrChange>
        </w:rPr>
        <w:t xml:space="preserve"> </w:t>
      </w:r>
      <w:r>
        <w:rPr>
          <w:lang w:bidi="en-US"/>
        </w:rPr>
        <w:t>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1384" w:name="_Toc358896436"/>
      <w:bookmarkStart w:id="1385" w:name="_Toc514522057"/>
      <w:r>
        <w:t>6.</w:t>
      </w:r>
      <w:r w:rsidR="00BA5309">
        <w:t>59</w:t>
      </w:r>
      <w:r w:rsidR="00440C04">
        <w:t xml:space="preserve"> Concurrency – Activation [CGA]</w:t>
      </w:r>
      <w:bookmarkEnd w:id="1384"/>
      <w:bookmarkEnd w:id="1385"/>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386" w:name="_Toc358896437"/>
      <w:bookmarkStart w:id="1387" w:name="_Ref411808169"/>
      <w:bookmarkStart w:id="1388"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1389" w:name="_Toc514522058"/>
      <w:r>
        <w:rPr>
          <w:lang w:val="en-CA"/>
        </w:rPr>
        <w:t>6.</w:t>
      </w:r>
      <w:r w:rsidR="0090374C">
        <w:rPr>
          <w:lang w:val="en-CA"/>
        </w:rPr>
        <w:t>6</w:t>
      </w:r>
      <w:r w:rsidR="00BA5309">
        <w:rPr>
          <w:lang w:val="en-CA"/>
        </w:rPr>
        <w:t>0</w:t>
      </w:r>
      <w:r w:rsidR="00440C04">
        <w:rPr>
          <w:lang w:val="en-CA"/>
        </w:rPr>
        <w:t xml:space="preserve"> Concurrency – Directed termination [CGT]</w:t>
      </w:r>
      <w:bookmarkEnd w:id="1386"/>
      <w:bookmarkEnd w:id="1387"/>
      <w:bookmarkEnd w:id="1388"/>
      <w:bookmarkEnd w:id="1389"/>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1390" w:name="_Toc358896438"/>
      <w:bookmarkStart w:id="1391"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1392" w:name="_6.61_Concurrent_data"/>
      <w:bookmarkStart w:id="1393" w:name="_Ref514260499"/>
      <w:bookmarkStart w:id="1394" w:name="_Toc514522059"/>
      <w:bookmarkEnd w:id="1392"/>
      <w:r>
        <w:lastRenderedPageBreak/>
        <w:t>6.</w:t>
      </w:r>
      <w:r w:rsidR="0090374C">
        <w:t>6</w:t>
      </w:r>
      <w:r w:rsidR="00BA5309">
        <w:t>1</w:t>
      </w:r>
      <w:r w:rsidR="00440C04">
        <w:t xml:space="preserve"> </w:t>
      </w:r>
      <w:r w:rsidR="006D7D1F">
        <w:t xml:space="preserve">Concurrent data access </w:t>
      </w:r>
      <w:r w:rsidR="00440C04">
        <w:t>[CGX]</w:t>
      </w:r>
      <w:bookmarkEnd w:id="1390"/>
      <w:bookmarkEnd w:id="1391"/>
      <w:bookmarkEnd w:id="1393"/>
      <w:bookmarkEnd w:id="1394"/>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ins w:id="1395" w:author="Clive Pygott" w:date="2018-05-28T18:26:00Z">
        <w:r w:rsidR="00672DC7" w:rsidRPr="009A6199">
          <w:rPr>
            <w:rFonts w:cstheme="minorHAnsi"/>
            <w:lang w:val="en-CA"/>
          </w:rPr>
          <w:fldChar w:fldCharType="begin"/>
        </w:r>
        <w:r w:rsidR="00672DC7" w:rsidRPr="009A6199">
          <w:rPr>
            <w:rFonts w:cstheme="minorHAnsi"/>
          </w:rPr>
          <w:instrText>XE "</w:instrText>
        </w:r>
        <w:proofErr w:type="spellStart"/>
        <w:r w:rsidR="00672DC7" w:rsidRPr="009A6199">
          <w:rPr>
            <w:rFonts w:cstheme="minorHAnsi"/>
            <w:lang w:bidi="en-US"/>
          </w:rPr>
          <w:instrText>behaviour</w:instrText>
        </w:r>
        <w:proofErr w:type="spellEnd"/>
        <w:r w:rsidR="00672DC7" w:rsidRPr="009A6199">
          <w:rPr>
            <w:rFonts w:cstheme="minorHAnsi"/>
            <w:lang w:bidi="en-US"/>
          </w:rPr>
          <w:instrText xml:space="preserve">: </w:instrText>
        </w:r>
        <w:r w:rsidR="00672DC7" w:rsidRPr="009A6199">
          <w:rPr>
            <w:rFonts w:cstheme="minorHAnsi"/>
            <w:u w:val="single"/>
          </w:rPr>
          <w:instrText xml:space="preserve">undefined </w:instrText>
        </w:r>
        <w:proofErr w:type="spellStart"/>
        <w:r w:rsidR="00672DC7" w:rsidRPr="009A6199">
          <w:rPr>
            <w:rFonts w:cstheme="minorHAnsi"/>
            <w:u w:val="single"/>
          </w:rPr>
          <w:instrText>behaviour</w:instrText>
        </w:r>
        <w:proofErr w:type="spellEnd"/>
        <w:r w:rsidR="00672DC7" w:rsidRPr="009A6199">
          <w:rPr>
            <w:rFonts w:cstheme="minorHAnsi"/>
          </w:rPr>
          <w:instrText xml:space="preserve"> "</w:instrText>
        </w:r>
        <w:r w:rsidR="00672DC7" w:rsidRPr="009A6199">
          <w:rPr>
            <w:rFonts w:cstheme="minorHAnsi"/>
            <w:lang w:val="en-CA"/>
          </w:rPr>
          <w:fldChar w:fldCharType="end"/>
        </w:r>
      </w:ins>
      <w:ins w:id="1396" w:author="Clive Pygott" w:date="2018-05-28T18:29:00Z">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 xml:space="preserve">undefined </w:instrText>
        </w:r>
        <w:proofErr w:type="spellStart"/>
        <w:r w:rsidR="00B705CE" w:rsidRPr="009A6199">
          <w:rPr>
            <w:rFonts w:cstheme="minorHAnsi"/>
            <w:u w:val="single"/>
          </w:rPr>
          <w:instrText>behaviour</w:instrText>
        </w:r>
        <w:proofErr w:type="spellEnd"/>
        <w:r w:rsidR="00B705CE" w:rsidRPr="009A6199">
          <w:rPr>
            <w:rFonts w:cstheme="minorHAnsi"/>
          </w:rPr>
          <w:instrText xml:space="preserve"> "</w:instrText>
        </w:r>
        <w:r w:rsidR="00B705CE" w:rsidRPr="009A6199">
          <w:rPr>
            <w:rFonts w:cstheme="minorHAnsi"/>
            <w:lang w:val="en-CA"/>
          </w:rPr>
          <w:fldChar w:fldCharType="end"/>
        </w:r>
      </w:ins>
      <w:r w:rsidR="00CE5608">
        <w:t xml:space="preserve">.  </w:t>
      </w:r>
      <w:r w:rsidR="00042A05">
        <w:t>In addition to threads, signal handlers also pose a risk of concurrent data access</w:t>
      </w:r>
      <w:ins w:id="1397" w:author="Clive Pygott" w:date="2018-05-28T18:55: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CB4137">
        <w:rPr>
          <w:rFonts w:ascii="Courier New" w:hAnsi="Courier New" w:cs="Courier New"/>
          <w:sz w:val="20"/>
          <w:rPrChange w:id="1398" w:author="Clive Pygott" w:date="2018-05-19T19:36:00Z">
            <w:rPr/>
          </w:rPrChange>
        </w:rPr>
        <w:t xml:space="preserve">volatile </w:t>
      </w:r>
      <w:proofErr w:type="spellStart"/>
      <w:r w:rsidR="00A77F30" w:rsidRPr="00CB4137">
        <w:rPr>
          <w:rFonts w:ascii="Courier New" w:hAnsi="Courier New" w:cs="Courier New"/>
          <w:sz w:val="20"/>
          <w:rPrChange w:id="1399" w:author="Clive Pygott" w:date="2018-05-19T19:36:00Z">
            <w:rPr/>
          </w:rPrChange>
        </w:rPr>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4137">
        <w:rPr>
          <w:rFonts w:ascii="Courier New" w:eastAsia="Times New Roman" w:hAnsi="Courier New" w:cs="Courier New"/>
          <w:bCs/>
          <w:sz w:val="20"/>
          <w:rPrChange w:id="1400" w:author="Clive Pygott" w:date="2018-05-19T19:36:00Z">
            <w:rPr>
              <w:rFonts w:ascii="Calibri" w:eastAsia="Times New Roman" w:hAnsi="Calibri"/>
              <w:bCs/>
            </w:rPr>
          </w:rPrChange>
        </w:rPr>
        <w:t xml:space="preserve">volatile </w:t>
      </w:r>
      <w:proofErr w:type="spellStart"/>
      <w:r w:rsidRPr="00CB4137">
        <w:rPr>
          <w:rFonts w:ascii="Courier New" w:eastAsia="Times New Roman" w:hAnsi="Courier New" w:cs="Courier New"/>
          <w:bCs/>
          <w:sz w:val="20"/>
          <w:rPrChange w:id="1401" w:author="Clive Pygott" w:date="2018-05-19T19:36:00Z">
            <w:rPr>
              <w:rFonts w:ascii="Calibri" w:eastAsia="Times New Roman" w:hAnsi="Calibri"/>
              <w:bCs/>
            </w:rPr>
          </w:rPrChange>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1402" w:name="_Toc358896439"/>
      <w:bookmarkStart w:id="1403" w:name="_Ref411808187"/>
      <w:bookmarkStart w:id="1404" w:name="_Ref411808224"/>
      <w:bookmarkStart w:id="1405" w:name="_Ref411809438"/>
      <w:bookmarkStart w:id="1406" w:name="_Toc51452206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1402"/>
      <w:bookmarkEnd w:id="1403"/>
      <w:bookmarkEnd w:id="1404"/>
      <w:bookmarkEnd w:id="1405"/>
      <w:bookmarkEnd w:id="1406"/>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407"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1408" w:name="_Toc514522061"/>
      <w:r>
        <w:rPr>
          <w:lang w:val="en-CA"/>
        </w:rPr>
        <w:lastRenderedPageBreak/>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1407"/>
      <w:bookmarkEnd w:id="1408"/>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409"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41EBC8E3"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ins w:id="1410" w:author="Clive Pygott" w:date="2018-05-28T18:55:00Z">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ins>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24CDFD24" w:rsidR="00440C04" w:rsidRPr="00A90342" w:rsidRDefault="00A640DF" w:rsidP="00440C04">
      <w:pPr>
        <w:pStyle w:val="Heading2"/>
      </w:pPr>
      <w:bookmarkStart w:id="1411" w:name="_Toc514522062"/>
      <w:r>
        <w:rPr>
          <w:rFonts w:eastAsia="MS PGothic"/>
          <w:lang w:eastAsia="ja-JP"/>
        </w:rPr>
        <w:t>6.6</w:t>
      </w:r>
      <w:r w:rsidR="00BA5309">
        <w:rPr>
          <w:rFonts w:eastAsia="MS PGothic"/>
          <w:lang w:eastAsia="ja-JP"/>
        </w:rPr>
        <w:t>4</w:t>
      </w:r>
      <w:r w:rsidR="00440C04" w:rsidRPr="00A7194A">
        <w:rPr>
          <w:rFonts w:eastAsia="MS PGothic"/>
          <w:lang w:eastAsia="ja-JP"/>
        </w:rPr>
        <w:t xml:space="preserve"> </w:t>
      </w:r>
      <w:del w:id="1412" w:author="Stephen Michell" w:date="2018-04-27T09:23:00Z">
        <w:r w:rsidR="00440C04" w:rsidRPr="00A7194A" w:rsidDel="000332C4">
          <w:rPr>
            <w:rFonts w:eastAsia="MS PGothic"/>
            <w:lang w:eastAsia="ja-JP"/>
          </w:rPr>
          <w:delText xml:space="preserve">Uncontrolled </w:delText>
        </w:r>
      </w:del>
      <w:ins w:id="1413" w:author="Stephen Michell" w:date="2018-04-27T09:23:00Z">
        <w:r w:rsidR="000332C4">
          <w:rPr>
            <w:rFonts w:eastAsia="MS PGothic"/>
            <w:lang w:eastAsia="ja-JP"/>
          </w:rPr>
          <w:t xml:space="preserve"> Reliance on external </w:t>
        </w:r>
      </w:ins>
      <w:del w:id="1414" w:author="Stephen Michell" w:date="2018-04-27T09:23:00Z">
        <w:r w:rsidR="00440C04" w:rsidRPr="00A7194A" w:rsidDel="000332C4">
          <w:rPr>
            <w:rFonts w:eastAsia="MS PGothic"/>
            <w:lang w:eastAsia="ja-JP"/>
          </w:rPr>
          <w:delText xml:space="preserve">Format </w:delText>
        </w:r>
      </w:del>
      <w:ins w:id="1415" w:author="Stephen Michell" w:date="2018-04-27T09:23:00Z">
        <w:r w:rsidR="000332C4">
          <w:rPr>
            <w:rFonts w:eastAsia="MS PGothic"/>
            <w:lang w:eastAsia="ja-JP"/>
          </w:rPr>
          <w:t>f</w:t>
        </w:r>
        <w:r w:rsidR="000332C4" w:rsidRPr="00A7194A">
          <w:rPr>
            <w:rFonts w:eastAsia="MS PGothic"/>
            <w:lang w:eastAsia="ja-JP"/>
          </w:rPr>
          <w:t xml:space="preserve">ormat </w:t>
        </w:r>
      </w:ins>
      <w:ins w:id="1416" w:author="Stephen Michell" w:date="2018-04-27T09:24:00Z">
        <w:r w:rsidR="000332C4">
          <w:rPr>
            <w:rFonts w:eastAsia="MS PGothic"/>
            <w:lang w:eastAsia="ja-JP"/>
          </w:rPr>
          <w:t>s</w:t>
        </w:r>
      </w:ins>
      <w:del w:id="1417" w:author="Stephen Michell" w:date="2018-04-27T09:24:00Z">
        <w:r w:rsidR="00440C04" w:rsidRPr="00A7194A" w:rsidDel="000332C4">
          <w:rPr>
            <w:rFonts w:eastAsia="MS PGothic"/>
            <w:lang w:eastAsia="ja-JP"/>
          </w:rPr>
          <w:delText>S</w:delText>
        </w:r>
      </w:del>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ins w:id="1418" w:author="Stephen Michell" w:date="2018-04-27T09:24:00Z">
        <w:r w:rsidR="000332C4">
          <w:instrText>R</w:instrText>
        </w:r>
        <w:r w:rsidR="000332C4">
          <w:rPr>
            <w:rFonts w:eastAsia="MS PGothic"/>
            <w:lang w:eastAsia="ja-JP"/>
          </w:rPr>
          <w:instrText>eliance on external</w:instrText>
        </w:r>
      </w:ins>
      <w:del w:id="1419" w:author="Stephen Michell" w:date="2018-04-27T09:24:00Z">
        <w:r w:rsidR="00440C04" w:rsidRPr="00C21FB4" w:rsidDel="000332C4">
          <w:delInstrText>Uncontrolled</w:delInstrText>
        </w:r>
      </w:del>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ins w:id="1420" w:author="Stephen Michell" w:date="2018-04-27T09:24:00Z">
        <w:r w:rsidR="000332C4">
          <w:instrText>s</w:instrText>
        </w:r>
      </w:ins>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ins w:id="1421" w:author="Stephen Michell" w:date="2018-04-27T09:24:00Z">
        <w:r w:rsidR="000332C4">
          <w:instrText>R</w:instrText>
        </w:r>
        <w:r w:rsidR="000332C4">
          <w:rPr>
            <w:rFonts w:eastAsia="MS PGothic"/>
            <w:lang w:eastAsia="ja-JP"/>
          </w:rPr>
          <w:instrText>eliance on external</w:instrText>
        </w:r>
      </w:ins>
      <w:del w:id="1422" w:author="Stephen Michell" w:date="2018-04-27T09:24:00Z">
        <w:r w:rsidR="00440C04" w:rsidRPr="00886DD6" w:rsidDel="000332C4">
          <w:delInstrText>Uncontrolled</w:delInstrText>
        </w:r>
      </w:del>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ins w:id="1423" w:author="Stephen Michell" w:date="2018-04-27T09:24:00Z">
        <w:r w:rsidR="000332C4">
          <w:instrText>s</w:instrText>
        </w:r>
      </w:ins>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1409"/>
      <w:bookmarkEnd w:id="1411"/>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1424" w:name="_Toc514522063"/>
      <w:r>
        <w:t xml:space="preserve">7. Language specific vulnerabilities for </w:t>
      </w:r>
      <w:r w:rsidR="00FD324A">
        <w:t>C</w:t>
      </w:r>
      <w:bookmarkEnd w:id="1424"/>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1425" w:name="_Python.3_Type_System"/>
      <w:bookmarkStart w:id="1426" w:name="_Python.19_Dead_Store"/>
      <w:bookmarkStart w:id="1427" w:name="I3468"/>
      <w:bookmarkStart w:id="1428" w:name="_Toc443470372"/>
      <w:bookmarkStart w:id="1429" w:name="_Toc450303224"/>
      <w:bookmarkEnd w:id="1425"/>
      <w:bookmarkEnd w:id="1426"/>
      <w:bookmarkEnd w:id="1427"/>
    </w:p>
    <w:p w14:paraId="40AD2E8F" w14:textId="77777777" w:rsidR="00045400" w:rsidRDefault="00045400">
      <w:r>
        <w:br w:type="page"/>
      </w:r>
    </w:p>
    <w:bookmarkEnd w:id="1428"/>
    <w:bookmarkEnd w:id="1429"/>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1430" w:name="_Toc358896893"/>
      <w:bookmarkStart w:id="1431" w:name="_Toc514522064"/>
      <w:r>
        <w:t>Bibliography</w:t>
      </w:r>
      <w:bookmarkEnd w:id="1430"/>
      <w:bookmarkEnd w:id="1431"/>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w:t>
      </w:r>
      <w:proofErr w:type="spellStart"/>
      <w:r w:rsidR="00045400">
        <w:t>Seacord</w:t>
      </w:r>
      <w:proofErr w:type="spellEnd"/>
      <w:r w:rsidR="00045400">
        <w:t xml:space="preserve">, </w:t>
      </w:r>
      <w:r w:rsidR="00045400" w:rsidRPr="0025282A">
        <w:rPr>
          <w:i/>
        </w:rPr>
        <w:t>The CERT C Secure Coding Standard</w:t>
      </w:r>
      <w:r w:rsidR="00045400">
        <w:t xml:space="preserve">. </w:t>
      </w:r>
      <w:proofErr w:type="spellStart"/>
      <w:r w:rsidR="00045400">
        <w:t>Boston,MA</w:t>
      </w:r>
      <w:proofErr w:type="spellEnd"/>
      <w:r w:rsidR="00045400">
        <w:t>: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proofErr w:type="spellStart"/>
      <w:r w:rsidRPr="00097CFB">
        <w:t>Hogaboom</w:t>
      </w:r>
      <w:proofErr w:type="spellEnd"/>
      <w:r w:rsidRPr="00097CFB">
        <w:t xml:space="preserve">, Richard, A Generic API Bit Manipulation in C, Embedded Systems Programming, Vol 12, No 7, July 1999 </w:t>
      </w:r>
      <w:hyperlink r:id="rId15"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6"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789A6831" w:rsidR="00045400" w:rsidRPr="00DA464A" w:rsidRDefault="006E1DE1" w:rsidP="00045400">
      <w:pPr>
        <w:pStyle w:val="Bibliography1"/>
      </w:pPr>
      <w:r>
        <w:t xml:space="preserve"> </w:t>
      </w:r>
      <w:r w:rsidR="00045400">
        <w:t>[</w:t>
      </w:r>
      <w:r w:rsidR="00796C24">
        <w:t>16</w:t>
      </w:r>
      <w:r w:rsidR="00045400">
        <w:t>]</w:t>
      </w:r>
      <w:r w:rsidR="00045400">
        <w:tab/>
        <w:t>The Common Weakness Enumeration (CWE) Initiative, MITRE Corporation, (</w:t>
      </w:r>
      <w:hyperlink r:id="rId17"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1432" w:name="_Toc514522065"/>
      <w:r w:rsidRPr="00AB6756">
        <w:t>Index</w:t>
      </w:r>
      <w:bookmarkEnd w:id="1432"/>
    </w:p>
    <w:p w14:paraId="059A1EE1" w14:textId="77777777" w:rsidR="001610CB" w:rsidRDefault="001610CB"/>
    <w:bookmarkStart w:id="1433" w:name="_GoBack"/>
    <w:bookmarkEnd w:id="1433"/>
    <w:p w14:paraId="0741F685" w14:textId="77777777" w:rsidR="00335DBD" w:rsidRDefault="003E6398" w:rsidP="008216A8">
      <w:pPr>
        <w:pStyle w:val="Bibliography1"/>
        <w:rPr>
          <w:ins w:id="1434" w:author="Clive Pygott" w:date="2018-05-28T19:06:00Z"/>
          <w:noProof/>
        </w:rPr>
        <w:sectPr w:rsidR="00335DBD" w:rsidSect="00335DBD">
          <w:headerReference w:type="even" r:id="rId18"/>
          <w:headerReference w:type="default" r:id="rId19"/>
          <w:footerReference w:type="even" r:id="rId20"/>
          <w:footerReference w:type="default" r:id="rId21"/>
          <w:headerReference w:type="first" r:id="rId22"/>
          <w:footerReference w:type="first" r:id="rId23"/>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089AFEF9" w14:textId="77777777" w:rsidR="00335DBD" w:rsidRDefault="00335DBD">
      <w:pPr>
        <w:pStyle w:val="IndexHeading"/>
        <w:keepNext/>
        <w:tabs>
          <w:tab w:val="right" w:pos="4735"/>
        </w:tabs>
        <w:rPr>
          <w:ins w:id="1437" w:author="Clive Pygott" w:date="2018-05-28T19:06:00Z"/>
          <w:rFonts w:cstheme="minorBidi"/>
          <w:b/>
          <w:bCs/>
          <w:noProof/>
        </w:rPr>
      </w:pPr>
      <w:ins w:id="1438" w:author="Clive Pygott" w:date="2018-05-28T19:06:00Z">
        <w:r>
          <w:rPr>
            <w:noProof/>
          </w:rPr>
          <w:t xml:space="preserve"> </w:t>
        </w:r>
      </w:ins>
    </w:p>
    <w:p w14:paraId="3D3441D7" w14:textId="77777777" w:rsidR="00335DBD" w:rsidRDefault="00335DBD">
      <w:pPr>
        <w:pStyle w:val="Index1"/>
        <w:tabs>
          <w:tab w:val="right" w:pos="4735"/>
        </w:tabs>
        <w:rPr>
          <w:ins w:id="1439" w:author="Clive Pygott" w:date="2018-05-28T19:06:00Z"/>
          <w:noProof/>
        </w:rPr>
      </w:pPr>
      <w:ins w:id="1440" w:author="Clive Pygott" w:date="2018-05-28T19:06:00Z">
        <w:r>
          <w:rPr>
            <w:noProof/>
            <w:lang w:bidi="en-US"/>
          </w:rPr>
          <w:t>access</w:t>
        </w:r>
        <w:r>
          <w:rPr>
            <w:noProof/>
          </w:rPr>
          <w:t>, 9, 10, 16, 20, 23, 25, 26, 29, 33, 42, 43, 47, 50, 57, 58</w:t>
        </w:r>
      </w:ins>
    </w:p>
    <w:p w14:paraId="18CEB577" w14:textId="77777777" w:rsidR="00335DBD" w:rsidRDefault="00335DBD">
      <w:pPr>
        <w:pStyle w:val="Index1"/>
        <w:tabs>
          <w:tab w:val="right" w:pos="4735"/>
        </w:tabs>
        <w:rPr>
          <w:ins w:id="1441" w:author="Clive Pygott" w:date="2018-05-28T19:06:00Z"/>
          <w:noProof/>
        </w:rPr>
      </w:pPr>
      <w:ins w:id="1442" w:author="Clive Pygott" w:date="2018-05-28T19:06:00Z">
        <w:r>
          <w:rPr>
            <w:noProof/>
            <w:lang w:bidi="en-US"/>
          </w:rPr>
          <w:t>alignment</w:t>
        </w:r>
        <w:r>
          <w:rPr>
            <w:noProof/>
          </w:rPr>
          <w:t>, 10, 51</w:t>
        </w:r>
      </w:ins>
    </w:p>
    <w:p w14:paraId="4D146056" w14:textId="77777777" w:rsidR="00335DBD" w:rsidRDefault="00335DBD">
      <w:pPr>
        <w:pStyle w:val="Index1"/>
        <w:tabs>
          <w:tab w:val="right" w:pos="4735"/>
        </w:tabs>
        <w:rPr>
          <w:ins w:id="1443" w:author="Clive Pygott" w:date="2018-05-28T19:06:00Z"/>
          <w:noProof/>
        </w:rPr>
      </w:pPr>
      <w:ins w:id="1444" w:author="Clive Pygott" w:date="2018-05-28T19:06:00Z">
        <w:r>
          <w:rPr>
            <w:noProof/>
            <w:lang w:bidi="en-US"/>
          </w:rPr>
          <w:t>AMV - Type-breaking reinterpretation of data</w:t>
        </w:r>
        <w:r>
          <w:rPr>
            <w:noProof/>
          </w:rPr>
          <w:t>, 47</w:t>
        </w:r>
      </w:ins>
    </w:p>
    <w:p w14:paraId="21C08F5F" w14:textId="77777777" w:rsidR="00335DBD" w:rsidRDefault="00335DBD">
      <w:pPr>
        <w:pStyle w:val="Index1"/>
        <w:tabs>
          <w:tab w:val="right" w:pos="4735"/>
        </w:tabs>
        <w:rPr>
          <w:ins w:id="1445" w:author="Clive Pygott" w:date="2018-05-28T19:06:00Z"/>
          <w:noProof/>
        </w:rPr>
      </w:pPr>
      <w:ins w:id="1446" w:author="Clive Pygott" w:date="2018-05-28T19:06:00Z">
        <w:r>
          <w:rPr>
            <w:noProof/>
          </w:rPr>
          <w:t>a</w:t>
        </w:r>
        <w:r>
          <w:rPr>
            <w:noProof/>
            <w:lang w:bidi="en-US"/>
          </w:rPr>
          <w:t>rgument</w:t>
        </w:r>
        <w:r>
          <w:rPr>
            <w:noProof/>
          </w:rPr>
          <w:t>, 10</w:t>
        </w:r>
      </w:ins>
    </w:p>
    <w:p w14:paraId="7348F7F7" w14:textId="77777777" w:rsidR="00335DBD" w:rsidRDefault="00335DBD">
      <w:pPr>
        <w:pStyle w:val="IndexHeading"/>
        <w:keepNext/>
        <w:tabs>
          <w:tab w:val="right" w:pos="4735"/>
        </w:tabs>
        <w:rPr>
          <w:ins w:id="1447" w:author="Clive Pygott" w:date="2018-05-28T19:06:00Z"/>
          <w:rFonts w:cstheme="minorBidi"/>
          <w:b/>
          <w:bCs/>
          <w:noProof/>
        </w:rPr>
      </w:pPr>
      <w:ins w:id="1448" w:author="Clive Pygott" w:date="2018-05-28T19:06:00Z">
        <w:r>
          <w:rPr>
            <w:noProof/>
          </w:rPr>
          <w:t xml:space="preserve"> </w:t>
        </w:r>
      </w:ins>
    </w:p>
    <w:p w14:paraId="515DB15F" w14:textId="77777777" w:rsidR="00335DBD" w:rsidRDefault="00335DBD">
      <w:pPr>
        <w:pStyle w:val="Index1"/>
        <w:tabs>
          <w:tab w:val="right" w:pos="4735"/>
        </w:tabs>
        <w:rPr>
          <w:ins w:id="1449" w:author="Clive Pygott" w:date="2018-05-28T19:06:00Z"/>
          <w:noProof/>
        </w:rPr>
      </w:pPr>
      <w:ins w:id="1450" w:author="Clive Pygott" w:date="2018-05-28T19:06:00Z">
        <w:r>
          <w:rPr>
            <w:noProof/>
            <w:lang w:bidi="en-US"/>
          </w:rPr>
          <w:t>behaviour</w:t>
        </w:r>
        <w:r>
          <w:rPr>
            <w:noProof/>
          </w:rPr>
          <w:t>, 10</w:t>
        </w:r>
      </w:ins>
    </w:p>
    <w:p w14:paraId="126A600F" w14:textId="77777777" w:rsidR="00335DBD" w:rsidRDefault="00335DBD">
      <w:pPr>
        <w:pStyle w:val="Index2"/>
        <w:tabs>
          <w:tab w:val="right" w:pos="4735"/>
        </w:tabs>
        <w:rPr>
          <w:ins w:id="1451" w:author="Clive Pygott" w:date="2018-05-28T19:06:00Z"/>
          <w:noProof/>
        </w:rPr>
      </w:pPr>
      <w:ins w:id="1452" w:author="Clive Pygott" w:date="2018-05-28T19:06:00Z">
        <w:r w:rsidRPr="00F42983">
          <w:rPr>
            <w:noProof/>
            <w:u w:val="single"/>
          </w:rPr>
          <w:t>implementation-defined behaviour</w:t>
        </w:r>
        <w:r>
          <w:rPr>
            <w:noProof/>
          </w:rPr>
          <w:t>, 11, 17, 18, 32</w:t>
        </w:r>
      </w:ins>
    </w:p>
    <w:p w14:paraId="15F3CB0F" w14:textId="77777777" w:rsidR="00335DBD" w:rsidRDefault="00335DBD">
      <w:pPr>
        <w:pStyle w:val="Index2"/>
        <w:tabs>
          <w:tab w:val="right" w:pos="4735"/>
        </w:tabs>
        <w:rPr>
          <w:ins w:id="1453" w:author="Clive Pygott" w:date="2018-05-28T19:06:00Z"/>
          <w:noProof/>
        </w:rPr>
      </w:pPr>
      <w:ins w:id="1454" w:author="Clive Pygott" w:date="2018-05-28T19:06:00Z">
        <w:r>
          <w:rPr>
            <w:noProof/>
            <w:lang w:bidi="en-US"/>
          </w:rPr>
          <w:t xml:space="preserve">locale-specific </w:t>
        </w:r>
        <w:r w:rsidRPr="00F42983">
          <w:rPr>
            <w:noProof/>
            <w:u w:val="single"/>
          </w:rPr>
          <w:t>behaviour</w:t>
        </w:r>
        <w:r>
          <w:rPr>
            <w:noProof/>
          </w:rPr>
          <w:t>, 14</w:t>
        </w:r>
      </w:ins>
    </w:p>
    <w:p w14:paraId="44C1CD59" w14:textId="77777777" w:rsidR="00335DBD" w:rsidRDefault="00335DBD">
      <w:pPr>
        <w:pStyle w:val="Index2"/>
        <w:tabs>
          <w:tab w:val="right" w:pos="4735"/>
        </w:tabs>
        <w:rPr>
          <w:ins w:id="1455" w:author="Clive Pygott" w:date="2018-05-28T19:06:00Z"/>
          <w:noProof/>
        </w:rPr>
      </w:pPr>
      <w:ins w:id="1456" w:author="Clive Pygott" w:date="2018-05-28T19:06:00Z">
        <w:r w:rsidRPr="00F42983">
          <w:rPr>
            <w:noProof/>
            <w:u w:val="single"/>
          </w:rPr>
          <w:t>undefined behaviour</w:t>
        </w:r>
        <w:r>
          <w:rPr>
            <w:noProof/>
          </w:rPr>
          <w:t>, 14, 18, 27, 28, 29, 30, 44, 45, 54, 55, 57</w:t>
        </w:r>
      </w:ins>
    </w:p>
    <w:p w14:paraId="59EFB36F" w14:textId="77777777" w:rsidR="00335DBD" w:rsidRDefault="00335DBD">
      <w:pPr>
        <w:pStyle w:val="Index2"/>
        <w:tabs>
          <w:tab w:val="right" w:pos="4735"/>
        </w:tabs>
        <w:rPr>
          <w:ins w:id="1457" w:author="Clive Pygott" w:date="2018-05-28T19:06:00Z"/>
          <w:noProof/>
        </w:rPr>
      </w:pPr>
      <w:ins w:id="1458" w:author="Clive Pygott" w:date="2018-05-28T19:06:00Z">
        <w:r w:rsidRPr="00F42983">
          <w:rPr>
            <w:noProof/>
            <w:u w:val="single"/>
          </w:rPr>
          <w:t>unspecified behaviour</w:t>
        </w:r>
        <w:r>
          <w:rPr>
            <w:noProof/>
          </w:rPr>
          <w:t>, 14, 35, 52</w:t>
        </w:r>
      </w:ins>
    </w:p>
    <w:p w14:paraId="5BC39CF0" w14:textId="77777777" w:rsidR="00335DBD" w:rsidRDefault="00335DBD">
      <w:pPr>
        <w:pStyle w:val="Index1"/>
        <w:tabs>
          <w:tab w:val="right" w:pos="4735"/>
        </w:tabs>
        <w:rPr>
          <w:ins w:id="1459" w:author="Clive Pygott" w:date="2018-05-28T19:06:00Z"/>
          <w:noProof/>
        </w:rPr>
      </w:pPr>
      <w:ins w:id="1460" w:author="Clive Pygott" w:date="2018-05-28T19:06:00Z">
        <w:r>
          <w:rPr>
            <w:noProof/>
            <w:lang w:bidi="en-US"/>
          </w:rPr>
          <w:t>bit</w:t>
        </w:r>
        <w:r>
          <w:rPr>
            <w:noProof/>
          </w:rPr>
          <w:t>, 10</w:t>
        </w:r>
      </w:ins>
    </w:p>
    <w:p w14:paraId="7A688770" w14:textId="77777777" w:rsidR="00335DBD" w:rsidRDefault="00335DBD">
      <w:pPr>
        <w:pStyle w:val="Index1"/>
        <w:tabs>
          <w:tab w:val="right" w:pos="4735"/>
        </w:tabs>
        <w:rPr>
          <w:ins w:id="1461" w:author="Clive Pygott" w:date="2018-05-28T19:06:00Z"/>
          <w:noProof/>
        </w:rPr>
      </w:pPr>
      <w:ins w:id="1462" w:author="Clive Pygott" w:date="2018-05-28T19:06:00Z">
        <w:r>
          <w:rPr>
            <w:noProof/>
            <w:lang w:bidi="en-US"/>
          </w:rPr>
          <w:t>BJL - Namespace issues</w:t>
        </w:r>
        <w:r>
          <w:rPr>
            <w:noProof/>
          </w:rPr>
          <w:t>, 34</w:t>
        </w:r>
      </w:ins>
    </w:p>
    <w:p w14:paraId="1720D53E" w14:textId="77777777" w:rsidR="00335DBD" w:rsidRDefault="00335DBD">
      <w:pPr>
        <w:pStyle w:val="Index1"/>
        <w:tabs>
          <w:tab w:val="right" w:pos="4735"/>
        </w:tabs>
        <w:rPr>
          <w:ins w:id="1463" w:author="Clive Pygott" w:date="2018-05-28T19:06:00Z"/>
          <w:noProof/>
        </w:rPr>
      </w:pPr>
      <w:ins w:id="1464" w:author="Clive Pygott" w:date="2018-05-28T19:06:00Z">
        <w:r>
          <w:rPr>
            <w:noProof/>
            <w:lang w:bidi="en-US"/>
          </w:rPr>
          <w:t xml:space="preserve">BKK - </w:t>
        </w:r>
        <w:r>
          <w:rPr>
            <w:noProof/>
          </w:rPr>
          <w:t>Polymorphic variables, 49</w:t>
        </w:r>
      </w:ins>
    </w:p>
    <w:p w14:paraId="61A1613F" w14:textId="77777777" w:rsidR="00335DBD" w:rsidRDefault="00335DBD">
      <w:pPr>
        <w:pStyle w:val="Index1"/>
        <w:tabs>
          <w:tab w:val="right" w:pos="4735"/>
        </w:tabs>
        <w:rPr>
          <w:ins w:id="1465" w:author="Clive Pygott" w:date="2018-05-28T19:06:00Z"/>
          <w:noProof/>
        </w:rPr>
      </w:pPr>
      <w:ins w:id="1466" w:author="Clive Pygott" w:date="2018-05-28T19:06:00Z">
        <w:r>
          <w:rPr>
            <w:noProof/>
            <w:lang w:bidi="en-US"/>
          </w:rPr>
          <w:t xml:space="preserve">BLP - </w:t>
        </w:r>
        <w:r>
          <w:rPr>
            <w:noProof/>
          </w:rPr>
          <w:t>Violations of the Liskov substitution principle or the contract model, 49</w:t>
        </w:r>
      </w:ins>
    </w:p>
    <w:p w14:paraId="071C90CC" w14:textId="77777777" w:rsidR="00335DBD" w:rsidRDefault="00335DBD">
      <w:pPr>
        <w:pStyle w:val="Index1"/>
        <w:tabs>
          <w:tab w:val="right" w:pos="4735"/>
        </w:tabs>
        <w:rPr>
          <w:ins w:id="1467" w:author="Clive Pygott" w:date="2018-05-28T19:06:00Z"/>
          <w:noProof/>
        </w:rPr>
      </w:pPr>
      <w:ins w:id="1468" w:author="Clive Pygott" w:date="2018-05-28T19:06:00Z">
        <w:r>
          <w:rPr>
            <w:noProof/>
            <w:lang w:bidi="en-US"/>
          </w:rPr>
          <w:t>BQF - Unspecified behaviour</w:t>
        </w:r>
        <w:r>
          <w:rPr>
            <w:noProof/>
          </w:rPr>
          <w:t>, 54</w:t>
        </w:r>
      </w:ins>
    </w:p>
    <w:p w14:paraId="6DEB8C97" w14:textId="77777777" w:rsidR="00335DBD" w:rsidRDefault="00335DBD">
      <w:pPr>
        <w:pStyle w:val="Index1"/>
        <w:tabs>
          <w:tab w:val="right" w:pos="4735"/>
        </w:tabs>
        <w:rPr>
          <w:ins w:id="1469" w:author="Clive Pygott" w:date="2018-05-28T19:06:00Z"/>
          <w:noProof/>
        </w:rPr>
      </w:pPr>
      <w:ins w:id="1470" w:author="Clive Pygott" w:date="2018-05-28T19:06:00Z">
        <w:r>
          <w:rPr>
            <w:noProof/>
            <w:lang w:bidi="en-US"/>
          </w:rPr>
          <w:t>BRS - Obscure language features</w:t>
        </w:r>
        <w:r>
          <w:rPr>
            <w:noProof/>
          </w:rPr>
          <w:t>, 53</w:t>
        </w:r>
      </w:ins>
    </w:p>
    <w:p w14:paraId="007D7CB0" w14:textId="77777777" w:rsidR="00335DBD" w:rsidRDefault="00335DBD">
      <w:pPr>
        <w:pStyle w:val="Index1"/>
        <w:tabs>
          <w:tab w:val="right" w:pos="4735"/>
        </w:tabs>
        <w:rPr>
          <w:ins w:id="1471" w:author="Clive Pygott" w:date="2018-05-28T19:06:00Z"/>
          <w:noProof/>
        </w:rPr>
      </w:pPr>
      <w:ins w:id="1472" w:author="Clive Pygott" w:date="2018-05-28T19:06:00Z">
        <w:r>
          <w:rPr>
            <w:noProof/>
            <w:lang w:bidi="en-US"/>
          </w:rPr>
          <w:t>byte</w:t>
        </w:r>
        <w:r>
          <w:rPr>
            <w:noProof/>
          </w:rPr>
          <w:t>, 10</w:t>
        </w:r>
      </w:ins>
    </w:p>
    <w:p w14:paraId="69251AEA" w14:textId="77777777" w:rsidR="00335DBD" w:rsidRDefault="00335DBD">
      <w:pPr>
        <w:pStyle w:val="IndexHeading"/>
        <w:keepNext/>
        <w:tabs>
          <w:tab w:val="right" w:pos="4735"/>
        </w:tabs>
        <w:rPr>
          <w:ins w:id="1473" w:author="Clive Pygott" w:date="2018-05-28T19:06:00Z"/>
          <w:rFonts w:cstheme="minorBidi"/>
          <w:b/>
          <w:bCs/>
          <w:noProof/>
        </w:rPr>
      </w:pPr>
      <w:ins w:id="1474" w:author="Clive Pygott" w:date="2018-05-28T19:06:00Z">
        <w:r>
          <w:rPr>
            <w:noProof/>
          </w:rPr>
          <w:t xml:space="preserve"> </w:t>
        </w:r>
      </w:ins>
    </w:p>
    <w:p w14:paraId="4F867EF1" w14:textId="77777777" w:rsidR="00335DBD" w:rsidRDefault="00335DBD">
      <w:pPr>
        <w:pStyle w:val="Index1"/>
        <w:tabs>
          <w:tab w:val="right" w:pos="4735"/>
        </w:tabs>
        <w:rPr>
          <w:ins w:id="1475" w:author="Clive Pygott" w:date="2018-05-28T19:06:00Z"/>
          <w:noProof/>
        </w:rPr>
      </w:pPr>
      <w:ins w:id="1476" w:author="Clive Pygott" w:date="2018-05-28T19:06:00Z">
        <w:r>
          <w:rPr>
            <w:noProof/>
            <w:lang w:bidi="en-US"/>
          </w:rPr>
          <w:t>CCB - Enumerator issues</w:t>
        </w:r>
        <w:r>
          <w:rPr>
            <w:noProof/>
          </w:rPr>
          <w:t>, 19</w:t>
        </w:r>
      </w:ins>
    </w:p>
    <w:p w14:paraId="75C0B31F" w14:textId="77777777" w:rsidR="00335DBD" w:rsidRDefault="00335DBD">
      <w:pPr>
        <w:pStyle w:val="Index1"/>
        <w:tabs>
          <w:tab w:val="right" w:pos="4735"/>
        </w:tabs>
        <w:rPr>
          <w:ins w:id="1477" w:author="Clive Pygott" w:date="2018-05-28T19:06:00Z"/>
          <w:noProof/>
        </w:rPr>
      </w:pPr>
      <w:ins w:id="1478" w:author="Clive Pygott" w:date="2018-05-28T19:06:00Z">
        <w:r w:rsidRPr="00F42983">
          <w:rPr>
            <w:noProof/>
            <w:lang w:val="en-CA"/>
          </w:rPr>
          <w:t>CGA – Concurrency – Activation</w:t>
        </w:r>
        <w:r>
          <w:rPr>
            <w:noProof/>
          </w:rPr>
          <w:t>, 56</w:t>
        </w:r>
      </w:ins>
    </w:p>
    <w:p w14:paraId="7CA4A8B7" w14:textId="77777777" w:rsidR="00335DBD" w:rsidRDefault="00335DBD">
      <w:pPr>
        <w:pStyle w:val="Index1"/>
        <w:tabs>
          <w:tab w:val="right" w:pos="4735"/>
        </w:tabs>
        <w:rPr>
          <w:ins w:id="1479" w:author="Clive Pygott" w:date="2018-05-28T19:06:00Z"/>
          <w:noProof/>
        </w:rPr>
      </w:pPr>
      <w:ins w:id="1480" w:author="Clive Pygott" w:date="2018-05-28T19:06:00Z">
        <w:r w:rsidRPr="00F42983">
          <w:rPr>
            <w:noProof/>
            <w:lang w:val="en-CA"/>
          </w:rPr>
          <w:t>CGM – Lock protocol Errors</w:t>
        </w:r>
        <w:r>
          <w:rPr>
            <w:noProof/>
          </w:rPr>
          <w:t>, 58</w:t>
        </w:r>
      </w:ins>
    </w:p>
    <w:p w14:paraId="53E96971" w14:textId="77777777" w:rsidR="00335DBD" w:rsidRDefault="00335DBD">
      <w:pPr>
        <w:pStyle w:val="Index1"/>
        <w:tabs>
          <w:tab w:val="right" w:pos="4735"/>
        </w:tabs>
        <w:rPr>
          <w:ins w:id="1481" w:author="Clive Pygott" w:date="2018-05-28T19:06:00Z"/>
          <w:noProof/>
        </w:rPr>
      </w:pPr>
      <w:ins w:id="1482" w:author="Clive Pygott" w:date="2018-05-28T19:06:00Z">
        <w:r w:rsidRPr="00F42983">
          <w:rPr>
            <w:noProof/>
            <w:lang w:val="en-CA"/>
          </w:rPr>
          <w:t>CGS – Concurrency – Premature termination</w:t>
        </w:r>
        <w:r>
          <w:rPr>
            <w:noProof/>
          </w:rPr>
          <w:t>, 57</w:t>
        </w:r>
      </w:ins>
    </w:p>
    <w:p w14:paraId="3C7F02B8" w14:textId="77777777" w:rsidR="00335DBD" w:rsidRDefault="00335DBD">
      <w:pPr>
        <w:pStyle w:val="Index1"/>
        <w:tabs>
          <w:tab w:val="right" w:pos="4735"/>
        </w:tabs>
        <w:rPr>
          <w:ins w:id="1483" w:author="Clive Pygott" w:date="2018-05-28T19:06:00Z"/>
          <w:noProof/>
        </w:rPr>
      </w:pPr>
      <w:ins w:id="1484" w:author="Clive Pygott" w:date="2018-05-28T19:06:00Z">
        <w:r w:rsidRPr="00F42983">
          <w:rPr>
            <w:noProof/>
            <w:lang w:val="en-CA"/>
          </w:rPr>
          <w:t>CGT – Concurrency – Directed termination</w:t>
        </w:r>
        <w:r>
          <w:rPr>
            <w:noProof/>
          </w:rPr>
          <w:t>, 56</w:t>
        </w:r>
      </w:ins>
    </w:p>
    <w:p w14:paraId="6F98318B" w14:textId="77777777" w:rsidR="00335DBD" w:rsidRDefault="00335DBD">
      <w:pPr>
        <w:pStyle w:val="Index1"/>
        <w:tabs>
          <w:tab w:val="right" w:pos="4735"/>
        </w:tabs>
        <w:rPr>
          <w:ins w:id="1485" w:author="Clive Pygott" w:date="2018-05-28T19:06:00Z"/>
          <w:noProof/>
        </w:rPr>
      </w:pPr>
      <w:ins w:id="1486" w:author="Clive Pygott" w:date="2018-05-28T19:06:00Z">
        <w:r w:rsidRPr="00F42983">
          <w:rPr>
            <w:noProof/>
            <w:lang w:val="en-CA"/>
          </w:rPr>
          <w:t xml:space="preserve">CGX – Concurrency – </w:t>
        </w:r>
        <w:r>
          <w:rPr>
            <w:noProof/>
          </w:rPr>
          <w:t>Concurrent data access, 57</w:t>
        </w:r>
      </w:ins>
    </w:p>
    <w:p w14:paraId="3CB1A67F" w14:textId="77777777" w:rsidR="00335DBD" w:rsidRDefault="00335DBD">
      <w:pPr>
        <w:pStyle w:val="Index1"/>
        <w:tabs>
          <w:tab w:val="right" w:pos="4735"/>
        </w:tabs>
        <w:rPr>
          <w:ins w:id="1487" w:author="Clive Pygott" w:date="2018-05-28T19:06:00Z"/>
          <w:noProof/>
        </w:rPr>
      </w:pPr>
      <w:ins w:id="1488" w:author="Clive Pygott" w:date="2018-05-28T19:06:00Z">
        <w:r>
          <w:rPr>
            <w:noProof/>
            <w:lang w:bidi="en-US"/>
          </w:rPr>
          <w:t>character</w:t>
        </w:r>
        <w:r>
          <w:rPr>
            <w:noProof/>
          </w:rPr>
          <w:t>, 11</w:t>
        </w:r>
      </w:ins>
    </w:p>
    <w:p w14:paraId="064D1980" w14:textId="77777777" w:rsidR="00335DBD" w:rsidRDefault="00335DBD">
      <w:pPr>
        <w:pStyle w:val="Index2"/>
        <w:tabs>
          <w:tab w:val="right" w:pos="4735"/>
        </w:tabs>
        <w:rPr>
          <w:ins w:id="1489" w:author="Clive Pygott" w:date="2018-05-28T19:06:00Z"/>
          <w:noProof/>
        </w:rPr>
      </w:pPr>
      <w:ins w:id="1490" w:author="Clive Pygott" w:date="2018-05-28T19:06:00Z">
        <w:r>
          <w:rPr>
            <w:noProof/>
            <w:lang w:bidi="en-US"/>
          </w:rPr>
          <w:t>multibyte</w:t>
        </w:r>
        <w:r>
          <w:rPr>
            <w:noProof/>
          </w:rPr>
          <w:t>, 11, 12</w:t>
        </w:r>
      </w:ins>
    </w:p>
    <w:p w14:paraId="56D8024A" w14:textId="77777777" w:rsidR="00335DBD" w:rsidRDefault="00335DBD">
      <w:pPr>
        <w:pStyle w:val="Index2"/>
        <w:tabs>
          <w:tab w:val="right" w:pos="4735"/>
        </w:tabs>
        <w:rPr>
          <w:ins w:id="1491" w:author="Clive Pygott" w:date="2018-05-28T19:06:00Z"/>
          <w:noProof/>
        </w:rPr>
      </w:pPr>
      <w:ins w:id="1492" w:author="Clive Pygott" w:date="2018-05-28T19:06:00Z">
        <w:r>
          <w:rPr>
            <w:noProof/>
            <w:lang w:bidi="en-US"/>
          </w:rPr>
          <w:t>single-byte</w:t>
        </w:r>
        <w:r>
          <w:rPr>
            <w:noProof/>
          </w:rPr>
          <w:t>, 11, 13</w:t>
        </w:r>
      </w:ins>
    </w:p>
    <w:p w14:paraId="37DCB2F7" w14:textId="77777777" w:rsidR="00335DBD" w:rsidRDefault="00335DBD">
      <w:pPr>
        <w:pStyle w:val="Index2"/>
        <w:tabs>
          <w:tab w:val="right" w:pos="4735"/>
        </w:tabs>
        <w:rPr>
          <w:ins w:id="1493" w:author="Clive Pygott" w:date="2018-05-28T19:06:00Z"/>
          <w:noProof/>
        </w:rPr>
      </w:pPr>
      <w:ins w:id="1494" w:author="Clive Pygott" w:date="2018-05-28T19:06:00Z">
        <w:r>
          <w:rPr>
            <w:noProof/>
            <w:lang w:bidi="en-US"/>
          </w:rPr>
          <w:t>wide</w:t>
        </w:r>
        <w:r>
          <w:rPr>
            <w:noProof/>
          </w:rPr>
          <w:t>, 11, 14, 23</w:t>
        </w:r>
      </w:ins>
    </w:p>
    <w:p w14:paraId="28CA7EA8" w14:textId="77777777" w:rsidR="00335DBD" w:rsidRDefault="00335DBD">
      <w:pPr>
        <w:pStyle w:val="Index1"/>
        <w:tabs>
          <w:tab w:val="right" w:pos="4735"/>
        </w:tabs>
        <w:rPr>
          <w:ins w:id="1495" w:author="Clive Pygott" w:date="2018-05-28T19:06:00Z"/>
          <w:noProof/>
        </w:rPr>
      </w:pPr>
      <w:ins w:id="1496" w:author="Clive Pygott" w:date="2018-05-28T19:06:00Z">
        <w:r>
          <w:rPr>
            <w:noProof/>
            <w:lang w:bidi="en-US"/>
          </w:rPr>
          <w:t>CJM - String termination</w:t>
        </w:r>
        <w:r>
          <w:rPr>
            <w:noProof/>
          </w:rPr>
          <w:t>, 23</w:t>
        </w:r>
      </w:ins>
    </w:p>
    <w:p w14:paraId="7B69AD19" w14:textId="77777777" w:rsidR="00335DBD" w:rsidRDefault="00335DBD">
      <w:pPr>
        <w:pStyle w:val="Index1"/>
        <w:tabs>
          <w:tab w:val="right" w:pos="4735"/>
        </w:tabs>
        <w:rPr>
          <w:ins w:id="1497" w:author="Clive Pygott" w:date="2018-05-28T19:06:00Z"/>
          <w:noProof/>
        </w:rPr>
      </w:pPr>
      <w:ins w:id="1498" w:author="Clive Pygott" w:date="2018-05-28T19:06:00Z">
        <w:r>
          <w:rPr>
            <w:noProof/>
            <w:lang w:bidi="en-US"/>
          </w:rPr>
          <w:t>CLL - Switch statements and static analysis</w:t>
        </w:r>
        <w:r>
          <w:rPr>
            <w:noProof/>
          </w:rPr>
          <w:t>, 38</w:t>
        </w:r>
      </w:ins>
    </w:p>
    <w:p w14:paraId="20228F85" w14:textId="77777777" w:rsidR="00335DBD" w:rsidRDefault="00335DBD">
      <w:pPr>
        <w:pStyle w:val="Index1"/>
        <w:tabs>
          <w:tab w:val="right" w:pos="4735"/>
        </w:tabs>
        <w:rPr>
          <w:ins w:id="1499" w:author="Clive Pygott" w:date="2018-05-28T19:06:00Z"/>
          <w:noProof/>
        </w:rPr>
      </w:pPr>
      <w:ins w:id="1500" w:author="Clive Pygott" w:date="2018-05-28T19:06:00Z">
        <w:r>
          <w:rPr>
            <w:noProof/>
            <w:lang w:bidi="en-US"/>
          </w:rPr>
          <w:t>correctly rounded result</w:t>
        </w:r>
        <w:r>
          <w:rPr>
            <w:noProof/>
          </w:rPr>
          <w:t>, 11</w:t>
        </w:r>
      </w:ins>
    </w:p>
    <w:p w14:paraId="68E8A978" w14:textId="77777777" w:rsidR="00335DBD" w:rsidRDefault="00335DBD">
      <w:pPr>
        <w:pStyle w:val="Index1"/>
        <w:tabs>
          <w:tab w:val="right" w:pos="4735"/>
        </w:tabs>
        <w:rPr>
          <w:ins w:id="1501" w:author="Clive Pygott" w:date="2018-05-28T19:06:00Z"/>
          <w:noProof/>
        </w:rPr>
      </w:pPr>
      <w:ins w:id="1502" w:author="Clive Pygott" w:date="2018-05-28T19:06:00Z">
        <w:r>
          <w:rPr>
            <w:noProof/>
            <w:lang w:bidi="en-US"/>
          </w:rPr>
          <w:t>CSJ - Passing parameters and return values [CSJ]</w:t>
        </w:r>
        <w:r>
          <w:rPr>
            <w:noProof/>
          </w:rPr>
          <w:t>, 43</w:t>
        </w:r>
      </w:ins>
    </w:p>
    <w:p w14:paraId="40BA5DB9" w14:textId="77777777" w:rsidR="00335DBD" w:rsidRDefault="00335DBD">
      <w:pPr>
        <w:pStyle w:val="IndexHeading"/>
        <w:keepNext/>
        <w:tabs>
          <w:tab w:val="right" w:pos="4735"/>
        </w:tabs>
        <w:rPr>
          <w:ins w:id="1503" w:author="Clive Pygott" w:date="2018-05-28T19:06:00Z"/>
          <w:rFonts w:cstheme="minorBidi"/>
          <w:b/>
          <w:bCs/>
          <w:noProof/>
        </w:rPr>
      </w:pPr>
      <w:ins w:id="1504" w:author="Clive Pygott" w:date="2018-05-28T19:06:00Z">
        <w:r>
          <w:rPr>
            <w:noProof/>
          </w:rPr>
          <w:t xml:space="preserve"> </w:t>
        </w:r>
      </w:ins>
    </w:p>
    <w:p w14:paraId="48AA6915" w14:textId="77777777" w:rsidR="00335DBD" w:rsidRDefault="00335DBD">
      <w:pPr>
        <w:pStyle w:val="Index1"/>
        <w:tabs>
          <w:tab w:val="right" w:pos="4735"/>
        </w:tabs>
        <w:rPr>
          <w:ins w:id="1505" w:author="Clive Pygott" w:date="2018-05-28T19:06:00Z"/>
          <w:noProof/>
        </w:rPr>
      </w:pPr>
      <w:ins w:id="1506" w:author="Clive Pygott" w:date="2018-05-28T19:06:00Z">
        <w:r>
          <w:rPr>
            <w:noProof/>
            <w:lang w:bidi="en-US"/>
          </w:rPr>
          <w:t>DCM - Dangling references to stack frames [DCM]</w:t>
        </w:r>
        <w:r>
          <w:rPr>
            <w:noProof/>
          </w:rPr>
          <w:t>, 44</w:t>
        </w:r>
      </w:ins>
    </w:p>
    <w:p w14:paraId="4C8E3387" w14:textId="77777777" w:rsidR="00335DBD" w:rsidRDefault="00335DBD">
      <w:pPr>
        <w:pStyle w:val="Index1"/>
        <w:tabs>
          <w:tab w:val="right" w:pos="4735"/>
        </w:tabs>
        <w:rPr>
          <w:ins w:id="1507" w:author="Clive Pygott" w:date="2018-05-28T19:06:00Z"/>
          <w:noProof/>
        </w:rPr>
      </w:pPr>
      <w:ins w:id="1508" w:author="Clive Pygott" w:date="2018-05-28T19:06:00Z">
        <w:r>
          <w:rPr>
            <w:noProof/>
            <w:lang w:bidi="en-US"/>
          </w:rPr>
          <w:t>diagnostic message</w:t>
        </w:r>
        <w:r>
          <w:rPr>
            <w:noProof/>
          </w:rPr>
          <w:t>, 11</w:t>
        </w:r>
      </w:ins>
    </w:p>
    <w:p w14:paraId="065BA746" w14:textId="77777777" w:rsidR="00335DBD" w:rsidRDefault="00335DBD">
      <w:pPr>
        <w:pStyle w:val="Index1"/>
        <w:tabs>
          <w:tab w:val="right" w:pos="4735"/>
        </w:tabs>
        <w:rPr>
          <w:ins w:id="1509" w:author="Clive Pygott" w:date="2018-05-28T19:06:00Z"/>
          <w:noProof/>
        </w:rPr>
      </w:pPr>
      <w:ins w:id="1510" w:author="Clive Pygott" w:date="2018-05-28T19:06:00Z">
        <w:r>
          <w:rPr>
            <w:noProof/>
            <w:lang w:bidi="en-US"/>
          </w:rPr>
          <w:t>DJS - Inter-language calling</w:t>
        </w:r>
        <w:r>
          <w:rPr>
            <w:noProof/>
          </w:rPr>
          <w:t>, 50</w:t>
        </w:r>
      </w:ins>
    </w:p>
    <w:p w14:paraId="052CEB1F" w14:textId="77777777" w:rsidR="00335DBD" w:rsidRDefault="00335DBD">
      <w:pPr>
        <w:pStyle w:val="IndexHeading"/>
        <w:keepNext/>
        <w:tabs>
          <w:tab w:val="right" w:pos="4735"/>
        </w:tabs>
        <w:rPr>
          <w:ins w:id="1511" w:author="Clive Pygott" w:date="2018-05-28T19:06:00Z"/>
          <w:rFonts w:cstheme="minorBidi"/>
          <w:b/>
          <w:bCs/>
          <w:noProof/>
        </w:rPr>
      </w:pPr>
      <w:ins w:id="1512" w:author="Clive Pygott" w:date="2018-05-28T19:06:00Z">
        <w:r>
          <w:rPr>
            <w:noProof/>
          </w:rPr>
          <w:t xml:space="preserve"> </w:t>
        </w:r>
      </w:ins>
    </w:p>
    <w:p w14:paraId="2744AAB4" w14:textId="77777777" w:rsidR="00335DBD" w:rsidRDefault="00335DBD">
      <w:pPr>
        <w:pStyle w:val="Index1"/>
        <w:tabs>
          <w:tab w:val="right" w:pos="4735"/>
        </w:tabs>
        <w:rPr>
          <w:ins w:id="1513" w:author="Clive Pygott" w:date="2018-05-28T19:06:00Z"/>
          <w:noProof/>
        </w:rPr>
      </w:pPr>
      <w:ins w:id="1514" w:author="Clive Pygott" w:date="2018-05-28T19:06:00Z">
        <w:r>
          <w:rPr>
            <w:noProof/>
            <w:lang w:bidi="en-US"/>
          </w:rPr>
          <w:t>EOJ - Demarcation of control flow</w:t>
        </w:r>
        <w:r>
          <w:rPr>
            <w:noProof/>
          </w:rPr>
          <w:t>, 39</w:t>
        </w:r>
      </w:ins>
    </w:p>
    <w:p w14:paraId="105575D7" w14:textId="77777777" w:rsidR="00335DBD" w:rsidRDefault="00335DBD">
      <w:pPr>
        <w:pStyle w:val="Index1"/>
        <w:tabs>
          <w:tab w:val="right" w:pos="4735"/>
        </w:tabs>
        <w:rPr>
          <w:ins w:id="1515" w:author="Clive Pygott" w:date="2018-05-28T19:06:00Z"/>
          <w:noProof/>
        </w:rPr>
      </w:pPr>
      <w:ins w:id="1516" w:author="Clive Pygott" w:date="2018-05-28T19:06:00Z">
        <w:r>
          <w:rPr>
            <w:noProof/>
            <w:lang w:bidi="en-US"/>
          </w:rPr>
          <w:t>EWD - Structured programming [EWD]</w:t>
        </w:r>
        <w:r>
          <w:rPr>
            <w:noProof/>
          </w:rPr>
          <w:t>, 42</w:t>
        </w:r>
      </w:ins>
    </w:p>
    <w:p w14:paraId="3996604B" w14:textId="77777777" w:rsidR="00335DBD" w:rsidRDefault="00335DBD">
      <w:pPr>
        <w:pStyle w:val="Index1"/>
        <w:tabs>
          <w:tab w:val="right" w:pos="4735"/>
        </w:tabs>
        <w:rPr>
          <w:ins w:id="1517" w:author="Clive Pygott" w:date="2018-05-28T19:06:00Z"/>
          <w:noProof/>
        </w:rPr>
      </w:pPr>
      <w:ins w:id="1518" w:author="Clive Pygott" w:date="2018-05-28T19:06:00Z">
        <w:r>
          <w:rPr>
            <w:noProof/>
            <w:lang w:bidi="en-US"/>
          </w:rPr>
          <w:t>EWF - Undefined behaviour</w:t>
        </w:r>
        <w:r>
          <w:rPr>
            <w:noProof/>
          </w:rPr>
          <w:t>, 54</w:t>
        </w:r>
      </w:ins>
    </w:p>
    <w:p w14:paraId="58F8F702" w14:textId="77777777" w:rsidR="00335DBD" w:rsidRDefault="00335DBD">
      <w:pPr>
        <w:pStyle w:val="IndexHeading"/>
        <w:keepNext/>
        <w:tabs>
          <w:tab w:val="right" w:pos="4735"/>
        </w:tabs>
        <w:rPr>
          <w:ins w:id="1519" w:author="Clive Pygott" w:date="2018-05-28T19:06:00Z"/>
          <w:rFonts w:cstheme="minorBidi"/>
          <w:b/>
          <w:bCs/>
          <w:noProof/>
        </w:rPr>
      </w:pPr>
      <w:ins w:id="1520" w:author="Clive Pygott" w:date="2018-05-28T19:06:00Z">
        <w:r>
          <w:rPr>
            <w:noProof/>
          </w:rPr>
          <w:t xml:space="preserve"> </w:t>
        </w:r>
      </w:ins>
    </w:p>
    <w:p w14:paraId="6228F8CB" w14:textId="77777777" w:rsidR="00335DBD" w:rsidRDefault="00335DBD">
      <w:pPr>
        <w:pStyle w:val="Index1"/>
        <w:tabs>
          <w:tab w:val="right" w:pos="4735"/>
        </w:tabs>
        <w:rPr>
          <w:ins w:id="1521" w:author="Clive Pygott" w:date="2018-05-28T19:06:00Z"/>
          <w:noProof/>
        </w:rPr>
      </w:pPr>
      <w:ins w:id="1522" w:author="Clive Pygott" w:date="2018-05-28T19:06:00Z">
        <w:r>
          <w:rPr>
            <w:noProof/>
            <w:lang w:bidi="en-US"/>
          </w:rPr>
          <w:t>FAB - Implementation–defined behaviour</w:t>
        </w:r>
        <w:r>
          <w:rPr>
            <w:noProof/>
          </w:rPr>
          <w:t>, 55</w:t>
        </w:r>
      </w:ins>
    </w:p>
    <w:p w14:paraId="58DD6141" w14:textId="77777777" w:rsidR="00335DBD" w:rsidRDefault="00335DBD">
      <w:pPr>
        <w:pStyle w:val="Index1"/>
        <w:tabs>
          <w:tab w:val="right" w:pos="4735"/>
        </w:tabs>
        <w:rPr>
          <w:ins w:id="1523" w:author="Clive Pygott" w:date="2018-05-28T19:06:00Z"/>
          <w:noProof/>
        </w:rPr>
      </w:pPr>
      <w:ins w:id="1524" w:author="Clive Pygott" w:date="2018-05-28T19:06:00Z">
        <w:r>
          <w:rPr>
            <w:noProof/>
            <w:lang w:bidi="en-US"/>
          </w:rPr>
          <w:t>FIF - Arithmetic wrap-around error</w:t>
        </w:r>
        <w:r>
          <w:rPr>
            <w:noProof/>
          </w:rPr>
          <w:t>, 30</w:t>
        </w:r>
      </w:ins>
    </w:p>
    <w:p w14:paraId="3FE8EED4" w14:textId="77777777" w:rsidR="00335DBD" w:rsidRDefault="00335DBD">
      <w:pPr>
        <w:pStyle w:val="Index1"/>
        <w:tabs>
          <w:tab w:val="right" w:pos="4735"/>
        </w:tabs>
        <w:rPr>
          <w:ins w:id="1525" w:author="Clive Pygott" w:date="2018-05-28T19:06:00Z"/>
          <w:noProof/>
        </w:rPr>
      </w:pPr>
      <w:ins w:id="1526" w:author="Clive Pygott" w:date="2018-05-28T19:06:00Z">
        <w:r>
          <w:rPr>
            <w:noProof/>
            <w:lang w:bidi="en-US"/>
          </w:rPr>
          <w:t>FLC - Conversion errors</w:t>
        </w:r>
        <w:r>
          <w:rPr>
            <w:noProof/>
          </w:rPr>
          <w:t>, 21</w:t>
        </w:r>
      </w:ins>
    </w:p>
    <w:p w14:paraId="661F0A4A" w14:textId="77777777" w:rsidR="00335DBD" w:rsidRDefault="00335DBD">
      <w:pPr>
        <w:pStyle w:val="Index1"/>
        <w:tabs>
          <w:tab w:val="right" w:pos="4735"/>
        </w:tabs>
        <w:rPr>
          <w:ins w:id="1527" w:author="Clive Pygott" w:date="2018-05-28T19:06:00Z"/>
          <w:noProof/>
        </w:rPr>
      </w:pPr>
      <w:ins w:id="1528" w:author="Clive Pygott" w:date="2018-05-28T19:06:00Z">
        <w:r>
          <w:rPr>
            <w:noProof/>
            <w:lang w:bidi="en-US"/>
          </w:rPr>
          <w:t>formal parameter</w:t>
        </w:r>
        <w:r>
          <w:rPr>
            <w:noProof/>
          </w:rPr>
          <w:t>, 11, 43, 45, 49</w:t>
        </w:r>
      </w:ins>
    </w:p>
    <w:p w14:paraId="4FDA9977" w14:textId="77777777" w:rsidR="00335DBD" w:rsidRDefault="00335DBD">
      <w:pPr>
        <w:pStyle w:val="IndexHeading"/>
        <w:keepNext/>
        <w:tabs>
          <w:tab w:val="right" w:pos="4735"/>
        </w:tabs>
        <w:rPr>
          <w:ins w:id="1529" w:author="Clive Pygott" w:date="2018-05-28T19:06:00Z"/>
          <w:rFonts w:cstheme="minorBidi"/>
          <w:b/>
          <w:bCs/>
          <w:noProof/>
        </w:rPr>
      </w:pPr>
      <w:ins w:id="1530" w:author="Clive Pygott" w:date="2018-05-28T19:06:00Z">
        <w:r>
          <w:rPr>
            <w:noProof/>
          </w:rPr>
          <w:t xml:space="preserve"> </w:t>
        </w:r>
      </w:ins>
    </w:p>
    <w:p w14:paraId="103E493E" w14:textId="77777777" w:rsidR="00335DBD" w:rsidRDefault="00335DBD">
      <w:pPr>
        <w:pStyle w:val="Index1"/>
        <w:tabs>
          <w:tab w:val="right" w:pos="4735"/>
        </w:tabs>
        <w:rPr>
          <w:ins w:id="1531" w:author="Clive Pygott" w:date="2018-05-28T19:06:00Z"/>
          <w:noProof/>
        </w:rPr>
      </w:pPr>
      <w:ins w:id="1532" w:author="Clive Pygott" w:date="2018-05-28T19:06:00Z">
        <w:r>
          <w:rPr>
            <w:noProof/>
            <w:lang w:bidi="en-US"/>
          </w:rPr>
          <w:t>GDL - Recursion</w:t>
        </w:r>
        <w:r>
          <w:rPr>
            <w:noProof/>
          </w:rPr>
          <w:t>, 45</w:t>
        </w:r>
      </w:ins>
    </w:p>
    <w:p w14:paraId="408C8F4A" w14:textId="77777777" w:rsidR="00335DBD" w:rsidRDefault="00335DBD">
      <w:pPr>
        <w:pStyle w:val="IndexHeading"/>
        <w:keepNext/>
        <w:tabs>
          <w:tab w:val="right" w:pos="4735"/>
        </w:tabs>
        <w:rPr>
          <w:ins w:id="1533" w:author="Clive Pygott" w:date="2018-05-28T19:06:00Z"/>
          <w:rFonts w:cstheme="minorBidi"/>
          <w:b/>
          <w:bCs/>
          <w:noProof/>
        </w:rPr>
      </w:pPr>
      <w:ins w:id="1534" w:author="Clive Pygott" w:date="2018-05-28T19:06:00Z">
        <w:r>
          <w:rPr>
            <w:noProof/>
          </w:rPr>
          <w:t xml:space="preserve"> </w:t>
        </w:r>
      </w:ins>
    </w:p>
    <w:p w14:paraId="6B61D376" w14:textId="77777777" w:rsidR="00335DBD" w:rsidRDefault="00335DBD">
      <w:pPr>
        <w:pStyle w:val="Index1"/>
        <w:tabs>
          <w:tab w:val="right" w:pos="4735"/>
        </w:tabs>
        <w:rPr>
          <w:ins w:id="1535" w:author="Clive Pygott" w:date="2018-05-28T19:06:00Z"/>
          <w:noProof/>
        </w:rPr>
      </w:pPr>
      <w:ins w:id="1536" w:author="Clive Pygott" w:date="2018-05-28T19:06:00Z">
        <w:r>
          <w:rPr>
            <w:noProof/>
            <w:lang w:bidi="en-US"/>
          </w:rPr>
          <w:t>HCB - Buffer boundary violation</w:t>
        </w:r>
        <w:r>
          <w:rPr>
            <w:noProof/>
          </w:rPr>
          <w:t>, 23</w:t>
        </w:r>
      </w:ins>
    </w:p>
    <w:p w14:paraId="22FA3DF2" w14:textId="77777777" w:rsidR="00335DBD" w:rsidRDefault="00335DBD">
      <w:pPr>
        <w:pStyle w:val="Index1"/>
        <w:tabs>
          <w:tab w:val="right" w:pos="4735"/>
        </w:tabs>
        <w:rPr>
          <w:ins w:id="1537" w:author="Clive Pygott" w:date="2018-05-28T19:06:00Z"/>
          <w:noProof/>
        </w:rPr>
      </w:pPr>
      <w:ins w:id="1538" w:author="Clive Pygott" w:date="2018-05-28T19:06:00Z">
        <w:r>
          <w:rPr>
            <w:noProof/>
            <w:lang w:bidi="en-US"/>
          </w:rPr>
          <w:t>HFC - Pointer type conversions</w:t>
        </w:r>
        <w:r>
          <w:rPr>
            <w:noProof/>
          </w:rPr>
          <w:t>, 26</w:t>
        </w:r>
      </w:ins>
    </w:p>
    <w:p w14:paraId="75272BED" w14:textId="77777777" w:rsidR="00335DBD" w:rsidRDefault="00335DBD">
      <w:pPr>
        <w:pStyle w:val="Index1"/>
        <w:tabs>
          <w:tab w:val="right" w:pos="4735"/>
        </w:tabs>
        <w:rPr>
          <w:ins w:id="1539" w:author="Clive Pygott" w:date="2018-05-28T19:06:00Z"/>
          <w:noProof/>
        </w:rPr>
      </w:pPr>
      <w:ins w:id="1540" w:author="Clive Pygott" w:date="2018-05-28T19:06:00Z">
        <w:r>
          <w:rPr>
            <w:noProof/>
            <w:lang w:bidi="en-US"/>
          </w:rPr>
          <w:t>HJW - Unanticipated exceptions from library routines</w:t>
        </w:r>
        <w:r>
          <w:rPr>
            <w:noProof/>
          </w:rPr>
          <w:t>, 51</w:t>
        </w:r>
      </w:ins>
    </w:p>
    <w:p w14:paraId="7ACD1A15" w14:textId="77777777" w:rsidR="00335DBD" w:rsidRDefault="00335DBD">
      <w:pPr>
        <w:pStyle w:val="IndexHeading"/>
        <w:keepNext/>
        <w:tabs>
          <w:tab w:val="right" w:pos="4735"/>
        </w:tabs>
        <w:rPr>
          <w:ins w:id="1541" w:author="Clive Pygott" w:date="2018-05-28T19:06:00Z"/>
          <w:rFonts w:cstheme="minorBidi"/>
          <w:b/>
          <w:bCs/>
          <w:noProof/>
        </w:rPr>
      </w:pPr>
      <w:ins w:id="1542" w:author="Clive Pygott" w:date="2018-05-28T19:06:00Z">
        <w:r>
          <w:rPr>
            <w:noProof/>
          </w:rPr>
          <w:t xml:space="preserve"> </w:t>
        </w:r>
      </w:ins>
    </w:p>
    <w:p w14:paraId="296E828E" w14:textId="77777777" w:rsidR="00335DBD" w:rsidRDefault="00335DBD">
      <w:pPr>
        <w:pStyle w:val="Index1"/>
        <w:tabs>
          <w:tab w:val="right" w:pos="4735"/>
        </w:tabs>
        <w:rPr>
          <w:ins w:id="1543" w:author="Clive Pygott" w:date="2018-05-28T19:06:00Z"/>
          <w:noProof/>
        </w:rPr>
      </w:pPr>
      <w:ins w:id="1544" w:author="Clive Pygott" w:date="2018-05-28T19:06:00Z">
        <w:r>
          <w:rPr>
            <w:noProof/>
            <w:lang w:bidi="en-US"/>
          </w:rPr>
          <w:t>IHN - Type system</w:t>
        </w:r>
        <w:r>
          <w:rPr>
            <w:noProof/>
          </w:rPr>
          <w:t>, 17</w:t>
        </w:r>
      </w:ins>
    </w:p>
    <w:p w14:paraId="0F933CDC" w14:textId="77777777" w:rsidR="00335DBD" w:rsidRDefault="00335DBD">
      <w:pPr>
        <w:pStyle w:val="Index1"/>
        <w:tabs>
          <w:tab w:val="right" w:pos="4735"/>
        </w:tabs>
        <w:rPr>
          <w:ins w:id="1545" w:author="Clive Pygott" w:date="2018-05-28T19:06:00Z"/>
          <w:noProof/>
        </w:rPr>
      </w:pPr>
      <w:ins w:id="1546" w:author="Clive Pygott" w:date="2018-05-28T19:06:00Z">
        <w:r>
          <w:rPr>
            <w:noProof/>
            <w:lang w:bidi="en-US"/>
          </w:rPr>
          <w:t>implementation</w:t>
        </w:r>
        <w:r>
          <w:rPr>
            <w:noProof/>
          </w:rPr>
          <w:t>, 11</w:t>
        </w:r>
      </w:ins>
    </w:p>
    <w:p w14:paraId="1E926B09" w14:textId="77777777" w:rsidR="00335DBD" w:rsidRDefault="00335DBD">
      <w:pPr>
        <w:pStyle w:val="Index1"/>
        <w:tabs>
          <w:tab w:val="right" w:pos="4735"/>
        </w:tabs>
        <w:rPr>
          <w:ins w:id="1547" w:author="Clive Pygott" w:date="2018-05-28T19:06:00Z"/>
          <w:noProof/>
        </w:rPr>
      </w:pPr>
      <w:ins w:id="1548" w:author="Clive Pygott" w:date="2018-05-28T19:06:00Z">
        <w:r w:rsidRPr="00F42983">
          <w:rPr>
            <w:noProof/>
            <w:u w:val="single"/>
          </w:rPr>
          <w:t>implementation limit</w:t>
        </w:r>
        <w:r>
          <w:rPr>
            <w:noProof/>
          </w:rPr>
          <w:t>, 12, 22</w:t>
        </w:r>
      </w:ins>
    </w:p>
    <w:p w14:paraId="72210B10" w14:textId="77777777" w:rsidR="00335DBD" w:rsidRDefault="00335DBD">
      <w:pPr>
        <w:pStyle w:val="Index1"/>
        <w:tabs>
          <w:tab w:val="right" w:pos="4735"/>
        </w:tabs>
        <w:rPr>
          <w:ins w:id="1549" w:author="Clive Pygott" w:date="2018-05-28T19:06:00Z"/>
          <w:noProof/>
        </w:rPr>
      </w:pPr>
      <w:ins w:id="1550" w:author="Clive Pygott" w:date="2018-05-28T19:06:00Z">
        <w:r w:rsidRPr="00F42983">
          <w:rPr>
            <w:noProof/>
            <w:u w:val="single"/>
          </w:rPr>
          <w:t>implementation-defined behaviour</w:t>
        </w:r>
        <w:r>
          <w:rPr>
            <w:noProof/>
          </w:rPr>
          <w:t>, 11, 17, 18, 32</w:t>
        </w:r>
      </w:ins>
    </w:p>
    <w:p w14:paraId="78B259FF" w14:textId="77777777" w:rsidR="00335DBD" w:rsidRDefault="00335DBD">
      <w:pPr>
        <w:pStyle w:val="Index1"/>
        <w:tabs>
          <w:tab w:val="right" w:pos="4735"/>
        </w:tabs>
        <w:rPr>
          <w:ins w:id="1551" w:author="Clive Pygott" w:date="2018-05-28T19:06:00Z"/>
          <w:noProof/>
        </w:rPr>
      </w:pPr>
      <w:ins w:id="1552" w:author="Clive Pygott" w:date="2018-05-28T19:06:00Z">
        <w:r w:rsidRPr="00F42983">
          <w:rPr>
            <w:noProof/>
            <w:u w:val="single"/>
          </w:rPr>
          <w:t>implementation-defined value</w:t>
        </w:r>
        <w:r>
          <w:rPr>
            <w:noProof/>
          </w:rPr>
          <w:t>, 12, 14, 32</w:t>
        </w:r>
      </w:ins>
    </w:p>
    <w:p w14:paraId="6D338F22" w14:textId="77777777" w:rsidR="00335DBD" w:rsidRDefault="00335DBD">
      <w:pPr>
        <w:pStyle w:val="Index1"/>
        <w:tabs>
          <w:tab w:val="right" w:pos="4735"/>
        </w:tabs>
        <w:rPr>
          <w:ins w:id="1553" w:author="Clive Pygott" w:date="2018-05-28T19:06:00Z"/>
          <w:noProof/>
        </w:rPr>
      </w:pPr>
      <w:ins w:id="1554" w:author="Clive Pygott" w:date="2018-05-28T19:06:00Z">
        <w:r>
          <w:rPr>
            <w:noProof/>
            <w:lang w:bidi="en-US"/>
          </w:rPr>
          <w:t>indeterminate value</w:t>
        </w:r>
        <w:r>
          <w:rPr>
            <w:noProof/>
          </w:rPr>
          <w:t>, 12</w:t>
        </w:r>
      </w:ins>
    </w:p>
    <w:p w14:paraId="6E070329" w14:textId="77777777" w:rsidR="00335DBD" w:rsidRDefault="00335DBD">
      <w:pPr>
        <w:pStyle w:val="IndexHeading"/>
        <w:keepNext/>
        <w:tabs>
          <w:tab w:val="right" w:pos="4735"/>
        </w:tabs>
        <w:rPr>
          <w:ins w:id="1555" w:author="Clive Pygott" w:date="2018-05-28T19:06:00Z"/>
          <w:rFonts w:cstheme="minorBidi"/>
          <w:b/>
          <w:bCs/>
          <w:noProof/>
        </w:rPr>
      </w:pPr>
      <w:ins w:id="1556" w:author="Clive Pygott" w:date="2018-05-28T19:06:00Z">
        <w:r>
          <w:rPr>
            <w:noProof/>
          </w:rPr>
          <w:t xml:space="preserve"> </w:t>
        </w:r>
      </w:ins>
    </w:p>
    <w:p w14:paraId="1E1126D2" w14:textId="77777777" w:rsidR="00335DBD" w:rsidRDefault="00335DBD">
      <w:pPr>
        <w:pStyle w:val="Index1"/>
        <w:tabs>
          <w:tab w:val="right" w:pos="4735"/>
        </w:tabs>
        <w:rPr>
          <w:ins w:id="1557" w:author="Clive Pygott" w:date="2018-05-28T19:06:00Z"/>
          <w:noProof/>
        </w:rPr>
      </w:pPr>
      <w:ins w:id="1558" w:author="Clive Pygott" w:date="2018-05-28T19:06:00Z">
        <w:r>
          <w:rPr>
            <w:noProof/>
            <w:lang w:bidi="en-US"/>
          </w:rPr>
          <w:t>JCW - Operator precedence and associativity</w:t>
        </w:r>
        <w:r>
          <w:rPr>
            <w:noProof/>
          </w:rPr>
          <w:t>, 35</w:t>
        </w:r>
      </w:ins>
    </w:p>
    <w:p w14:paraId="130B018F" w14:textId="77777777" w:rsidR="00335DBD" w:rsidRDefault="00335DBD">
      <w:pPr>
        <w:pStyle w:val="IndexHeading"/>
        <w:keepNext/>
        <w:tabs>
          <w:tab w:val="right" w:pos="4735"/>
        </w:tabs>
        <w:rPr>
          <w:ins w:id="1559" w:author="Clive Pygott" w:date="2018-05-28T19:06:00Z"/>
          <w:rFonts w:cstheme="minorBidi"/>
          <w:b/>
          <w:bCs/>
          <w:noProof/>
        </w:rPr>
      </w:pPr>
      <w:ins w:id="1560" w:author="Clive Pygott" w:date="2018-05-28T19:06:00Z">
        <w:r>
          <w:rPr>
            <w:noProof/>
          </w:rPr>
          <w:t xml:space="preserve"> </w:t>
        </w:r>
      </w:ins>
    </w:p>
    <w:p w14:paraId="2847986D" w14:textId="77777777" w:rsidR="00335DBD" w:rsidRDefault="00335DBD">
      <w:pPr>
        <w:pStyle w:val="Index1"/>
        <w:tabs>
          <w:tab w:val="right" w:pos="4735"/>
        </w:tabs>
        <w:rPr>
          <w:ins w:id="1561" w:author="Clive Pygott" w:date="2018-05-28T19:06:00Z"/>
          <w:noProof/>
        </w:rPr>
      </w:pPr>
      <w:ins w:id="1562" w:author="Clive Pygott" w:date="2018-05-28T19:06:00Z">
        <w:r>
          <w:rPr>
            <w:noProof/>
            <w:lang w:bidi="en-US"/>
          </w:rPr>
          <w:t>KOA - Likely incorrect expression</w:t>
        </w:r>
        <w:r>
          <w:rPr>
            <w:noProof/>
          </w:rPr>
          <w:t>, 36</w:t>
        </w:r>
      </w:ins>
    </w:p>
    <w:p w14:paraId="5DAF6064" w14:textId="77777777" w:rsidR="00335DBD" w:rsidRDefault="00335DBD">
      <w:pPr>
        <w:pStyle w:val="IndexHeading"/>
        <w:keepNext/>
        <w:tabs>
          <w:tab w:val="right" w:pos="4735"/>
        </w:tabs>
        <w:rPr>
          <w:ins w:id="1563" w:author="Clive Pygott" w:date="2018-05-28T19:06:00Z"/>
          <w:rFonts w:cstheme="minorBidi"/>
          <w:b/>
          <w:bCs/>
          <w:noProof/>
        </w:rPr>
      </w:pPr>
      <w:ins w:id="1564" w:author="Clive Pygott" w:date="2018-05-28T19:06:00Z">
        <w:r>
          <w:rPr>
            <w:noProof/>
          </w:rPr>
          <w:t xml:space="preserve"> </w:t>
        </w:r>
      </w:ins>
    </w:p>
    <w:p w14:paraId="2C11D184" w14:textId="77777777" w:rsidR="00335DBD" w:rsidRDefault="00335DBD">
      <w:pPr>
        <w:pStyle w:val="Index1"/>
        <w:tabs>
          <w:tab w:val="right" w:pos="4735"/>
        </w:tabs>
        <w:rPr>
          <w:ins w:id="1565" w:author="Clive Pygott" w:date="2018-05-28T19:06:00Z"/>
          <w:noProof/>
        </w:rPr>
      </w:pPr>
      <w:ins w:id="1566" w:author="Clive Pygott" w:date="2018-05-28T19:06:00Z">
        <w:r>
          <w:rPr>
            <w:noProof/>
          </w:rPr>
          <w:t>Language Vulnerabilities</w:t>
        </w:r>
      </w:ins>
    </w:p>
    <w:p w14:paraId="429F9217" w14:textId="77777777" w:rsidR="00335DBD" w:rsidRDefault="00335DBD">
      <w:pPr>
        <w:pStyle w:val="Index2"/>
        <w:tabs>
          <w:tab w:val="right" w:pos="4735"/>
        </w:tabs>
        <w:rPr>
          <w:ins w:id="1567" w:author="Clive Pygott" w:date="2018-05-28T19:06:00Z"/>
          <w:noProof/>
        </w:rPr>
      </w:pPr>
      <w:ins w:id="1568" w:author="Clive Pygott" w:date="2018-05-28T19:06:00Z">
        <w:r>
          <w:rPr>
            <w:noProof/>
            <w:lang w:bidi="en-US"/>
          </w:rPr>
          <w:t>Argument passing to library functions [TRJ]</w:t>
        </w:r>
        <w:r>
          <w:rPr>
            <w:noProof/>
          </w:rPr>
          <w:t>, 49</w:t>
        </w:r>
      </w:ins>
    </w:p>
    <w:p w14:paraId="7EB44DB9" w14:textId="77777777" w:rsidR="00335DBD" w:rsidRDefault="00335DBD">
      <w:pPr>
        <w:pStyle w:val="Index2"/>
        <w:tabs>
          <w:tab w:val="right" w:pos="4735"/>
        </w:tabs>
        <w:rPr>
          <w:ins w:id="1569" w:author="Clive Pygott" w:date="2018-05-28T19:06:00Z"/>
          <w:noProof/>
        </w:rPr>
      </w:pPr>
      <w:ins w:id="1570" w:author="Clive Pygott" w:date="2018-05-28T19:06:00Z">
        <w:r>
          <w:rPr>
            <w:noProof/>
            <w:lang w:bidi="en-US"/>
          </w:rPr>
          <w:t>Arithmetic wrap-around error [FIF]</w:t>
        </w:r>
        <w:r>
          <w:rPr>
            <w:noProof/>
          </w:rPr>
          <w:t>, 30</w:t>
        </w:r>
      </w:ins>
    </w:p>
    <w:p w14:paraId="6616BC73" w14:textId="77777777" w:rsidR="00335DBD" w:rsidRDefault="00335DBD">
      <w:pPr>
        <w:pStyle w:val="Index2"/>
        <w:tabs>
          <w:tab w:val="right" w:pos="4735"/>
        </w:tabs>
        <w:rPr>
          <w:ins w:id="1571" w:author="Clive Pygott" w:date="2018-05-28T19:06:00Z"/>
          <w:noProof/>
        </w:rPr>
      </w:pPr>
      <w:ins w:id="1572" w:author="Clive Pygott" w:date="2018-05-28T19:06:00Z">
        <w:r>
          <w:rPr>
            <w:noProof/>
            <w:lang w:bidi="en-US"/>
          </w:rPr>
          <w:t>Bit representations [STR]</w:t>
        </w:r>
        <w:r>
          <w:rPr>
            <w:noProof/>
          </w:rPr>
          <w:t>, 17</w:t>
        </w:r>
      </w:ins>
    </w:p>
    <w:p w14:paraId="11486691" w14:textId="77777777" w:rsidR="00335DBD" w:rsidRDefault="00335DBD">
      <w:pPr>
        <w:pStyle w:val="Index2"/>
        <w:tabs>
          <w:tab w:val="right" w:pos="4735"/>
        </w:tabs>
        <w:rPr>
          <w:ins w:id="1573" w:author="Clive Pygott" w:date="2018-05-28T19:06:00Z"/>
          <w:noProof/>
        </w:rPr>
      </w:pPr>
      <w:ins w:id="1574" w:author="Clive Pygott" w:date="2018-05-28T19:06:00Z">
        <w:r>
          <w:rPr>
            <w:noProof/>
            <w:lang w:bidi="en-US"/>
          </w:rPr>
          <w:t>Buffer boundary violation [HCB]</w:t>
        </w:r>
        <w:r>
          <w:rPr>
            <w:noProof/>
          </w:rPr>
          <w:t>, 23</w:t>
        </w:r>
      </w:ins>
    </w:p>
    <w:p w14:paraId="21937389" w14:textId="77777777" w:rsidR="00335DBD" w:rsidRDefault="00335DBD">
      <w:pPr>
        <w:pStyle w:val="Index2"/>
        <w:tabs>
          <w:tab w:val="right" w:pos="4735"/>
        </w:tabs>
        <w:rPr>
          <w:ins w:id="1575" w:author="Clive Pygott" w:date="2018-05-28T19:06:00Z"/>
          <w:noProof/>
        </w:rPr>
      </w:pPr>
      <w:ins w:id="1576" w:author="Clive Pygott" w:date="2018-05-28T19:06:00Z">
        <w:r>
          <w:rPr>
            <w:noProof/>
            <w:lang w:bidi="en-US"/>
          </w:rPr>
          <w:t>Choice of clear names [NAI]</w:t>
        </w:r>
        <w:r>
          <w:rPr>
            <w:noProof/>
          </w:rPr>
          <w:t>, 32</w:t>
        </w:r>
      </w:ins>
    </w:p>
    <w:p w14:paraId="30C424B7" w14:textId="77777777" w:rsidR="00335DBD" w:rsidRDefault="00335DBD">
      <w:pPr>
        <w:pStyle w:val="Index2"/>
        <w:tabs>
          <w:tab w:val="right" w:pos="4735"/>
        </w:tabs>
        <w:rPr>
          <w:ins w:id="1577" w:author="Clive Pygott" w:date="2018-05-28T19:06:00Z"/>
          <w:noProof/>
        </w:rPr>
      </w:pPr>
      <w:ins w:id="1578" w:author="Clive Pygott" w:date="2018-05-28T19:06:00Z">
        <w:r>
          <w:rPr>
            <w:noProof/>
          </w:rPr>
          <w:t xml:space="preserve">Concurrency – </w:t>
        </w:r>
        <w:r w:rsidRPr="00F42983">
          <w:rPr>
            <w:noProof/>
            <w:lang w:val="en-CA"/>
          </w:rPr>
          <w:t>Activation [CGA]</w:t>
        </w:r>
        <w:r>
          <w:rPr>
            <w:noProof/>
          </w:rPr>
          <w:t>, 56</w:t>
        </w:r>
      </w:ins>
    </w:p>
    <w:p w14:paraId="6FC14111" w14:textId="77777777" w:rsidR="00335DBD" w:rsidRDefault="00335DBD">
      <w:pPr>
        <w:pStyle w:val="Index2"/>
        <w:tabs>
          <w:tab w:val="right" w:pos="4735"/>
        </w:tabs>
        <w:rPr>
          <w:ins w:id="1579" w:author="Clive Pygott" w:date="2018-05-28T19:06:00Z"/>
          <w:noProof/>
        </w:rPr>
      </w:pPr>
      <w:ins w:id="1580" w:author="Clive Pygott" w:date="2018-05-28T19:06:00Z">
        <w:r>
          <w:rPr>
            <w:noProof/>
          </w:rPr>
          <w:t>Concurrency – Concurrent Data Access [CGX], 57</w:t>
        </w:r>
      </w:ins>
    </w:p>
    <w:p w14:paraId="63EA190B" w14:textId="77777777" w:rsidR="00335DBD" w:rsidRDefault="00335DBD">
      <w:pPr>
        <w:pStyle w:val="Index2"/>
        <w:tabs>
          <w:tab w:val="right" w:pos="4735"/>
        </w:tabs>
        <w:rPr>
          <w:ins w:id="1581" w:author="Clive Pygott" w:date="2018-05-28T19:06:00Z"/>
          <w:noProof/>
        </w:rPr>
      </w:pPr>
      <w:ins w:id="1582" w:author="Clive Pygott" w:date="2018-05-28T19:06:00Z">
        <w:r>
          <w:rPr>
            <w:noProof/>
          </w:rPr>
          <w:t xml:space="preserve">Concurrency – </w:t>
        </w:r>
        <w:r w:rsidRPr="00F42983">
          <w:rPr>
            <w:noProof/>
            <w:lang w:val="en-CA"/>
          </w:rPr>
          <w:t>Directed termination [CGT]</w:t>
        </w:r>
        <w:r>
          <w:rPr>
            <w:noProof/>
          </w:rPr>
          <w:t>, 56</w:t>
        </w:r>
      </w:ins>
    </w:p>
    <w:p w14:paraId="26CF9C2E" w14:textId="77777777" w:rsidR="00335DBD" w:rsidRDefault="00335DBD">
      <w:pPr>
        <w:pStyle w:val="Index2"/>
        <w:tabs>
          <w:tab w:val="right" w:pos="4735"/>
        </w:tabs>
        <w:rPr>
          <w:ins w:id="1583" w:author="Clive Pygott" w:date="2018-05-28T19:06:00Z"/>
          <w:noProof/>
        </w:rPr>
      </w:pPr>
      <w:ins w:id="1584" w:author="Clive Pygott" w:date="2018-05-28T19:06:00Z">
        <w:r>
          <w:rPr>
            <w:noProof/>
          </w:rPr>
          <w:lastRenderedPageBreak/>
          <w:t>Concurrency – Premature termination [CGS], 57</w:t>
        </w:r>
      </w:ins>
    </w:p>
    <w:p w14:paraId="05A75ABE" w14:textId="77777777" w:rsidR="00335DBD" w:rsidRDefault="00335DBD">
      <w:pPr>
        <w:pStyle w:val="Index2"/>
        <w:tabs>
          <w:tab w:val="right" w:pos="4735"/>
        </w:tabs>
        <w:rPr>
          <w:ins w:id="1585" w:author="Clive Pygott" w:date="2018-05-28T19:06:00Z"/>
          <w:noProof/>
        </w:rPr>
      </w:pPr>
      <w:ins w:id="1586" w:author="Clive Pygott" w:date="2018-05-28T19:06:00Z">
        <w:r>
          <w:rPr>
            <w:noProof/>
            <w:lang w:bidi="en-US"/>
          </w:rPr>
          <w:t>Conversion errors [FLC]</w:t>
        </w:r>
        <w:r>
          <w:rPr>
            <w:noProof/>
          </w:rPr>
          <w:t>, 21</w:t>
        </w:r>
      </w:ins>
    </w:p>
    <w:p w14:paraId="0050F030" w14:textId="77777777" w:rsidR="00335DBD" w:rsidRDefault="00335DBD">
      <w:pPr>
        <w:pStyle w:val="Index2"/>
        <w:tabs>
          <w:tab w:val="right" w:pos="4735"/>
        </w:tabs>
        <w:rPr>
          <w:ins w:id="1587" w:author="Clive Pygott" w:date="2018-05-28T19:06:00Z"/>
          <w:noProof/>
        </w:rPr>
      </w:pPr>
      <w:ins w:id="1588" w:author="Clive Pygott" w:date="2018-05-28T19:06:00Z">
        <w:r>
          <w:rPr>
            <w:noProof/>
            <w:lang w:bidi="en-US"/>
          </w:rPr>
          <w:t>Dangling reference to heap [XYK]</w:t>
        </w:r>
        <w:r>
          <w:rPr>
            <w:noProof/>
          </w:rPr>
          <w:t>, 29</w:t>
        </w:r>
      </w:ins>
    </w:p>
    <w:p w14:paraId="3C1B07A7" w14:textId="77777777" w:rsidR="00335DBD" w:rsidRDefault="00335DBD">
      <w:pPr>
        <w:pStyle w:val="Index2"/>
        <w:tabs>
          <w:tab w:val="right" w:pos="4735"/>
        </w:tabs>
        <w:rPr>
          <w:ins w:id="1589" w:author="Clive Pygott" w:date="2018-05-28T19:06:00Z"/>
          <w:noProof/>
        </w:rPr>
      </w:pPr>
      <w:ins w:id="1590" w:author="Clive Pygott" w:date="2018-05-28T19:06:00Z">
        <w:r>
          <w:rPr>
            <w:noProof/>
            <w:lang w:bidi="en-US"/>
          </w:rPr>
          <w:t>Dangling references to stack frames [DCM]</w:t>
        </w:r>
        <w:r>
          <w:rPr>
            <w:noProof/>
          </w:rPr>
          <w:t>, 44</w:t>
        </w:r>
      </w:ins>
    </w:p>
    <w:p w14:paraId="74015D92" w14:textId="77777777" w:rsidR="00335DBD" w:rsidRDefault="00335DBD">
      <w:pPr>
        <w:pStyle w:val="Index2"/>
        <w:tabs>
          <w:tab w:val="right" w:pos="4735"/>
        </w:tabs>
        <w:rPr>
          <w:ins w:id="1591" w:author="Clive Pygott" w:date="2018-05-28T19:06:00Z"/>
          <w:noProof/>
        </w:rPr>
      </w:pPr>
      <w:ins w:id="1592" w:author="Clive Pygott" w:date="2018-05-28T19:06:00Z">
        <w:r>
          <w:rPr>
            <w:noProof/>
            <w:lang w:bidi="en-US"/>
          </w:rPr>
          <w:t>Dead and deactivated code [XYQ]</w:t>
        </w:r>
        <w:r>
          <w:rPr>
            <w:noProof/>
          </w:rPr>
          <w:t>, 38</w:t>
        </w:r>
      </w:ins>
    </w:p>
    <w:p w14:paraId="736F9256" w14:textId="77777777" w:rsidR="00335DBD" w:rsidRDefault="00335DBD">
      <w:pPr>
        <w:pStyle w:val="Index2"/>
        <w:tabs>
          <w:tab w:val="right" w:pos="4735"/>
        </w:tabs>
        <w:rPr>
          <w:ins w:id="1593" w:author="Clive Pygott" w:date="2018-05-28T19:06:00Z"/>
          <w:noProof/>
        </w:rPr>
      </w:pPr>
      <w:ins w:id="1594" w:author="Clive Pygott" w:date="2018-05-28T19:06:00Z">
        <w:r>
          <w:rPr>
            <w:noProof/>
            <w:lang w:bidi="en-US"/>
          </w:rPr>
          <w:t>Dead store [WXQ]</w:t>
        </w:r>
        <w:r>
          <w:rPr>
            <w:noProof/>
          </w:rPr>
          <w:t>, 33</w:t>
        </w:r>
      </w:ins>
    </w:p>
    <w:p w14:paraId="1A4DE774" w14:textId="77777777" w:rsidR="00335DBD" w:rsidRDefault="00335DBD">
      <w:pPr>
        <w:pStyle w:val="Index2"/>
        <w:tabs>
          <w:tab w:val="right" w:pos="4735"/>
        </w:tabs>
        <w:rPr>
          <w:ins w:id="1595" w:author="Clive Pygott" w:date="2018-05-28T19:06:00Z"/>
          <w:noProof/>
        </w:rPr>
      </w:pPr>
      <w:ins w:id="1596" w:author="Clive Pygott" w:date="2018-05-28T19:06:00Z">
        <w:r>
          <w:rPr>
            <w:noProof/>
          </w:rPr>
          <w:t>Deep vs. shallow copying [YAN], 47</w:t>
        </w:r>
      </w:ins>
    </w:p>
    <w:p w14:paraId="39B50A82" w14:textId="77777777" w:rsidR="00335DBD" w:rsidRDefault="00335DBD">
      <w:pPr>
        <w:pStyle w:val="Index2"/>
        <w:tabs>
          <w:tab w:val="right" w:pos="4735"/>
        </w:tabs>
        <w:rPr>
          <w:ins w:id="1597" w:author="Clive Pygott" w:date="2018-05-28T19:06:00Z"/>
          <w:noProof/>
        </w:rPr>
      </w:pPr>
      <w:ins w:id="1598" w:author="Clive Pygott" w:date="2018-05-28T19:06:00Z">
        <w:r>
          <w:rPr>
            <w:noProof/>
            <w:lang w:bidi="en-US"/>
          </w:rPr>
          <w:t>Demarcation of control flow [EOJ]</w:t>
        </w:r>
        <w:r>
          <w:rPr>
            <w:noProof/>
          </w:rPr>
          <w:t>, 39</w:t>
        </w:r>
      </w:ins>
    </w:p>
    <w:p w14:paraId="7160EDFF" w14:textId="77777777" w:rsidR="00335DBD" w:rsidRDefault="00335DBD">
      <w:pPr>
        <w:pStyle w:val="Index2"/>
        <w:tabs>
          <w:tab w:val="right" w:pos="4735"/>
        </w:tabs>
        <w:rPr>
          <w:ins w:id="1599" w:author="Clive Pygott" w:date="2018-05-28T19:06:00Z"/>
          <w:noProof/>
        </w:rPr>
      </w:pPr>
      <w:ins w:id="1600" w:author="Clive Pygott" w:date="2018-05-28T19:06:00Z">
        <w:r>
          <w:rPr>
            <w:noProof/>
            <w:lang w:bidi="en-US"/>
          </w:rPr>
          <w:t>Deprecated language features [MEM]</w:t>
        </w:r>
        <w:r>
          <w:rPr>
            <w:noProof/>
          </w:rPr>
          <w:t>, 56</w:t>
        </w:r>
      </w:ins>
    </w:p>
    <w:p w14:paraId="2E97487F" w14:textId="77777777" w:rsidR="00335DBD" w:rsidRDefault="00335DBD">
      <w:pPr>
        <w:pStyle w:val="Index2"/>
        <w:tabs>
          <w:tab w:val="right" w:pos="4735"/>
        </w:tabs>
        <w:rPr>
          <w:ins w:id="1601" w:author="Clive Pygott" w:date="2018-05-28T19:06:00Z"/>
          <w:noProof/>
        </w:rPr>
      </w:pPr>
      <w:ins w:id="1602" w:author="Clive Pygott" w:date="2018-05-28T19:06:00Z">
        <w:r>
          <w:rPr>
            <w:noProof/>
            <w:lang w:bidi="en-US"/>
          </w:rPr>
          <w:t>Dynamically-linked code and self-modifying code [NYY]</w:t>
        </w:r>
        <w:r>
          <w:rPr>
            <w:noProof/>
          </w:rPr>
          <w:t>, 50</w:t>
        </w:r>
      </w:ins>
    </w:p>
    <w:p w14:paraId="7CC50986" w14:textId="77777777" w:rsidR="00335DBD" w:rsidRDefault="00335DBD">
      <w:pPr>
        <w:pStyle w:val="Index2"/>
        <w:tabs>
          <w:tab w:val="right" w:pos="4735"/>
        </w:tabs>
        <w:rPr>
          <w:ins w:id="1603" w:author="Clive Pygott" w:date="2018-05-28T19:06:00Z"/>
          <w:noProof/>
        </w:rPr>
      </w:pPr>
      <w:ins w:id="1604" w:author="Clive Pygott" w:date="2018-05-28T19:06:00Z">
        <w:r>
          <w:rPr>
            <w:noProof/>
            <w:lang w:bidi="en-US"/>
          </w:rPr>
          <w:t>Enumerator issues [CCB]</w:t>
        </w:r>
        <w:r>
          <w:rPr>
            <w:noProof/>
          </w:rPr>
          <w:t>, 19</w:t>
        </w:r>
      </w:ins>
    </w:p>
    <w:p w14:paraId="2E0B4E45" w14:textId="77777777" w:rsidR="00335DBD" w:rsidRDefault="00335DBD">
      <w:pPr>
        <w:pStyle w:val="Index2"/>
        <w:tabs>
          <w:tab w:val="right" w:pos="4735"/>
        </w:tabs>
        <w:rPr>
          <w:ins w:id="1605" w:author="Clive Pygott" w:date="2018-05-28T19:06:00Z"/>
          <w:noProof/>
        </w:rPr>
      </w:pPr>
      <w:ins w:id="1606" w:author="Clive Pygott" w:date="2018-05-28T19:06:00Z">
        <w:r>
          <w:rPr>
            <w:noProof/>
            <w:lang w:bidi="en-US"/>
          </w:rPr>
          <w:t>Extra intrinsics [LRM]</w:t>
        </w:r>
        <w:r>
          <w:rPr>
            <w:noProof/>
          </w:rPr>
          <w:t>, 49</w:t>
        </w:r>
      </w:ins>
    </w:p>
    <w:p w14:paraId="02C678D3" w14:textId="77777777" w:rsidR="00335DBD" w:rsidRDefault="00335DBD">
      <w:pPr>
        <w:pStyle w:val="Index2"/>
        <w:tabs>
          <w:tab w:val="right" w:pos="4735"/>
        </w:tabs>
        <w:rPr>
          <w:ins w:id="1607" w:author="Clive Pygott" w:date="2018-05-28T19:06:00Z"/>
          <w:noProof/>
        </w:rPr>
      </w:pPr>
      <w:ins w:id="1608" w:author="Clive Pygott" w:date="2018-05-28T19:06:00Z">
        <w:r>
          <w:rPr>
            <w:noProof/>
            <w:lang w:bidi="en-US"/>
          </w:rPr>
          <w:t>Floating-point arithmetic [PLF]</w:t>
        </w:r>
        <w:r>
          <w:rPr>
            <w:noProof/>
          </w:rPr>
          <w:t>, 18</w:t>
        </w:r>
      </w:ins>
    </w:p>
    <w:p w14:paraId="1315DC45" w14:textId="77777777" w:rsidR="00335DBD" w:rsidRDefault="00335DBD">
      <w:pPr>
        <w:pStyle w:val="Index2"/>
        <w:tabs>
          <w:tab w:val="right" w:pos="4735"/>
        </w:tabs>
        <w:rPr>
          <w:ins w:id="1609" w:author="Clive Pygott" w:date="2018-05-28T19:06:00Z"/>
          <w:noProof/>
        </w:rPr>
      </w:pPr>
      <w:ins w:id="1610" w:author="Clive Pygott" w:date="2018-05-28T19:06:00Z">
        <w:r>
          <w:rPr>
            <w:noProof/>
            <w:lang w:bidi="en-US"/>
          </w:rPr>
          <w:t>Identifier name reuse [YOW]</w:t>
        </w:r>
        <w:r>
          <w:rPr>
            <w:noProof/>
          </w:rPr>
          <w:t>, 33</w:t>
        </w:r>
      </w:ins>
    </w:p>
    <w:p w14:paraId="48AFFD96" w14:textId="77777777" w:rsidR="00335DBD" w:rsidRDefault="00335DBD">
      <w:pPr>
        <w:pStyle w:val="Index2"/>
        <w:tabs>
          <w:tab w:val="right" w:pos="4735"/>
        </w:tabs>
        <w:rPr>
          <w:ins w:id="1611" w:author="Clive Pygott" w:date="2018-05-28T19:06:00Z"/>
          <w:noProof/>
        </w:rPr>
      </w:pPr>
      <w:ins w:id="1612" w:author="Clive Pygott" w:date="2018-05-28T19:06:00Z">
        <w:r>
          <w:rPr>
            <w:noProof/>
            <w:lang w:bidi="en-US"/>
          </w:rPr>
          <w:t>Ignored error status and unhandled exceptions [OYB]</w:t>
        </w:r>
        <w:r>
          <w:rPr>
            <w:noProof/>
          </w:rPr>
          <w:t>, 46</w:t>
        </w:r>
      </w:ins>
    </w:p>
    <w:p w14:paraId="22A04F04" w14:textId="77777777" w:rsidR="00335DBD" w:rsidRDefault="00335DBD">
      <w:pPr>
        <w:pStyle w:val="Index2"/>
        <w:tabs>
          <w:tab w:val="right" w:pos="4735"/>
        </w:tabs>
        <w:rPr>
          <w:ins w:id="1613" w:author="Clive Pygott" w:date="2018-05-28T19:06:00Z"/>
          <w:noProof/>
        </w:rPr>
      </w:pPr>
      <w:ins w:id="1614" w:author="Clive Pygott" w:date="2018-05-28T19:06:00Z">
        <w:r>
          <w:rPr>
            <w:noProof/>
            <w:lang w:bidi="en-US"/>
          </w:rPr>
          <w:t>Implementation–defined behaviour [FAB]</w:t>
        </w:r>
        <w:r>
          <w:rPr>
            <w:noProof/>
          </w:rPr>
          <w:t>, 55</w:t>
        </w:r>
      </w:ins>
    </w:p>
    <w:p w14:paraId="7B041907" w14:textId="77777777" w:rsidR="00335DBD" w:rsidRDefault="00335DBD">
      <w:pPr>
        <w:pStyle w:val="Index2"/>
        <w:tabs>
          <w:tab w:val="right" w:pos="4735"/>
        </w:tabs>
        <w:rPr>
          <w:ins w:id="1615" w:author="Clive Pygott" w:date="2018-05-28T19:06:00Z"/>
          <w:noProof/>
        </w:rPr>
      </w:pPr>
      <w:ins w:id="1616" w:author="Clive Pygott" w:date="2018-05-28T19:06:00Z">
        <w:r>
          <w:rPr>
            <w:noProof/>
            <w:lang w:bidi="en-US"/>
          </w:rPr>
          <w:t>Inheritance [RIP]</w:t>
        </w:r>
        <w:r>
          <w:rPr>
            <w:noProof/>
          </w:rPr>
          <w:t>, 48</w:t>
        </w:r>
      </w:ins>
    </w:p>
    <w:p w14:paraId="674113CE" w14:textId="77777777" w:rsidR="00335DBD" w:rsidRDefault="00335DBD">
      <w:pPr>
        <w:pStyle w:val="Index2"/>
        <w:tabs>
          <w:tab w:val="right" w:pos="4735"/>
        </w:tabs>
        <w:rPr>
          <w:ins w:id="1617" w:author="Clive Pygott" w:date="2018-05-28T19:06:00Z"/>
          <w:noProof/>
        </w:rPr>
      </w:pPr>
      <w:ins w:id="1618" w:author="Clive Pygott" w:date="2018-05-28T19:06:00Z">
        <w:r>
          <w:rPr>
            <w:noProof/>
            <w:lang w:bidi="en-US"/>
          </w:rPr>
          <w:t>Initialization of variables [LAV]</w:t>
        </w:r>
        <w:r>
          <w:rPr>
            <w:noProof/>
          </w:rPr>
          <w:t>, 34</w:t>
        </w:r>
      </w:ins>
    </w:p>
    <w:p w14:paraId="46A1C630" w14:textId="77777777" w:rsidR="00335DBD" w:rsidRDefault="00335DBD">
      <w:pPr>
        <w:pStyle w:val="Index2"/>
        <w:tabs>
          <w:tab w:val="right" w:pos="4735"/>
        </w:tabs>
        <w:rPr>
          <w:ins w:id="1619" w:author="Clive Pygott" w:date="2018-05-28T19:06:00Z"/>
          <w:noProof/>
        </w:rPr>
      </w:pPr>
      <w:ins w:id="1620" w:author="Clive Pygott" w:date="2018-05-28T19:06:00Z">
        <w:r>
          <w:rPr>
            <w:noProof/>
            <w:lang w:bidi="en-US"/>
          </w:rPr>
          <w:t>Inter-language calling [DJS]</w:t>
        </w:r>
        <w:r>
          <w:rPr>
            <w:noProof/>
          </w:rPr>
          <w:t>, 50</w:t>
        </w:r>
      </w:ins>
    </w:p>
    <w:p w14:paraId="473CFF0C" w14:textId="77777777" w:rsidR="00335DBD" w:rsidRDefault="00335DBD">
      <w:pPr>
        <w:pStyle w:val="Index2"/>
        <w:tabs>
          <w:tab w:val="right" w:pos="4735"/>
        </w:tabs>
        <w:rPr>
          <w:ins w:id="1621" w:author="Clive Pygott" w:date="2018-05-28T19:06:00Z"/>
          <w:noProof/>
        </w:rPr>
      </w:pPr>
      <w:ins w:id="1622" w:author="Clive Pygott" w:date="2018-05-28T19:06:00Z">
        <w:r>
          <w:rPr>
            <w:noProof/>
            <w:lang w:bidi="en-US"/>
          </w:rPr>
          <w:t>Library signature [NSQ]</w:t>
        </w:r>
        <w:r>
          <w:rPr>
            <w:noProof/>
          </w:rPr>
          <w:t>, 51</w:t>
        </w:r>
      </w:ins>
    </w:p>
    <w:p w14:paraId="0A114083" w14:textId="77777777" w:rsidR="00335DBD" w:rsidRDefault="00335DBD">
      <w:pPr>
        <w:pStyle w:val="Index2"/>
        <w:tabs>
          <w:tab w:val="right" w:pos="4735"/>
        </w:tabs>
        <w:rPr>
          <w:ins w:id="1623" w:author="Clive Pygott" w:date="2018-05-28T19:06:00Z"/>
          <w:noProof/>
        </w:rPr>
      </w:pPr>
      <w:ins w:id="1624" w:author="Clive Pygott" w:date="2018-05-28T19:06:00Z">
        <w:r>
          <w:rPr>
            <w:noProof/>
            <w:lang w:bidi="en-US"/>
          </w:rPr>
          <w:t>Likely incorrect expression [KOA]</w:t>
        </w:r>
        <w:r>
          <w:rPr>
            <w:noProof/>
          </w:rPr>
          <w:t>, 36</w:t>
        </w:r>
      </w:ins>
    </w:p>
    <w:p w14:paraId="52E48A33" w14:textId="77777777" w:rsidR="00335DBD" w:rsidRDefault="00335DBD">
      <w:pPr>
        <w:pStyle w:val="Index2"/>
        <w:tabs>
          <w:tab w:val="right" w:pos="4735"/>
        </w:tabs>
        <w:rPr>
          <w:ins w:id="1625" w:author="Clive Pygott" w:date="2018-05-28T19:06:00Z"/>
          <w:noProof/>
        </w:rPr>
      </w:pPr>
      <w:ins w:id="1626" w:author="Clive Pygott" w:date="2018-05-28T19:06:00Z">
        <w:r>
          <w:rPr>
            <w:noProof/>
          </w:rPr>
          <w:t>Lock protocol Errors [CGM], 58</w:t>
        </w:r>
      </w:ins>
    </w:p>
    <w:p w14:paraId="2496B19A" w14:textId="77777777" w:rsidR="00335DBD" w:rsidRDefault="00335DBD">
      <w:pPr>
        <w:pStyle w:val="Index2"/>
        <w:tabs>
          <w:tab w:val="right" w:pos="4735"/>
        </w:tabs>
        <w:rPr>
          <w:ins w:id="1627" w:author="Clive Pygott" w:date="2018-05-28T19:06:00Z"/>
          <w:noProof/>
        </w:rPr>
      </w:pPr>
      <w:ins w:id="1628" w:author="Clive Pygott" w:date="2018-05-28T19:06:00Z">
        <w:r>
          <w:rPr>
            <w:noProof/>
            <w:lang w:bidi="en-US"/>
          </w:rPr>
          <w:t>Loop control variables [TEX]</w:t>
        </w:r>
        <w:r>
          <w:rPr>
            <w:noProof/>
          </w:rPr>
          <w:t>, 40</w:t>
        </w:r>
      </w:ins>
    </w:p>
    <w:p w14:paraId="44282A13" w14:textId="77777777" w:rsidR="00335DBD" w:rsidRDefault="00335DBD">
      <w:pPr>
        <w:pStyle w:val="Index2"/>
        <w:tabs>
          <w:tab w:val="right" w:pos="4735"/>
        </w:tabs>
        <w:rPr>
          <w:ins w:id="1629" w:author="Clive Pygott" w:date="2018-05-28T19:06:00Z"/>
          <w:noProof/>
        </w:rPr>
      </w:pPr>
      <w:ins w:id="1630" w:author="Clive Pygott" w:date="2018-05-28T19:06:00Z">
        <w:r>
          <w:rPr>
            <w:noProof/>
            <w:lang w:bidi="en-US"/>
          </w:rPr>
          <w:t>Memory leak [XYL]</w:t>
        </w:r>
        <w:r>
          <w:rPr>
            <w:noProof/>
          </w:rPr>
          <w:t>, 48</w:t>
        </w:r>
      </w:ins>
    </w:p>
    <w:p w14:paraId="53E2FF88" w14:textId="77777777" w:rsidR="00335DBD" w:rsidRDefault="00335DBD">
      <w:pPr>
        <w:pStyle w:val="Index2"/>
        <w:tabs>
          <w:tab w:val="right" w:pos="4735"/>
        </w:tabs>
        <w:rPr>
          <w:ins w:id="1631" w:author="Clive Pygott" w:date="2018-05-28T19:06:00Z"/>
          <w:noProof/>
        </w:rPr>
      </w:pPr>
      <w:ins w:id="1632" w:author="Clive Pygott" w:date="2018-05-28T19:06:00Z">
        <w:r>
          <w:rPr>
            <w:noProof/>
            <w:lang w:bidi="en-US"/>
          </w:rPr>
          <w:t>Namespace issues [BJL]</w:t>
        </w:r>
        <w:r>
          <w:rPr>
            <w:noProof/>
          </w:rPr>
          <w:t>, 34</w:t>
        </w:r>
      </w:ins>
    </w:p>
    <w:p w14:paraId="4671DC13" w14:textId="77777777" w:rsidR="00335DBD" w:rsidRDefault="00335DBD">
      <w:pPr>
        <w:pStyle w:val="Index2"/>
        <w:tabs>
          <w:tab w:val="right" w:pos="4735"/>
        </w:tabs>
        <w:rPr>
          <w:ins w:id="1633" w:author="Clive Pygott" w:date="2018-05-28T19:06:00Z"/>
          <w:noProof/>
        </w:rPr>
      </w:pPr>
      <w:ins w:id="1634" w:author="Clive Pygott" w:date="2018-05-28T19:06:00Z">
        <w:r>
          <w:rPr>
            <w:noProof/>
            <w:lang w:bidi="en-US"/>
          </w:rPr>
          <w:t>NULL pointer dereference [XYH]</w:t>
        </w:r>
        <w:r>
          <w:rPr>
            <w:noProof/>
          </w:rPr>
          <w:t>, 28</w:t>
        </w:r>
      </w:ins>
    </w:p>
    <w:p w14:paraId="19148C50" w14:textId="77777777" w:rsidR="00335DBD" w:rsidRDefault="00335DBD">
      <w:pPr>
        <w:pStyle w:val="Index2"/>
        <w:tabs>
          <w:tab w:val="right" w:pos="4735"/>
        </w:tabs>
        <w:rPr>
          <w:ins w:id="1635" w:author="Clive Pygott" w:date="2018-05-28T19:06:00Z"/>
          <w:noProof/>
        </w:rPr>
      </w:pPr>
      <w:ins w:id="1636" w:author="Clive Pygott" w:date="2018-05-28T19:06:00Z">
        <w:r>
          <w:rPr>
            <w:noProof/>
            <w:lang w:bidi="en-US"/>
          </w:rPr>
          <w:t>Obscure language features [BRS]</w:t>
        </w:r>
        <w:r>
          <w:rPr>
            <w:noProof/>
          </w:rPr>
          <w:t>, 53</w:t>
        </w:r>
      </w:ins>
    </w:p>
    <w:p w14:paraId="44579082" w14:textId="77777777" w:rsidR="00335DBD" w:rsidRDefault="00335DBD">
      <w:pPr>
        <w:pStyle w:val="Index2"/>
        <w:tabs>
          <w:tab w:val="right" w:pos="4735"/>
        </w:tabs>
        <w:rPr>
          <w:ins w:id="1637" w:author="Clive Pygott" w:date="2018-05-28T19:06:00Z"/>
          <w:noProof/>
        </w:rPr>
      </w:pPr>
      <w:ins w:id="1638" w:author="Clive Pygott" w:date="2018-05-28T19:06:00Z">
        <w:r>
          <w:rPr>
            <w:noProof/>
            <w:lang w:bidi="en-US"/>
          </w:rPr>
          <w:t>Off-by-one error [XZH]</w:t>
        </w:r>
        <w:r>
          <w:rPr>
            <w:noProof/>
          </w:rPr>
          <w:t>, 41</w:t>
        </w:r>
      </w:ins>
    </w:p>
    <w:p w14:paraId="6E4FB4F3" w14:textId="77777777" w:rsidR="00335DBD" w:rsidRDefault="00335DBD">
      <w:pPr>
        <w:pStyle w:val="Index2"/>
        <w:tabs>
          <w:tab w:val="right" w:pos="4735"/>
        </w:tabs>
        <w:rPr>
          <w:ins w:id="1639" w:author="Clive Pygott" w:date="2018-05-28T19:06:00Z"/>
          <w:noProof/>
        </w:rPr>
      </w:pPr>
      <w:ins w:id="1640" w:author="Clive Pygott" w:date="2018-05-28T19:06:00Z">
        <w:r>
          <w:rPr>
            <w:noProof/>
            <w:lang w:bidi="en-US"/>
          </w:rPr>
          <w:t>Operator precedence and associativity [JCW]</w:t>
        </w:r>
        <w:r>
          <w:rPr>
            <w:noProof/>
          </w:rPr>
          <w:t>, 35</w:t>
        </w:r>
      </w:ins>
    </w:p>
    <w:p w14:paraId="02DDB36F" w14:textId="77777777" w:rsidR="00335DBD" w:rsidRDefault="00335DBD">
      <w:pPr>
        <w:pStyle w:val="Index2"/>
        <w:tabs>
          <w:tab w:val="right" w:pos="4735"/>
        </w:tabs>
        <w:rPr>
          <w:ins w:id="1641" w:author="Clive Pygott" w:date="2018-05-28T19:06:00Z"/>
          <w:noProof/>
        </w:rPr>
      </w:pPr>
      <w:ins w:id="1642" w:author="Clive Pygott" w:date="2018-05-28T19:06:00Z">
        <w:r>
          <w:rPr>
            <w:noProof/>
            <w:lang w:bidi="en-US"/>
          </w:rPr>
          <w:t>Passing parameters and return values [CSJ]</w:t>
        </w:r>
        <w:r>
          <w:rPr>
            <w:noProof/>
          </w:rPr>
          <w:t>, 43</w:t>
        </w:r>
      </w:ins>
    </w:p>
    <w:p w14:paraId="0E396532" w14:textId="77777777" w:rsidR="00335DBD" w:rsidRDefault="00335DBD">
      <w:pPr>
        <w:pStyle w:val="Index2"/>
        <w:tabs>
          <w:tab w:val="right" w:pos="4735"/>
        </w:tabs>
        <w:rPr>
          <w:ins w:id="1643" w:author="Clive Pygott" w:date="2018-05-28T19:06:00Z"/>
          <w:noProof/>
        </w:rPr>
      </w:pPr>
      <w:ins w:id="1644" w:author="Clive Pygott" w:date="2018-05-28T19:06:00Z">
        <w:r>
          <w:rPr>
            <w:noProof/>
            <w:lang w:bidi="en-US"/>
          </w:rPr>
          <w:t>Pointer arithmetic [RVG]</w:t>
        </w:r>
        <w:r>
          <w:rPr>
            <w:noProof/>
          </w:rPr>
          <w:t>, 27</w:t>
        </w:r>
      </w:ins>
    </w:p>
    <w:p w14:paraId="4AEBE7A9" w14:textId="77777777" w:rsidR="00335DBD" w:rsidRDefault="00335DBD">
      <w:pPr>
        <w:pStyle w:val="Index2"/>
        <w:tabs>
          <w:tab w:val="right" w:pos="4735"/>
        </w:tabs>
        <w:rPr>
          <w:ins w:id="1645" w:author="Clive Pygott" w:date="2018-05-28T19:06:00Z"/>
          <w:noProof/>
        </w:rPr>
      </w:pPr>
      <w:ins w:id="1646" w:author="Clive Pygott" w:date="2018-05-28T19:06:00Z">
        <w:r>
          <w:rPr>
            <w:noProof/>
            <w:lang w:bidi="en-US"/>
          </w:rPr>
          <w:t>Pointer type conversions [HFC]</w:t>
        </w:r>
        <w:r>
          <w:rPr>
            <w:noProof/>
          </w:rPr>
          <w:t>, 26</w:t>
        </w:r>
      </w:ins>
    </w:p>
    <w:p w14:paraId="57232D96" w14:textId="77777777" w:rsidR="00335DBD" w:rsidRDefault="00335DBD">
      <w:pPr>
        <w:pStyle w:val="Index2"/>
        <w:tabs>
          <w:tab w:val="right" w:pos="4735"/>
        </w:tabs>
        <w:rPr>
          <w:ins w:id="1647" w:author="Clive Pygott" w:date="2018-05-28T19:06:00Z"/>
          <w:noProof/>
        </w:rPr>
      </w:pPr>
      <w:ins w:id="1648" w:author="Clive Pygott" w:date="2018-05-28T19:06:00Z">
        <w:r>
          <w:rPr>
            <w:noProof/>
          </w:rPr>
          <w:t>Polymorphic variables [BKK], 49</w:t>
        </w:r>
      </w:ins>
    </w:p>
    <w:p w14:paraId="7B98C29C" w14:textId="77777777" w:rsidR="00335DBD" w:rsidRDefault="00335DBD">
      <w:pPr>
        <w:pStyle w:val="Index2"/>
        <w:tabs>
          <w:tab w:val="right" w:pos="4735"/>
        </w:tabs>
        <w:rPr>
          <w:ins w:id="1649" w:author="Clive Pygott" w:date="2018-05-28T19:06:00Z"/>
          <w:noProof/>
        </w:rPr>
      </w:pPr>
      <w:ins w:id="1650" w:author="Clive Pygott" w:date="2018-05-28T19:06:00Z">
        <w:r>
          <w:rPr>
            <w:noProof/>
            <w:lang w:bidi="en-US"/>
          </w:rPr>
          <w:t>Pre-processor directives [NMP]</w:t>
        </w:r>
        <w:r>
          <w:rPr>
            <w:noProof/>
          </w:rPr>
          <w:t>, 52</w:t>
        </w:r>
      </w:ins>
    </w:p>
    <w:p w14:paraId="2E6EC2D3" w14:textId="77777777" w:rsidR="00335DBD" w:rsidRDefault="00335DBD">
      <w:pPr>
        <w:pStyle w:val="Index2"/>
        <w:tabs>
          <w:tab w:val="right" w:pos="4735"/>
        </w:tabs>
        <w:rPr>
          <w:ins w:id="1651" w:author="Clive Pygott" w:date="2018-05-28T19:06:00Z"/>
          <w:noProof/>
        </w:rPr>
      </w:pPr>
      <w:ins w:id="1652" w:author="Clive Pygott" w:date="2018-05-28T19:06:00Z">
        <w:r>
          <w:rPr>
            <w:noProof/>
          </w:rPr>
          <w:t>P</w:t>
        </w:r>
        <w:r>
          <w:rPr>
            <w:noProof/>
            <w:lang w:bidi="en-US"/>
          </w:rPr>
          <w:t>rovision of inherently unsafe operations</w:t>
        </w:r>
        <w:r w:rsidRPr="00F42983">
          <w:rPr>
            <w:bCs/>
            <w:noProof/>
            <w:lang w:bidi="en-US"/>
          </w:rPr>
          <w:t xml:space="preserve"> </w:t>
        </w:r>
        <w:r>
          <w:rPr>
            <w:noProof/>
            <w:lang w:bidi="en-US"/>
          </w:rPr>
          <w:t>[SKL]</w:t>
        </w:r>
        <w:r>
          <w:rPr>
            <w:noProof/>
          </w:rPr>
          <w:t>, 53</w:t>
        </w:r>
      </w:ins>
    </w:p>
    <w:p w14:paraId="6A34DEB5" w14:textId="77777777" w:rsidR="00335DBD" w:rsidRDefault="00335DBD">
      <w:pPr>
        <w:pStyle w:val="Index2"/>
        <w:tabs>
          <w:tab w:val="right" w:pos="4735"/>
        </w:tabs>
        <w:rPr>
          <w:ins w:id="1653" w:author="Clive Pygott" w:date="2018-05-28T19:06:00Z"/>
          <w:noProof/>
        </w:rPr>
      </w:pPr>
      <w:ins w:id="1654" w:author="Clive Pygott" w:date="2018-05-28T19:06:00Z">
        <w:r>
          <w:rPr>
            <w:noProof/>
            <w:lang w:bidi="en-US"/>
          </w:rPr>
          <w:t>Recursion [GDL]</w:t>
        </w:r>
        <w:r>
          <w:rPr>
            <w:noProof/>
          </w:rPr>
          <w:t>, 45</w:t>
        </w:r>
      </w:ins>
    </w:p>
    <w:p w14:paraId="0950BF97" w14:textId="77777777" w:rsidR="00335DBD" w:rsidRDefault="00335DBD">
      <w:pPr>
        <w:pStyle w:val="Index2"/>
        <w:tabs>
          <w:tab w:val="right" w:pos="4735"/>
        </w:tabs>
        <w:rPr>
          <w:ins w:id="1655" w:author="Clive Pygott" w:date="2018-05-28T19:06:00Z"/>
          <w:noProof/>
        </w:rPr>
      </w:pPr>
      <w:ins w:id="1656" w:author="Clive Pygott" w:date="2018-05-28T19:06:00Z">
        <w:r>
          <w:rPr>
            <w:noProof/>
          </w:rPr>
          <w:t>Redispatching [PPH], 49</w:t>
        </w:r>
      </w:ins>
    </w:p>
    <w:p w14:paraId="79D2C4AA" w14:textId="77777777" w:rsidR="00335DBD" w:rsidRDefault="00335DBD">
      <w:pPr>
        <w:pStyle w:val="Index2"/>
        <w:tabs>
          <w:tab w:val="right" w:pos="4735"/>
        </w:tabs>
        <w:rPr>
          <w:ins w:id="1657" w:author="Clive Pygott" w:date="2018-05-28T19:06:00Z"/>
          <w:noProof/>
        </w:rPr>
      </w:pPr>
      <w:ins w:id="1658" w:author="Clive Pygott" w:date="2018-05-28T19:06:00Z">
        <w:r>
          <w:rPr>
            <w:noProof/>
          </w:rPr>
          <w:t>R</w:t>
        </w:r>
        <w:r w:rsidRPr="00F42983">
          <w:rPr>
            <w:rFonts w:eastAsia="MS PGothic"/>
            <w:noProof/>
            <w:lang w:eastAsia="ja-JP"/>
          </w:rPr>
          <w:t>eliance on external</w:t>
        </w:r>
        <w:r>
          <w:rPr>
            <w:noProof/>
          </w:rPr>
          <w:t xml:space="preserve"> format strings [SHL], 58</w:t>
        </w:r>
      </w:ins>
    </w:p>
    <w:p w14:paraId="25CFB288" w14:textId="77777777" w:rsidR="00335DBD" w:rsidRDefault="00335DBD">
      <w:pPr>
        <w:pStyle w:val="Index2"/>
        <w:tabs>
          <w:tab w:val="right" w:pos="4735"/>
        </w:tabs>
        <w:rPr>
          <w:ins w:id="1659" w:author="Clive Pygott" w:date="2018-05-28T19:06:00Z"/>
          <w:noProof/>
        </w:rPr>
      </w:pPr>
      <w:ins w:id="1660" w:author="Clive Pygott" w:date="2018-05-28T19:06:00Z">
        <w:r>
          <w:rPr>
            <w:noProof/>
            <w:lang w:bidi="en-US"/>
          </w:rPr>
          <w:t>Side-effects and order of evaluation</w:t>
        </w:r>
        <w:r>
          <w:rPr>
            <w:noProof/>
          </w:rPr>
          <w:t xml:space="preserve"> of operands</w:t>
        </w:r>
        <w:r>
          <w:rPr>
            <w:noProof/>
            <w:lang w:bidi="en-US"/>
          </w:rPr>
          <w:t xml:space="preserve"> [SAM]</w:t>
        </w:r>
        <w:r>
          <w:rPr>
            <w:noProof/>
          </w:rPr>
          <w:t>, 35</w:t>
        </w:r>
      </w:ins>
    </w:p>
    <w:p w14:paraId="2C00E027" w14:textId="77777777" w:rsidR="00335DBD" w:rsidRDefault="00335DBD">
      <w:pPr>
        <w:pStyle w:val="Index2"/>
        <w:tabs>
          <w:tab w:val="right" w:pos="4735"/>
        </w:tabs>
        <w:rPr>
          <w:ins w:id="1661" w:author="Clive Pygott" w:date="2018-05-28T19:06:00Z"/>
          <w:noProof/>
        </w:rPr>
      </w:pPr>
      <w:ins w:id="1662" w:author="Clive Pygott" w:date="2018-05-28T19:06:00Z">
        <w:r>
          <w:rPr>
            <w:noProof/>
            <w:lang w:bidi="en-US"/>
          </w:rPr>
          <w:t>String termination [CJM]</w:t>
        </w:r>
        <w:r>
          <w:rPr>
            <w:noProof/>
          </w:rPr>
          <w:t>, 23</w:t>
        </w:r>
      </w:ins>
    </w:p>
    <w:p w14:paraId="38A3FC5A" w14:textId="77777777" w:rsidR="00335DBD" w:rsidRDefault="00335DBD">
      <w:pPr>
        <w:pStyle w:val="Index2"/>
        <w:tabs>
          <w:tab w:val="right" w:pos="4735"/>
        </w:tabs>
        <w:rPr>
          <w:ins w:id="1663" w:author="Clive Pygott" w:date="2018-05-28T19:06:00Z"/>
          <w:noProof/>
        </w:rPr>
      </w:pPr>
      <w:ins w:id="1664" w:author="Clive Pygott" w:date="2018-05-28T19:06:00Z">
        <w:r>
          <w:rPr>
            <w:noProof/>
            <w:lang w:bidi="en-US"/>
          </w:rPr>
          <w:t>Structured programming [EWD]</w:t>
        </w:r>
        <w:r>
          <w:rPr>
            <w:noProof/>
          </w:rPr>
          <w:t>, 42</w:t>
        </w:r>
      </w:ins>
    </w:p>
    <w:p w14:paraId="0614EDC7" w14:textId="77777777" w:rsidR="00335DBD" w:rsidRDefault="00335DBD">
      <w:pPr>
        <w:pStyle w:val="Index2"/>
        <w:tabs>
          <w:tab w:val="right" w:pos="4735"/>
        </w:tabs>
        <w:rPr>
          <w:ins w:id="1665" w:author="Clive Pygott" w:date="2018-05-28T19:06:00Z"/>
          <w:noProof/>
        </w:rPr>
      </w:pPr>
      <w:ins w:id="1666" w:author="Clive Pygott" w:date="2018-05-28T19:06:00Z">
        <w:r>
          <w:rPr>
            <w:noProof/>
            <w:lang w:bidi="en-US"/>
          </w:rPr>
          <w:t>Subprogram signature mismatch [OTR]</w:t>
        </w:r>
        <w:r>
          <w:rPr>
            <w:noProof/>
          </w:rPr>
          <w:t>, 44</w:t>
        </w:r>
      </w:ins>
    </w:p>
    <w:p w14:paraId="6BF2A00A" w14:textId="77777777" w:rsidR="00335DBD" w:rsidRDefault="00335DBD">
      <w:pPr>
        <w:pStyle w:val="Index2"/>
        <w:tabs>
          <w:tab w:val="right" w:pos="4735"/>
        </w:tabs>
        <w:rPr>
          <w:ins w:id="1667" w:author="Clive Pygott" w:date="2018-05-28T19:06:00Z"/>
          <w:noProof/>
        </w:rPr>
      </w:pPr>
      <w:ins w:id="1668" w:author="Clive Pygott" w:date="2018-05-28T19:06:00Z">
        <w:r>
          <w:rPr>
            <w:noProof/>
            <w:lang w:bidi="en-US"/>
          </w:rPr>
          <w:t>Suppression of language-defined run-time checking</w:t>
        </w:r>
        <w:r w:rsidRPr="00F42983">
          <w:rPr>
            <w:bCs/>
            <w:noProof/>
            <w:lang w:bidi="en-US"/>
          </w:rPr>
          <w:t xml:space="preserve"> </w:t>
        </w:r>
        <w:r>
          <w:rPr>
            <w:noProof/>
            <w:lang w:bidi="en-US"/>
          </w:rPr>
          <w:t>[MXB]</w:t>
        </w:r>
        <w:r>
          <w:rPr>
            <w:noProof/>
          </w:rPr>
          <w:t>, 53</w:t>
        </w:r>
      </w:ins>
    </w:p>
    <w:p w14:paraId="55F29B0A" w14:textId="77777777" w:rsidR="00335DBD" w:rsidRDefault="00335DBD">
      <w:pPr>
        <w:pStyle w:val="Index2"/>
        <w:tabs>
          <w:tab w:val="right" w:pos="4735"/>
        </w:tabs>
        <w:rPr>
          <w:ins w:id="1669" w:author="Clive Pygott" w:date="2018-05-28T19:06:00Z"/>
          <w:noProof/>
        </w:rPr>
      </w:pPr>
      <w:ins w:id="1670" w:author="Clive Pygott" w:date="2018-05-28T19:06:00Z">
        <w:r>
          <w:rPr>
            <w:noProof/>
            <w:lang w:bidi="en-US"/>
          </w:rPr>
          <w:t>Switch statements and static analysis [CLL]</w:t>
        </w:r>
        <w:r>
          <w:rPr>
            <w:noProof/>
          </w:rPr>
          <w:t>, 38</w:t>
        </w:r>
      </w:ins>
    </w:p>
    <w:p w14:paraId="5732AEC4" w14:textId="77777777" w:rsidR="00335DBD" w:rsidRDefault="00335DBD">
      <w:pPr>
        <w:pStyle w:val="Index2"/>
        <w:tabs>
          <w:tab w:val="right" w:pos="4735"/>
        </w:tabs>
        <w:rPr>
          <w:ins w:id="1671" w:author="Clive Pygott" w:date="2018-05-28T19:06:00Z"/>
          <w:noProof/>
        </w:rPr>
      </w:pPr>
      <w:ins w:id="1672" w:author="Clive Pygott" w:date="2018-05-28T19:06:00Z">
        <w:r>
          <w:rPr>
            <w:noProof/>
            <w:lang w:bidi="en-US"/>
          </w:rPr>
          <w:t>Templates and generics [SYM]</w:t>
        </w:r>
        <w:r>
          <w:rPr>
            <w:noProof/>
          </w:rPr>
          <w:t>, 48</w:t>
        </w:r>
      </w:ins>
    </w:p>
    <w:p w14:paraId="4E6770C4" w14:textId="77777777" w:rsidR="00335DBD" w:rsidRDefault="00335DBD">
      <w:pPr>
        <w:pStyle w:val="Index2"/>
        <w:tabs>
          <w:tab w:val="right" w:pos="4735"/>
        </w:tabs>
        <w:rPr>
          <w:ins w:id="1673" w:author="Clive Pygott" w:date="2018-05-28T19:06:00Z"/>
          <w:noProof/>
        </w:rPr>
      </w:pPr>
      <w:ins w:id="1674" w:author="Clive Pygott" w:date="2018-05-28T19:06:00Z">
        <w:r>
          <w:rPr>
            <w:noProof/>
            <w:lang w:bidi="en-US"/>
          </w:rPr>
          <w:t>Type system [IHN]</w:t>
        </w:r>
        <w:r>
          <w:rPr>
            <w:noProof/>
          </w:rPr>
          <w:t>, 17</w:t>
        </w:r>
      </w:ins>
    </w:p>
    <w:p w14:paraId="715DE7B1" w14:textId="77777777" w:rsidR="00335DBD" w:rsidRDefault="00335DBD">
      <w:pPr>
        <w:pStyle w:val="Index2"/>
        <w:tabs>
          <w:tab w:val="right" w:pos="4735"/>
        </w:tabs>
        <w:rPr>
          <w:ins w:id="1675" w:author="Clive Pygott" w:date="2018-05-28T19:06:00Z"/>
          <w:noProof/>
        </w:rPr>
      </w:pPr>
      <w:ins w:id="1676" w:author="Clive Pygott" w:date="2018-05-28T19:06:00Z">
        <w:r>
          <w:rPr>
            <w:noProof/>
            <w:lang w:bidi="en-US"/>
          </w:rPr>
          <w:t>Type-breaking reinterpretation of data [AMV]</w:t>
        </w:r>
        <w:r>
          <w:rPr>
            <w:noProof/>
          </w:rPr>
          <w:t>, 47</w:t>
        </w:r>
      </w:ins>
    </w:p>
    <w:p w14:paraId="3A8E5EFF" w14:textId="77777777" w:rsidR="00335DBD" w:rsidRDefault="00335DBD">
      <w:pPr>
        <w:pStyle w:val="Index2"/>
        <w:tabs>
          <w:tab w:val="right" w:pos="4735"/>
        </w:tabs>
        <w:rPr>
          <w:ins w:id="1677" w:author="Clive Pygott" w:date="2018-05-28T19:06:00Z"/>
          <w:noProof/>
        </w:rPr>
      </w:pPr>
      <w:ins w:id="1678" w:author="Clive Pygott" w:date="2018-05-28T19:06:00Z">
        <w:r>
          <w:rPr>
            <w:noProof/>
            <w:lang w:bidi="en-US"/>
          </w:rPr>
          <w:t>Unanticipated exceptions from library routines [HJW]</w:t>
        </w:r>
        <w:r>
          <w:rPr>
            <w:noProof/>
          </w:rPr>
          <w:t>, 51</w:t>
        </w:r>
      </w:ins>
    </w:p>
    <w:p w14:paraId="02DF337C" w14:textId="77777777" w:rsidR="00335DBD" w:rsidRDefault="00335DBD">
      <w:pPr>
        <w:pStyle w:val="Index2"/>
        <w:tabs>
          <w:tab w:val="right" w:pos="4735"/>
        </w:tabs>
        <w:rPr>
          <w:ins w:id="1679" w:author="Clive Pygott" w:date="2018-05-28T19:06:00Z"/>
          <w:noProof/>
        </w:rPr>
      </w:pPr>
      <w:ins w:id="1680" w:author="Clive Pygott" w:date="2018-05-28T19:06:00Z">
        <w:r>
          <w:rPr>
            <w:noProof/>
            <w:lang w:bidi="en-US"/>
          </w:rPr>
          <w:t>Unchecked array copying [XYW]</w:t>
        </w:r>
        <w:r>
          <w:rPr>
            <w:noProof/>
          </w:rPr>
          <w:t>, 26</w:t>
        </w:r>
      </w:ins>
    </w:p>
    <w:p w14:paraId="47C6BD2A" w14:textId="77777777" w:rsidR="00335DBD" w:rsidRDefault="00335DBD">
      <w:pPr>
        <w:pStyle w:val="Index2"/>
        <w:tabs>
          <w:tab w:val="right" w:pos="4735"/>
        </w:tabs>
        <w:rPr>
          <w:ins w:id="1681" w:author="Clive Pygott" w:date="2018-05-28T19:06:00Z"/>
          <w:noProof/>
        </w:rPr>
      </w:pPr>
      <w:ins w:id="1682" w:author="Clive Pygott" w:date="2018-05-28T19:06:00Z">
        <w:r>
          <w:rPr>
            <w:noProof/>
            <w:lang w:bidi="en-US"/>
          </w:rPr>
          <w:t>Unchecked array indexing [XYZ]</w:t>
        </w:r>
        <w:r>
          <w:rPr>
            <w:noProof/>
          </w:rPr>
          <w:t>, 25</w:t>
        </w:r>
      </w:ins>
    </w:p>
    <w:p w14:paraId="2E53D90A" w14:textId="77777777" w:rsidR="00335DBD" w:rsidRDefault="00335DBD">
      <w:pPr>
        <w:pStyle w:val="Index2"/>
        <w:tabs>
          <w:tab w:val="right" w:pos="4735"/>
        </w:tabs>
        <w:rPr>
          <w:ins w:id="1683" w:author="Clive Pygott" w:date="2018-05-28T19:06:00Z"/>
          <w:noProof/>
        </w:rPr>
      </w:pPr>
      <w:ins w:id="1684" w:author="Clive Pygott" w:date="2018-05-28T19:06:00Z">
        <w:r>
          <w:rPr>
            <w:noProof/>
            <w:lang w:bidi="en-US"/>
          </w:rPr>
          <w:t>Undefined behaviour [EWF]</w:t>
        </w:r>
        <w:r>
          <w:rPr>
            <w:noProof/>
          </w:rPr>
          <w:t>, 54</w:t>
        </w:r>
      </w:ins>
    </w:p>
    <w:p w14:paraId="61BA2AE0" w14:textId="77777777" w:rsidR="00335DBD" w:rsidRDefault="00335DBD">
      <w:pPr>
        <w:pStyle w:val="Index2"/>
        <w:tabs>
          <w:tab w:val="right" w:pos="4735"/>
        </w:tabs>
        <w:rPr>
          <w:ins w:id="1685" w:author="Clive Pygott" w:date="2018-05-28T19:06:00Z"/>
          <w:noProof/>
        </w:rPr>
      </w:pPr>
      <w:ins w:id="1686" w:author="Clive Pygott" w:date="2018-05-28T19:06:00Z">
        <w:r>
          <w:rPr>
            <w:noProof/>
            <w:lang w:bidi="en-US"/>
          </w:rPr>
          <w:t>Unspecified behaviour [BQF]</w:t>
        </w:r>
        <w:r>
          <w:rPr>
            <w:noProof/>
          </w:rPr>
          <w:t>, 54</w:t>
        </w:r>
      </w:ins>
    </w:p>
    <w:p w14:paraId="3E0BAFD6" w14:textId="77777777" w:rsidR="00335DBD" w:rsidRDefault="00335DBD">
      <w:pPr>
        <w:pStyle w:val="Index2"/>
        <w:tabs>
          <w:tab w:val="right" w:pos="4735"/>
        </w:tabs>
        <w:rPr>
          <w:ins w:id="1687" w:author="Clive Pygott" w:date="2018-05-28T19:06:00Z"/>
          <w:noProof/>
        </w:rPr>
      </w:pPr>
      <w:ins w:id="1688" w:author="Clive Pygott" w:date="2018-05-28T19:06:00Z">
        <w:r>
          <w:rPr>
            <w:noProof/>
            <w:lang w:bidi="en-US"/>
          </w:rPr>
          <w:t>Unused variable [YZS]</w:t>
        </w:r>
        <w:r>
          <w:rPr>
            <w:noProof/>
          </w:rPr>
          <w:t>, 33</w:t>
        </w:r>
      </w:ins>
    </w:p>
    <w:p w14:paraId="61658420" w14:textId="77777777" w:rsidR="00335DBD" w:rsidRDefault="00335DBD">
      <w:pPr>
        <w:pStyle w:val="Index2"/>
        <w:tabs>
          <w:tab w:val="right" w:pos="4735"/>
        </w:tabs>
        <w:rPr>
          <w:ins w:id="1689" w:author="Clive Pygott" w:date="2018-05-28T19:06:00Z"/>
          <w:noProof/>
        </w:rPr>
      </w:pPr>
      <w:ins w:id="1690" w:author="Clive Pygott" w:date="2018-05-28T19:06:00Z">
        <w:r>
          <w:rPr>
            <w:noProof/>
            <w:lang w:bidi="en-US"/>
          </w:rPr>
          <w:t>Using shift operations for multiplication and division [PIK]</w:t>
        </w:r>
        <w:r>
          <w:rPr>
            <w:noProof/>
          </w:rPr>
          <w:t>, 31</w:t>
        </w:r>
      </w:ins>
    </w:p>
    <w:p w14:paraId="0E8AA23C" w14:textId="77777777" w:rsidR="00335DBD" w:rsidRDefault="00335DBD">
      <w:pPr>
        <w:pStyle w:val="Index2"/>
        <w:tabs>
          <w:tab w:val="right" w:pos="4735"/>
        </w:tabs>
        <w:rPr>
          <w:ins w:id="1691" w:author="Clive Pygott" w:date="2018-05-28T19:06:00Z"/>
          <w:noProof/>
        </w:rPr>
      </w:pPr>
      <w:ins w:id="1692" w:author="Clive Pygott" w:date="2018-05-28T19:06:00Z">
        <w:r>
          <w:rPr>
            <w:noProof/>
          </w:rPr>
          <w:t>Violations of the Liskov substitution principle or the contract model  [BLP], 49</w:t>
        </w:r>
      </w:ins>
    </w:p>
    <w:p w14:paraId="777E8CC5" w14:textId="77777777" w:rsidR="00335DBD" w:rsidRDefault="00335DBD">
      <w:pPr>
        <w:pStyle w:val="Index1"/>
        <w:tabs>
          <w:tab w:val="right" w:pos="4735"/>
        </w:tabs>
        <w:rPr>
          <w:ins w:id="1693" w:author="Clive Pygott" w:date="2018-05-28T19:06:00Z"/>
          <w:noProof/>
        </w:rPr>
      </w:pPr>
      <w:ins w:id="1694" w:author="Clive Pygott" w:date="2018-05-28T19:06:00Z">
        <w:r>
          <w:rPr>
            <w:noProof/>
            <w:lang w:bidi="en-US"/>
          </w:rPr>
          <w:t>LAV - Initialization of variables</w:t>
        </w:r>
        <w:r>
          <w:rPr>
            <w:noProof/>
          </w:rPr>
          <w:t>, 34</w:t>
        </w:r>
      </w:ins>
    </w:p>
    <w:p w14:paraId="4CEB4B84" w14:textId="77777777" w:rsidR="00335DBD" w:rsidRDefault="00335DBD">
      <w:pPr>
        <w:pStyle w:val="Index1"/>
        <w:tabs>
          <w:tab w:val="right" w:pos="4735"/>
        </w:tabs>
        <w:rPr>
          <w:ins w:id="1695" w:author="Clive Pygott" w:date="2018-05-28T19:06:00Z"/>
          <w:noProof/>
        </w:rPr>
      </w:pPr>
      <w:ins w:id="1696" w:author="Clive Pygott" w:date="2018-05-28T19:06:00Z">
        <w:r>
          <w:rPr>
            <w:noProof/>
            <w:lang w:bidi="en-US"/>
          </w:rPr>
          <w:t xml:space="preserve">locale-specific </w:t>
        </w:r>
        <w:r w:rsidRPr="00F42983">
          <w:rPr>
            <w:noProof/>
            <w:u w:val="single"/>
          </w:rPr>
          <w:t>behaviour</w:t>
        </w:r>
        <w:r>
          <w:rPr>
            <w:noProof/>
          </w:rPr>
          <w:t>, 12, 14</w:t>
        </w:r>
      </w:ins>
    </w:p>
    <w:p w14:paraId="79BCDACB" w14:textId="77777777" w:rsidR="00335DBD" w:rsidRDefault="00335DBD">
      <w:pPr>
        <w:pStyle w:val="Index1"/>
        <w:tabs>
          <w:tab w:val="right" w:pos="4735"/>
        </w:tabs>
        <w:rPr>
          <w:ins w:id="1697" w:author="Clive Pygott" w:date="2018-05-28T19:06:00Z"/>
          <w:noProof/>
        </w:rPr>
      </w:pPr>
      <w:ins w:id="1698" w:author="Clive Pygott" w:date="2018-05-28T19:06:00Z">
        <w:r>
          <w:rPr>
            <w:noProof/>
            <w:lang w:bidi="en-US"/>
          </w:rPr>
          <w:t>LRM - Extra intrinsics</w:t>
        </w:r>
        <w:r>
          <w:rPr>
            <w:noProof/>
          </w:rPr>
          <w:t>, 49</w:t>
        </w:r>
      </w:ins>
    </w:p>
    <w:p w14:paraId="5D22A7C3" w14:textId="77777777" w:rsidR="00335DBD" w:rsidRDefault="00335DBD">
      <w:pPr>
        <w:pStyle w:val="IndexHeading"/>
        <w:keepNext/>
        <w:tabs>
          <w:tab w:val="right" w:pos="4735"/>
        </w:tabs>
        <w:rPr>
          <w:ins w:id="1699" w:author="Clive Pygott" w:date="2018-05-28T19:06:00Z"/>
          <w:rFonts w:cstheme="minorBidi"/>
          <w:b/>
          <w:bCs/>
          <w:noProof/>
        </w:rPr>
      </w:pPr>
      <w:ins w:id="1700" w:author="Clive Pygott" w:date="2018-05-28T19:06:00Z">
        <w:r>
          <w:rPr>
            <w:noProof/>
          </w:rPr>
          <w:t xml:space="preserve"> </w:t>
        </w:r>
      </w:ins>
    </w:p>
    <w:p w14:paraId="158AD429" w14:textId="77777777" w:rsidR="00335DBD" w:rsidRDefault="00335DBD">
      <w:pPr>
        <w:pStyle w:val="Index1"/>
        <w:tabs>
          <w:tab w:val="right" w:pos="4735"/>
        </w:tabs>
        <w:rPr>
          <w:ins w:id="1701" w:author="Clive Pygott" w:date="2018-05-28T19:06:00Z"/>
          <w:noProof/>
        </w:rPr>
      </w:pPr>
      <w:ins w:id="1702" w:author="Clive Pygott" w:date="2018-05-28T19:06:00Z">
        <w:r w:rsidRPr="00F42983">
          <w:rPr>
            <w:noProof/>
            <w:lang w:val="en-CA"/>
          </w:rPr>
          <w:t xml:space="preserve">MEM – </w:t>
        </w:r>
        <w:r>
          <w:rPr>
            <w:noProof/>
            <w:lang w:bidi="en-US"/>
          </w:rPr>
          <w:t>Deprecated language features</w:t>
        </w:r>
        <w:r>
          <w:rPr>
            <w:noProof/>
          </w:rPr>
          <w:t>, 56</w:t>
        </w:r>
      </w:ins>
    </w:p>
    <w:p w14:paraId="09F9E717" w14:textId="77777777" w:rsidR="00335DBD" w:rsidRDefault="00335DBD">
      <w:pPr>
        <w:pStyle w:val="Index1"/>
        <w:tabs>
          <w:tab w:val="right" w:pos="4735"/>
        </w:tabs>
        <w:rPr>
          <w:ins w:id="1703" w:author="Clive Pygott" w:date="2018-05-28T19:06:00Z"/>
          <w:noProof/>
        </w:rPr>
      </w:pPr>
      <w:ins w:id="1704" w:author="Clive Pygott" w:date="2018-05-28T19:06:00Z">
        <w:r>
          <w:rPr>
            <w:noProof/>
            <w:lang w:bidi="en-US"/>
          </w:rPr>
          <w:t>memory location</w:t>
        </w:r>
        <w:r>
          <w:rPr>
            <w:noProof/>
          </w:rPr>
          <w:t>, 12, 28, 33</w:t>
        </w:r>
      </w:ins>
    </w:p>
    <w:p w14:paraId="532307B0" w14:textId="77777777" w:rsidR="00335DBD" w:rsidRDefault="00335DBD">
      <w:pPr>
        <w:pStyle w:val="Index1"/>
        <w:tabs>
          <w:tab w:val="right" w:pos="4735"/>
        </w:tabs>
        <w:rPr>
          <w:ins w:id="1705" w:author="Clive Pygott" w:date="2018-05-28T19:06:00Z"/>
          <w:noProof/>
        </w:rPr>
      </w:pPr>
      <w:ins w:id="1706" w:author="Clive Pygott" w:date="2018-05-28T19:06:00Z">
        <w:r>
          <w:rPr>
            <w:noProof/>
            <w:lang w:bidi="en-US"/>
          </w:rPr>
          <w:t>multibyte character</w:t>
        </w:r>
        <w:r>
          <w:rPr>
            <w:noProof/>
          </w:rPr>
          <w:t>, 11, 12</w:t>
        </w:r>
      </w:ins>
    </w:p>
    <w:p w14:paraId="01EADCD5" w14:textId="77777777" w:rsidR="00335DBD" w:rsidRDefault="00335DBD">
      <w:pPr>
        <w:pStyle w:val="Index1"/>
        <w:tabs>
          <w:tab w:val="right" w:pos="4735"/>
        </w:tabs>
        <w:rPr>
          <w:ins w:id="1707" w:author="Clive Pygott" w:date="2018-05-28T19:06:00Z"/>
          <w:noProof/>
        </w:rPr>
      </w:pPr>
      <w:ins w:id="1708" w:author="Clive Pygott" w:date="2018-05-28T19:06:00Z">
        <w:r>
          <w:rPr>
            <w:noProof/>
            <w:lang w:bidi="en-US"/>
          </w:rPr>
          <w:t>MXB - Suppression of language-defined run-time checking</w:t>
        </w:r>
        <w:r>
          <w:rPr>
            <w:noProof/>
          </w:rPr>
          <w:t>, 53</w:t>
        </w:r>
      </w:ins>
    </w:p>
    <w:p w14:paraId="2A268E74" w14:textId="77777777" w:rsidR="00335DBD" w:rsidRDefault="00335DBD">
      <w:pPr>
        <w:pStyle w:val="IndexHeading"/>
        <w:keepNext/>
        <w:tabs>
          <w:tab w:val="right" w:pos="4735"/>
        </w:tabs>
        <w:rPr>
          <w:ins w:id="1709" w:author="Clive Pygott" w:date="2018-05-28T19:06:00Z"/>
          <w:rFonts w:cstheme="minorBidi"/>
          <w:b/>
          <w:bCs/>
          <w:noProof/>
        </w:rPr>
      </w:pPr>
      <w:ins w:id="1710" w:author="Clive Pygott" w:date="2018-05-28T19:06:00Z">
        <w:r>
          <w:rPr>
            <w:noProof/>
          </w:rPr>
          <w:t xml:space="preserve"> </w:t>
        </w:r>
      </w:ins>
    </w:p>
    <w:p w14:paraId="2433BF07" w14:textId="77777777" w:rsidR="00335DBD" w:rsidRDefault="00335DBD">
      <w:pPr>
        <w:pStyle w:val="Index1"/>
        <w:tabs>
          <w:tab w:val="right" w:pos="4735"/>
        </w:tabs>
        <w:rPr>
          <w:ins w:id="1711" w:author="Clive Pygott" w:date="2018-05-28T19:06:00Z"/>
          <w:noProof/>
        </w:rPr>
      </w:pPr>
      <w:ins w:id="1712" w:author="Clive Pygott" w:date="2018-05-28T19:06:00Z">
        <w:r>
          <w:rPr>
            <w:noProof/>
            <w:lang w:bidi="en-US"/>
          </w:rPr>
          <w:t>NAI - Choice of clear names</w:t>
        </w:r>
        <w:r>
          <w:rPr>
            <w:noProof/>
          </w:rPr>
          <w:t>, 32</w:t>
        </w:r>
      </w:ins>
    </w:p>
    <w:p w14:paraId="70343393" w14:textId="77777777" w:rsidR="00335DBD" w:rsidRDefault="00335DBD">
      <w:pPr>
        <w:pStyle w:val="Index1"/>
        <w:tabs>
          <w:tab w:val="right" w:pos="4735"/>
        </w:tabs>
        <w:rPr>
          <w:ins w:id="1713" w:author="Clive Pygott" w:date="2018-05-28T19:06:00Z"/>
          <w:noProof/>
        </w:rPr>
      </w:pPr>
      <w:ins w:id="1714" w:author="Clive Pygott" w:date="2018-05-28T19:06:00Z">
        <w:r>
          <w:rPr>
            <w:noProof/>
            <w:lang w:bidi="en-US"/>
          </w:rPr>
          <w:t>NMP - Pre-processor directives</w:t>
        </w:r>
        <w:r>
          <w:rPr>
            <w:noProof/>
          </w:rPr>
          <w:t>, 52</w:t>
        </w:r>
      </w:ins>
    </w:p>
    <w:p w14:paraId="1DAB8BE9" w14:textId="77777777" w:rsidR="00335DBD" w:rsidRDefault="00335DBD">
      <w:pPr>
        <w:pStyle w:val="Index1"/>
        <w:tabs>
          <w:tab w:val="right" w:pos="4735"/>
        </w:tabs>
        <w:rPr>
          <w:ins w:id="1715" w:author="Clive Pygott" w:date="2018-05-28T19:06:00Z"/>
          <w:noProof/>
        </w:rPr>
      </w:pPr>
      <w:ins w:id="1716" w:author="Clive Pygott" w:date="2018-05-28T19:06:00Z">
        <w:r>
          <w:rPr>
            <w:noProof/>
            <w:lang w:bidi="en-US"/>
          </w:rPr>
          <w:t>NSQ - Library signature</w:t>
        </w:r>
        <w:r>
          <w:rPr>
            <w:noProof/>
          </w:rPr>
          <w:t>, 51</w:t>
        </w:r>
      </w:ins>
    </w:p>
    <w:p w14:paraId="592326B6" w14:textId="77777777" w:rsidR="00335DBD" w:rsidRDefault="00335DBD">
      <w:pPr>
        <w:pStyle w:val="Index1"/>
        <w:tabs>
          <w:tab w:val="right" w:pos="4735"/>
        </w:tabs>
        <w:rPr>
          <w:ins w:id="1717" w:author="Clive Pygott" w:date="2018-05-28T19:06:00Z"/>
          <w:noProof/>
        </w:rPr>
      </w:pPr>
      <w:ins w:id="1718" w:author="Clive Pygott" w:date="2018-05-28T19:06:00Z">
        <w:r>
          <w:rPr>
            <w:noProof/>
            <w:lang w:bidi="en-US"/>
          </w:rPr>
          <w:t>NYY - Dynamically-linked code and self-modifying code</w:t>
        </w:r>
        <w:r>
          <w:rPr>
            <w:noProof/>
          </w:rPr>
          <w:t>, 50</w:t>
        </w:r>
      </w:ins>
    </w:p>
    <w:p w14:paraId="3490EF62" w14:textId="77777777" w:rsidR="00335DBD" w:rsidRDefault="00335DBD">
      <w:pPr>
        <w:pStyle w:val="IndexHeading"/>
        <w:keepNext/>
        <w:tabs>
          <w:tab w:val="right" w:pos="4735"/>
        </w:tabs>
        <w:rPr>
          <w:ins w:id="1719" w:author="Clive Pygott" w:date="2018-05-28T19:06:00Z"/>
          <w:rFonts w:cstheme="minorBidi"/>
          <w:b/>
          <w:bCs/>
          <w:noProof/>
        </w:rPr>
      </w:pPr>
      <w:ins w:id="1720" w:author="Clive Pygott" w:date="2018-05-28T19:06:00Z">
        <w:r>
          <w:rPr>
            <w:noProof/>
          </w:rPr>
          <w:t xml:space="preserve"> </w:t>
        </w:r>
      </w:ins>
    </w:p>
    <w:p w14:paraId="373C3F38" w14:textId="77777777" w:rsidR="00335DBD" w:rsidRDefault="00335DBD">
      <w:pPr>
        <w:pStyle w:val="Index1"/>
        <w:tabs>
          <w:tab w:val="right" w:pos="4735"/>
        </w:tabs>
        <w:rPr>
          <w:ins w:id="1721" w:author="Clive Pygott" w:date="2018-05-28T19:06:00Z"/>
          <w:noProof/>
        </w:rPr>
      </w:pPr>
      <w:ins w:id="1722" w:author="Clive Pygott" w:date="2018-05-28T19:06:00Z">
        <w:r>
          <w:rPr>
            <w:noProof/>
            <w:lang w:bidi="en-US"/>
          </w:rPr>
          <w:t>OBE - Ignored error status and unhandled exceptions</w:t>
        </w:r>
        <w:r>
          <w:rPr>
            <w:noProof/>
          </w:rPr>
          <w:t>, 46</w:t>
        </w:r>
      </w:ins>
    </w:p>
    <w:p w14:paraId="1D521F2A" w14:textId="77777777" w:rsidR="00335DBD" w:rsidRDefault="00335DBD">
      <w:pPr>
        <w:pStyle w:val="Index1"/>
        <w:tabs>
          <w:tab w:val="right" w:pos="4735"/>
        </w:tabs>
        <w:rPr>
          <w:ins w:id="1723" w:author="Clive Pygott" w:date="2018-05-28T19:06:00Z"/>
          <w:noProof/>
        </w:rPr>
      </w:pPr>
      <w:ins w:id="1724" w:author="Clive Pygott" w:date="2018-05-28T19:06:00Z">
        <w:r>
          <w:rPr>
            <w:noProof/>
            <w:lang w:bidi="en-US"/>
          </w:rPr>
          <w:t>object</w:t>
        </w:r>
        <w:r>
          <w:rPr>
            <w:noProof/>
          </w:rPr>
          <w:t>, 13</w:t>
        </w:r>
      </w:ins>
    </w:p>
    <w:p w14:paraId="72823D3C" w14:textId="77777777" w:rsidR="00335DBD" w:rsidRDefault="00335DBD">
      <w:pPr>
        <w:pStyle w:val="Index1"/>
        <w:tabs>
          <w:tab w:val="right" w:pos="4735"/>
        </w:tabs>
        <w:rPr>
          <w:ins w:id="1725" w:author="Clive Pygott" w:date="2018-05-28T19:06:00Z"/>
          <w:noProof/>
        </w:rPr>
      </w:pPr>
      <w:ins w:id="1726" w:author="Clive Pygott" w:date="2018-05-28T19:06:00Z">
        <w:r>
          <w:rPr>
            <w:noProof/>
            <w:lang w:bidi="en-US"/>
          </w:rPr>
          <w:t>OTR - Subprogram signature mismatch</w:t>
        </w:r>
        <w:r>
          <w:rPr>
            <w:noProof/>
          </w:rPr>
          <w:t>, 44</w:t>
        </w:r>
      </w:ins>
    </w:p>
    <w:p w14:paraId="097422BB" w14:textId="77777777" w:rsidR="00335DBD" w:rsidRDefault="00335DBD">
      <w:pPr>
        <w:pStyle w:val="IndexHeading"/>
        <w:keepNext/>
        <w:tabs>
          <w:tab w:val="right" w:pos="4735"/>
        </w:tabs>
        <w:rPr>
          <w:ins w:id="1727" w:author="Clive Pygott" w:date="2018-05-28T19:06:00Z"/>
          <w:rFonts w:cstheme="minorBidi"/>
          <w:b/>
          <w:bCs/>
          <w:noProof/>
        </w:rPr>
      </w:pPr>
      <w:ins w:id="1728" w:author="Clive Pygott" w:date="2018-05-28T19:06:00Z">
        <w:r>
          <w:rPr>
            <w:noProof/>
          </w:rPr>
          <w:t xml:space="preserve"> </w:t>
        </w:r>
      </w:ins>
    </w:p>
    <w:p w14:paraId="47652431" w14:textId="77777777" w:rsidR="00335DBD" w:rsidRDefault="00335DBD">
      <w:pPr>
        <w:pStyle w:val="Index1"/>
        <w:tabs>
          <w:tab w:val="right" w:pos="4735"/>
        </w:tabs>
        <w:rPr>
          <w:ins w:id="1729" w:author="Clive Pygott" w:date="2018-05-28T19:06:00Z"/>
          <w:noProof/>
        </w:rPr>
      </w:pPr>
      <w:ins w:id="1730" w:author="Clive Pygott" w:date="2018-05-28T19:06:00Z">
        <w:r>
          <w:rPr>
            <w:noProof/>
            <w:lang w:bidi="en-US"/>
          </w:rPr>
          <w:t>parameter</w:t>
        </w:r>
        <w:r>
          <w:rPr>
            <w:noProof/>
          </w:rPr>
          <w:t>, 13, 54</w:t>
        </w:r>
      </w:ins>
    </w:p>
    <w:p w14:paraId="0E2A57DA" w14:textId="77777777" w:rsidR="00335DBD" w:rsidRDefault="00335DBD">
      <w:pPr>
        <w:pStyle w:val="Index2"/>
        <w:tabs>
          <w:tab w:val="right" w:pos="4735"/>
        </w:tabs>
        <w:rPr>
          <w:ins w:id="1731" w:author="Clive Pygott" w:date="2018-05-28T19:06:00Z"/>
          <w:noProof/>
        </w:rPr>
      </w:pPr>
      <w:ins w:id="1732" w:author="Clive Pygott" w:date="2018-05-28T19:06:00Z">
        <w:r>
          <w:rPr>
            <w:noProof/>
            <w:lang w:bidi="en-US"/>
          </w:rPr>
          <w:t>formal</w:t>
        </w:r>
        <w:r>
          <w:rPr>
            <w:noProof/>
          </w:rPr>
          <w:t>, 11, 43, 45, 49</w:t>
        </w:r>
      </w:ins>
    </w:p>
    <w:p w14:paraId="0978F6D4" w14:textId="77777777" w:rsidR="00335DBD" w:rsidRDefault="00335DBD">
      <w:pPr>
        <w:pStyle w:val="Index1"/>
        <w:tabs>
          <w:tab w:val="right" w:pos="4735"/>
        </w:tabs>
        <w:rPr>
          <w:ins w:id="1733" w:author="Clive Pygott" w:date="2018-05-28T19:06:00Z"/>
          <w:noProof/>
        </w:rPr>
      </w:pPr>
      <w:ins w:id="1734" w:author="Clive Pygott" w:date="2018-05-28T19:06:00Z">
        <w:r>
          <w:rPr>
            <w:noProof/>
            <w:lang w:bidi="en-US"/>
          </w:rPr>
          <w:t>PIK - Using shift operations for multiplication and division</w:t>
        </w:r>
        <w:r>
          <w:rPr>
            <w:noProof/>
          </w:rPr>
          <w:t>, 31</w:t>
        </w:r>
      </w:ins>
    </w:p>
    <w:p w14:paraId="00A1D213" w14:textId="77777777" w:rsidR="00335DBD" w:rsidRDefault="00335DBD">
      <w:pPr>
        <w:pStyle w:val="Index1"/>
        <w:tabs>
          <w:tab w:val="right" w:pos="4735"/>
        </w:tabs>
        <w:rPr>
          <w:ins w:id="1735" w:author="Clive Pygott" w:date="2018-05-28T19:06:00Z"/>
          <w:noProof/>
        </w:rPr>
      </w:pPr>
      <w:ins w:id="1736" w:author="Clive Pygott" w:date="2018-05-28T19:06:00Z">
        <w:r>
          <w:rPr>
            <w:noProof/>
            <w:lang w:bidi="en-US"/>
          </w:rPr>
          <w:t>PLF - Floating-point arithmetic</w:t>
        </w:r>
        <w:r>
          <w:rPr>
            <w:noProof/>
          </w:rPr>
          <w:t>, 18</w:t>
        </w:r>
      </w:ins>
    </w:p>
    <w:p w14:paraId="5B04D913" w14:textId="77777777" w:rsidR="00335DBD" w:rsidRDefault="00335DBD">
      <w:pPr>
        <w:pStyle w:val="Index1"/>
        <w:tabs>
          <w:tab w:val="right" w:pos="4735"/>
        </w:tabs>
        <w:rPr>
          <w:ins w:id="1737" w:author="Clive Pygott" w:date="2018-05-28T19:06:00Z"/>
          <w:noProof/>
        </w:rPr>
      </w:pPr>
      <w:ins w:id="1738" w:author="Clive Pygott" w:date="2018-05-28T19:06:00Z">
        <w:r>
          <w:rPr>
            <w:noProof/>
            <w:lang w:bidi="en-US"/>
          </w:rPr>
          <w:t xml:space="preserve">PPH - </w:t>
        </w:r>
        <w:r>
          <w:rPr>
            <w:noProof/>
          </w:rPr>
          <w:t>Redispatching, 49</w:t>
        </w:r>
      </w:ins>
    </w:p>
    <w:p w14:paraId="64089441" w14:textId="77777777" w:rsidR="00335DBD" w:rsidRDefault="00335DBD">
      <w:pPr>
        <w:pStyle w:val="IndexHeading"/>
        <w:keepNext/>
        <w:tabs>
          <w:tab w:val="right" w:pos="4735"/>
        </w:tabs>
        <w:rPr>
          <w:ins w:id="1739" w:author="Clive Pygott" w:date="2018-05-28T19:06:00Z"/>
          <w:rFonts w:cstheme="minorBidi"/>
          <w:b/>
          <w:bCs/>
          <w:noProof/>
        </w:rPr>
      </w:pPr>
      <w:ins w:id="1740" w:author="Clive Pygott" w:date="2018-05-28T19:06:00Z">
        <w:r>
          <w:rPr>
            <w:noProof/>
          </w:rPr>
          <w:t xml:space="preserve"> </w:t>
        </w:r>
      </w:ins>
    </w:p>
    <w:p w14:paraId="382C6B90" w14:textId="77777777" w:rsidR="00335DBD" w:rsidRDefault="00335DBD">
      <w:pPr>
        <w:pStyle w:val="Index1"/>
        <w:tabs>
          <w:tab w:val="right" w:pos="4735"/>
        </w:tabs>
        <w:rPr>
          <w:ins w:id="1741" w:author="Clive Pygott" w:date="2018-05-28T19:06:00Z"/>
          <w:noProof/>
        </w:rPr>
      </w:pPr>
      <w:ins w:id="1742" w:author="Clive Pygott" w:date="2018-05-28T19:06:00Z">
        <w:r>
          <w:rPr>
            <w:noProof/>
            <w:lang w:bidi="en-US"/>
          </w:rPr>
          <w:t>recommended practice</w:t>
        </w:r>
        <w:r>
          <w:rPr>
            <w:noProof/>
          </w:rPr>
          <w:t>, 13</w:t>
        </w:r>
      </w:ins>
    </w:p>
    <w:p w14:paraId="1B274703" w14:textId="77777777" w:rsidR="00335DBD" w:rsidRDefault="00335DBD">
      <w:pPr>
        <w:pStyle w:val="Index1"/>
        <w:tabs>
          <w:tab w:val="right" w:pos="4735"/>
        </w:tabs>
        <w:rPr>
          <w:ins w:id="1743" w:author="Clive Pygott" w:date="2018-05-28T19:06:00Z"/>
          <w:noProof/>
        </w:rPr>
      </w:pPr>
      <w:ins w:id="1744" w:author="Clive Pygott" w:date="2018-05-28T19:06:00Z">
        <w:r>
          <w:rPr>
            <w:noProof/>
            <w:lang w:bidi="en-US"/>
          </w:rPr>
          <w:t>result, correctly rounded</w:t>
        </w:r>
        <w:r>
          <w:rPr>
            <w:noProof/>
          </w:rPr>
          <w:t>, 11</w:t>
        </w:r>
      </w:ins>
    </w:p>
    <w:p w14:paraId="4CDBED72" w14:textId="77777777" w:rsidR="00335DBD" w:rsidRDefault="00335DBD">
      <w:pPr>
        <w:pStyle w:val="Index1"/>
        <w:tabs>
          <w:tab w:val="right" w:pos="4735"/>
        </w:tabs>
        <w:rPr>
          <w:ins w:id="1745" w:author="Clive Pygott" w:date="2018-05-28T19:06:00Z"/>
          <w:noProof/>
        </w:rPr>
      </w:pPr>
      <w:ins w:id="1746" w:author="Clive Pygott" w:date="2018-05-28T19:06:00Z">
        <w:r>
          <w:rPr>
            <w:noProof/>
            <w:lang w:bidi="en-US"/>
          </w:rPr>
          <w:t>RIP - Inheritance</w:t>
        </w:r>
        <w:r>
          <w:rPr>
            <w:noProof/>
          </w:rPr>
          <w:t>, 48</w:t>
        </w:r>
      </w:ins>
    </w:p>
    <w:p w14:paraId="2C310076" w14:textId="77777777" w:rsidR="00335DBD" w:rsidRDefault="00335DBD">
      <w:pPr>
        <w:pStyle w:val="Index1"/>
        <w:tabs>
          <w:tab w:val="right" w:pos="4735"/>
        </w:tabs>
        <w:rPr>
          <w:ins w:id="1747" w:author="Clive Pygott" w:date="2018-05-28T19:06:00Z"/>
          <w:noProof/>
        </w:rPr>
      </w:pPr>
      <w:ins w:id="1748" w:author="Clive Pygott" w:date="2018-05-28T19:06:00Z">
        <w:r w:rsidRPr="00F42983">
          <w:rPr>
            <w:rFonts w:ascii="Courier New" w:hAnsi="Courier New" w:cs="Courier New"/>
            <w:noProof/>
          </w:rPr>
          <w:t>rsize_t</w:t>
        </w:r>
        <w:r>
          <w:rPr>
            <w:noProof/>
          </w:rPr>
          <w:t>, 22</w:t>
        </w:r>
      </w:ins>
    </w:p>
    <w:p w14:paraId="6EEB84BC" w14:textId="77777777" w:rsidR="00335DBD" w:rsidRDefault="00335DBD">
      <w:pPr>
        <w:pStyle w:val="Index1"/>
        <w:tabs>
          <w:tab w:val="right" w:pos="4735"/>
        </w:tabs>
        <w:rPr>
          <w:ins w:id="1749" w:author="Clive Pygott" w:date="2018-05-28T19:06:00Z"/>
          <w:noProof/>
        </w:rPr>
      </w:pPr>
      <w:ins w:id="1750" w:author="Clive Pygott" w:date="2018-05-28T19:06:00Z">
        <w:r>
          <w:rPr>
            <w:noProof/>
            <w:lang w:bidi="en-US"/>
          </w:rPr>
          <w:t>runtime constraint</w:t>
        </w:r>
        <w:r>
          <w:rPr>
            <w:noProof/>
          </w:rPr>
          <w:t>, 13, 22</w:t>
        </w:r>
      </w:ins>
    </w:p>
    <w:p w14:paraId="5C500047" w14:textId="77777777" w:rsidR="00335DBD" w:rsidRDefault="00335DBD">
      <w:pPr>
        <w:pStyle w:val="Index1"/>
        <w:tabs>
          <w:tab w:val="right" w:pos="4735"/>
        </w:tabs>
        <w:rPr>
          <w:ins w:id="1751" w:author="Clive Pygott" w:date="2018-05-28T19:06:00Z"/>
          <w:noProof/>
        </w:rPr>
      </w:pPr>
      <w:ins w:id="1752" w:author="Clive Pygott" w:date="2018-05-28T19:06:00Z">
        <w:r>
          <w:rPr>
            <w:noProof/>
            <w:lang w:bidi="en-US"/>
          </w:rPr>
          <w:t>RVG - Pointer arithmetic</w:t>
        </w:r>
        <w:r>
          <w:rPr>
            <w:noProof/>
          </w:rPr>
          <w:t>, 27</w:t>
        </w:r>
      </w:ins>
    </w:p>
    <w:p w14:paraId="042797DC" w14:textId="77777777" w:rsidR="00335DBD" w:rsidRDefault="00335DBD">
      <w:pPr>
        <w:pStyle w:val="IndexHeading"/>
        <w:keepNext/>
        <w:tabs>
          <w:tab w:val="right" w:pos="4735"/>
        </w:tabs>
        <w:rPr>
          <w:ins w:id="1753" w:author="Clive Pygott" w:date="2018-05-28T19:06:00Z"/>
          <w:rFonts w:cstheme="minorBidi"/>
          <w:b/>
          <w:bCs/>
          <w:noProof/>
        </w:rPr>
      </w:pPr>
      <w:ins w:id="1754" w:author="Clive Pygott" w:date="2018-05-28T19:06:00Z">
        <w:r>
          <w:rPr>
            <w:noProof/>
          </w:rPr>
          <w:lastRenderedPageBreak/>
          <w:t xml:space="preserve"> </w:t>
        </w:r>
      </w:ins>
    </w:p>
    <w:p w14:paraId="7DF99442" w14:textId="77777777" w:rsidR="00335DBD" w:rsidRDefault="00335DBD">
      <w:pPr>
        <w:pStyle w:val="Index1"/>
        <w:tabs>
          <w:tab w:val="right" w:pos="4735"/>
        </w:tabs>
        <w:rPr>
          <w:ins w:id="1755" w:author="Clive Pygott" w:date="2018-05-28T19:06:00Z"/>
          <w:noProof/>
        </w:rPr>
      </w:pPr>
      <w:ins w:id="1756" w:author="Clive Pygott" w:date="2018-05-28T19:06:00Z">
        <w:r>
          <w:rPr>
            <w:noProof/>
            <w:lang w:bidi="en-US"/>
          </w:rPr>
          <w:t>SAM - Side-effects and order of evaluation</w:t>
        </w:r>
        <w:r>
          <w:rPr>
            <w:noProof/>
          </w:rPr>
          <w:t xml:space="preserve"> of operands, 35</w:t>
        </w:r>
      </w:ins>
    </w:p>
    <w:p w14:paraId="6AB990CD" w14:textId="77777777" w:rsidR="00335DBD" w:rsidRDefault="00335DBD">
      <w:pPr>
        <w:pStyle w:val="Index1"/>
        <w:tabs>
          <w:tab w:val="right" w:pos="4735"/>
        </w:tabs>
        <w:rPr>
          <w:ins w:id="1757" w:author="Clive Pygott" w:date="2018-05-28T19:06:00Z"/>
          <w:noProof/>
        </w:rPr>
      </w:pPr>
      <w:ins w:id="1758" w:author="Clive Pygott" w:date="2018-05-28T19:06:00Z">
        <w:r>
          <w:rPr>
            <w:noProof/>
            <w:lang w:bidi="en-US"/>
          </w:rPr>
          <w:t>sequence point</w:t>
        </w:r>
        <w:r>
          <w:rPr>
            <w:noProof/>
          </w:rPr>
          <w:t>, 13</w:t>
        </w:r>
      </w:ins>
    </w:p>
    <w:p w14:paraId="6BF4E6CE" w14:textId="77777777" w:rsidR="00335DBD" w:rsidRDefault="00335DBD">
      <w:pPr>
        <w:pStyle w:val="Index1"/>
        <w:tabs>
          <w:tab w:val="right" w:pos="4735"/>
        </w:tabs>
        <w:rPr>
          <w:ins w:id="1759" w:author="Clive Pygott" w:date="2018-05-28T19:06:00Z"/>
          <w:noProof/>
        </w:rPr>
      </w:pPr>
      <w:ins w:id="1760" w:author="Clive Pygott" w:date="2018-05-28T19:06:00Z">
        <w:r>
          <w:rPr>
            <w:noProof/>
          </w:rPr>
          <w:t>SHL – R</w:t>
        </w:r>
        <w:r w:rsidRPr="00F42983">
          <w:rPr>
            <w:rFonts w:eastAsia="MS PGothic"/>
            <w:noProof/>
            <w:lang w:eastAsia="ja-JP"/>
          </w:rPr>
          <w:t>eliance on external</w:t>
        </w:r>
        <w:r>
          <w:rPr>
            <w:noProof/>
          </w:rPr>
          <w:t xml:space="preserve"> format strings, 58</w:t>
        </w:r>
      </w:ins>
    </w:p>
    <w:p w14:paraId="2D4760FA" w14:textId="77777777" w:rsidR="00335DBD" w:rsidRDefault="00335DBD">
      <w:pPr>
        <w:pStyle w:val="Index1"/>
        <w:tabs>
          <w:tab w:val="right" w:pos="4735"/>
        </w:tabs>
        <w:rPr>
          <w:ins w:id="1761" w:author="Clive Pygott" w:date="2018-05-28T19:06:00Z"/>
          <w:noProof/>
        </w:rPr>
      </w:pPr>
      <w:ins w:id="1762" w:author="Clive Pygott" w:date="2018-05-28T19:06:00Z">
        <w:r>
          <w:rPr>
            <w:noProof/>
            <w:lang w:bidi="en-US"/>
          </w:rPr>
          <w:t>single-byte character</w:t>
        </w:r>
        <w:r>
          <w:rPr>
            <w:noProof/>
          </w:rPr>
          <w:t>, 11, 13</w:t>
        </w:r>
      </w:ins>
    </w:p>
    <w:p w14:paraId="26601F47" w14:textId="77777777" w:rsidR="00335DBD" w:rsidRDefault="00335DBD">
      <w:pPr>
        <w:pStyle w:val="Index1"/>
        <w:tabs>
          <w:tab w:val="right" w:pos="4735"/>
        </w:tabs>
        <w:rPr>
          <w:ins w:id="1763" w:author="Clive Pygott" w:date="2018-05-28T19:06:00Z"/>
          <w:noProof/>
        </w:rPr>
      </w:pPr>
      <w:ins w:id="1764" w:author="Clive Pygott" w:date="2018-05-28T19:06:00Z">
        <w:r w:rsidRPr="00F42983">
          <w:rPr>
            <w:rFonts w:ascii="Courier New" w:hAnsi="Courier New" w:cs="Courier New"/>
            <w:bCs/>
            <w:noProof/>
          </w:rPr>
          <w:t>size_t</w:t>
        </w:r>
        <w:r>
          <w:rPr>
            <w:noProof/>
          </w:rPr>
          <w:t>, 22</w:t>
        </w:r>
      </w:ins>
    </w:p>
    <w:p w14:paraId="509CB312" w14:textId="77777777" w:rsidR="00335DBD" w:rsidRDefault="00335DBD">
      <w:pPr>
        <w:pStyle w:val="Index1"/>
        <w:tabs>
          <w:tab w:val="right" w:pos="4735"/>
        </w:tabs>
        <w:rPr>
          <w:ins w:id="1765" w:author="Clive Pygott" w:date="2018-05-28T19:06:00Z"/>
          <w:noProof/>
        </w:rPr>
      </w:pPr>
      <w:ins w:id="1766" w:author="Clive Pygott" w:date="2018-05-28T19:06:00Z">
        <w:r>
          <w:rPr>
            <w:noProof/>
            <w:lang w:bidi="en-US"/>
          </w:rPr>
          <w:t>SKL - Provision of inherently unsafe operations</w:t>
        </w:r>
        <w:r>
          <w:rPr>
            <w:noProof/>
          </w:rPr>
          <w:t>, 53</w:t>
        </w:r>
      </w:ins>
    </w:p>
    <w:p w14:paraId="268E8FEF" w14:textId="77777777" w:rsidR="00335DBD" w:rsidRDefault="00335DBD">
      <w:pPr>
        <w:pStyle w:val="Index1"/>
        <w:tabs>
          <w:tab w:val="right" w:pos="4735"/>
        </w:tabs>
        <w:rPr>
          <w:ins w:id="1767" w:author="Clive Pygott" w:date="2018-05-28T19:06:00Z"/>
          <w:noProof/>
        </w:rPr>
      </w:pPr>
      <w:ins w:id="1768" w:author="Clive Pygott" w:date="2018-05-28T19:06:00Z">
        <w:r>
          <w:rPr>
            <w:noProof/>
            <w:lang w:bidi="en-US"/>
          </w:rPr>
          <w:t>STR - Bit representations</w:t>
        </w:r>
        <w:r>
          <w:rPr>
            <w:noProof/>
          </w:rPr>
          <w:t>, 17</w:t>
        </w:r>
      </w:ins>
    </w:p>
    <w:p w14:paraId="463487DC" w14:textId="77777777" w:rsidR="00335DBD" w:rsidRDefault="00335DBD">
      <w:pPr>
        <w:pStyle w:val="Index1"/>
        <w:tabs>
          <w:tab w:val="right" w:pos="4735"/>
        </w:tabs>
        <w:rPr>
          <w:ins w:id="1769" w:author="Clive Pygott" w:date="2018-05-28T19:06:00Z"/>
          <w:noProof/>
        </w:rPr>
      </w:pPr>
      <w:ins w:id="1770" w:author="Clive Pygott" w:date="2018-05-28T19:06:00Z">
        <w:r>
          <w:rPr>
            <w:noProof/>
            <w:lang w:bidi="en-US"/>
          </w:rPr>
          <w:t>SYM - Templates and generics</w:t>
        </w:r>
        <w:r>
          <w:rPr>
            <w:noProof/>
          </w:rPr>
          <w:t>, 48</w:t>
        </w:r>
      </w:ins>
    </w:p>
    <w:p w14:paraId="684CDA10" w14:textId="77777777" w:rsidR="00335DBD" w:rsidRDefault="00335DBD">
      <w:pPr>
        <w:pStyle w:val="IndexHeading"/>
        <w:keepNext/>
        <w:tabs>
          <w:tab w:val="right" w:pos="4735"/>
        </w:tabs>
        <w:rPr>
          <w:ins w:id="1771" w:author="Clive Pygott" w:date="2018-05-28T19:06:00Z"/>
          <w:rFonts w:cstheme="minorBidi"/>
          <w:b/>
          <w:bCs/>
          <w:noProof/>
        </w:rPr>
      </w:pPr>
      <w:ins w:id="1772" w:author="Clive Pygott" w:date="2018-05-28T19:06:00Z">
        <w:r>
          <w:rPr>
            <w:noProof/>
          </w:rPr>
          <w:t xml:space="preserve"> </w:t>
        </w:r>
      </w:ins>
    </w:p>
    <w:p w14:paraId="67567B2A" w14:textId="77777777" w:rsidR="00335DBD" w:rsidRDefault="00335DBD">
      <w:pPr>
        <w:pStyle w:val="Index1"/>
        <w:tabs>
          <w:tab w:val="right" w:pos="4735"/>
        </w:tabs>
        <w:rPr>
          <w:ins w:id="1773" w:author="Clive Pygott" w:date="2018-05-28T19:06:00Z"/>
          <w:noProof/>
        </w:rPr>
      </w:pPr>
      <w:ins w:id="1774" w:author="Clive Pygott" w:date="2018-05-28T19:06:00Z">
        <w:r>
          <w:rPr>
            <w:noProof/>
            <w:lang w:bidi="en-US"/>
          </w:rPr>
          <w:t>TEX - Loop control variables [TEX]</w:t>
        </w:r>
        <w:r>
          <w:rPr>
            <w:noProof/>
          </w:rPr>
          <w:t>, 40</w:t>
        </w:r>
      </w:ins>
    </w:p>
    <w:p w14:paraId="7BBFF4E9" w14:textId="77777777" w:rsidR="00335DBD" w:rsidRDefault="00335DBD">
      <w:pPr>
        <w:pStyle w:val="Index1"/>
        <w:tabs>
          <w:tab w:val="right" w:pos="4735"/>
        </w:tabs>
        <w:rPr>
          <w:ins w:id="1775" w:author="Clive Pygott" w:date="2018-05-28T19:06:00Z"/>
          <w:noProof/>
        </w:rPr>
      </w:pPr>
      <w:ins w:id="1776" w:author="Clive Pygott" w:date="2018-05-28T19:06:00Z">
        <w:r>
          <w:rPr>
            <w:noProof/>
            <w:lang w:bidi="en-US"/>
          </w:rPr>
          <w:t>trap representation</w:t>
        </w:r>
        <w:r>
          <w:rPr>
            <w:noProof/>
          </w:rPr>
          <w:t>, 13</w:t>
        </w:r>
      </w:ins>
    </w:p>
    <w:p w14:paraId="0E239C1D" w14:textId="77777777" w:rsidR="00335DBD" w:rsidRDefault="00335DBD">
      <w:pPr>
        <w:pStyle w:val="Index1"/>
        <w:tabs>
          <w:tab w:val="right" w:pos="4735"/>
        </w:tabs>
        <w:rPr>
          <w:ins w:id="1777" w:author="Clive Pygott" w:date="2018-05-28T19:06:00Z"/>
          <w:noProof/>
        </w:rPr>
      </w:pPr>
      <w:ins w:id="1778" w:author="Clive Pygott" w:date="2018-05-28T19:06:00Z">
        <w:r>
          <w:rPr>
            <w:noProof/>
            <w:lang w:bidi="en-US"/>
          </w:rPr>
          <w:t>TRJ - Argument passing to library functions</w:t>
        </w:r>
        <w:r>
          <w:rPr>
            <w:noProof/>
          </w:rPr>
          <w:t>, 49</w:t>
        </w:r>
      </w:ins>
    </w:p>
    <w:p w14:paraId="0728B59E" w14:textId="77777777" w:rsidR="00335DBD" w:rsidRDefault="00335DBD">
      <w:pPr>
        <w:pStyle w:val="IndexHeading"/>
        <w:keepNext/>
        <w:tabs>
          <w:tab w:val="right" w:pos="4735"/>
        </w:tabs>
        <w:rPr>
          <w:ins w:id="1779" w:author="Clive Pygott" w:date="2018-05-28T19:06:00Z"/>
          <w:rFonts w:cstheme="minorBidi"/>
          <w:b/>
          <w:bCs/>
          <w:noProof/>
        </w:rPr>
      </w:pPr>
      <w:ins w:id="1780" w:author="Clive Pygott" w:date="2018-05-28T19:06:00Z">
        <w:r>
          <w:rPr>
            <w:noProof/>
          </w:rPr>
          <w:t xml:space="preserve"> </w:t>
        </w:r>
      </w:ins>
    </w:p>
    <w:p w14:paraId="3FCC20E7" w14:textId="77777777" w:rsidR="00335DBD" w:rsidRDefault="00335DBD">
      <w:pPr>
        <w:pStyle w:val="Index1"/>
        <w:tabs>
          <w:tab w:val="right" w:pos="4735"/>
        </w:tabs>
        <w:rPr>
          <w:ins w:id="1781" w:author="Clive Pygott" w:date="2018-05-28T19:06:00Z"/>
          <w:noProof/>
        </w:rPr>
      </w:pPr>
      <w:ins w:id="1782" w:author="Clive Pygott" w:date="2018-05-28T19:06:00Z">
        <w:r>
          <w:rPr>
            <w:noProof/>
            <w:lang w:bidi="en-US"/>
          </w:rPr>
          <w:t>un</w:t>
        </w:r>
        <w:r w:rsidRPr="00F42983">
          <w:rPr>
            <w:noProof/>
            <w:u w:val="single"/>
          </w:rPr>
          <w:t>defined behaviour</w:t>
        </w:r>
        <w:r>
          <w:rPr>
            <w:noProof/>
          </w:rPr>
          <w:t>, 14, 18, 27, 28, 29, 30, 44, 45, 54, 55, 57</w:t>
        </w:r>
      </w:ins>
    </w:p>
    <w:p w14:paraId="151701BB" w14:textId="77777777" w:rsidR="00335DBD" w:rsidRDefault="00335DBD">
      <w:pPr>
        <w:pStyle w:val="Index1"/>
        <w:tabs>
          <w:tab w:val="right" w:pos="4735"/>
        </w:tabs>
        <w:rPr>
          <w:ins w:id="1783" w:author="Clive Pygott" w:date="2018-05-28T19:06:00Z"/>
          <w:noProof/>
        </w:rPr>
      </w:pPr>
      <w:ins w:id="1784" w:author="Clive Pygott" w:date="2018-05-28T19:06:00Z">
        <w:r>
          <w:rPr>
            <w:noProof/>
            <w:lang w:bidi="en-US"/>
          </w:rPr>
          <w:t>unspecified</w:t>
        </w:r>
        <w:r w:rsidRPr="00F42983">
          <w:rPr>
            <w:noProof/>
            <w:u w:val="single"/>
          </w:rPr>
          <w:t xml:space="preserve"> behaviour</w:t>
        </w:r>
        <w:r>
          <w:rPr>
            <w:noProof/>
          </w:rPr>
          <w:t>, 14, 36, 52</w:t>
        </w:r>
      </w:ins>
    </w:p>
    <w:p w14:paraId="2EAA252C" w14:textId="77777777" w:rsidR="00335DBD" w:rsidRDefault="00335DBD">
      <w:pPr>
        <w:pStyle w:val="Index1"/>
        <w:tabs>
          <w:tab w:val="right" w:pos="4735"/>
        </w:tabs>
        <w:rPr>
          <w:ins w:id="1785" w:author="Clive Pygott" w:date="2018-05-28T19:06:00Z"/>
          <w:noProof/>
        </w:rPr>
      </w:pPr>
      <w:ins w:id="1786" w:author="Clive Pygott" w:date="2018-05-28T19:06:00Z">
        <w:r>
          <w:rPr>
            <w:noProof/>
            <w:lang w:bidi="en-US"/>
          </w:rPr>
          <w:t>unspecified value</w:t>
        </w:r>
        <w:r>
          <w:rPr>
            <w:noProof/>
          </w:rPr>
          <w:t>, 14</w:t>
        </w:r>
      </w:ins>
    </w:p>
    <w:p w14:paraId="5060D257" w14:textId="77777777" w:rsidR="00335DBD" w:rsidRDefault="00335DBD">
      <w:pPr>
        <w:pStyle w:val="IndexHeading"/>
        <w:keepNext/>
        <w:tabs>
          <w:tab w:val="right" w:pos="4735"/>
        </w:tabs>
        <w:rPr>
          <w:ins w:id="1787" w:author="Clive Pygott" w:date="2018-05-28T19:06:00Z"/>
          <w:rFonts w:cstheme="minorBidi"/>
          <w:b/>
          <w:bCs/>
          <w:noProof/>
        </w:rPr>
      </w:pPr>
      <w:ins w:id="1788" w:author="Clive Pygott" w:date="2018-05-28T19:06:00Z">
        <w:r>
          <w:rPr>
            <w:noProof/>
          </w:rPr>
          <w:t xml:space="preserve"> </w:t>
        </w:r>
      </w:ins>
    </w:p>
    <w:p w14:paraId="2D7226C7" w14:textId="77777777" w:rsidR="00335DBD" w:rsidRDefault="00335DBD">
      <w:pPr>
        <w:pStyle w:val="Index1"/>
        <w:tabs>
          <w:tab w:val="right" w:pos="4735"/>
        </w:tabs>
        <w:rPr>
          <w:ins w:id="1789" w:author="Clive Pygott" w:date="2018-05-28T19:06:00Z"/>
          <w:noProof/>
        </w:rPr>
      </w:pPr>
      <w:ins w:id="1790" w:author="Clive Pygott" w:date="2018-05-28T19:06:00Z">
        <w:r>
          <w:rPr>
            <w:noProof/>
            <w:lang w:bidi="en-US"/>
          </w:rPr>
          <w:t>value</w:t>
        </w:r>
        <w:r>
          <w:rPr>
            <w:noProof/>
          </w:rPr>
          <w:t>, 14</w:t>
        </w:r>
      </w:ins>
    </w:p>
    <w:p w14:paraId="0F466B99" w14:textId="77777777" w:rsidR="00335DBD" w:rsidRDefault="00335DBD">
      <w:pPr>
        <w:pStyle w:val="Index2"/>
        <w:tabs>
          <w:tab w:val="right" w:pos="4735"/>
        </w:tabs>
        <w:rPr>
          <w:ins w:id="1791" w:author="Clive Pygott" w:date="2018-05-28T19:06:00Z"/>
          <w:noProof/>
        </w:rPr>
      </w:pPr>
      <w:ins w:id="1792" w:author="Clive Pygott" w:date="2018-05-28T19:06:00Z">
        <w:r w:rsidRPr="00F42983">
          <w:rPr>
            <w:noProof/>
            <w:u w:val="single"/>
          </w:rPr>
          <w:t>implementation-defined</w:t>
        </w:r>
        <w:r>
          <w:rPr>
            <w:noProof/>
          </w:rPr>
          <w:t>, 12, 14, 32</w:t>
        </w:r>
      </w:ins>
    </w:p>
    <w:p w14:paraId="1B9A951D" w14:textId="77777777" w:rsidR="00335DBD" w:rsidRDefault="00335DBD">
      <w:pPr>
        <w:pStyle w:val="Index2"/>
        <w:tabs>
          <w:tab w:val="right" w:pos="4735"/>
        </w:tabs>
        <w:rPr>
          <w:ins w:id="1793" w:author="Clive Pygott" w:date="2018-05-28T19:06:00Z"/>
          <w:noProof/>
        </w:rPr>
      </w:pPr>
      <w:ins w:id="1794" w:author="Clive Pygott" w:date="2018-05-28T19:06:00Z">
        <w:r>
          <w:rPr>
            <w:noProof/>
            <w:lang w:bidi="en-US"/>
          </w:rPr>
          <w:t>indeterminate</w:t>
        </w:r>
        <w:r>
          <w:rPr>
            <w:noProof/>
          </w:rPr>
          <w:t>, 12</w:t>
        </w:r>
      </w:ins>
    </w:p>
    <w:p w14:paraId="14574CC9" w14:textId="77777777" w:rsidR="00335DBD" w:rsidRDefault="00335DBD">
      <w:pPr>
        <w:pStyle w:val="Index2"/>
        <w:tabs>
          <w:tab w:val="right" w:pos="4735"/>
        </w:tabs>
        <w:rPr>
          <w:ins w:id="1795" w:author="Clive Pygott" w:date="2018-05-28T19:06:00Z"/>
          <w:noProof/>
        </w:rPr>
      </w:pPr>
      <w:ins w:id="1796" w:author="Clive Pygott" w:date="2018-05-28T19:06:00Z">
        <w:r>
          <w:rPr>
            <w:noProof/>
            <w:lang w:bidi="en-US"/>
          </w:rPr>
          <w:t>unspecified</w:t>
        </w:r>
        <w:r>
          <w:rPr>
            <w:noProof/>
          </w:rPr>
          <w:t>, 14</w:t>
        </w:r>
      </w:ins>
    </w:p>
    <w:p w14:paraId="742966ED" w14:textId="77777777" w:rsidR="00335DBD" w:rsidRDefault="00335DBD">
      <w:pPr>
        <w:pStyle w:val="IndexHeading"/>
        <w:keepNext/>
        <w:tabs>
          <w:tab w:val="right" w:pos="4735"/>
        </w:tabs>
        <w:rPr>
          <w:ins w:id="1797" w:author="Clive Pygott" w:date="2018-05-28T19:06:00Z"/>
          <w:rFonts w:cstheme="minorBidi"/>
          <w:b/>
          <w:bCs/>
          <w:noProof/>
        </w:rPr>
      </w:pPr>
      <w:ins w:id="1798" w:author="Clive Pygott" w:date="2018-05-28T19:06:00Z">
        <w:r>
          <w:rPr>
            <w:noProof/>
          </w:rPr>
          <w:t xml:space="preserve"> </w:t>
        </w:r>
      </w:ins>
    </w:p>
    <w:p w14:paraId="735E7CDE" w14:textId="77777777" w:rsidR="00335DBD" w:rsidRDefault="00335DBD">
      <w:pPr>
        <w:pStyle w:val="Index1"/>
        <w:tabs>
          <w:tab w:val="right" w:pos="4735"/>
        </w:tabs>
        <w:rPr>
          <w:ins w:id="1799" w:author="Clive Pygott" w:date="2018-05-28T19:06:00Z"/>
          <w:noProof/>
        </w:rPr>
      </w:pPr>
      <w:ins w:id="1800" w:author="Clive Pygott" w:date="2018-05-28T19:06:00Z">
        <w:r>
          <w:rPr>
            <w:noProof/>
            <w:lang w:bidi="en-US"/>
          </w:rPr>
          <w:t>wide character</w:t>
        </w:r>
        <w:r>
          <w:rPr>
            <w:noProof/>
          </w:rPr>
          <w:t>, 11, 14, 23</w:t>
        </w:r>
      </w:ins>
    </w:p>
    <w:p w14:paraId="0AE94AB6" w14:textId="77777777" w:rsidR="00335DBD" w:rsidRDefault="00335DBD">
      <w:pPr>
        <w:pStyle w:val="Index1"/>
        <w:tabs>
          <w:tab w:val="right" w:pos="4735"/>
        </w:tabs>
        <w:rPr>
          <w:ins w:id="1801" w:author="Clive Pygott" w:date="2018-05-28T19:06:00Z"/>
          <w:noProof/>
        </w:rPr>
      </w:pPr>
      <w:ins w:id="1802" w:author="Clive Pygott" w:date="2018-05-28T19:06:00Z">
        <w:r>
          <w:rPr>
            <w:noProof/>
            <w:lang w:bidi="en-US"/>
          </w:rPr>
          <w:t>WXQ - Dead store</w:t>
        </w:r>
        <w:r>
          <w:rPr>
            <w:noProof/>
          </w:rPr>
          <w:t>, 33</w:t>
        </w:r>
      </w:ins>
    </w:p>
    <w:p w14:paraId="32E3D78C" w14:textId="77777777" w:rsidR="00335DBD" w:rsidRDefault="00335DBD">
      <w:pPr>
        <w:pStyle w:val="IndexHeading"/>
        <w:keepNext/>
        <w:tabs>
          <w:tab w:val="right" w:pos="4735"/>
        </w:tabs>
        <w:rPr>
          <w:ins w:id="1803" w:author="Clive Pygott" w:date="2018-05-28T19:06:00Z"/>
          <w:rFonts w:cstheme="minorBidi"/>
          <w:b/>
          <w:bCs/>
          <w:noProof/>
        </w:rPr>
      </w:pPr>
      <w:ins w:id="1804" w:author="Clive Pygott" w:date="2018-05-28T19:06:00Z">
        <w:r>
          <w:rPr>
            <w:noProof/>
          </w:rPr>
          <w:t xml:space="preserve"> </w:t>
        </w:r>
      </w:ins>
    </w:p>
    <w:p w14:paraId="69D0EEDF" w14:textId="77777777" w:rsidR="00335DBD" w:rsidRDefault="00335DBD">
      <w:pPr>
        <w:pStyle w:val="Index1"/>
        <w:tabs>
          <w:tab w:val="right" w:pos="4735"/>
        </w:tabs>
        <w:rPr>
          <w:ins w:id="1805" w:author="Clive Pygott" w:date="2018-05-28T19:06:00Z"/>
          <w:noProof/>
        </w:rPr>
      </w:pPr>
      <w:ins w:id="1806" w:author="Clive Pygott" w:date="2018-05-28T19:06:00Z">
        <w:r>
          <w:rPr>
            <w:noProof/>
            <w:lang w:bidi="en-US"/>
          </w:rPr>
          <w:t>XYH - NULL pointer dereference</w:t>
        </w:r>
        <w:r>
          <w:rPr>
            <w:noProof/>
          </w:rPr>
          <w:t>, 28</w:t>
        </w:r>
      </w:ins>
    </w:p>
    <w:p w14:paraId="0F68D920" w14:textId="77777777" w:rsidR="00335DBD" w:rsidRDefault="00335DBD">
      <w:pPr>
        <w:pStyle w:val="Index1"/>
        <w:tabs>
          <w:tab w:val="right" w:pos="4735"/>
        </w:tabs>
        <w:rPr>
          <w:ins w:id="1807" w:author="Clive Pygott" w:date="2018-05-28T19:06:00Z"/>
          <w:noProof/>
        </w:rPr>
      </w:pPr>
      <w:ins w:id="1808" w:author="Clive Pygott" w:date="2018-05-28T19:06:00Z">
        <w:r>
          <w:rPr>
            <w:noProof/>
            <w:lang w:bidi="en-US"/>
          </w:rPr>
          <w:t>XYK - Dangling reference to heap</w:t>
        </w:r>
        <w:r>
          <w:rPr>
            <w:noProof/>
          </w:rPr>
          <w:t>, 29</w:t>
        </w:r>
      </w:ins>
    </w:p>
    <w:p w14:paraId="445E5A9F" w14:textId="77777777" w:rsidR="00335DBD" w:rsidRDefault="00335DBD">
      <w:pPr>
        <w:pStyle w:val="Index1"/>
        <w:tabs>
          <w:tab w:val="right" w:pos="4735"/>
        </w:tabs>
        <w:rPr>
          <w:ins w:id="1809" w:author="Clive Pygott" w:date="2018-05-28T19:06:00Z"/>
          <w:noProof/>
        </w:rPr>
      </w:pPr>
      <w:ins w:id="1810" w:author="Clive Pygott" w:date="2018-05-28T19:06:00Z">
        <w:r>
          <w:rPr>
            <w:noProof/>
            <w:lang w:bidi="en-US"/>
          </w:rPr>
          <w:t>XYL - Memory leak</w:t>
        </w:r>
        <w:r>
          <w:rPr>
            <w:noProof/>
          </w:rPr>
          <w:t>, 48</w:t>
        </w:r>
      </w:ins>
    </w:p>
    <w:p w14:paraId="72C74FDD" w14:textId="77777777" w:rsidR="00335DBD" w:rsidRDefault="00335DBD">
      <w:pPr>
        <w:pStyle w:val="Index1"/>
        <w:tabs>
          <w:tab w:val="right" w:pos="4735"/>
        </w:tabs>
        <w:rPr>
          <w:ins w:id="1811" w:author="Clive Pygott" w:date="2018-05-28T19:06:00Z"/>
          <w:noProof/>
        </w:rPr>
      </w:pPr>
      <w:ins w:id="1812" w:author="Clive Pygott" w:date="2018-05-28T19:06:00Z">
        <w:r>
          <w:rPr>
            <w:noProof/>
            <w:lang w:bidi="en-US"/>
          </w:rPr>
          <w:t>XYQ - Dead and deactivated code</w:t>
        </w:r>
        <w:r>
          <w:rPr>
            <w:noProof/>
          </w:rPr>
          <w:t>, 38</w:t>
        </w:r>
      </w:ins>
    </w:p>
    <w:p w14:paraId="634FC3C6" w14:textId="77777777" w:rsidR="00335DBD" w:rsidRDefault="00335DBD">
      <w:pPr>
        <w:pStyle w:val="Index1"/>
        <w:tabs>
          <w:tab w:val="right" w:pos="4735"/>
        </w:tabs>
        <w:rPr>
          <w:ins w:id="1813" w:author="Clive Pygott" w:date="2018-05-28T19:06:00Z"/>
          <w:noProof/>
        </w:rPr>
      </w:pPr>
      <w:ins w:id="1814" w:author="Clive Pygott" w:date="2018-05-28T19:06:00Z">
        <w:r>
          <w:rPr>
            <w:noProof/>
            <w:lang w:bidi="en-US"/>
          </w:rPr>
          <w:t>XYW - Unchecked array copying</w:t>
        </w:r>
        <w:r>
          <w:rPr>
            <w:noProof/>
          </w:rPr>
          <w:t>, 26</w:t>
        </w:r>
      </w:ins>
    </w:p>
    <w:p w14:paraId="061671C1" w14:textId="77777777" w:rsidR="00335DBD" w:rsidRDefault="00335DBD">
      <w:pPr>
        <w:pStyle w:val="Index1"/>
        <w:tabs>
          <w:tab w:val="right" w:pos="4735"/>
        </w:tabs>
        <w:rPr>
          <w:ins w:id="1815" w:author="Clive Pygott" w:date="2018-05-28T19:06:00Z"/>
          <w:noProof/>
        </w:rPr>
      </w:pPr>
      <w:ins w:id="1816" w:author="Clive Pygott" w:date="2018-05-28T19:06:00Z">
        <w:r>
          <w:rPr>
            <w:noProof/>
            <w:lang w:bidi="en-US"/>
          </w:rPr>
          <w:t>XYZ - Unchecked array indexing</w:t>
        </w:r>
        <w:r>
          <w:rPr>
            <w:noProof/>
          </w:rPr>
          <w:t>, 25</w:t>
        </w:r>
      </w:ins>
    </w:p>
    <w:p w14:paraId="26169F07" w14:textId="77777777" w:rsidR="00335DBD" w:rsidRDefault="00335DBD">
      <w:pPr>
        <w:pStyle w:val="Index1"/>
        <w:tabs>
          <w:tab w:val="right" w:pos="4735"/>
        </w:tabs>
        <w:rPr>
          <w:ins w:id="1817" w:author="Clive Pygott" w:date="2018-05-28T19:06:00Z"/>
          <w:noProof/>
        </w:rPr>
      </w:pPr>
      <w:ins w:id="1818" w:author="Clive Pygott" w:date="2018-05-28T19:06:00Z">
        <w:r>
          <w:rPr>
            <w:noProof/>
            <w:lang w:bidi="en-US"/>
          </w:rPr>
          <w:t>XZH - Off-by-one error</w:t>
        </w:r>
        <w:r>
          <w:rPr>
            <w:noProof/>
          </w:rPr>
          <w:t>, 41</w:t>
        </w:r>
      </w:ins>
    </w:p>
    <w:p w14:paraId="4CDFA5EF" w14:textId="77777777" w:rsidR="00335DBD" w:rsidRDefault="00335DBD">
      <w:pPr>
        <w:pStyle w:val="IndexHeading"/>
        <w:keepNext/>
        <w:tabs>
          <w:tab w:val="right" w:pos="4735"/>
        </w:tabs>
        <w:rPr>
          <w:ins w:id="1819" w:author="Clive Pygott" w:date="2018-05-28T19:06:00Z"/>
          <w:rFonts w:cstheme="minorBidi"/>
          <w:b/>
          <w:bCs/>
          <w:noProof/>
        </w:rPr>
      </w:pPr>
      <w:ins w:id="1820" w:author="Clive Pygott" w:date="2018-05-28T19:06:00Z">
        <w:r>
          <w:rPr>
            <w:noProof/>
          </w:rPr>
          <w:t xml:space="preserve"> </w:t>
        </w:r>
      </w:ins>
    </w:p>
    <w:p w14:paraId="3AEDAC39" w14:textId="77777777" w:rsidR="00335DBD" w:rsidRDefault="00335DBD">
      <w:pPr>
        <w:pStyle w:val="Index1"/>
        <w:tabs>
          <w:tab w:val="right" w:pos="4735"/>
        </w:tabs>
        <w:rPr>
          <w:ins w:id="1821" w:author="Clive Pygott" w:date="2018-05-28T19:06:00Z"/>
          <w:noProof/>
        </w:rPr>
      </w:pPr>
      <w:ins w:id="1822" w:author="Clive Pygott" w:date="2018-05-28T19:06:00Z">
        <w:r>
          <w:rPr>
            <w:noProof/>
            <w:lang w:bidi="en-US"/>
          </w:rPr>
          <w:t xml:space="preserve">YAN - </w:t>
        </w:r>
        <w:r>
          <w:rPr>
            <w:noProof/>
          </w:rPr>
          <w:t>Deep vs. shallow copying, 47</w:t>
        </w:r>
      </w:ins>
    </w:p>
    <w:p w14:paraId="4AF4DDD9" w14:textId="77777777" w:rsidR="00335DBD" w:rsidRDefault="00335DBD">
      <w:pPr>
        <w:pStyle w:val="Index1"/>
        <w:tabs>
          <w:tab w:val="right" w:pos="4735"/>
        </w:tabs>
        <w:rPr>
          <w:ins w:id="1823" w:author="Clive Pygott" w:date="2018-05-28T19:06:00Z"/>
          <w:noProof/>
        </w:rPr>
      </w:pPr>
      <w:ins w:id="1824" w:author="Clive Pygott" w:date="2018-05-28T19:06:00Z">
        <w:r>
          <w:rPr>
            <w:noProof/>
            <w:lang w:bidi="en-US"/>
          </w:rPr>
          <w:t>YOW - Identifier name reuse [YOW]</w:t>
        </w:r>
        <w:r>
          <w:rPr>
            <w:noProof/>
          </w:rPr>
          <w:t>, 33</w:t>
        </w:r>
      </w:ins>
    </w:p>
    <w:p w14:paraId="2EEFB130" w14:textId="77777777" w:rsidR="00335DBD" w:rsidRDefault="00335DBD">
      <w:pPr>
        <w:pStyle w:val="Index1"/>
        <w:tabs>
          <w:tab w:val="right" w:pos="4735"/>
        </w:tabs>
        <w:rPr>
          <w:ins w:id="1825" w:author="Clive Pygott" w:date="2018-05-28T19:06:00Z"/>
          <w:noProof/>
        </w:rPr>
      </w:pPr>
      <w:ins w:id="1826" w:author="Clive Pygott" w:date="2018-05-28T19:06:00Z">
        <w:r>
          <w:rPr>
            <w:noProof/>
            <w:lang w:bidi="en-US"/>
          </w:rPr>
          <w:t>YZS - Unused variable</w:t>
        </w:r>
        <w:r>
          <w:rPr>
            <w:noProof/>
          </w:rPr>
          <w:t>, 33</w:t>
        </w:r>
      </w:ins>
    </w:p>
    <w:p w14:paraId="28C1B106" w14:textId="29B1060D" w:rsidR="00335DBD" w:rsidRDefault="00335DBD" w:rsidP="008216A8">
      <w:pPr>
        <w:pStyle w:val="Bibliography1"/>
        <w:rPr>
          <w:ins w:id="1827" w:author="Clive Pygott" w:date="2018-05-28T19:06:00Z"/>
          <w:noProof/>
        </w:rPr>
        <w:sectPr w:rsidR="00335DBD" w:rsidSect="00335DBD">
          <w:type w:val="continuous"/>
          <w:pgSz w:w="11909" w:h="16834" w:code="9"/>
          <w:pgMar w:top="792" w:right="734" w:bottom="821" w:left="821" w:header="706" w:footer="576" w:gutter="144"/>
          <w:cols w:num="2" w:space="720"/>
          <w:titlePg/>
          <w:docGrid w:linePitch="272"/>
          <w:sectPrChange w:id="1828" w:author="Clive Pygott" w:date="2018-05-28T19:06:00Z">
            <w:sectPr w:rsidR="00335DBD" w:rsidSect="00335DBD">
              <w:pgMar w:top="792" w:right="734" w:bottom="821" w:left="821" w:header="706" w:footer="576" w:gutter="144"/>
              <w:cols w:num="1"/>
            </w:sectPr>
          </w:sectPrChange>
        </w:sectPr>
      </w:pPr>
    </w:p>
    <w:p w14:paraId="1BDF0891" w14:textId="4BC391EB" w:rsidR="005E0D55" w:rsidDel="001237D2" w:rsidRDefault="005E0D55" w:rsidP="008216A8">
      <w:pPr>
        <w:pStyle w:val="Bibliography1"/>
        <w:rPr>
          <w:del w:id="1829" w:author="Clive Pygott" w:date="2018-05-14T21:16:00Z"/>
          <w:noProof/>
        </w:rPr>
        <w:sectPr w:rsidR="005E0D55" w:rsidDel="001237D2" w:rsidSect="00335DBD">
          <w:type w:val="continuous"/>
          <w:pgSz w:w="11909" w:h="16834" w:code="9"/>
          <w:pgMar w:top="792" w:right="734" w:bottom="821" w:left="821" w:header="706" w:footer="576" w:gutter="144"/>
          <w:cols w:space="720"/>
          <w:titlePg/>
          <w:docGrid w:linePitch="272"/>
        </w:sectPr>
      </w:pPr>
    </w:p>
    <w:p w14:paraId="56585327" w14:textId="77777777" w:rsidR="005E0D55" w:rsidDel="001237D2" w:rsidRDefault="005E0D55">
      <w:pPr>
        <w:pStyle w:val="IndexHeading"/>
        <w:tabs>
          <w:tab w:val="right" w:pos="4735"/>
        </w:tabs>
        <w:rPr>
          <w:del w:id="1830" w:author="Clive Pygott" w:date="2018-05-14T21:16:00Z"/>
          <w:rFonts w:cstheme="minorBidi"/>
          <w:b/>
          <w:bCs/>
          <w:noProof/>
        </w:rPr>
      </w:pPr>
    </w:p>
    <w:p w14:paraId="157AED04" w14:textId="77777777" w:rsidR="005E0D55" w:rsidDel="001237D2" w:rsidRDefault="005E0D55">
      <w:pPr>
        <w:pStyle w:val="Index1"/>
        <w:tabs>
          <w:tab w:val="right" w:pos="4735"/>
        </w:tabs>
        <w:rPr>
          <w:del w:id="1831" w:author="Clive Pygott" w:date="2018-05-14T21:16:00Z"/>
          <w:noProof/>
        </w:rPr>
      </w:pPr>
      <w:del w:id="1832" w:author="Clive Pygott" w:date="2018-05-14T21:16:00Z">
        <w:r w:rsidDel="001237D2">
          <w:rPr>
            <w:noProof/>
            <w:lang w:bidi="en-US"/>
          </w:rPr>
          <w:delText>access</w:delText>
        </w:r>
        <w:r w:rsidDel="001237D2">
          <w:rPr>
            <w:noProof/>
          </w:rPr>
          <w:delText>, 7</w:delText>
        </w:r>
      </w:del>
    </w:p>
    <w:p w14:paraId="27E370DF" w14:textId="77777777" w:rsidR="005E0D55" w:rsidDel="001237D2" w:rsidRDefault="005E0D55">
      <w:pPr>
        <w:pStyle w:val="Index1"/>
        <w:tabs>
          <w:tab w:val="right" w:pos="4735"/>
        </w:tabs>
        <w:rPr>
          <w:del w:id="1833" w:author="Clive Pygott" w:date="2018-05-14T21:16:00Z"/>
          <w:noProof/>
        </w:rPr>
      </w:pPr>
      <w:del w:id="1834" w:author="Clive Pygott" w:date="2018-05-14T21:16:00Z">
        <w:r w:rsidDel="001237D2">
          <w:rPr>
            <w:noProof/>
            <w:lang w:bidi="en-US"/>
          </w:rPr>
          <w:delText>alignment</w:delText>
        </w:r>
        <w:r w:rsidDel="001237D2">
          <w:rPr>
            <w:noProof/>
          </w:rPr>
          <w:delText>, 8</w:delText>
        </w:r>
      </w:del>
    </w:p>
    <w:p w14:paraId="5B6DDA40" w14:textId="77777777" w:rsidR="005E0D55" w:rsidDel="001237D2" w:rsidRDefault="005E0D55">
      <w:pPr>
        <w:pStyle w:val="Index1"/>
        <w:tabs>
          <w:tab w:val="right" w:pos="4735"/>
        </w:tabs>
        <w:rPr>
          <w:del w:id="1835" w:author="Clive Pygott" w:date="2018-05-14T21:16:00Z"/>
          <w:noProof/>
        </w:rPr>
      </w:pPr>
      <w:del w:id="1836" w:author="Clive Pygott" w:date="2018-05-14T21:16:00Z">
        <w:r w:rsidDel="001237D2">
          <w:rPr>
            <w:noProof/>
            <w:lang w:bidi="en-US"/>
          </w:rPr>
          <w:delText>AMV - Type-breaking reinterpretation of data</w:delText>
        </w:r>
        <w:r w:rsidDel="001237D2">
          <w:rPr>
            <w:noProof/>
          </w:rPr>
          <w:delText>, 44</w:delText>
        </w:r>
      </w:del>
    </w:p>
    <w:p w14:paraId="205AAEC8" w14:textId="77777777" w:rsidR="005E0D55" w:rsidDel="001237D2" w:rsidRDefault="005E0D55">
      <w:pPr>
        <w:pStyle w:val="Index1"/>
        <w:tabs>
          <w:tab w:val="right" w:pos="4735"/>
        </w:tabs>
        <w:rPr>
          <w:del w:id="1837" w:author="Clive Pygott" w:date="2018-05-14T21:16:00Z"/>
          <w:noProof/>
        </w:rPr>
      </w:pPr>
      <w:del w:id="1838" w:author="Clive Pygott" w:date="2018-05-14T21:16:00Z">
        <w:r w:rsidDel="001237D2">
          <w:rPr>
            <w:noProof/>
          </w:rPr>
          <w:delText>a</w:delText>
        </w:r>
        <w:r w:rsidDel="001237D2">
          <w:rPr>
            <w:noProof/>
            <w:lang w:bidi="en-US"/>
          </w:rPr>
          <w:delText>rgument</w:delText>
        </w:r>
        <w:r w:rsidDel="001237D2">
          <w:rPr>
            <w:noProof/>
          </w:rPr>
          <w:delText>, 8</w:delText>
        </w:r>
      </w:del>
    </w:p>
    <w:p w14:paraId="51EFE6DA" w14:textId="77777777" w:rsidR="005E0D55" w:rsidDel="001237D2" w:rsidRDefault="005E0D55">
      <w:pPr>
        <w:pStyle w:val="IndexHeading"/>
        <w:tabs>
          <w:tab w:val="right" w:pos="4735"/>
        </w:tabs>
        <w:rPr>
          <w:del w:id="1839" w:author="Clive Pygott" w:date="2018-05-14T21:16:00Z"/>
          <w:rFonts w:cstheme="minorBidi"/>
          <w:b/>
          <w:bCs/>
          <w:noProof/>
        </w:rPr>
      </w:pPr>
    </w:p>
    <w:p w14:paraId="7B781BDF" w14:textId="77777777" w:rsidR="005E0D55" w:rsidDel="001237D2" w:rsidRDefault="005E0D55">
      <w:pPr>
        <w:pStyle w:val="Index1"/>
        <w:tabs>
          <w:tab w:val="right" w:pos="4735"/>
        </w:tabs>
        <w:rPr>
          <w:del w:id="1840" w:author="Clive Pygott" w:date="2018-05-14T21:16:00Z"/>
          <w:noProof/>
        </w:rPr>
      </w:pPr>
      <w:del w:id="1841" w:author="Clive Pygott" w:date="2018-05-14T21:16:00Z">
        <w:r w:rsidDel="001237D2">
          <w:rPr>
            <w:noProof/>
            <w:lang w:bidi="en-US"/>
          </w:rPr>
          <w:delText>behaviour</w:delText>
        </w:r>
        <w:r w:rsidDel="001237D2">
          <w:rPr>
            <w:noProof/>
          </w:rPr>
          <w:delText>, 8</w:delText>
        </w:r>
      </w:del>
    </w:p>
    <w:p w14:paraId="49D242AE" w14:textId="77777777" w:rsidR="005E0D55" w:rsidDel="001237D2" w:rsidRDefault="005E0D55">
      <w:pPr>
        <w:pStyle w:val="Index2"/>
        <w:tabs>
          <w:tab w:val="right" w:pos="4735"/>
        </w:tabs>
        <w:rPr>
          <w:del w:id="1842" w:author="Clive Pygott" w:date="2018-05-14T21:16:00Z"/>
          <w:noProof/>
        </w:rPr>
      </w:pPr>
      <w:del w:id="1843" w:author="Clive Pygott" w:date="2018-05-14T21:16:00Z">
        <w:r w:rsidRPr="00721C70" w:rsidDel="001237D2">
          <w:rPr>
            <w:noProof/>
            <w:u w:val="single"/>
          </w:rPr>
          <w:delText>implementation-defined behaviour</w:delText>
        </w:r>
        <w:r w:rsidDel="001237D2">
          <w:rPr>
            <w:noProof/>
          </w:rPr>
          <w:delText>, 9</w:delText>
        </w:r>
      </w:del>
    </w:p>
    <w:p w14:paraId="2254F30A" w14:textId="77777777" w:rsidR="005E0D55" w:rsidDel="001237D2" w:rsidRDefault="005E0D55">
      <w:pPr>
        <w:pStyle w:val="Index2"/>
        <w:tabs>
          <w:tab w:val="right" w:pos="4735"/>
        </w:tabs>
        <w:rPr>
          <w:del w:id="1844" w:author="Clive Pygott" w:date="2018-05-14T21:16:00Z"/>
          <w:noProof/>
        </w:rPr>
      </w:pPr>
      <w:del w:id="1845" w:author="Clive Pygott" w:date="2018-05-14T21:16:00Z">
        <w:r w:rsidRPr="00721C70" w:rsidDel="001237D2">
          <w:rPr>
            <w:noProof/>
            <w:u w:val="single"/>
          </w:rPr>
          <w:delText>undefined behaviour</w:delText>
        </w:r>
        <w:r w:rsidDel="001237D2">
          <w:rPr>
            <w:noProof/>
          </w:rPr>
          <w:delText>, 11</w:delText>
        </w:r>
      </w:del>
    </w:p>
    <w:p w14:paraId="2FFC9AB4" w14:textId="77777777" w:rsidR="005E0D55" w:rsidDel="001237D2" w:rsidRDefault="005E0D55">
      <w:pPr>
        <w:pStyle w:val="Index2"/>
        <w:tabs>
          <w:tab w:val="right" w:pos="4735"/>
        </w:tabs>
        <w:rPr>
          <w:del w:id="1846" w:author="Clive Pygott" w:date="2018-05-14T21:16:00Z"/>
          <w:noProof/>
        </w:rPr>
      </w:pPr>
      <w:del w:id="1847" w:author="Clive Pygott" w:date="2018-05-14T21:16:00Z">
        <w:r w:rsidRPr="00721C70" w:rsidDel="001237D2">
          <w:rPr>
            <w:noProof/>
            <w:u w:val="single"/>
          </w:rPr>
          <w:delText>unspecified behaviour</w:delText>
        </w:r>
        <w:r w:rsidDel="001237D2">
          <w:rPr>
            <w:noProof/>
          </w:rPr>
          <w:delText>, 12</w:delText>
        </w:r>
      </w:del>
    </w:p>
    <w:p w14:paraId="08C7BD97" w14:textId="77777777" w:rsidR="005E0D55" w:rsidDel="001237D2" w:rsidRDefault="005E0D55">
      <w:pPr>
        <w:pStyle w:val="Index1"/>
        <w:tabs>
          <w:tab w:val="right" w:pos="4735"/>
        </w:tabs>
        <w:rPr>
          <w:del w:id="1848" w:author="Clive Pygott" w:date="2018-05-14T21:16:00Z"/>
          <w:noProof/>
        </w:rPr>
      </w:pPr>
      <w:del w:id="1849" w:author="Clive Pygott" w:date="2018-05-14T21:16:00Z">
        <w:r w:rsidDel="001237D2">
          <w:rPr>
            <w:noProof/>
            <w:lang w:bidi="en-US"/>
          </w:rPr>
          <w:delText>bit</w:delText>
        </w:r>
        <w:r w:rsidDel="001237D2">
          <w:rPr>
            <w:noProof/>
          </w:rPr>
          <w:delText>, 8</w:delText>
        </w:r>
      </w:del>
    </w:p>
    <w:p w14:paraId="71C1074B" w14:textId="77777777" w:rsidR="005E0D55" w:rsidDel="001237D2" w:rsidRDefault="005E0D55">
      <w:pPr>
        <w:pStyle w:val="Index1"/>
        <w:tabs>
          <w:tab w:val="right" w:pos="4735"/>
        </w:tabs>
        <w:rPr>
          <w:del w:id="1850" w:author="Clive Pygott" w:date="2018-05-14T21:16:00Z"/>
          <w:noProof/>
        </w:rPr>
      </w:pPr>
      <w:del w:id="1851" w:author="Clive Pygott" w:date="2018-05-14T21:16:00Z">
        <w:r w:rsidDel="001237D2">
          <w:rPr>
            <w:noProof/>
            <w:lang w:bidi="en-US"/>
          </w:rPr>
          <w:delText>BJL - Namespace issues</w:delText>
        </w:r>
        <w:r w:rsidDel="001237D2">
          <w:rPr>
            <w:noProof/>
          </w:rPr>
          <w:delText>, 32</w:delText>
        </w:r>
      </w:del>
    </w:p>
    <w:p w14:paraId="1541C65A" w14:textId="77777777" w:rsidR="005E0D55" w:rsidDel="001237D2" w:rsidRDefault="005E0D55">
      <w:pPr>
        <w:pStyle w:val="Index1"/>
        <w:tabs>
          <w:tab w:val="right" w:pos="4735"/>
        </w:tabs>
        <w:rPr>
          <w:del w:id="1852" w:author="Clive Pygott" w:date="2018-05-14T21:16:00Z"/>
          <w:noProof/>
        </w:rPr>
      </w:pPr>
      <w:del w:id="1853" w:author="Clive Pygott" w:date="2018-05-14T21:16:00Z">
        <w:r w:rsidDel="001237D2">
          <w:rPr>
            <w:noProof/>
            <w:lang w:bidi="en-US"/>
          </w:rPr>
          <w:delText xml:space="preserve">BKK - </w:delText>
        </w:r>
        <w:r w:rsidDel="001237D2">
          <w:rPr>
            <w:noProof/>
          </w:rPr>
          <w:delText>Polymorphic variables, 46</w:delText>
        </w:r>
      </w:del>
    </w:p>
    <w:p w14:paraId="17633926" w14:textId="77777777" w:rsidR="005E0D55" w:rsidDel="001237D2" w:rsidRDefault="005E0D55">
      <w:pPr>
        <w:pStyle w:val="Index1"/>
        <w:tabs>
          <w:tab w:val="right" w:pos="4735"/>
        </w:tabs>
        <w:rPr>
          <w:del w:id="1854" w:author="Clive Pygott" w:date="2018-05-14T21:16:00Z"/>
          <w:noProof/>
        </w:rPr>
      </w:pPr>
      <w:del w:id="1855" w:author="Clive Pygott" w:date="2018-05-14T21:16:00Z">
        <w:r w:rsidDel="001237D2">
          <w:rPr>
            <w:noProof/>
            <w:lang w:bidi="en-US"/>
          </w:rPr>
          <w:delText xml:space="preserve">BLP - </w:delText>
        </w:r>
        <w:r w:rsidDel="001237D2">
          <w:rPr>
            <w:noProof/>
          </w:rPr>
          <w:delText>Violations of the Liskov substitution principle or the contract model, 46</w:delText>
        </w:r>
      </w:del>
    </w:p>
    <w:p w14:paraId="54942119" w14:textId="77777777" w:rsidR="005E0D55" w:rsidDel="001237D2" w:rsidRDefault="005E0D55">
      <w:pPr>
        <w:pStyle w:val="Index1"/>
        <w:tabs>
          <w:tab w:val="right" w:pos="4735"/>
        </w:tabs>
        <w:rPr>
          <w:del w:id="1856" w:author="Clive Pygott" w:date="2018-05-14T21:16:00Z"/>
          <w:noProof/>
        </w:rPr>
      </w:pPr>
      <w:del w:id="1857" w:author="Clive Pygott" w:date="2018-05-14T21:16:00Z">
        <w:r w:rsidDel="001237D2">
          <w:rPr>
            <w:noProof/>
            <w:lang w:bidi="en-US"/>
          </w:rPr>
          <w:delText>BQF - Unspecified behaviour</w:delText>
        </w:r>
        <w:r w:rsidDel="001237D2">
          <w:rPr>
            <w:noProof/>
          </w:rPr>
          <w:delText>, 51</w:delText>
        </w:r>
      </w:del>
    </w:p>
    <w:p w14:paraId="51C6A20F" w14:textId="77777777" w:rsidR="005E0D55" w:rsidDel="001237D2" w:rsidRDefault="005E0D55">
      <w:pPr>
        <w:pStyle w:val="Index1"/>
        <w:tabs>
          <w:tab w:val="right" w:pos="4735"/>
        </w:tabs>
        <w:rPr>
          <w:del w:id="1858" w:author="Clive Pygott" w:date="2018-05-14T21:16:00Z"/>
          <w:noProof/>
        </w:rPr>
      </w:pPr>
      <w:del w:id="1859" w:author="Clive Pygott" w:date="2018-05-14T21:16:00Z">
        <w:r w:rsidDel="001237D2">
          <w:rPr>
            <w:noProof/>
            <w:lang w:bidi="en-US"/>
          </w:rPr>
          <w:delText>BRS - Obscure language features</w:delText>
        </w:r>
        <w:r w:rsidDel="001237D2">
          <w:rPr>
            <w:noProof/>
          </w:rPr>
          <w:delText>, 51</w:delText>
        </w:r>
      </w:del>
    </w:p>
    <w:p w14:paraId="4C43FB74" w14:textId="77777777" w:rsidR="005E0D55" w:rsidDel="001237D2" w:rsidRDefault="005E0D55">
      <w:pPr>
        <w:pStyle w:val="Index1"/>
        <w:tabs>
          <w:tab w:val="right" w:pos="4735"/>
        </w:tabs>
        <w:rPr>
          <w:del w:id="1860" w:author="Clive Pygott" w:date="2018-05-14T21:16:00Z"/>
          <w:noProof/>
        </w:rPr>
      </w:pPr>
      <w:del w:id="1861" w:author="Clive Pygott" w:date="2018-05-14T21:16:00Z">
        <w:r w:rsidDel="001237D2">
          <w:rPr>
            <w:noProof/>
            <w:lang w:bidi="en-US"/>
          </w:rPr>
          <w:delText>byte</w:delText>
        </w:r>
        <w:r w:rsidDel="001237D2">
          <w:rPr>
            <w:noProof/>
          </w:rPr>
          <w:delText>, 8</w:delText>
        </w:r>
      </w:del>
    </w:p>
    <w:p w14:paraId="67128175" w14:textId="77777777" w:rsidR="005E0D55" w:rsidDel="001237D2" w:rsidRDefault="005E0D55">
      <w:pPr>
        <w:pStyle w:val="IndexHeading"/>
        <w:tabs>
          <w:tab w:val="right" w:pos="4735"/>
        </w:tabs>
        <w:rPr>
          <w:del w:id="1862" w:author="Clive Pygott" w:date="2018-05-14T21:16:00Z"/>
          <w:rFonts w:cstheme="minorBidi"/>
          <w:b/>
          <w:bCs/>
          <w:noProof/>
        </w:rPr>
      </w:pPr>
    </w:p>
    <w:p w14:paraId="4BFD4A0F" w14:textId="77777777" w:rsidR="005E0D55" w:rsidDel="001237D2" w:rsidRDefault="005E0D55">
      <w:pPr>
        <w:pStyle w:val="Index1"/>
        <w:tabs>
          <w:tab w:val="right" w:pos="4735"/>
        </w:tabs>
        <w:rPr>
          <w:del w:id="1863" w:author="Clive Pygott" w:date="2018-05-14T21:16:00Z"/>
          <w:noProof/>
        </w:rPr>
      </w:pPr>
      <w:del w:id="1864" w:author="Clive Pygott" w:date="2018-05-14T21:16:00Z">
        <w:r w:rsidDel="001237D2">
          <w:rPr>
            <w:noProof/>
            <w:lang w:bidi="en-US"/>
          </w:rPr>
          <w:delText>CCB - Enumerator issues</w:delText>
        </w:r>
        <w:r w:rsidDel="001237D2">
          <w:rPr>
            <w:noProof/>
          </w:rPr>
          <w:delText>, 17</w:delText>
        </w:r>
      </w:del>
    </w:p>
    <w:p w14:paraId="4F0EF225" w14:textId="77777777" w:rsidR="005E0D55" w:rsidDel="001237D2" w:rsidRDefault="005E0D55">
      <w:pPr>
        <w:pStyle w:val="Index1"/>
        <w:tabs>
          <w:tab w:val="right" w:pos="4735"/>
        </w:tabs>
        <w:rPr>
          <w:del w:id="1865" w:author="Clive Pygott" w:date="2018-05-14T21:16:00Z"/>
          <w:noProof/>
        </w:rPr>
      </w:pPr>
      <w:del w:id="1866" w:author="Clive Pygott" w:date="2018-05-14T21:16:00Z">
        <w:r w:rsidRPr="00721C70" w:rsidDel="001237D2">
          <w:rPr>
            <w:noProof/>
            <w:lang w:val="en-CA"/>
          </w:rPr>
          <w:delText>CGA – Concurrency – Activation</w:delText>
        </w:r>
        <w:r w:rsidDel="001237D2">
          <w:rPr>
            <w:noProof/>
          </w:rPr>
          <w:delText>, 53</w:delText>
        </w:r>
      </w:del>
    </w:p>
    <w:p w14:paraId="0B6C6756" w14:textId="77777777" w:rsidR="005E0D55" w:rsidDel="001237D2" w:rsidRDefault="005E0D55">
      <w:pPr>
        <w:pStyle w:val="Index1"/>
        <w:tabs>
          <w:tab w:val="right" w:pos="4735"/>
        </w:tabs>
        <w:rPr>
          <w:del w:id="1867" w:author="Clive Pygott" w:date="2018-05-14T21:16:00Z"/>
          <w:noProof/>
        </w:rPr>
      </w:pPr>
      <w:del w:id="1868" w:author="Clive Pygott" w:date="2018-05-14T21:16:00Z">
        <w:r w:rsidRPr="00721C70" w:rsidDel="001237D2">
          <w:rPr>
            <w:noProof/>
            <w:lang w:val="en-CA"/>
          </w:rPr>
          <w:delText>CGM – Lock protocol Errors</w:delText>
        </w:r>
        <w:r w:rsidDel="001237D2">
          <w:rPr>
            <w:noProof/>
          </w:rPr>
          <w:delText>, 55</w:delText>
        </w:r>
      </w:del>
    </w:p>
    <w:p w14:paraId="58C50550" w14:textId="77777777" w:rsidR="005E0D55" w:rsidDel="001237D2" w:rsidRDefault="005E0D55">
      <w:pPr>
        <w:pStyle w:val="Index1"/>
        <w:tabs>
          <w:tab w:val="right" w:pos="4735"/>
        </w:tabs>
        <w:rPr>
          <w:del w:id="1869" w:author="Clive Pygott" w:date="2018-05-14T21:16:00Z"/>
          <w:noProof/>
        </w:rPr>
      </w:pPr>
      <w:del w:id="1870" w:author="Clive Pygott" w:date="2018-05-14T21:16:00Z">
        <w:r w:rsidRPr="00721C70" w:rsidDel="001237D2">
          <w:rPr>
            <w:noProof/>
            <w:lang w:val="en-CA"/>
          </w:rPr>
          <w:delText>CGS – Concurrency – Premature termination</w:delText>
        </w:r>
        <w:r w:rsidDel="001237D2">
          <w:rPr>
            <w:noProof/>
          </w:rPr>
          <w:delText>, 55</w:delText>
        </w:r>
      </w:del>
    </w:p>
    <w:p w14:paraId="1969BB50" w14:textId="77777777" w:rsidR="005E0D55" w:rsidDel="001237D2" w:rsidRDefault="005E0D55">
      <w:pPr>
        <w:pStyle w:val="Index1"/>
        <w:tabs>
          <w:tab w:val="right" w:pos="4735"/>
        </w:tabs>
        <w:rPr>
          <w:del w:id="1871" w:author="Clive Pygott" w:date="2018-05-14T21:16:00Z"/>
          <w:noProof/>
        </w:rPr>
      </w:pPr>
      <w:del w:id="1872" w:author="Clive Pygott" w:date="2018-05-14T21:16:00Z">
        <w:r w:rsidRPr="00721C70" w:rsidDel="001237D2">
          <w:rPr>
            <w:noProof/>
            <w:lang w:val="en-CA"/>
          </w:rPr>
          <w:delText>CGT – Concurrency – Directed termination</w:delText>
        </w:r>
        <w:r w:rsidDel="001237D2">
          <w:rPr>
            <w:noProof/>
          </w:rPr>
          <w:delText>, 54</w:delText>
        </w:r>
      </w:del>
    </w:p>
    <w:p w14:paraId="08439919" w14:textId="77777777" w:rsidR="005E0D55" w:rsidDel="001237D2" w:rsidRDefault="005E0D55">
      <w:pPr>
        <w:pStyle w:val="Index1"/>
        <w:tabs>
          <w:tab w:val="right" w:pos="4735"/>
        </w:tabs>
        <w:rPr>
          <w:del w:id="1873" w:author="Clive Pygott" w:date="2018-05-14T21:16:00Z"/>
          <w:noProof/>
        </w:rPr>
      </w:pPr>
      <w:del w:id="1874" w:author="Clive Pygott" w:date="2018-05-14T21:16:00Z">
        <w:r w:rsidRPr="00721C70" w:rsidDel="001237D2">
          <w:rPr>
            <w:noProof/>
            <w:lang w:val="en-CA"/>
          </w:rPr>
          <w:delText xml:space="preserve">CGX – Concurrency – </w:delText>
        </w:r>
        <w:r w:rsidDel="001237D2">
          <w:rPr>
            <w:noProof/>
          </w:rPr>
          <w:delText>Concurrent data access, 54</w:delText>
        </w:r>
      </w:del>
    </w:p>
    <w:p w14:paraId="24550DEE" w14:textId="77777777" w:rsidR="005E0D55" w:rsidDel="001237D2" w:rsidRDefault="005E0D55">
      <w:pPr>
        <w:pStyle w:val="Index1"/>
        <w:tabs>
          <w:tab w:val="right" w:pos="4735"/>
        </w:tabs>
        <w:rPr>
          <w:del w:id="1875" w:author="Clive Pygott" w:date="2018-05-14T21:16:00Z"/>
          <w:noProof/>
        </w:rPr>
      </w:pPr>
      <w:del w:id="1876" w:author="Clive Pygott" w:date="2018-05-14T21:16:00Z">
        <w:r w:rsidDel="001237D2">
          <w:rPr>
            <w:noProof/>
            <w:lang w:bidi="en-US"/>
          </w:rPr>
          <w:delText>character</w:delText>
        </w:r>
        <w:r w:rsidDel="001237D2">
          <w:rPr>
            <w:noProof/>
          </w:rPr>
          <w:delText>, 9</w:delText>
        </w:r>
      </w:del>
    </w:p>
    <w:p w14:paraId="6E041FA0" w14:textId="77777777" w:rsidR="005E0D55" w:rsidDel="001237D2" w:rsidRDefault="005E0D55">
      <w:pPr>
        <w:pStyle w:val="Index2"/>
        <w:tabs>
          <w:tab w:val="right" w:pos="4735"/>
        </w:tabs>
        <w:rPr>
          <w:del w:id="1877" w:author="Clive Pygott" w:date="2018-05-14T21:16:00Z"/>
          <w:noProof/>
        </w:rPr>
      </w:pPr>
      <w:del w:id="1878" w:author="Clive Pygott" w:date="2018-05-14T21:16:00Z">
        <w:r w:rsidDel="001237D2">
          <w:rPr>
            <w:noProof/>
            <w:lang w:bidi="en-US"/>
          </w:rPr>
          <w:delText>multibyte</w:delText>
        </w:r>
        <w:r w:rsidDel="001237D2">
          <w:rPr>
            <w:noProof/>
          </w:rPr>
          <w:delText>, 10</w:delText>
        </w:r>
      </w:del>
    </w:p>
    <w:p w14:paraId="2F3E37DC" w14:textId="77777777" w:rsidR="005E0D55" w:rsidDel="001237D2" w:rsidRDefault="005E0D55">
      <w:pPr>
        <w:pStyle w:val="Index2"/>
        <w:tabs>
          <w:tab w:val="right" w:pos="4735"/>
        </w:tabs>
        <w:rPr>
          <w:del w:id="1879" w:author="Clive Pygott" w:date="2018-05-14T21:16:00Z"/>
          <w:noProof/>
        </w:rPr>
      </w:pPr>
      <w:del w:id="1880" w:author="Clive Pygott" w:date="2018-05-14T21:16:00Z">
        <w:r w:rsidDel="001237D2">
          <w:rPr>
            <w:noProof/>
            <w:lang w:bidi="en-US"/>
          </w:rPr>
          <w:delText>single-byte</w:delText>
        </w:r>
        <w:r w:rsidDel="001237D2">
          <w:rPr>
            <w:noProof/>
          </w:rPr>
          <w:delText>, 11</w:delText>
        </w:r>
      </w:del>
    </w:p>
    <w:p w14:paraId="00F1BAC8" w14:textId="77777777" w:rsidR="005E0D55" w:rsidDel="001237D2" w:rsidRDefault="005E0D55">
      <w:pPr>
        <w:pStyle w:val="Index2"/>
        <w:tabs>
          <w:tab w:val="right" w:pos="4735"/>
        </w:tabs>
        <w:rPr>
          <w:del w:id="1881" w:author="Clive Pygott" w:date="2018-05-14T21:16:00Z"/>
          <w:noProof/>
        </w:rPr>
      </w:pPr>
      <w:del w:id="1882" w:author="Clive Pygott" w:date="2018-05-14T21:16:00Z">
        <w:r w:rsidDel="001237D2">
          <w:rPr>
            <w:noProof/>
            <w:lang w:bidi="en-US"/>
          </w:rPr>
          <w:delText>wide</w:delText>
        </w:r>
        <w:r w:rsidDel="001237D2">
          <w:rPr>
            <w:noProof/>
          </w:rPr>
          <w:delText>, 12</w:delText>
        </w:r>
      </w:del>
    </w:p>
    <w:p w14:paraId="5497458D" w14:textId="77777777" w:rsidR="005E0D55" w:rsidDel="001237D2" w:rsidRDefault="005E0D55">
      <w:pPr>
        <w:pStyle w:val="Index1"/>
        <w:tabs>
          <w:tab w:val="right" w:pos="4735"/>
        </w:tabs>
        <w:rPr>
          <w:del w:id="1883" w:author="Clive Pygott" w:date="2018-05-14T21:16:00Z"/>
          <w:noProof/>
        </w:rPr>
      </w:pPr>
      <w:del w:id="1884" w:author="Clive Pygott" w:date="2018-05-14T21:16:00Z">
        <w:r w:rsidDel="001237D2">
          <w:rPr>
            <w:noProof/>
            <w:lang w:bidi="en-US"/>
          </w:rPr>
          <w:delText>CJM - String termination</w:delText>
        </w:r>
        <w:r w:rsidDel="001237D2">
          <w:rPr>
            <w:noProof/>
          </w:rPr>
          <w:delText>, 21</w:delText>
        </w:r>
      </w:del>
    </w:p>
    <w:p w14:paraId="4A540339" w14:textId="77777777" w:rsidR="005E0D55" w:rsidDel="001237D2" w:rsidRDefault="005E0D55">
      <w:pPr>
        <w:pStyle w:val="Index1"/>
        <w:tabs>
          <w:tab w:val="right" w:pos="4735"/>
        </w:tabs>
        <w:rPr>
          <w:del w:id="1885" w:author="Clive Pygott" w:date="2018-05-14T21:16:00Z"/>
          <w:noProof/>
        </w:rPr>
      </w:pPr>
      <w:del w:id="1886" w:author="Clive Pygott" w:date="2018-05-14T21:16:00Z">
        <w:r w:rsidDel="001237D2">
          <w:rPr>
            <w:noProof/>
            <w:lang w:bidi="en-US"/>
          </w:rPr>
          <w:delText>CLL - Switch statements and static analysis</w:delText>
        </w:r>
        <w:r w:rsidDel="001237D2">
          <w:rPr>
            <w:noProof/>
          </w:rPr>
          <w:delText>, 36</w:delText>
        </w:r>
      </w:del>
    </w:p>
    <w:p w14:paraId="140C6E36" w14:textId="77777777" w:rsidR="005E0D55" w:rsidDel="001237D2" w:rsidRDefault="005E0D55">
      <w:pPr>
        <w:pStyle w:val="Index1"/>
        <w:tabs>
          <w:tab w:val="right" w:pos="4735"/>
        </w:tabs>
        <w:rPr>
          <w:del w:id="1887" w:author="Clive Pygott" w:date="2018-05-14T21:16:00Z"/>
          <w:noProof/>
        </w:rPr>
      </w:pPr>
      <w:del w:id="1888" w:author="Clive Pygott" w:date="2018-05-14T21:16:00Z">
        <w:r w:rsidDel="001237D2">
          <w:rPr>
            <w:noProof/>
            <w:lang w:bidi="en-US"/>
          </w:rPr>
          <w:delText>correctly rounded result</w:delText>
        </w:r>
        <w:r w:rsidDel="001237D2">
          <w:rPr>
            <w:noProof/>
          </w:rPr>
          <w:delText>, 9</w:delText>
        </w:r>
      </w:del>
    </w:p>
    <w:p w14:paraId="3BECD28D" w14:textId="77777777" w:rsidR="005E0D55" w:rsidDel="001237D2" w:rsidRDefault="005E0D55">
      <w:pPr>
        <w:pStyle w:val="Index1"/>
        <w:tabs>
          <w:tab w:val="right" w:pos="4735"/>
        </w:tabs>
        <w:rPr>
          <w:del w:id="1889" w:author="Clive Pygott" w:date="2018-05-14T21:16:00Z"/>
          <w:noProof/>
        </w:rPr>
      </w:pPr>
      <w:del w:id="1890" w:author="Clive Pygott" w:date="2018-05-14T21:16:00Z">
        <w:r w:rsidDel="001237D2">
          <w:rPr>
            <w:noProof/>
            <w:lang w:bidi="en-US"/>
          </w:rPr>
          <w:delText>CSJ - Passing parameters and return values [CSJ]</w:delText>
        </w:r>
        <w:r w:rsidDel="001237D2">
          <w:rPr>
            <w:noProof/>
          </w:rPr>
          <w:delText>, 40</w:delText>
        </w:r>
      </w:del>
    </w:p>
    <w:p w14:paraId="07564943" w14:textId="77777777" w:rsidR="005E0D55" w:rsidDel="001237D2" w:rsidRDefault="005E0D55">
      <w:pPr>
        <w:pStyle w:val="IndexHeading"/>
        <w:tabs>
          <w:tab w:val="right" w:pos="4735"/>
        </w:tabs>
        <w:rPr>
          <w:del w:id="1891" w:author="Clive Pygott" w:date="2018-05-14T21:16:00Z"/>
          <w:rFonts w:cstheme="minorBidi"/>
          <w:b/>
          <w:bCs/>
          <w:noProof/>
        </w:rPr>
      </w:pPr>
    </w:p>
    <w:p w14:paraId="1445413F" w14:textId="77777777" w:rsidR="005E0D55" w:rsidDel="001237D2" w:rsidRDefault="005E0D55">
      <w:pPr>
        <w:pStyle w:val="Index1"/>
        <w:tabs>
          <w:tab w:val="right" w:pos="4735"/>
        </w:tabs>
        <w:rPr>
          <w:del w:id="1892" w:author="Clive Pygott" w:date="2018-05-14T21:16:00Z"/>
          <w:noProof/>
        </w:rPr>
      </w:pPr>
      <w:del w:id="1893" w:author="Clive Pygott" w:date="2018-05-14T21:16:00Z">
        <w:r w:rsidDel="001237D2">
          <w:rPr>
            <w:noProof/>
            <w:lang w:bidi="en-US"/>
          </w:rPr>
          <w:delText>DCM - Dangling references to stack frames [DCM]</w:delText>
        </w:r>
        <w:r w:rsidDel="001237D2">
          <w:rPr>
            <w:noProof/>
          </w:rPr>
          <w:delText>, 42</w:delText>
        </w:r>
      </w:del>
    </w:p>
    <w:p w14:paraId="3FE4C050" w14:textId="77777777" w:rsidR="005E0D55" w:rsidDel="001237D2" w:rsidRDefault="005E0D55">
      <w:pPr>
        <w:pStyle w:val="Index1"/>
        <w:tabs>
          <w:tab w:val="right" w:pos="4735"/>
        </w:tabs>
        <w:rPr>
          <w:del w:id="1894" w:author="Clive Pygott" w:date="2018-05-14T21:16:00Z"/>
          <w:noProof/>
        </w:rPr>
      </w:pPr>
      <w:del w:id="1895" w:author="Clive Pygott" w:date="2018-05-14T21:16:00Z">
        <w:r w:rsidDel="001237D2">
          <w:rPr>
            <w:noProof/>
            <w:lang w:bidi="en-US"/>
          </w:rPr>
          <w:delText>diagnostic message</w:delText>
        </w:r>
        <w:r w:rsidDel="001237D2">
          <w:rPr>
            <w:noProof/>
          </w:rPr>
          <w:delText>, 9</w:delText>
        </w:r>
      </w:del>
    </w:p>
    <w:p w14:paraId="45B2A044" w14:textId="77777777" w:rsidR="005E0D55" w:rsidDel="001237D2" w:rsidRDefault="005E0D55">
      <w:pPr>
        <w:pStyle w:val="Index1"/>
        <w:tabs>
          <w:tab w:val="right" w:pos="4735"/>
        </w:tabs>
        <w:rPr>
          <w:del w:id="1896" w:author="Clive Pygott" w:date="2018-05-14T21:16:00Z"/>
          <w:noProof/>
        </w:rPr>
      </w:pPr>
      <w:del w:id="1897" w:author="Clive Pygott" w:date="2018-05-14T21:16:00Z">
        <w:r w:rsidDel="001237D2">
          <w:rPr>
            <w:noProof/>
            <w:lang w:bidi="en-US"/>
          </w:rPr>
          <w:delText>DJS - Inter-language calling</w:delText>
        </w:r>
        <w:r w:rsidDel="001237D2">
          <w:rPr>
            <w:noProof/>
          </w:rPr>
          <w:delText>, 47</w:delText>
        </w:r>
      </w:del>
    </w:p>
    <w:p w14:paraId="70BB3D6C" w14:textId="77777777" w:rsidR="005E0D55" w:rsidDel="001237D2" w:rsidRDefault="005E0D55">
      <w:pPr>
        <w:pStyle w:val="IndexHeading"/>
        <w:tabs>
          <w:tab w:val="right" w:pos="4735"/>
        </w:tabs>
        <w:rPr>
          <w:del w:id="1898" w:author="Clive Pygott" w:date="2018-05-14T21:16:00Z"/>
          <w:rFonts w:cstheme="minorBidi"/>
          <w:b/>
          <w:bCs/>
          <w:noProof/>
        </w:rPr>
      </w:pPr>
    </w:p>
    <w:p w14:paraId="5A304794" w14:textId="77777777" w:rsidR="005E0D55" w:rsidDel="001237D2" w:rsidRDefault="005E0D55">
      <w:pPr>
        <w:pStyle w:val="Index1"/>
        <w:tabs>
          <w:tab w:val="right" w:pos="4735"/>
        </w:tabs>
        <w:rPr>
          <w:del w:id="1899" w:author="Clive Pygott" w:date="2018-05-14T21:16:00Z"/>
          <w:noProof/>
        </w:rPr>
      </w:pPr>
      <w:del w:id="1900" w:author="Clive Pygott" w:date="2018-05-14T21:16:00Z">
        <w:r w:rsidDel="001237D2">
          <w:rPr>
            <w:noProof/>
            <w:lang w:bidi="en-US"/>
          </w:rPr>
          <w:delText>EOJ - Demarcation of control flow</w:delText>
        </w:r>
        <w:r w:rsidDel="001237D2">
          <w:rPr>
            <w:noProof/>
          </w:rPr>
          <w:delText>, 37</w:delText>
        </w:r>
      </w:del>
    </w:p>
    <w:p w14:paraId="0936CF9C" w14:textId="77777777" w:rsidR="005E0D55" w:rsidDel="001237D2" w:rsidRDefault="005E0D55">
      <w:pPr>
        <w:pStyle w:val="Index1"/>
        <w:tabs>
          <w:tab w:val="right" w:pos="4735"/>
        </w:tabs>
        <w:rPr>
          <w:del w:id="1901" w:author="Clive Pygott" w:date="2018-05-14T21:16:00Z"/>
          <w:noProof/>
        </w:rPr>
      </w:pPr>
      <w:del w:id="1902" w:author="Clive Pygott" w:date="2018-05-14T21:16:00Z">
        <w:r w:rsidDel="001237D2">
          <w:rPr>
            <w:noProof/>
            <w:lang w:bidi="en-US"/>
          </w:rPr>
          <w:delText>EWD - Structured programming [EWD]</w:delText>
        </w:r>
        <w:r w:rsidDel="001237D2">
          <w:rPr>
            <w:noProof/>
          </w:rPr>
          <w:delText>, 40</w:delText>
        </w:r>
      </w:del>
    </w:p>
    <w:p w14:paraId="16C75B28" w14:textId="77777777" w:rsidR="005E0D55" w:rsidDel="001237D2" w:rsidRDefault="005E0D55">
      <w:pPr>
        <w:pStyle w:val="Index1"/>
        <w:tabs>
          <w:tab w:val="right" w:pos="4735"/>
        </w:tabs>
        <w:rPr>
          <w:del w:id="1903" w:author="Clive Pygott" w:date="2018-05-14T21:16:00Z"/>
          <w:noProof/>
        </w:rPr>
      </w:pPr>
      <w:del w:id="1904" w:author="Clive Pygott" w:date="2018-05-14T21:16:00Z">
        <w:r w:rsidDel="001237D2">
          <w:rPr>
            <w:noProof/>
            <w:lang w:bidi="en-US"/>
          </w:rPr>
          <w:delText>EWF - Undefined behaviour</w:delText>
        </w:r>
        <w:r w:rsidDel="001237D2">
          <w:rPr>
            <w:noProof/>
          </w:rPr>
          <w:delText>, 52</w:delText>
        </w:r>
      </w:del>
    </w:p>
    <w:p w14:paraId="7900CBF2" w14:textId="77777777" w:rsidR="005E0D55" w:rsidDel="001237D2" w:rsidRDefault="005E0D55">
      <w:pPr>
        <w:pStyle w:val="IndexHeading"/>
        <w:tabs>
          <w:tab w:val="right" w:pos="4735"/>
        </w:tabs>
        <w:rPr>
          <w:del w:id="1905" w:author="Clive Pygott" w:date="2018-05-14T21:16:00Z"/>
          <w:rFonts w:cstheme="minorBidi"/>
          <w:b/>
          <w:bCs/>
          <w:noProof/>
        </w:rPr>
      </w:pPr>
    </w:p>
    <w:p w14:paraId="2E9CE885" w14:textId="77777777" w:rsidR="005E0D55" w:rsidDel="001237D2" w:rsidRDefault="005E0D55">
      <w:pPr>
        <w:pStyle w:val="Index1"/>
        <w:tabs>
          <w:tab w:val="right" w:pos="4735"/>
        </w:tabs>
        <w:rPr>
          <w:del w:id="1906" w:author="Clive Pygott" w:date="2018-05-14T21:16:00Z"/>
          <w:noProof/>
        </w:rPr>
      </w:pPr>
      <w:del w:id="1907" w:author="Clive Pygott" w:date="2018-05-14T21:16:00Z">
        <w:r w:rsidDel="001237D2">
          <w:rPr>
            <w:noProof/>
            <w:lang w:bidi="en-US"/>
          </w:rPr>
          <w:delText>FAB - Implementation–defined behaviour</w:delText>
        </w:r>
        <w:r w:rsidDel="001237D2">
          <w:rPr>
            <w:noProof/>
          </w:rPr>
          <w:delText>, 52</w:delText>
        </w:r>
      </w:del>
    </w:p>
    <w:p w14:paraId="5490F57B" w14:textId="77777777" w:rsidR="005E0D55" w:rsidDel="001237D2" w:rsidRDefault="005E0D55">
      <w:pPr>
        <w:pStyle w:val="Index1"/>
        <w:tabs>
          <w:tab w:val="right" w:pos="4735"/>
        </w:tabs>
        <w:rPr>
          <w:del w:id="1908" w:author="Clive Pygott" w:date="2018-05-14T21:16:00Z"/>
          <w:noProof/>
        </w:rPr>
      </w:pPr>
      <w:del w:id="1909" w:author="Clive Pygott" w:date="2018-05-14T21:16:00Z">
        <w:r w:rsidDel="001237D2">
          <w:rPr>
            <w:noProof/>
            <w:lang w:bidi="en-US"/>
          </w:rPr>
          <w:delText>FIF - Arithmetic wrap-around error</w:delText>
        </w:r>
        <w:r w:rsidDel="001237D2">
          <w:rPr>
            <w:noProof/>
          </w:rPr>
          <w:delText>, 28</w:delText>
        </w:r>
      </w:del>
    </w:p>
    <w:p w14:paraId="58264E3E" w14:textId="77777777" w:rsidR="005E0D55" w:rsidDel="001237D2" w:rsidRDefault="005E0D55">
      <w:pPr>
        <w:pStyle w:val="Index1"/>
        <w:tabs>
          <w:tab w:val="right" w:pos="4735"/>
        </w:tabs>
        <w:rPr>
          <w:del w:id="1910" w:author="Clive Pygott" w:date="2018-05-14T21:16:00Z"/>
          <w:noProof/>
        </w:rPr>
      </w:pPr>
      <w:del w:id="1911" w:author="Clive Pygott" w:date="2018-05-14T21:16:00Z">
        <w:r w:rsidDel="001237D2">
          <w:rPr>
            <w:noProof/>
            <w:lang w:bidi="en-US"/>
          </w:rPr>
          <w:delText>FLC - Conversion errors</w:delText>
        </w:r>
        <w:r w:rsidDel="001237D2">
          <w:rPr>
            <w:noProof/>
          </w:rPr>
          <w:delText>, 19</w:delText>
        </w:r>
      </w:del>
    </w:p>
    <w:p w14:paraId="50948334" w14:textId="77777777" w:rsidR="005E0D55" w:rsidDel="001237D2" w:rsidRDefault="005E0D55">
      <w:pPr>
        <w:pStyle w:val="Index1"/>
        <w:tabs>
          <w:tab w:val="right" w:pos="4735"/>
        </w:tabs>
        <w:rPr>
          <w:del w:id="1912" w:author="Clive Pygott" w:date="2018-05-14T21:16:00Z"/>
          <w:noProof/>
        </w:rPr>
      </w:pPr>
      <w:del w:id="1913" w:author="Clive Pygott" w:date="2018-05-14T21:16:00Z">
        <w:r w:rsidDel="001237D2">
          <w:rPr>
            <w:noProof/>
            <w:lang w:bidi="en-US"/>
          </w:rPr>
          <w:delText>formal parameter</w:delText>
        </w:r>
        <w:r w:rsidDel="001237D2">
          <w:rPr>
            <w:noProof/>
          </w:rPr>
          <w:delText>, 9</w:delText>
        </w:r>
      </w:del>
    </w:p>
    <w:p w14:paraId="6C7A4432" w14:textId="77777777" w:rsidR="005E0D55" w:rsidDel="001237D2" w:rsidRDefault="005E0D55">
      <w:pPr>
        <w:pStyle w:val="IndexHeading"/>
        <w:tabs>
          <w:tab w:val="right" w:pos="4735"/>
        </w:tabs>
        <w:rPr>
          <w:del w:id="1914" w:author="Clive Pygott" w:date="2018-05-14T21:16:00Z"/>
          <w:rFonts w:cstheme="minorBidi"/>
          <w:b/>
          <w:bCs/>
          <w:noProof/>
        </w:rPr>
      </w:pPr>
    </w:p>
    <w:p w14:paraId="299717FE" w14:textId="77777777" w:rsidR="005E0D55" w:rsidDel="001237D2" w:rsidRDefault="005E0D55">
      <w:pPr>
        <w:pStyle w:val="Index1"/>
        <w:tabs>
          <w:tab w:val="right" w:pos="4735"/>
        </w:tabs>
        <w:rPr>
          <w:del w:id="1915" w:author="Clive Pygott" w:date="2018-05-14T21:16:00Z"/>
          <w:noProof/>
        </w:rPr>
      </w:pPr>
      <w:del w:id="1916" w:author="Clive Pygott" w:date="2018-05-14T21:16:00Z">
        <w:r w:rsidDel="001237D2">
          <w:rPr>
            <w:noProof/>
            <w:lang w:bidi="en-US"/>
          </w:rPr>
          <w:delText>GDL - Recursion</w:delText>
        </w:r>
        <w:r w:rsidDel="001237D2">
          <w:rPr>
            <w:noProof/>
          </w:rPr>
          <w:delText>, 43</w:delText>
        </w:r>
      </w:del>
    </w:p>
    <w:p w14:paraId="24803F6B" w14:textId="77777777" w:rsidR="005E0D55" w:rsidDel="001237D2" w:rsidRDefault="005E0D55">
      <w:pPr>
        <w:pStyle w:val="IndexHeading"/>
        <w:tabs>
          <w:tab w:val="right" w:pos="4735"/>
        </w:tabs>
        <w:rPr>
          <w:del w:id="1917" w:author="Clive Pygott" w:date="2018-05-14T21:16:00Z"/>
          <w:rFonts w:cstheme="minorBidi"/>
          <w:b/>
          <w:bCs/>
          <w:noProof/>
        </w:rPr>
      </w:pPr>
    </w:p>
    <w:p w14:paraId="670DC509" w14:textId="77777777" w:rsidR="005E0D55" w:rsidDel="001237D2" w:rsidRDefault="005E0D55">
      <w:pPr>
        <w:pStyle w:val="Index1"/>
        <w:tabs>
          <w:tab w:val="right" w:pos="4735"/>
        </w:tabs>
        <w:rPr>
          <w:del w:id="1918" w:author="Clive Pygott" w:date="2018-05-14T21:16:00Z"/>
          <w:noProof/>
        </w:rPr>
      </w:pPr>
      <w:del w:id="1919" w:author="Clive Pygott" w:date="2018-05-14T21:16:00Z">
        <w:r w:rsidDel="001237D2">
          <w:rPr>
            <w:noProof/>
            <w:lang w:bidi="en-US"/>
          </w:rPr>
          <w:delText>HCB - Buffer boundary violation</w:delText>
        </w:r>
        <w:r w:rsidDel="001237D2">
          <w:rPr>
            <w:noProof/>
          </w:rPr>
          <w:delText>, 21</w:delText>
        </w:r>
      </w:del>
    </w:p>
    <w:p w14:paraId="164CC9F5" w14:textId="77777777" w:rsidR="005E0D55" w:rsidDel="001237D2" w:rsidRDefault="005E0D55">
      <w:pPr>
        <w:pStyle w:val="Index1"/>
        <w:tabs>
          <w:tab w:val="right" w:pos="4735"/>
        </w:tabs>
        <w:rPr>
          <w:del w:id="1920" w:author="Clive Pygott" w:date="2018-05-14T21:16:00Z"/>
          <w:noProof/>
        </w:rPr>
      </w:pPr>
      <w:del w:id="1921" w:author="Clive Pygott" w:date="2018-05-14T21:16:00Z">
        <w:r w:rsidDel="001237D2">
          <w:rPr>
            <w:noProof/>
            <w:lang w:bidi="en-US"/>
          </w:rPr>
          <w:delText>HFC - Pointer type conversions</w:delText>
        </w:r>
        <w:r w:rsidDel="001237D2">
          <w:rPr>
            <w:noProof/>
          </w:rPr>
          <w:delText>, 24</w:delText>
        </w:r>
      </w:del>
    </w:p>
    <w:p w14:paraId="1AEC6DC2" w14:textId="77777777" w:rsidR="005E0D55" w:rsidDel="001237D2" w:rsidRDefault="005E0D55">
      <w:pPr>
        <w:pStyle w:val="Index1"/>
        <w:tabs>
          <w:tab w:val="right" w:pos="4735"/>
        </w:tabs>
        <w:rPr>
          <w:del w:id="1922" w:author="Clive Pygott" w:date="2018-05-14T21:16:00Z"/>
          <w:noProof/>
        </w:rPr>
      </w:pPr>
      <w:del w:id="1923" w:author="Clive Pygott" w:date="2018-05-14T21:16:00Z">
        <w:r w:rsidDel="001237D2">
          <w:rPr>
            <w:noProof/>
            <w:lang w:bidi="en-US"/>
          </w:rPr>
          <w:delText>HJW - Unanticipated exceptions from library routines</w:delText>
        </w:r>
        <w:r w:rsidDel="001237D2">
          <w:rPr>
            <w:noProof/>
          </w:rPr>
          <w:delText>, 49</w:delText>
        </w:r>
      </w:del>
    </w:p>
    <w:p w14:paraId="7B3B7654" w14:textId="77777777" w:rsidR="005E0D55" w:rsidDel="001237D2" w:rsidRDefault="005E0D55">
      <w:pPr>
        <w:pStyle w:val="IndexHeading"/>
        <w:tabs>
          <w:tab w:val="right" w:pos="4735"/>
        </w:tabs>
        <w:rPr>
          <w:del w:id="1924" w:author="Clive Pygott" w:date="2018-05-14T21:16:00Z"/>
          <w:rFonts w:cstheme="minorBidi"/>
          <w:b/>
          <w:bCs/>
          <w:noProof/>
        </w:rPr>
      </w:pPr>
    </w:p>
    <w:p w14:paraId="33375FF7" w14:textId="77777777" w:rsidR="005E0D55" w:rsidDel="001237D2" w:rsidRDefault="005E0D55">
      <w:pPr>
        <w:pStyle w:val="Index1"/>
        <w:tabs>
          <w:tab w:val="right" w:pos="4735"/>
        </w:tabs>
        <w:rPr>
          <w:del w:id="1925" w:author="Clive Pygott" w:date="2018-05-14T21:16:00Z"/>
          <w:noProof/>
        </w:rPr>
      </w:pPr>
      <w:del w:id="1926" w:author="Clive Pygott" w:date="2018-05-14T21:16:00Z">
        <w:r w:rsidDel="001237D2">
          <w:rPr>
            <w:noProof/>
            <w:lang w:bidi="en-US"/>
          </w:rPr>
          <w:delText>IHN - Type system</w:delText>
        </w:r>
        <w:r w:rsidDel="001237D2">
          <w:rPr>
            <w:noProof/>
          </w:rPr>
          <w:delText>, 15</w:delText>
        </w:r>
      </w:del>
    </w:p>
    <w:p w14:paraId="6E694C7C" w14:textId="77777777" w:rsidR="005E0D55" w:rsidDel="001237D2" w:rsidRDefault="005E0D55">
      <w:pPr>
        <w:pStyle w:val="Index1"/>
        <w:tabs>
          <w:tab w:val="right" w:pos="4735"/>
        </w:tabs>
        <w:rPr>
          <w:del w:id="1927" w:author="Clive Pygott" w:date="2018-05-14T21:16:00Z"/>
          <w:noProof/>
        </w:rPr>
      </w:pPr>
      <w:del w:id="1928" w:author="Clive Pygott" w:date="2018-05-14T21:16:00Z">
        <w:r w:rsidDel="001237D2">
          <w:rPr>
            <w:noProof/>
            <w:lang w:bidi="en-US"/>
          </w:rPr>
          <w:lastRenderedPageBreak/>
          <w:delText>implementation</w:delText>
        </w:r>
        <w:r w:rsidDel="001237D2">
          <w:rPr>
            <w:noProof/>
          </w:rPr>
          <w:delText>, 9</w:delText>
        </w:r>
      </w:del>
    </w:p>
    <w:p w14:paraId="58A8355E" w14:textId="77777777" w:rsidR="005E0D55" w:rsidDel="001237D2" w:rsidRDefault="005E0D55">
      <w:pPr>
        <w:pStyle w:val="Index1"/>
        <w:tabs>
          <w:tab w:val="right" w:pos="4735"/>
        </w:tabs>
        <w:rPr>
          <w:del w:id="1929" w:author="Clive Pygott" w:date="2018-05-14T21:16:00Z"/>
          <w:noProof/>
        </w:rPr>
      </w:pPr>
      <w:del w:id="1930" w:author="Clive Pygott" w:date="2018-05-14T21:16:00Z">
        <w:r w:rsidRPr="00721C70" w:rsidDel="001237D2">
          <w:rPr>
            <w:noProof/>
            <w:u w:val="single"/>
          </w:rPr>
          <w:delText>implementation limit</w:delText>
        </w:r>
        <w:r w:rsidDel="001237D2">
          <w:rPr>
            <w:noProof/>
          </w:rPr>
          <w:delText>, 10</w:delText>
        </w:r>
      </w:del>
    </w:p>
    <w:p w14:paraId="48144EF5" w14:textId="77777777" w:rsidR="005E0D55" w:rsidDel="001237D2" w:rsidRDefault="005E0D55">
      <w:pPr>
        <w:pStyle w:val="Index1"/>
        <w:tabs>
          <w:tab w:val="right" w:pos="4735"/>
        </w:tabs>
        <w:rPr>
          <w:del w:id="1931" w:author="Clive Pygott" w:date="2018-05-14T21:16:00Z"/>
          <w:noProof/>
        </w:rPr>
      </w:pPr>
      <w:del w:id="1932" w:author="Clive Pygott" w:date="2018-05-14T21:16:00Z">
        <w:r w:rsidRPr="00721C70" w:rsidDel="001237D2">
          <w:rPr>
            <w:noProof/>
            <w:u w:val="single"/>
          </w:rPr>
          <w:delText>implementation-defined behaviour</w:delText>
        </w:r>
        <w:r w:rsidDel="001237D2">
          <w:rPr>
            <w:noProof/>
          </w:rPr>
          <w:delText>, 9</w:delText>
        </w:r>
      </w:del>
    </w:p>
    <w:p w14:paraId="4E25F7DA" w14:textId="77777777" w:rsidR="005E0D55" w:rsidDel="001237D2" w:rsidRDefault="005E0D55">
      <w:pPr>
        <w:pStyle w:val="Index1"/>
        <w:tabs>
          <w:tab w:val="right" w:pos="4735"/>
        </w:tabs>
        <w:rPr>
          <w:del w:id="1933" w:author="Clive Pygott" w:date="2018-05-14T21:16:00Z"/>
          <w:noProof/>
        </w:rPr>
      </w:pPr>
      <w:del w:id="1934" w:author="Clive Pygott" w:date="2018-05-14T21:16:00Z">
        <w:r w:rsidRPr="00721C70" w:rsidDel="001237D2">
          <w:rPr>
            <w:noProof/>
            <w:u w:val="single"/>
          </w:rPr>
          <w:delText>implementation-defined value</w:delText>
        </w:r>
        <w:r w:rsidDel="001237D2">
          <w:rPr>
            <w:noProof/>
          </w:rPr>
          <w:delText>, 10</w:delText>
        </w:r>
      </w:del>
    </w:p>
    <w:p w14:paraId="21A240C9" w14:textId="77777777" w:rsidR="005E0D55" w:rsidDel="001237D2" w:rsidRDefault="005E0D55">
      <w:pPr>
        <w:pStyle w:val="Index1"/>
        <w:tabs>
          <w:tab w:val="right" w:pos="4735"/>
        </w:tabs>
        <w:rPr>
          <w:del w:id="1935" w:author="Clive Pygott" w:date="2018-05-14T21:16:00Z"/>
          <w:noProof/>
        </w:rPr>
      </w:pPr>
      <w:del w:id="1936" w:author="Clive Pygott" w:date="2018-05-14T21:16:00Z">
        <w:r w:rsidDel="001237D2">
          <w:rPr>
            <w:noProof/>
            <w:lang w:bidi="en-US"/>
          </w:rPr>
          <w:delText>indeterminate value</w:delText>
        </w:r>
        <w:r w:rsidDel="001237D2">
          <w:rPr>
            <w:noProof/>
          </w:rPr>
          <w:delText>, 10</w:delText>
        </w:r>
      </w:del>
    </w:p>
    <w:p w14:paraId="689C29A5" w14:textId="77777777" w:rsidR="005E0D55" w:rsidDel="001237D2" w:rsidRDefault="005E0D55">
      <w:pPr>
        <w:pStyle w:val="IndexHeading"/>
        <w:tabs>
          <w:tab w:val="right" w:pos="4735"/>
        </w:tabs>
        <w:rPr>
          <w:del w:id="1937" w:author="Clive Pygott" w:date="2018-05-14T21:16:00Z"/>
          <w:rFonts w:cstheme="minorBidi"/>
          <w:b/>
          <w:bCs/>
          <w:noProof/>
        </w:rPr>
      </w:pPr>
    </w:p>
    <w:p w14:paraId="49F69BD9" w14:textId="77777777" w:rsidR="005E0D55" w:rsidDel="001237D2" w:rsidRDefault="005E0D55">
      <w:pPr>
        <w:pStyle w:val="Index1"/>
        <w:tabs>
          <w:tab w:val="right" w:pos="4735"/>
        </w:tabs>
        <w:rPr>
          <w:del w:id="1938" w:author="Clive Pygott" w:date="2018-05-14T21:16:00Z"/>
          <w:noProof/>
        </w:rPr>
      </w:pPr>
      <w:del w:id="1939" w:author="Clive Pygott" w:date="2018-05-14T21:16:00Z">
        <w:r w:rsidDel="001237D2">
          <w:rPr>
            <w:noProof/>
            <w:lang w:bidi="en-US"/>
          </w:rPr>
          <w:delText>JCW - Operator precedence and associativity</w:delText>
        </w:r>
        <w:r w:rsidDel="001237D2">
          <w:rPr>
            <w:noProof/>
          </w:rPr>
          <w:delText>, 33</w:delText>
        </w:r>
      </w:del>
    </w:p>
    <w:p w14:paraId="14C5A5CE" w14:textId="77777777" w:rsidR="005E0D55" w:rsidDel="001237D2" w:rsidRDefault="005E0D55">
      <w:pPr>
        <w:pStyle w:val="IndexHeading"/>
        <w:tabs>
          <w:tab w:val="right" w:pos="4735"/>
        </w:tabs>
        <w:rPr>
          <w:del w:id="1940" w:author="Clive Pygott" w:date="2018-05-14T21:16:00Z"/>
          <w:rFonts w:cstheme="minorBidi"/>
          <w:b/>
          <w:bCs/>
          <w:noProof/>
        </w:rPr>
      </w:pPr>
    </w:p>
    <w:p w14:paraId="7D769EBB" w14:textId="77777777" w:rsidR="005E0D55" w:rsidDel="001237D2" w:rsidRDefault="005E0D55">
      <w:pPr>
        <w:pStyle w:val="Index1"/>
        <w:tabs>
          <w:tab w:val="right" w:pos="4735"/>
        </w:tabs>
        <w:rPr>
          <w:del w:id="1941" w:author="Clive Pygott" w:date="2018-05-14T21:16:00Z"/>
          <w:noProof/>
        </w:rPr>
      </w:pPr>
      <w:del w:id="1942" w:author="Clive Pygott" w:date="2018-05-14T21:16:00Z">
        <w:r w:rsidDel="001237D2">
          <w:rPr>
            <w:noProof/>
            <w:lang w:bidi="en-US"/>
          </w:rPr>
          <w:delText>KOA - Likely incorrect expression</w:delText>
        </w:r>
        <w:r w:rsidDel="001237D2">
          <w:rPr>
            <w:noProof/>
          </w:rPr>
          <w:delText>, 34</w:delText>
        </w:r>
      </w:del>
    </w:p>
    <w:p w14:paraId="4AB47667" w14:textId="77777777" w:rsidR="005E0D55" w:rsidDel="001237D2" w:rsidRDefault="005E0D55">
      <w:pPr>
        <w:pStyle w:val="IndexHeading"/>
        <w:tabs>
          <w:tab w:val="right" w:pos="4735"/>
        </w:tabs>
        <w:rPr>
          <w:del w:id="1943" w:author="Clive Pygott" w:date="2018-05-14T21:16:00Z"/>
          <w:rFonts w:cstheme="minorBidi"/>
          <w:b/>
          <w:bCs/>
          <w:noProof/>
        </w:rPr>
      </w:pPr>
    </w:p>
    <w:p w14:paraId="082F1AAC" w14:textId="77777777" w:rsidR="005E0D55" w:rsidDel="001237D2" w:rsidRDefault="005E0D55">
      <w:pPr>
        <w:pStyle w:val="Index1"/>
        <w:tabs>
          <w:tab w:val="right" w:pos="4735"/>
        </w:tabs>
        <w:rPr>
          <w:del w:id="1944" w:author="Clive Pygott" w:date="2018-05-14T21:16:00Z"/>
          <w:noProof/>
        </w:rPr>
      </w:pPr>
      <w:del w:id="1945" w:author="Clive Pygott" w:date="2018-05-14T21:16:00Z">
        <w:r w:rsidDel="001237D2">
          <w:rPr>
            <w:noProof/>
          </w:rPr>
          <w:delText>Language Vulnerabilities</w:delText>
        </w:r>
      </w:del>
    </w:p>
    <w:p w14:paraId="121EF661" w14:textId="77777777" w:rsidR="005E0D55" w:rsidDel="001237D2" w:rsidRDefault="005E0D55">
      <w:pPr>
        <w:pStyle w:val="Index2"/>
        <w:tabs>
          <w:tab w:val="right" w:pos="4735"/>
        </w:tabs>
        <w:rPr>
          <w:del w:id="1946" w:author="Clive Pygott" w:date="2018-05-14T21:16:00Z"/>
          <w:noProof/>
        </w:rPr>
      </w:pPr>
      <w:del w:id="1947" w:author="Clive Pygott" w:date="2018-05-14T21:16:00Z">
        <w:r w:rsidDel="001237D2">
          <w:rPr>
            <w:noProof/>
            <w:lang w:bidi="en-US"/>
          </w:rPr>
          <w:delText>Argument passing to library functions [TRJ]</w:delText>
        </w:r>
        <w:r w:rsidDel="001237D2">
          <w:rPr>
            <w:noProof/>
          </w:rPr>
          <w:delText>, 47</w:delText>
        </w:r>
      </w:del>
    </w:p>
    <w:p w14:paraId="48DE9C10" w14:textId="77777777" w:rsidR="005E0D55" w:rsidDel="001237D2" w:rsidRDefault="005E0D55">
      <w:pPr>
        <w:pStyle w:val="Index2"/>
        <w:tabs>
          <w:tab w:val="right" w:pos="4735"/>
        </w:tabs>
        <w:rPr>
          <w:del w:id="1948" w:author="Clive Pygott" w:date="2018-05-14T21:16:00Z"/>
          <w:noProof/>
        </w:rPr>
      </w:pPr>
      <w:del w:id="1949" w:author="Clive Pygott" w:date="2018-05-14T21:16:00Z">
        <w:r w:rsidDel="001237D2">
          <w:rPr>
            <w:noProof/>
            <w:lang w:bidi="en-US"/>
          </w:rPr>
          <w:delText>Arithmetic wrap-around error [FIF]</w:delText>
        </w:r>
        <w:r w:rsidDel="001237D2">
          <w:rPr>
            <w:noProof/>
          </w:rPr>
          <w:delText>, 28</w:delText>
        </w:r>
      </w:del>
    </w:p>
    <w:p w14:paraId="1F15EDD4" w14:textId="77777777" w:rsidR="005E0D55" w:rsidDel="001237D2" w:rsidRDefault="005E0D55">
      <w:pPr>
        <w:pStyle w:val="Index2"/>
        <w:tabs>
          <w:tab w:val="right" w:pos="4735"/>
        </w:tabs>
        <w:rPr>
          <w:del w:id="1950" w:author="Clive Pygott" w:date="2018-05-14T21:16:00Z"/>
          <w:noProof/>
        </w:rPr>
      </w:pPr>
      <w:del w:id="1951" w:author="Clive Pygott" w:date="2018-05-14T21:16:00Z">
        <w:r w:rsidDel="001237D2">
          <w:rPr>
            <w:noProof/>
            <w:lang w:bidi="en-US"/>
          </w:rPr>
          <w:delText>Bit representations [STR]</w:delText>
        </w:r>
        <w:r w:rsidDel="001237D2">
          <w:rPr>
            <w:noProof/>
          </w:rPr>
          <w:delText>, 15</w:delText>
        </w:r>
      </w:del>
    </w:p>
    <w:p w14:paraId="27519397" w14:textId="77777777" w:rsidR="005E0D55" w:rsidDel="001237D2" w:rsidRDefault="005E0D55">
      <w:pPr>
        <w:pStyle w:val="Index2"/>
        <w:tabs>
          <w:tab w:val="right" w:pos="4735"/>
        </w:tabs>
        <w:rPr>
          <w:del w:id="1952" w:author="Clive Pygott" w:date="2018-05-14T21:16:00Z"/>
          <w:noProof/>
        </w:rPr>
      </w:pPr>
      <w:del w:id="1953" w:author="Clive Pygott" w:date="2018-05-14T21:16:00Z">
        <w:r w:rsidDel="001237D2">
          <w:rPr>
            <w:noProof/>
            <w:lang w:bidi="en-US"/>
          </w:rPr>
          <w:delText>Buffer boundary violation [HCB]</w:delText>
        </w:r>
        <w:r w:rsidDel="001237D2">
          <w:rPr>
            <w:noProof/>
          </w:rPr>
          <w:delText>, 21</w:delText>
        </w:r>
      </w:del>
    </w:p>
    <w:p w14:paraId="7F97DCD2" w14:textId="77777777" w:rsidR="005E0D55" w:rsidDel="001237D2" w:rsidRDefault="005E0D55">
      <w:pPr>
        <w:pStyle w:val="Index2"/>
        <w:tabs>
          <w:tab w:val="right" w:pos="4735"/>
        </w:tabs>
        <w:rPr>
          <w:del w:id="1954" w:author="Clive Pygott" w:date="2018-05-14T21:16:00Z"/>
          <w:noProof/>
        </w:rPr>
      </w:pPr>
      <w:del w:id="1955" w:author="Clive Pygott" w:date="2018-05-14T21:16:00Z">
        <w:r w:rsidDel="001237D2">
          <w:rPr>
            <w:noProof/>
            <w:lang w:bidi="en-US"/>
          </w:rPr>
          <w:delText>Choice of clear names [NAI]</w:delText>
        </w:r>
        <w:r w:rsidDel="001237D2">
          <w:rPr>
            <w:noProof/>
          </w:rPr>
          <w:delText>, 29</w:delText>
        </w:r>
      </w:del>
    </w:p>
    <w:p w14:paraId="7FFF63BD" w14:textId="77777777" w:rsidR="005E0D55" w:rsidDel="001237D2" w:rsidRDefault="005E0D55">
      <w:pPr>
        <w:pStyle w:val="Index2"/>
        <w:tabs>
          <w:tab w:val="right" w:pos="4735"/>
        </w:tabs>
        <w:rPr>
          <w:del w:id="1956" w:author="Clive Pygott" w:date="2018-05-14T21:16:00Z"/>
          <w:noProof/>
        </w:rPr>
      </w:pPr>
      <w:del w:id="1957" w:author="Clive Pygott" w:date="2018-05-14T21:16:00Z">
        <w:r w:rsidDel="001237D2">
          <w:rPr>
            <w:noProof/>
          </w:rPr>
          <w:delText xml:space="preserve">Concurrency – </w:delText>
        </w:r>
        <w:r w:rsidRPr="00721C70" w:rsidDel="001237D2">
          <w:rPr>
            <w:noProof/>
            <w:lang w:val="en-CA"/>
          </w:rPr>
          <w:delText>Activation [CGA]</w:delText>
        </w:r>
        <w:r w:rsidDel="001237D2">
          <w:rPr>
            <w:noProof/>
          </w:rPr>
          <w:delText>, 53</w:delText>
        </w:r>
      </w:del>
    </w:p>
    <w:p w14:paraId="03A248D1" w14:textId="77777777" w:rsidR="005E0D55" w:rsidDel="001237D2" w:rsidRDefault="005E0D55">
      <w:pPr>
        <w:pStyle w:val="Index2"/>
        <w:tabs>
          <w:tab w:val="right" w:pos="4735"/>
        </w:tabs>
        <w:rPr>
          <w:del w:id="1958" w:author="Clive Pygott" w:date="2018-05-14T21:16:00Z"/>
          <w:noProof/>
        </w:rPr>
      </w:pPr>
      <w:del w:id="1959" w:author="Clive Pygott" w:date="2018-05-14T21:16:00Z">
        <w:r w:rsidDel="001237D2">
          <w:rPr>
            <w:noProof/>
          </w:rPr>
          <w:delText>Concurrency – Concurrent Data Access [CGX], 54</w:delText>
        </w:r>
      </w:del>
    </w:p>
    <w:p w14:paraId="03D036D9" w14:textId="77777777" w:rsidR="005E0D55" w:rsidDel="001237D2" w:rsidRDefault="005E0D55">
      <w:pPr>
        <w:pStyle w:val="Index2"/>
        <w:tabs>
          <w:tab w:val="right" w:pos="4735"/>
        </w:tabs>
        <w:rPr>
          <w:del w:id="1960" w:author="Clive Pygott" w:date="2018-05-14T21:16:00Z"/>
          <w:noProof/>
        </w:rPr>
      </w:pPr>
      <w:del w:id="1961" w:author="Clive Pygott" w:date="2018-05-14T21:16:00Z">
        <w:r w:rsidDel="001237D2">
          <w:rPr>
            <w:noProof/>
          </w:rPr>
          <w:delText xml:space="preserve">Concurrency – </w:delText>
        </w:r>
        <w:r w:rsidRPr="00721C70" w:rsidDel="001237D2">
          <w:rPr>
            <w:noProof/>
            <w:lang w:val="en-CA"/>
          </w:rPr>
          <w:delText>Directed termination [CGT]</w:delText>
        </w:r>
        <w:r w:rsidDel="001237D2">
          <w:rPr>
            <w:noProof/>
          </w:rPr>
          <w:delText>, 54</w:delText>
        </w:r>
      </w:del>
    </w:p>
    <w:p w14:paraId="65D4C9CB" w14:textId="77777777" w:rsidR="005E0D55" w:rsidDel="001237D2" w:rsidRDefault="005E0D55">
      <w:pPr>
        <w:pStyle w:val="Index2"/>
        <w:tabs>
          <w:tab w:val="right" w:pos="4735"/>
        </w:tabs>
        <w:rPr>
          <w:del w:id="1962" w:author="Clive Pygott" w:date="2018-05-14T21:16:00Z"/>
          <w:noProof/>
        </w:rPr>
      </w:pPr>
      <w:del w:id="1963" w:author="Clive Pygott" w:date="2018-05-14T21:16:00Z">
        <w:r w:rsidDel="001237D2">
          <w:rPr>
            <w:noProof/>
          </w:rPr>
          <w:delText>Concurrency – Premature termination [CGS], 55</w:delText>
        </w:r>
      </w:del>
    </w:p>
    <w:p w14:paraId="2F4E5BF8" w14:textId="77777777" w:rsidR="005E0D55" w:rsidDel="001237D2" w:rsidRDefault="005E0D55">
      <w:pPr>
        <w:pStyle w:val="Index2"/>
        <w:tabs>
          <w:tab w:val="right" w:pos="4735"/>
        </w:tabs>
        <w:rPr>
          <w:del w:id="1964" w:author="Clive Pygott" w:date="2018-05-14T21:16:00Z"/>
          <w:noProof/>
        </w:rPr>
      </w:pPr>
      <w:del w:id="1965" w:author="Clive Pygott" w:date="2018-05-14T21:16:00Z">
        <w:r w:rsidDel="001237D2">
          <w:rPr>
            <w:noProof/>
            <w:lang w:bidi="en-US"/>
          </w:rPr>
          <w:delText>Conversion errors [FLC]</w:delText>
        </w:r>
        <w:r w:rsidDel="001237D2">
          <w:rPr>
            <w:noProof/>
          </w:rPr>
          <w:delText>, 19</w:delText>
        </w:r>
      </w:del>
    </w:p>
    <w:p w14:paraId="6C2B1028" w14:textId="77777777" w:rsidR="005E0D55" w:rsidDel="001237D2" w:rsidRDefault="005E0D55">
      <w:pPr>
        <w:pStyle w:val="Index2"/>
        <w:tabs>
          <w:tab w:val="right" w:pos="4735"/>
        </w:tabs>
        <w:rPr>
          <w:del w:id="1966" w:author="Clive Pygott" w:date="2018-05-14T21:16:00Z"/>
          <w:noProof/>
        </w:rPr>
      </w:pPr>
      <w:del w:id="1967" w:author="Clive Pygott" w:date="2018-05-14T21:16:00Z">
        <w:r w:rsidDel="001237D2">
          <w:rPr>
            <w:noProof/>
            <w:lang w:bidi="en-US"/>
          </w:rPr>
          <w:delText>Dangling reference to heap [XYK]</w:delText>
        </w:r>
        <w:r w:rsidDel="001237D2">
          <w:rPr>
            <w:noProof/>
          </w:rPr>
          <w:delText>, 26</w:delText>
        </w:r>
      </w:del>
    </w:p>
    <w:p w14:paraId="4B17D148" w14:textId="77777777" w:rsidR="005E0D55" w:rsidDel="001237D2" w:rsidRDefault="005E0D55">
      <w:pPr>
        <w:pStyle w:val="Index2"/>
        <w:tabs>
          <w:tab w:val="right" w:pos="4735"/>
        </w:tabs>
        <w:rPr>
          <w:del w:id="1968" w:author="Clive Pygott" w:date="2018-05-14T21:16:00Z"/>
          <w:noProof/>
        </w:rPr>
      </w:pPr>
      <w:del w:id="1969" w:author="Clive Pygott" w:date="2018-05-14T21:16:00Z">
        <w:r w:rsidDel="001237D2">
          <w:rPr>
            <w:noProof/>
            <w:lang w:bidi="en-US"/>
          </w:rPr>
          <w:delText>Dangling references to stack frames [DCM]</w:delText>
        </w:r>
        <w:r w:rsidDel="001237D2">
          <w:rPr>
            <w:noProof/>
          </w:rPr>
          <w:delText>, 42</w:delText>
        </w:r>
      </w:del>
    </w:p>
    <w:p w14:paraId="6BC48FA5" w14:textId="77777777" w:rsidR="005E0D55" w:rsidDel="001237D2" w:rsidRDefault="005E0D55">
      <w:pPr>
        <w:pStyle w:val="Index2"/>
        <w:tabs>
          <w:tab w:val="right" w:pos="4735"/>
        </w:tabs>
        <w:rPr>
          <w:del w:id="1970" w:author="Clive Pygott" w:date="2018-05-14T21:16:00Z"/>
          <w:noProof/>
        </w:rPr>
      </w:pPr>
      <w:del w:id="1971" w:author="Clive Pygott" w:date="2018-05-14T21:16:00Z">
        <w:r w:rsidDel="001237D2">
          <w:rPr>
            <w:noProof/>
            <w:lang w:bidi="en-US"/>
          </w:rPr>
          <w:delText>Dead and deactivated code [XYQ]</w:delText>
        </w:r>
        <w:r w:rsidDel="001237D2">
          <w:rPr>
            <w:noProof/>
          </w:rPr>
          <w:delText>, 35</w:delText>
        </w:r>
      </w:del>
    </w:p>
    <w:p w14:paraId="6EC79AA2" w14:textId="77777777" w:rsidR="005E0D55" w:rsidDel="001237D2" w:rsidRDefault="005E0D55">
      <w:pPr>
        <w:pStyle w:val="Index2"/>
        <w:tabs>
          <w:tab w:val="right" w:pos="4735"/>
        </w:tabs>
        <w:rPr>
          <w:del w:id="1972" w:author="Clive Pygott" w:date="2018-05-14T21:16:00Z"/>
          <w:noProof/>
        </w:rPr>
      </w:pPr>
      <w:del w:id="1973" w:author="Clive Pygott" w:date="2018-05-14T21:16:00Z">
        <w:r w:rsidDel="001237D2">
          <w:rPr>
            <w:noProof/>
            <w:lang w:bidi="en-US"/>
          </w:rPr>
          <w:delText>Dead store [WXQ]</w:delText>
        </w:r>
        <w:r w:rsidDel="001237D2">
          <w:rPr>
            <w:noProof/>
          </w:rPr>
          <w:delText>, 30</w:delText>
        </w:r>
      </w:del>
    </w:p>
    <w:p w14:paraId="7A84360E" w14:textId="77777777" w:rsidR="005E0D55" w:rsidDel="001237D2" w:rsidRDefault="005E0D55">
      <w:pPr>
        <w:pStyle w:val="Index2"/>
        <w:tabs>
          <w:tab w:val="right" w:pos="4735"/>
        </w:tabs>
        <w:rPr>
          <w:del w:id="1974" w:author="Clive Pygott" w:date="2018-05-14T21:16:00Z"/>
          <w:noProof/>
        </w:rPr>
      </w:pPr>
      <w:del w:id="1975" w:author="Clive Pygott" w:date="2018-05-14T21:16:00Z">
        <w:r w:rsidDel="001237D2">
          <w:rPr>
            <w:noProof/>
          </w:rPr>
          <w:delText>Deep vs. shallow copying [YAN], 45</w:delText>
        </w:r>
      </w:del>
    </w:p>
    <w:p w14:paraId="3D1AA502" w14:textId="77777777" w:rsidR="005E0D55" w:rsidDel="001237D2" w:rsidRDefault="005E0D55">
      <w:pPr>
        <w:pStyle w:val="Index2"/>
        <w:tabs>
          <w:tab w:val="right" w:pos="4735"/>
        </w:tabs>
        <w:rPr>
          <w:del w:id="1976" w:author="Clive Pygott" w:date="2018-05-14T21:16:00Z"/>
          <w:noProof/>
        </w:rPr>
      </w:pPr>
      <w:del w:id="1977" w:author="Clive Pygott" w:date="2018-05-14T21:16:00Z">
        <w:r w:rsidDel="001237D2">
          <w:rPr>
            <w:noProof/>
            <w:lang w:bidi="en-US"/>
          </w:rPr>
          <w:delText>Demarcation of control flow [EOJ]</w:delText>
        </w:r>
        <w:r w:rsidDel="001237D2">
          <w:rPr>
            <w:noProof/>
          </w:rPr>
          <w:delText>, 37</w:delText>
        </w:r>
      </w:del>
    </w:p>
    <w:p w14:paraId="4239032F" w14:textId="77777777" w:rsidR="005E0D55" w:rsidDel="001237D2" w:rsidRDefault="005E0D55">
      <w:pPr>
        <w:pStyle w:val="Index2"/>
        <w:tabs>
          <w:tab w:val="right" w:pos="4735"/>
        </w:tabs>
        <w:rPr>
          <w:del w:id="1978" w:author="Clive Pygott" w:date="2018-05-14T21:16:00Z"/>
          <w:noProof/>
        </w:rPr>
      </w:pPr>
      <w:del w:id="1979" w:author="Clive Pygott" w:date="2018-05-14T21:16:00Z">
        <w:r w:rsidDel="001237D2">
          <w:rPr>
            <w:noProof/>
            <w:lang w:bidi="en-US"/>
          </w:rPr>
          <w:delText>Deprecated language features [MEM]</w:delText>
        </w:r>
        <w:r w:rsidDel="001237D2">
          <w:rPr>
            <w:noProof/>
          </w:rPr>
          <w:delText>, 53</w:delText>
        </w:r>
      </w:del>
    </w:p>
    <w:p w14:paraId="203C0A87" w14:textId="77777777" w:rsidR="005E0D55" w:rsidDel="001237D2" w:rsidRDefault="005E0D55">
      <w:pPr>
        <w:pStyle w:val="Index2"/>
        <w:tabs>
          <w:tab w:val="right" w:pos="4735"/>
        </w:tabs>
        <w:rPr>
          <w:del w:id="1980" w:author="Clive Pygott" w:date="2018-05-14T21:16:00Z"/>
          <w:noProof/>
        </w:rPr>
      </w:pPr>
      <w:del w:id="1981" w:author="Clive Pygott" w:date="2018-05-14T21:16:00Z">
        <w:r w:rsidDel="001237D2">
          <w:rPr>
            <w:noProof/>
            <w:lang w:bidi="en-US"/>
          </w:rPr>
          <w:delText>Dynamically-linked code and self-modifying code [NYY]</w:delText>
        </w:r>
        <w:r w:rsidDel="001237D2">
          <w:rPr>
            <w:noProof/>
          </w:rPr>
          <w:delText>, 48</w:delText>
        </w:r>
      </w:del>
    </w:p>
    <w:p w14:paraId="3A6C9876" w14:textId="77777777" w:rsidR="005E0D55" w:rsidDel="001237D2" w:rsidRDefault="005E0D55">
      <w:pPr>
        <w:pStyle w:val="Index2"/>
        <w:tabs>
          <w:tab w:val="right" w:pos="4735"/>
        </w:tabs>
        <w:rPr>
          <w:del w:id="1982" w:author="Clive Pygott" w:date="2018-05-14T21:16:00Z"/>
          <w:noProof/>
        </w:rPr>
      </w:pPr>
      <w:del w:id="1983" w:author="Clive Pygott" w:date="2018-05-14T21:16:00Z">
        <w:r w:rsidDel="001237D2">
          <w:rPr>
            <w:noProof/>
            <w:lang w:bidi="en-US"/>
          </w:rPr>
          <w:delText>Enumerator issues [CCB]</w:delText>
        </w:r>
        <w:r w:rsidDel="001237D2">
          <w:rPr>
            <w:noProof/>
          </w:rPr>
          <w:delText>, 17</w:delText>
        </w:r>
      </w:del>
    </w:p>
    <w:p w14:paraId="7321C247" w14:textId="77777777" w:rsidR="005E0D55" w:rsidDel="001237D2" w:rsidRDefault="005E0D55">
      <w:pPr>
        <w:pStyle w:val="Index2"/>
        <w:tabs>
          <w:tab w:val="right" w:pos="4735"/>
        </w:tabs>
        <w:rPr>
          <w:del w:id="1984" w:author="Clive Pygott" w:date="2018-05-14T21:16:00Z"/>
          <w:noProof/>
        </w:rPr>
      </w:pPr>
      <w:del w:id="1985" w:author="Clive Pygott" w:date="2018-05-14T21:16:00Z">
        <w:r w:rsidDel="001237D2">
          <w:rPr>
            <w:noProof/>
            <w:lang w:bidi="en-US"/>
          </w:rPr>
          <w:delText>Extra intrinsics [LRM]</w:delText>
        </w:r>
        <w:r w:rsidDel="001237D2">
          <w:rPr>
            <w:noProof/>
          </w:rPr>
          <w:delText>, 47</w:delText>
        </w:r>
      </w:del>
    </w:p>
    <w:p w14:paraId="71270EB5" w14:textId="77777777" w:rsidR="005E0D55" w:rsidDel="001237D2" w:rsidRDefault="005E0D55">
      <w:pPr>
        <w:pStyle w:val="Index2"/>
        <w:tabs>
          <w:tab w:val="right" w:pos="4735"/>
        </w:tabs>
        <w:rPr>
          <w:del w:id="1986" w:author="Clive Pygott" w:date="2018-05-14T21:16:00Z"/>
          <w:noProof/>
        </w:rPr>
      </w:pPr>
      <w:del w:id="1987" w:author="Clive Pygott" w:date="2018-05-14T21:16:00Z">
        <w:r w:rsidDel="001237D2">
          <w:rPr>
            <w:noProof/>
            <w:lang w:bidi="en-US"/>
          </w:rPr>
          <w:delText>Floating-point arithmetic [PLF]</w:delText>
        </w:r>
        <w:r w:rsidDel="001237D2">
          <w:rPr>
            <w:noProof/>
          </w:rPr>
          <w:delText>, 16</w:delText>
        </w:r>
      </w:del>
    </w:p>
    <w:p w14:paraId="026C2BC5" w14:textId="77777777" w:rsidR="005E0D55" w:rsidDel="001237D2" w:rsidRDefault="005E0D55">
      <w:pPr>
        <w:pStyle w:val="Index2"/>
        <w:tabs>
          <w:tab w:val="right" w:pos="4735"/>
        </w:tabs>
        <w:rPr>
          <w:del w:id="1988" w:author="Clive Pygott" w:date="2018-05-14T21:16:00Z"/>
          <w:noProof/>
        </w:rPr>
      </w:pPr>
      <w:del w:id="1989" w:author="Clive Pygott" w:date="2018-05-14T21:16:00Z">
        <w:r w:rsidDel="001237D2">
          <w:rPr>
            <w:noProof/>
            <w:lang w:bidi="en-US"/>
          </w:rPr>
          <w:delText>Identifier name reuse [YOW]</w:delText>
        </w:r>
        <w:r w:rsidDel="001237D2">
          <w:rPr>
            <w:noProof/>
          </w:rPr>
          <w:delText>, 31</w:delText>
        </w:r>
      </w:del>
    </w:p>
    <w:p w14:paraId="0AD7DB58" w14:textId="77777777" w:rsidR="005E0D55" w:rsidDel="001237D2" w:rsidRDefault="005E0D55">
      <w:pPr>
        <w:pStyle w:val="Index2"/>
        <w:tabs>
          <w:tab w:val="right" w:pos="4735"/>
        </w:tabs>
        <w:rPr>
          <w:del w:id="1990" w:author="Clive Pygott" w:date="2018-05-14T21:16:00Z"/>
          <w:noProof/>
        </w:rPr>
      </w:pPr>
      <w:del w:id="1991" w:author="Clive Pygott" w:date="2018-05-14T21:16:00Z">
        <w:r w:rsidDel="001237D2">
          <w:rPr>
            <w:noProof/>
            <w:lang w:bidi="en-US"/>
          </w:rPr>
          <w:delText>Ignored error status and unhandled exceptions [OYB]</w:delText>
        </w:r>
        <w:r w:rsidDel="001237D2">
          <w:rPr>
            <w:noProof/>
          </w:rPr>
          <w:delText>, 43</w:delText>
        </w:r>
      </w:del>
    </w:p>
    <w:p w14:paraId="160669FC" w14:textId="77777777" w:rsidR="005E0D55" w:rsidDel="001237D2" w:rsidRDefault="005E0D55">
      <w:pPr>
        <w:pStyle w:val="Index2"/>
        <w:tabs>
          <w:tab w:val="right" w:pos="4735"/>
        </w:tabs>
        <w:rPr>
          <w:del w:id="1992" w:author="Clive Pygott" w:date="2018-05-14T21:16:00Z"/>
          <w:noProof/>
        </w:rPr>
      </w:pPr>
      <w:del w:id="1993" w:author="Clive Pygott" w:date="2018-05-14T21:16:00Z">
        <w:r w:rsidDel="001237D2">
          <w:rPr>
            <w:noProof/>
            <w:lang w:bidi="en-US"/>
          </w:rPr>
          <w:delText>Implementation–defined behaviour [FAB]</w:delText>
        </w:r>
        <w:r w:rsidDel="001237D2">
          <w:rPr>
            <w:noProof/>
          </w:rPr>
          <w:delText>, 52</w:delText>
        </w:r>
      </w:del>
    </w:p>
    <w:p w14:paraId="0F1C96B2" w14:textId="77777777" w:rsidR="005E0D55" w:rsidDel="001237D2" w:rsidRDefault="005E0D55">
      <w:pPr>
        <w:pStyle w:val="Index2"/>
        <w:tabs>
          <w:tab w:val="right" w:pos="4735"/>
        </w:tabs>
        <w:rPr>
          <w:del w:id="1994" w:author="Clive Pygott" w:date="2018-05-14T21:16:00Z"/>
          <w:noProof/>
        </w:rPr>
      </w:pPr>
      <w:del w:id="1995" w:author="Clive Pygott" w:date="2018-05-14T21:16:00Z">
        <w:r w:rsidDel="001237D2">
          <w:rPr>
            <w:noProof/>
            <w:lang w:bidi="en-US"/>
          </w:rPr>
          <w:delText>Inheritance [RIP]</w:delText>
        </w:r>
        <w:r w:rsidDel="001237D2">
          <w:rPr>
            <w:noProof/>
          </w:rPr>
          <w:delText>, 46</w:delText>
        </w:r>
      </w:del>
    </w:p>
    <w:p w14:paraId="56CDF10F" w14:textId="77777777" w:rsidR="005E0D55" w:rsidDel="001237D2" w:rsidRDefault="005E0D55">
      <w:pPr>
        <w:pStyle w:val="Index2"/>
        <w:tabs>
          <w:tab w:val="right" w:pos="4735"/>
        </w:tabs>
        <w:rPr>
          <w:del w:id="1996" w:author="Clive Pygott" w:date="2018-05-14T21:16:00Z"/>
          <w:noProof/>
        </w:rPr>
      </w:pPr>
      <w:del w:id="1997" w:author="Clive Pygott" w:date="2018-05-14T21:16:00Z">
        <w:r w:rsidDel="001237D2">
          <w:rPr>
            <w:noProof/>
            <w:lang w:bidi="en-US"/>
          </w:rPr>
          <w:delText>Initialization of variables [LAV]</w:delText>
        </w:r>
        <w:r w:rsidDel="001237D2">
          <w:rPr>
            <w:noProof/>
          </w:rPr>
          <w:delText>, 32</w:delText>
        </w:r>
      </w:del>
    </w:p>
    <w:p w14:paraId="35A5AC19" w14:textId="77777777" w:rsidR="005E0D55" w:rsidDel="001237D2" w:rsidRDefault="005E0D55">
      <w:pPr>
        <w:pStyle w:val="Index2"/>
        <w:tabs>
          <w:tab w:val="right" w:pos="4735"/>
        </w:tabs>
        <w:rPr>
          <w:del w:id="1998" w:author="Clive Pygott" w:date="2018-05-14T21:16:00Z"/>
          <w:noProof/>
        </w:rPr>
      </w:pPr>
      <w:del w:id="1999" w:author="Clive Pygott" w:date="2018-05-14T21:16:00Z">
        <w:r w:rsidDel="001237D2">
          <w:rPr>
            <w:noProof/>
            <w:lang w:bidi="en-US"/>
          </w:rPr>
          <w:delText>Inter-language calling [DJS]</w:delText>
        </w:r>
        <w:r w:rsidDel="001237D2">
          <w:rPr>
            <w:noProof/>
          </w:rPr>
          <w:delText>, 47</w:delText>
        </w:r>
      </w:del>
    </w:p>
    <w:p w14:paraId="2FC7FC92" w14:textId="77777777" w:rsidR="005E0D55" w:rsidDel="001237D2" w:rsidRDefault="005E0D55">
      <w:pPr>
        <w:pStyle w:val="Index2"/>
        <w:tabs>
          <w:tab w:val="right" w:pos="4735"/>
        </w:tabs>
        <w:rPr>
          <w:del w:id="2000" w:author="Clive Pygott" w:date="2018-05-14T21:16:00Z"/>
          <w:noProof/>
        </w:rPr>
      </w:pPr>
      <w:del w:id="2001" w:author="Clive Pygott" w:date="2018-05-14T21:16:00Z">
        <w:r w:rsidDel="001237D2">
          <w:rPr>
            <w:noProof/>
            <w:lang w:bidi="en-US"/>
          </w:rPr>
          <w:delText>Library signature [NSQ]</w:delText>
        </w:r>
        <w:r w:rsidDel="001237D2">
          <w:rPr>
            <w:noProof/>
          </w:rPr>
          <w:delText>, 48</w:delText>
        </w:r>
      </w:del>
    </w:p>
    <w:p w14:paraId="26313D70" w14:textId="77777777" w:rsidR="005E0D55" w:rsidDel="001237D2" w:rsidRDefault="005E0D55">
      <w:pPr>
        <w:pStyle w:val="Index2"/>
        <w:tabs>
          <w:tab w:val="right" w:pos="4735"/>
        </w:tabs>
        <w:rPr>
          <w:del w:id="2002" w:author="Clive Pygott" w:date="2018-05-14T21:16:00Z"/>
          <w:noProof/>
        </w:rPr>
      </w:pPr>
      <w:del w:id="2003" w:author="Clive Pygott" w:date="2018-05-14T21:16:00Z">
        <w:r w:rsidDel="001237D2">
          <w:rPr>
            <w:noProof/>
            <w:lang w:bidi="en-US"/>
          </w:rPr>
          <w:delText>Likely incorrect expression [KOA]</w:delText>
        </w:r>
        <w:r w:rsidDel="001237D2">
          <w:rPr>
            <w:noProof/>
          </w:rPr>
          <w:delText>, 34</w:delText>
        </w:r>
      </w:del>
    </w:p>
    <w:p w14:paraId="4A0EC7B4" w14:textId="77777777" w:rsidR="005E0D55" w:rsidDel="001237D2" w:rsidRDefault="005E0D55">
      <w:pPr>
        <w:pStyle w:val="Index2"/>
        <w:tabs>
          <w:tab w:val="right" w:pos="4735"/>
        </w:tabs>
        <w:rPr>
          <w:del w:id="2004" w:author="Clive Pygott" w:date="2018-05-14T21:16:00Z"/>
          <w:noProof/>
        </w:rPr>
      </w:pPr>
      <w:del w:id="2005" w:author="Clive Pygott" w:date="2018-05-14T21:16:00Z">
        <w:r w:rsidDel="001237D2">
          <w:rPr>
            <w:noProof/>
          </w:rPr>
          <w:delText>Lock protocol Errors [CGM], 55</w:delText>
        </w:r>
      </w:del>
    </w:p>
    <w:p w14:paraId="34103250" w14:textId="77777777" w:rsidR="005E0D55" w:rsidDel="001237D2" w:rsidRDefault="005E0D55">
      <w:pPr>
        <w:pStyle w:val="Index2"/>
        <w:tabs>
          <w:tab w:val="right" w:pos="4735"/>
        </w:tabs>
        <w:rPr>
          <w:del w:id="2006" w:author="Clive Pygott" w:date="2018-05-14T21:16:00Z"/>
          <w:noProof/>
        </w:rPr>
      </w:pPr>
      <w:del w:id="2007" w:author="Clive Pygott" w:date="2018-05-14T21:16:00Z">
        <w:r w:rsidDel="001237D2">
          <w:rPr>
            <w:noProof/>
            <w:lang w:bidi="en-US"/>
          </w:rPr>
          <w:delText>Loop control variables [TEX]</w:delText>
        </w:r>
        <w:r w:rsidDel="001237D2">
          <w:rPr>
            <w:noProof/>
          </w:rPr>
          <w:delText>, 38</w:delText>
        </w:r>
      </w:del>
    </w:p>
    <w:p w14:paraId="6C66EC72" w14:textId="77777777" w:rsidR="005E0D55" w:rsidDel="001237D2" w:rsidRDefault="005E0D55">
      <w:pPr>
        <w:pStyle w:val="Index2"/>
        <w:tabs>
          <w:tab w:val="right" w:pos="4735"/>
        </w:tabs>
        <w:rPr>
          <w:del w:id="2008" w:author="Clive Pygott" w:date="2018-05-14T21:16:00Z"/>
          <w:noProof/>
        </w:rPr>
      </w:pPr>
      <w:del w:id="2009" w:author="Clive Pygott" w:date="2018-05-14T21:16:00Z">
        <w:r w:rsidDel="001237D2">
          <w:rPr>
            <w:noProof/>
            <w:lang w:bidi="en-US"/>
          </w:rPr>
          <w:delText>Memory leak [XYL]</w:delText>
        </w:r>
        <w:r w:rsidDel="001237D2">
          <w:rPr>
            <w:noProof/>
          </w:rPr>
          <w:delText>, 45</w:delText>
        </w:r>
      </w:del>
    </w:p>
    <w:p w14:paraId="4389B2E5" w14:textId="77777777" w:rsidR="005E0D55" w:rsidDel="001237D2" w:rsidRDefault="005E0D55">
      <w:pPr>
        <w:pStyle w:val="Index2"/>
        <w:tabs>
          <w:tab w:val="right" w:pos="4735"/>
        </w:tabs>
        <w:rPr>
          <w:del w:id="2010" w:author="Clive Pygott" w:date="2018-05-14T21:16:00Z"/>
          <w:noProof/>
        </w:rPr>
      </w:pPr>
      <w:del w:id="2011" w:author="Clive Pygott" w:date="2018-05-14T21:16:00Z">
        <w:r w:rsidDel="001237D2">
          <w:rPr>
            <w:noProof/>
            <w:lang w:bidi="en-US"/>
          </w:rPr>
          <w:delText>Namespace issues [BJL]</w:delText>
        </w:r>
        <w:r w:rsidDel="001237D2">
          <w:rPr>
            <w:noProof/>
          </w:rPr>
          <w:delText>, 32</w:delText>
        </w:r>
      </w:del>
    </w:p>
    <w:p w14:paraId="14A0E12C" w14:textId="77777777" w:rsidR="005E0D55" w:rsidDel="001237D2" w:rsidRDefault="005E0D55">
      <w:pPr>
        <w:pStyle w:val="Index2"/>
        <w:tabs>
          <w:tab w:val="right" w:pos="4735"/>
        </w:tabs>
        <w:rPr>
          <w:del w:id="2012" w:author="Clive Pygott" w:date="2018-05-14T21:16:00Z"/>
          <w:noProof/>
        </w:rPr>
      </w:pPr>
      <w:del w:id="2013" w:author="Clive Pygott" w:date="2018-05-14T21:16:00Z">
        <w:r w:rsidDel="001237D2">
          <w:rPr>
            <w:noProof/>
            <w:lang w:bidi="en-US"/>
          </w:rPr>
          <w:delText>NULL pointer dereference [XYH]</w:delText>
        </w:r>
        <w:r w:rsidDel="001237D2">
          <w:rPr>
            <w:noProof/>
          </w:rPr>
          <w:delText>, 26</w:delText>
        </w:r>
      </w:del>
    </w:p>
    <w:p w14:paraId="7AEB10A0" w14:textId="77777777" w:rsidR="005E0D55" w:rsidDel="001237D2" w:rsidRDefault="005E0D55">
      <w:pPr>
        <w:pStyle w:val="Index2"/>
        <w:tabs>
          <w:tab w:val="right" w:pos="4735"/>
        </w:tabs>
        <w:rPr>
          <w:del w:id="2014" w:author="Clive Pygott" w:date="2018-05-14T21:16:00Z"/>
          <w:noProof/>
        </w:rPr>
      </w:pPr>
      <w:del w:id="2015" w:author="Clive Pygott" w:date="2018-05-14T21:16:00Z">
        <w:r w:rsidDel="001237D2">
          <w:rPr>
            <w:noProof/>
            <w:lang w:bidi="en-US"/>
          </w:rPr>
          <w:delText>Obscure language features [BRS]</w:delText>
        </w:r>
        <w:r w:rsidDel="001237D2">
          <w:rPr>
            <w:noProof/>
          </w:rPr>
          <w:delText>, 51</w:delText>
        </w:r>
      </w:del>
    </w:p>
    <w:p w14:paraId="26E9BA72" w14:textId="77777777" w:rsidR="005E0D55" w:rsidDel="001237D2" w:rsidRDefault="005E0D55">
      <w:pPr>
        <w:pStyle w:val="Index2"/>
        <w:tabs>
          <w:tab w:val="right" w:pos="4735"/>
        </w:tabs>
        <w:rPr>
          <w:del w:id="2016" w:author="Clive Pygott" w:date="2018-05-14T21:16:00Z"/>
          <w:noProof/>
        </w:rPr>
      </w:pPr>
      <w:del w:id="2017" w:author="Clive Pygott" w:date="2018-05-14T21:16:00Z">
        <w:r w:rsidDel="001237D2">
          <w:rPr>
            <w:noProof/>
            <w:lang w:bidi="en-US"/>
          </w:rPr>
          <w:delText>Off-by-one error [XZH]</w:delText>
        </w:r>
        <w:r w:rsidDel="001237D2">
          <w:rPr>
            <w:noProof/>
          </w:rPr>
          <w:delText>, 39</w:delText>
        </w:r>
      </w:del>
    </w:p>
    <w:p w14:paraId="6FA265AD" w14:textId="77777777" w:rsidR="005E0D55" w:rsidDel="001237D2" w:rsidRDefault="005E0D55">
      <w:pPr>
        <w:pStyle w:val="Index2"/>
        <w:tabs>
          <w:tab w:val="right" w:pos="4735"/>
        </w:tabs>
        <w:rPr>
          <w:del w:id="2018" w:author="Clive Pygott" w:date="2018-05-14T21:16:00Z"/>
          <w:noProof/>
        </w:rPr>
      </w:pPr>
      <w:del w:id="2019" w:author="Clive Pygott" w:date="2018-05-14T21:16:00Z">
        <w:r w:rsidDel="001237D2">
          <w:rPr>
            <w:noProof/>
            <w:lang w:bidi="en-US"/>
          </w:rPr>
          <w:delText>Operator precedence and associativity [JCW]</w:delText>
        </w:r>
        <w:r w:rsidDel="001237D2">
          <w:rPr>
            <w:noProof/>
          </w:rPr>
          <w:delText>, 33</w:delText>
        </w:r>
      </w:del>
    </w:p>
    <w:p w14:paraId="44239BE1" w14:textId="77777777" w:rsidR="005E0D55" w:rsidDel="001237D2" w:rsidRDefault="005E0D55">
      <w:pPr>
        <w:pStyle w:val="Index2"/>
        <w:tabs>
          <w:tab w:val="right" w:pos="4735"/>
        </w:tabs>
        <w:rPr>
          <w:del w:id="2020" w:author="Clive Pygott" w:date="2018-05-14T21:16:00Z"/>
          <w:noProof/>
        </w:rPr>
      </w:pPr>
      <w:del w:id="2021" w:author="Clive Pygott" w:date="2018-05-14T21:16:00Z">
        <w:r w:rsidDel="001237D2">
          <w:rPr>
            <w:noProof/>
            <w:lang w:bidi="en-US"/>
          </w:rPr>
          <w:delText>Passing parameters and return values [CSJ]</w:delText>
        </w:r>
        <w:r w:rsidDel="001237D2">
          <w:rPr>
            <w:noProof/>
          </w:rPr>
          <w:delText>, 40</w:delText>
        </w:r>
      </w:del>
    </w:p>
    <w:p w14:paraId="251FCE4C" w14:textId="77777777" w:rsidR="005E0D55" w:rsidDel="001237D2" w:rsidRDefault="005E0D55">
      <w:pPr>
        <w:pStyle w:val="Index2"/>
        <w:tabs>
          <w:tab w:val="right" w:pos="4735"/>
        </w:tabs>
        <w:rPr>
          <w:del w:id="2022" w:author="Clive Pygott" w:date="2018-05-14T21:16:00Z"/>
          <w:noProof/>
        </w:rPr>
      </w:pPr>
      <w:del w:id="2023" w:author="Clive Pygott" w:date="2018-05-14T21:16:00Z">
        <w:r w:rsidDel="001237D2">
          <w:rPr>
            <w:noProof/>
            <w:lang w:bidi="en-US"/>
          </w:rPr>
          <w:delText>Pointer arithmetic [RVG]</w:delText>
        </w:r>
        <w:r w:rsidDel="001237D2">
          <w:rPr>
            <w:noProof/>
          </w:rPr>
          <w:delText>, 25</w:delText>
        </w:r>
      </w:del>
    </w:p>
    <w:p w14:paraId="5039FEFE" w14:textId="77777777" w:rsidR="005E0D55" w:rsidDel="001237D2" w:rsidRDefault="005E0D55">
      <w:pPr>
        <w:pStyle w:val="Index2"/>
        <w:tabs>
          <w:tab w:val="right" w:pos="4735"/>
        </w:tabs>
        <w:rPr>
          <w:del w:id="2024" w:author="Clive Pygott" w:date="2018-05-14T21:16:00Z"/>
          <w:noProof/>
        </w:rPr>
      </w:pPr>
      <w:del w:id="2025" w:author="Clive Pygott" w:date="2018-05-14T21:16:00Z">
        <w:r w:rsidDel="001237D2">
          <w:rPr>
            <w:noProof/>
            <w:lang w:bidi="en-US"/>
          </w:rPr>
          <w:delText>Pointer type conversions [HFC]</w:delText>
        </w:r>
        <w:r w:rsidDel="001237D2">
          <w:rPr>
            <w:noProof/>
          </w:rPr>
          <w:delText>, 24</w:delText>
        </w:r>
      </w:del>
    </w:p>
    <w:p w14:paraId="5BF837C1" w14:textId="77777777" w:rsidR="005E0D55" w:rsidDel="001237D2" w:rsidRDefault="005E0D55">
      <w:pPr>
        <w:pStyle w:val="Index2"/>
        <w:tabs>
          <w:tab w:val="right" w:pos="4735"/>
        </w:tabs>
        <w:rPr>
          <w:del w:id="2026" w:author="Clive Pygott" w:date="2018-05-14T21:16:00Z"/>
          <w:noProof/>
        </w:rPr>
      </w:pPr>
      <w:del w:id="2027" w:author="Clive Pygott" w:date="2018-05-14T21:16:00Z">
        <w:r w:rsidDel="001237D2">
          <w:rPr>
            <w:noProof/>
          </w:rPr>
          <w:delText>Polymorphic variables [BKK], 46</w:delText>
        </w:r>
      </w:del>
    </w:p>
    <w:p w14:paraId="5C7FCD04" w14:textId="77777777" w:rsidR="005E0D55" w:rsidDel="001237D2" w:rsidRDefault="005E0D55">
      <w:pPr>
        <w:pStyle w:val="Index2"/>
        <w:tabs>
          <w:tab w:val="right" w:pos="4735"/>
        </w:tabs>
        <w:rPr>
          <w:del w:id="2028" w:author="Clive Pygott" w:date="2018-05-14T21:16:00Z"/>
          <w:noProof/>
        </w:rPr>
      </w:pPr>
      <w:del w:id="2029" w:author="Clive Pygott" w:date="2018-05-14T21:16:00Z">
        <w:r w:rsidDel="001237D2">
          <w:rPr>
            <w:noProof/>
            <w:lang w:bidi="en-US"/>
          </w:rPr>
          <w:delText>Pre-processor directives [NMP]</w:delText>
        </w:r>
        <w:r w:rsidDel="001237D2">
          <w:rPr>
            <w:noProof/>
          </w:rPr>
          <w:delText>, 49</w:delText>
        </w:r>
      </w:del>
    </w:p>
    <w:p w14:paraId="2DE8ED7E" w14:textId="77777777" w:rsidR="005E0D55" w:rsidDel="001237D2" w:rsidRDefault="005E0D55">
      <w:pPr>
        <w:pStyle w:val="Index2"/>
        <w:tabs>
          <w:tab w:val="right" w:pos="4735"/>
        </w:tabs>
        <w:rPr>
          <w:del w:id="2030" w:author="Clive Pygott" w:date="2018-05-14T21:16:00Z"/>
          <w:noProof/>
        </w:rPr>
      </w:pPr>
      <w:del w:id="2031" w:author="Clive Pygott" w:date="2018-05-14T21:16:00Z">
        <w:r w:rsidDel="001237D2">
          <w:rPr>
            <w:noProof/>
          </w:rPr>
          <w:delText>P</w:delText>
        </w:r>
        <w:r w:rsidDel="001237D2">
          <w:rPr>
            <w:noProof/>
            <w:lang w:bidi="en-US"/>
          </w:rPr>
          <w:delText>rovision of inherently unsafe operations</w:delText>
        </w:r>
        <w:r w:rsidRPr="00721C70" w:rsidDel="001237D2">
          <w:rPr>
            <w:bCs/>
            <w:noProof/>
            <w:lang w:bidi="en-US"/>
          </w:rPr>
          <w:delText xml:space="preserve"> </w:delText>
        </w:r>
        <w:r w:rsidDel="001237D2">
          <w:rPr>
            <w:noProof/>
            <w:lang w:bidi="en-US"/>
          </w:rPr>
          <w:delText>[SKL]</w:delText>
        </w:r>
        <w:r w:rsidDel="001237D2">
          <w:rPr>
            <w:noProof/>
          </w:rPr>
          <w:delText>, 50</w:delText>
        </w:r>
      </w:del>
    </w:p>
    <w:p w14:paraId="5BEBC8D9" w14:textId="77777777" w:rsidR="005E0D55" w:rsidDel="001237D2" w:rsidRDefault="005E0D55">
      <w:pPr>
        <w:pStyle w:val="Index2"/>
        <w:tabs>
          <w:tab w:val="right" w:pos="4735"/>
        </w:tabs>
        <w:rPr>
          <w:del w:id="2032" w:author="Clive Pygott" w:date="2018-05-14T21:16:00Z"/>
          <w:noProof/>
        </w:rPr>
      </w:pPr>
      <w:del w:id="2033" w:author="Clive Pygott" w:date="2018-05-14T21:16:00Z">
        <w:r w:rsidDel="001237D2">
          <w:rPr>
            <w:noProof/>
            <w:lang w:bidi="en-US"/>
          </w:rPr>
          <w:delText>Recursion [GDL]</w:delText>
        </w:r>
        <w:r w:rsidDel="001237D2">
          <w:rPr>
            <w:noProof/>
          </w:rPr>
          <w:delText>, 43</w:delText>
        </w:r>
      </w:del>
    </w:p>
    <w:p w14:paraId="7F851102" w14:textId="77777777" w:rsidR="005E0D55" w:rsidDel="001237D2" w:rsidRDefault="005E0D55">
      <w:pPr>
        <w:pStyle w:val="Index2"/>
        <w:tabs>
          <w:tab w:val="right" w:pos="4735"/>
        </w:tabs>
        <w:rPr>
          <w:del w:id="2034" w:author="Clive Pygott" w:date="2018-05-14T21:16:00Z"/>
          <w:noProof/>
        </w:rPr>
      </w:pPr>
      <w:del w:id="2035" w:author="Clive Pygott" w:date="2018-05-14T21:16:00Z">
        <w:r w:rsidDel="001237D2">
          <w:rPr>
            <w:noProof/>
          </w:rPr>
          <w:delText>Redispatching [PPH], 46</w:delText>
        </w:r>
      </w:del>
    </w:p>
    <w:p w14:paraId="2EEA7450" w14:textId="77777777" w:rsidR="005E0D55" w:rsidDel="001237D2" w:rsidRDefault="005E0D55">
      <w:pPr>
        <w:pStyle w:val="Index2"/>
        <w:tabs>
          <w:tab w:val="right" w:pos="4735"/>
        </w:tabs>
        <w:rPr>
          <w:del w:id="2036" w:author="Clive Pygott" w:date="2018-05-14T21:16:00Z"/>
          <w:noProof/>
        </w:rPr>
      </w:pPr>
      <w:del w:id="2037" w:author="Clive Pygott" w:date="2018-05-14T21:16:00Z">
        <w:r w:rsidDel="001237D2">
          <w:rPr>
            <w:noProof/>
            <w:lang w:bidi="en-US"/>
          </w:rPr>
          <w:delText>Side-effects and order of evaluation</w:delText>
        </w:r>
        <w:r w:rsidDel="001237D2">
          <w:rPr>
            <w:noProof/>
          </w:rPr>
          <w:delText xml:space="preserve"> of operands</w:delText>
        </w:r>
        <w:r w:rsidDel="001237D2">
          <w:rPr>
            <w:noProof/>
            <w:lang w:bidi="en-US"/>
          </w:rPr>
          <w:delText xml:space="preserve"> [SAM]</w:delText>
        </w:r>
        <w:r w:rsidDel="001237D2">
          <w:rPr>
            <w:noProof/>
          </w:rPr>
          <w:delText>, 33</w:delText>
        </w:r>
      </w:del>
    </w:p>
    <w:p w14:paraId="737CDAD4" w14:textId="77777777" w:rsidR="005E0D55" w:rsidDel="001237D2" w:rsidRDefault="005E0D55">
      <w:pPr>
        <w:pStyle w:val="Index2"/>
        <w:tabs>
          <w:tab w:val="right" w:pos="4735"/>
        </w:tabs>
        <w:rPr>
          <w:del w:id="2038" w:author="Clive Pygott" w:date="2018-05-14T21:16:00Z"/>
          <w:noProof/>
        </w:rPr>
      </w:pPr>
      <w:del w:id="2039" w:author="Clive Pygott" w:date="2018-05-14T21:16:00Z">
        <w:r w:rsidDel="001237D2">
          <w:rPr>
            <w:noProof/>
            <w:lang w:bidi="en-US"/>
          </w:rPr>
          <w:delText>String termination [CJM]</w:delText>
        </w:r>
        <w:r w:rsidDel="001237D2">
          <w:rPr>
            <w:noProof/>
          </w:rPr>
          <w:delText>, 21</w:delText>
        </w:r>
      </w:del>
    </w:p>
    <w:p w14:paraId="17E3F8F2" w14:textId="77777777" w:rsidR="005E0D55" w:rsidDel="001237D2" w:rsidRDefault="005E0D55">
      <w:pPr>
        <w:pStyle w:val="Index2"/>
        <w:tabs>
          <w:tab w:val="right" w:pos="4735"/>
        </w:tabs>
        <w:rPr>
          <w:del w:id="2040" w:author="Clive Pygott" w:date="2018-05-14T21:16:00Z"/>
          <w:noProof/>
        </w:rPr>
      </w:pPr>
      <w:del w:id="2041" w:author="Clive Pygott" w:date="2018-05-14T21:16:00Z">
        <w:r w:rsidDel="001237D2">
          <w:rPr>
            <w:noProof/>
            <w:lang w:bidi="en-US"/>
          </w:rPr>
          <w:delText>Structured programming [EWD]</w:delText>
        </w:r>
        <w:r w:rsidDel="001237D2">
          <w:rPr>
            <w:noProof/>
          </w:rPr>
          <w:delText>, 40</w:delText>
        </w:r>
      </w:del>
    </w:p>
    <w:p w14:paraId="1FD20E31" w14:textId="77777777" w:rsidR="005E0D55" w:rsidDel="001237D2" w:rsidRDefault="005E0D55">
      <w:pPr>
        <w:pStyle w:val="Index2"/>
        <w:tabs>
          <w:tab w:val="right" w:pos="4735"/>
        </w:tabs>
        <w:rPr>
          <w:del w:id="2042" w:author="Clive Pygott" w:date="2018-05-14T21:16:00Z"/>
          <w:noProof/>
        </w:rPr>
      </w:pPr>
      <w:del w:id="2043" w:author="Clive Pygott" w:date="2018-05-14T21:16:00Z">
        <w:r w:rsidDel="001237D2">
          <w:rPr>
            <w:noProof/>
            <w:lang w:bidi="en-US"/>
          </w:rPr>
          <w:delText>Subprogram signature mismatch [OTR]</w:delText>
        </w:r>
        <w:r w:rsidDel="001237D2">
          <w:rPr>
            <w:noProof/>
          </w:rPr>
          <w:delText>, 42</w:delText>
        </w:r>
      </w:del>
    </w:p>
    <w:p w14:paraId="58774311" w14:textId="77777777" w:rsidR="005E0D55" w:rsidDel="001237D2" w:rsidRDefault="005E0D55">
      <w:pPr>
        <w:pStyle w:val="Index2"/>
        <w:tabs>
          <w:tab w:val="right" w:pos="4735"/>
        </w:tabs>
        <w:rPr>
          <w:del w:id="2044" w:author="Clive Pygott" w:date="2018-05-14T21:16:00Z"/>
          <w:noProof/>
        </w:rPr>
      </w:pPr>
      <w:del w:id="2045" w:author="Clive Pygott" w:date="2018-05-14T21:16:00Z">
        <w:r w:rsidDel="001237D2">
          <w:rPr>
            <w:noProof/>
            <w:lang w:bidi="en-US"/>
          </w:rPr>
          <w:delText>Suppression of language-defined run-time checking</w:delText>
        </w:r>
        <w:r w:rsidRPr="00721C70" w:rsidDel="001237D2">
          <w:rPr>
            <w:bCs/>
            <w:noProof/>
            <w:lang w:bidi="en-US"/>
          </w:rPr>
          <w:delText xml:space="preserve"> </w:delText>
        </w:r>
        <w:r w:rsidDel="001237D2">
          <w:rPr>
            <w:noProof/>
            <w:lang w:bidi="en-US"/>
          </w:rPr>
          <w:delText>[MXB]</w:delText>
        </w:r>
        <w:r w:rsidDel="001237D2">
          <w:rPr>
            <w:noProof/>
          </w:rPr>
          <w:delText>, 50</w:delText>
        </w:r>
      </w:del>
    </w:p>
    <w:p w14:paraId="7254D823" w14:textId="77777777" w:rsidR="005E0D55" w:rsidDel="001237D2" w:rsidRDefault="005E0D55">
      <w:pPr>
        <w:pStyle w:val="Index2"/>
        <w:tabs>
          <w:tab w:val="right" w:pos="4735"/>
        </w:tabs>
        <w:rPr>
          <w:del w:id="2046" w:author="Clive Pygott" w:date="2018-05-14T21:16:00Z"/>
          <w:noProof/>
        </w:rPr>
      </w:pPr>
      <w:del w:id="2047" w:author="Clive Pygott" w:date="2018-05-14T21:16:00Z">
        <w:r w:rsidDel="001237D2">
          <w:rPr>
            <w:noProof/>
            <w:lang w:bidi="en-US"/>
          </w:rPr>
          <w:delText>Switch statements and static analysis [CLL]</w:delText>
        </w:r>
        <w:r w:rsidDel="001237D2">
          <w:rPr>
            <w:noProof/>
          </w:rPr>
          <w:delText>, 36</w:delText>
        </w:r>
      </w:del>
    </w:p>
    <w:p w14:paraId="3BF4A54F" w14:textId="77777777" w:rsidR="005E0D55" w:rsidDel="001237D2" w:rsidRDefault="005E0D55">
      <w:pPr>
        <w:pStyle w:val="Index2"/>
        <w:tabs>
          <w:tab w:val="right" w:pos="4735"/>
        </w:tabs>
        <w:rPr>
          <w:del w:id="2048" w:author="Clive Pygott" w:date="2018-05-14T21:16:00Z"/>
          <w:noProof/>
        </w:rPr>
      </w:pPr>
      <w:del w:id="2049" w:author="Clive Pygott" w:date="2018-05-14T21:16:00Z">
        <w:r w:rsidDel="001237D2">
          <w:rPr>
            <w:noProof/>
            <w:lang w:bidi="en-US"/>
          </w:rPr>
          <w:delText>Templates and generics [SYM]</w:delText>
        </w:r>
        <w:r w:rsidDel="001237D2">
          <w:rPr>
            <w:noProof/>
          </w:rPr>
          <w:delText>, 46</w:delText>
        </w:r>
      </w:del>
    </w:p>
    <w:p w14:paraId="3376A570" w14:textId="77777777" w:rsidR="005E0D55" w:rsidDel="001237D2" w:rsidRDefault="005E0D55">
      <w:pPr>
        <w:pStyle w:val="Index2"/>
        <w:tabs>
          <w:tab w:val="right" w:pos="4735"/>
        </w:tabs>
        <w:rPr>
          <w:del w:id="2050" w:author="Clive Pygott" w:date="2018-05-14T21:16:00Z"/>
          <w:noProof/>
        </w:rPr>
      </w:pPr>
      <w:del w:id="2051" w:author="Clive Pygott" w:date="2018-05-14T21:16:00Z">
        <w:r w:rsidDel="001237D2">
          <w:rPr>
            <w:noProof/>
            <w:lang w:bidi="en-US"/>
          </w:rPr>
          <w:delText>Type system [IHN]</w:delText>
        </w:r>
        <w:r w:rsidDel="001237D2">
          <w:rPr>
            <w:noProof/>
          </w:rPr>
          <w:delText>, 15</w:delText>
        </w:r>
      </w:del>
    </w:p>
    <w:p w14:paraId="69B57614" w14:textId="77777777" w:rsidR="005E0D55" w:rsidDel="001237D2" w:rsidRDefault="005E0D55">
      <w:pPr>
        <w:pStyle w:val="Index2"/>
        <w:tabs>
          <w:tab w:val="right" w:pos="4735"/>
        </w:tabs>
        <w:rPr>
          <w:del w:id="2052" w:author="Clive Pygott" w:date="2018-05-14T21:16:00Z"/>
          <w:noProof/>
        </w:rPr>
      </w:pPr>
      <w:del w:id="2053" w:author="Clive Pygott" w:date="2018-05-14T21:16:00Z">
        <w:r w:rsidDel="001237D2">
          <w:rPr>
            <w:noProof/>
            <w:lang w:bidi="en-US"/>
          </w:rPr>
          <w:delText>Type-breaking reinterpretation of data [AMV]</w:delText>
        </w:r>
        <w:r w:rsidDel="001237D2">
          <w:rPr>
            <w:noProof/>
          </w:rPr>
          <w:delText>, 44</w:delText>
        </w:r>
      </w:del>
    </w:p>
    <w:p w14:paraId="717FC68A" w14:textId="77777777" w:rsidR="005E0D55" w:rsidDel="001237D2" w:rsidRDefault="005E0D55">
      <w:pPr>
        <w:pStyle w:val="Index2"/>
        <w:tabs>
          <w:tab w:val="right" w:pos="4735"/>
        </w:tabs>
        <w:rPr>
          <w:del w:id="2054" w:author="Clive Pygott" w:date="2018-05-14T21:16:00Z"/>
          <w:noProof/>
        </w:rPr>
      </w:pPr>
      <w:del w:id="2055" w:author="Clive Pygott" w:date="2018-05-14T21:16:00Z">
        <w:r w:rsidDel="001237D2">
          <w:rPr>
            <w:noProof/>
            <w:lang w:bidi="en-US"/>
          </w:rPr>
          <w:delText>Unanticipated exceptions from library routines [HJW]</w:delText>
        </w:r>
        <w:r w:rsidDel="001237D2">
          <w:rPr>
            <w:noProof/>
          </w:rPr>
          <w:delText>, 49</w:delText>
        </w:r>
      </w:del>
    </w:p>
    <w:p w14:paraId="4DF07DD7" w14:textId="77777777" w:rsidR="005E0D55" w:rsidDel="001237D2" w:rsidRDefault="005E0D55">
      <w:pPr>
        <w:pStyle w:val="Index2"/>
        <w:tabs>
          <w:tab w:val="right" w:pos="4735"/>
        </w:tabs>
        <w:rPr>
          <w:del w:id="2056" w:author="Clive Pygott" w:date="2018-05-14T21:16:00Z"/>
          <w:noProof/>
        </w:rPr>
      </w:pPr>
      <w:del w:id="2057" w:author="Clive Pygott" w:date="2018-05-14T21:16:00Z">
        <w:r w:rsidDel="001237D2">
          <w:rPr>
            <w:noProof/>
            <w:lang w:bidi="en-US"/>
          </w:rPr>
          <w:delText>Unchecked array copying [XYW]</w:delText>
        </w:r>
        <w:r w:rsidDel="001237D2">
          <w:rPr>
            <w:noProof/>
          </w:rPr>
          <w:delText>, 24</w:delText>
        </w:r>
      </w:del>
    </w:p>
    <w:p w14:paraId="1E18758D" w14:textId="77777777" w:rsidR="005E0D55" w:rsidDel="001237D2" w:rsidRDefault="005E0D55">
      <w:pPr>
        <w:pStyle w:val="Index2"/>
        <w:tabs>
          <w:tab w:val="right" w:pos="4735"/>
        </w:tabs>
        <w:rPr>
          <w:del w:id="2058" w:author="Clive Pygott" w:date="2018-05-14T21:16:00Z"/>
          <w:noProof/>
        </w:rPr>
      </w:pPr>
      <w:del w:id="2059" w:author="Clive Pygott" w:date="2018-05-14T21:16:00Z">
        <w:r w:rsidDel="001237D2">
          <w:rPr>
            <w:noProof/>
            <w:lang w:bidi="en-US"/>
          </w:rPr>
          <w:delText>Unchecked array indexing [XYZ]</w:delText>
        </w:r>
        <w:r w:rsidDel="001237D2">
          <w:rPr>
            <w:noProof/>
          </w:rPr>
          <w:delText>, 23</w:delText>
        </w:r>
      </w:del>
    </w:p>
    <w:p w14:paraId="2B6270E6" w14:textId="77777777" w:rsidR="005E0D55" w:rsidDel="001237D2" w:rsidRDefault="005E0D55">
      <w:pPr>
        <w:pStyle w:val="Index2"/>
        <w:tabs>
          <w:tab w:val="right" w:pos="4735"/>
        </w:tabs>
        <w:rPr>
          <w:del w:id="2060" w:author="Clive Pygott" w:date="2018-05-14T21:16:00Z"/>
          <w:noProof/>
        </w:rPr>
      </w:pPr>
      <w:del w:id="2061" w:author="Clive Pygott" w:date="2018-05-14T21:16:00Z">
        <w:r w:rsidDel="001237D2">
          <w:rPr>
            <w:noProof/>
          </w:rPr>
          <w:delText>Uncontrolled format string [SHL], 55</w:delText>
        </w:r>
      </w:del>
    </w:p>
    <w:p w14:paraId="7A91F6C0" w14:textId="77777777" w:rsidR="005E0D55" w:rsidDel="001237D2" w:rsidRDefault="005E0D55">
      <w:pPr>
        <w:pStyle w:val="Index2"/>
        <w:tabs>
          <w:tab w:val="right" w:pos="4735"/>
        </w:tabs>
        <w:rPr>
          <w:del w:id="2062" w:author="Clive Pygott" w:date="2018-05-14T21:16:00Z"/>
          <w:noProof/>
        </w:rPr>
      </w:pPr>
      <w:del w:id="2063" w:author="Clive Pygott" w:date="2018-05-14T21:16:00Z">
        <w:r w:rsidDel="001237D2">
          <w:rPr>
            <w:noProof/>
            <w:lang w:bidi="en-US"/>
          </w:rPr>
          <w:delText>Undefined behaviour [EWF]</w:delText>
        </w:r>
        <w:r w:rsidDel="001237D2">
          <w:rPr>
            <w:noProof/>
          </w:rPr>
          <w:delText>, 52</w:delText>
        </w:r>
      </w:del>
    </w:p>
    <w:p w14:paraId="4CB423BA" w14:textId="77777777" w:rsidR="005E0D55" w:rsidDel="001237D2" w:rsidRDefault="005E0D55">
      <w:pPr>
        <w:pStyle w:val="Index2"/>
        <w:tabs>
          <w:tab w:val="right" w:pos="4735"/>
        </w:tabs>
        <w:rPr>
          <w:del w:id="2064" w:author="Clive Pygott" w:date="2018-05-14T21:16:00Z"/>
          <w:noProof/>
        </w:rPr>
      </w:pPr>
      <w:del w:id="2065" w:author="Clive Pygott" w:date="2018-05-14T21:16:00Z">
        <w:r w:rsidDel="001237D2">
          <w:rPr>
            <w:noProof/>
            <w:lang w:bidi="en-US"/>
          </w:rPr>
          <w:delText>Unspecified behaviour [BQF]</w:delText>
        </w:r>
        <w:r w:rsidDel="001237D2">
          <w:rPr>
            <w:noProof/>
          </w:rPr>
          <w:delText>, 51</w:delText>
        </w:r>
      </w:del>
    </w:p>
    <w:p w14:paraId="35CB79B4" w14:textId="77777777" w:rsidR="005E0D55" w:rsidDel="001237D2" w:rsidRDefault="005E0D55">
      <w:pPr>
        <w:pStyle w:val="Index2"/>
        <w:tabs>
          <w:tab w:val="right" w:pos="4735"/>
        </w:tabs>
        <w:rPr>
          <w:del w:id="2066" w:author="Clive Pygott" w:date="2018-05-14T21:16:00Z"/>
          <w:noProof/>
        </w:rPr>
      </w:pPr>
      <w:del w:id="2067" w:author="Clive Pygott" w:date="2018-05-14T21:16:00Z">
        <w:r w:rsidDel="001237D2">
          <w:rPr>
            <w:noProof/>
            <w:lang w:bidi="en-US"/>
          </w:rPr>
          <w:delText>Unused variable [YZS]</w:delText>
        </w:r>
        <w:r w:rsidDel="001237D2">
          <w:rPr>
            <w:noProof/>
          </w:rPr>
          <w:delText>, 31</w:delText>
        </w:r>
      </w:del>
    </w:p>
    <w:p w14:paraId="5A08ADC7" w14:textId="77777777" w:rsidR="005E0D55" w:rsidDel="001237D2" w:rsidRDefault="005E0D55">
      <w:pPr>
        <w:pStyle w:val="Index2"/>
        <w:tabs>
          <w:tab w:val="right" w:pos="4735"/>
        </w:tabs>
        <w:rPr>
          <w:del w:id="2068" w:author="Clive Pygott" w:date="2018-05-14T21:16:00Z"/>
          <w:noProof/>
        </w:rPr>
      </w:pPr>
      <w:del w:id="2069" w:author="Clive Pygott" w:date="2018-05-14T21:16:00Z">
        <w:r w:rsidDel="001237D2">
          <w:rPr>
            <w:noProof/>
            <w:lang w:bidi="en-US"/>
          </w:rPr>
          <w:delText>Using shift operations for multiplication and division [PIK]</w:delText>
        </w:r>
        <w:r w:rsidDel="001237D2">
          <w:rPr>
            <w:noProof/>
          </w:rPr>
          <w:delText>, 29</w:delText>
        </w:r>
      </w:del>
    </w:p>
    <w:p w14:paraId="19FF9EC3" w14:textId="77777777" w:rsidR="005E0D55" w:rsidDel="001237D2" w:rsidRDefault="005E0D55">
      <w:pPr>
        <w:pStyle w:val="Index2"/>
        <w:tabs>
          <w:tab w:val="right" w:pos="4735"/>
        </w:tabs>
        <w:rPr>
          <w:del w:id="2070" w:author="Clive Pygott" w:date="2018-05-14T21:16:00Z"/>
          <w:noProof/>
        </w:rPr>
      </w:pPr>
      <w:del w:id="2071" w:author="Clive Pygott" w:date="2018-05-14T21:16:00Z">
        <w:r w:rsidDel="001237D2">
          <w:rPr>
            <w:noProof/>
          </w:rPr>
          <w:delText>Violations of the Liskov substitution principle or the contract model  [BLP], 46</w:delText>
        </w:r>
      </w:del>
    </w:p>
    <w:p w14:paraId="7E7A4ECA" w14:textId="77777777" w:rsidR="005E0D55" w:rsidDel="001237D2" w:rsidRDefault="005E0D55">
      <w:pPr>
        <w:pStyle w:val="Index1"/>
        <w:tabs>
          <w:tab w:val="right" w:pos="4735"/>
        </w:tabs>
        <w:rPr>
          <w:del w:id="2072" w:author="Clive Pygott" w:date="2018-05-14T21:16:00Z"/>
          <w:noProof/>
        </w:rPr>
      </w:pPr>
      <w:del w:id="2073" w:author="Clive Pygott" w:date="2018-05-14T21:16:00Z">
        <w:r w:rsidDel="001237D2">
          <w:rPr>
            <w:noProof/>
            <w:lang w:bidi="en-US"/>
          </w:rPr>
          <w:delText>LAV - Initialization of variables</w:delText>
        </w:r>
        <w:r w:rsidDel="001237D2">
          <w:rPr>
            <w:noProof/>
          </w:rPr>
          <w:delText>, 32</w:delText>
        </w:r>
      </w:del>
    </w:p>
    <w:p w14:paraId="352DA52D" w14:textId="77777777" w:rsidR="005E0D55" w:rsidDel="001237D2" w:rsidRDefault="005E0D55">
      <w:pPr>
        <w:pStyle w:val="Index1"/>
        <w:tabs>
          <w:tab w:val="right" w:pos="4735"/>
        </w:tabs>
        <w:rPr>
          <w:del w:id="2074" w:author="Clive Pygott" w:date="2018-05-14T21:16:00Z"/>
          <w:noProof/>
        </w:rPr>
      </w:pPr>
      <w:del w:id="2075" w:author="Clive Pygott" w:date="2018-05-14T21:16:00Z">
        <w:r w:rsidDel="001237D2">
          <w:rPr>
            <w:noProof/>
            <w:lang w:bidi="en-US"/>
          </w:rPr>
          <w:delText xml:space="preserve">locale-specific </w:delText>
        </w:r>
        <w:r w:rsidRPr="00721C70" w:rsidDel="001237D2">
          <w:rPr>
            <w:noProof/>
            <w:u w:val="single"/>
          </w:rPr>
          <w:delText>behaviour</w:delText>
        </w:r>
        <w:r w:rsidDel="001237D2">
          <w:rPr>
            <w:noProof/>
          </w:rPr>
          <w:delText>, 10</w:delText>
        </w:r>
      </w:del>
    </w:p>
    <w:p w14:paraId="33268AB0" w14:textId="77777777" w:rsidR="005E0D55" w:rsidDel="001237D2" w:rsidRDefault="005E0D55">
      <w:pPr>
        <w:pStyle w:val="Index1"/>
        <w:tabs>
          <w:tab w:val="right" w:pos="4735"/>
        </w:tabs>
        <w:rPr>
          <w:del w:id="2076" w:author="Clive Pygott" w:date="2018-05-14T21:16:00Z"/>
          <w:noProof/>
        </w:rPr>
      </w:pPr>
      <w:del w:id="2077" w:author="Clive Pygott" w:date="2018-05-14T21:16:00Z">
        <w:r w:rsidDel="001237D2">
          <w:rPr>
            <w:noProof/>
            <w:lang w:bidi="en-US"/>
          </w:rPr>
          <w:delText>LRM - Extra intrinsics</w:delText>
        </w:r>
        <w:r w:rsidDel="001237D2">
          <w:rPr>
            <w:noProof/>
          </w:rPr>
          <w:delText>, 47</w:delText>
        </w:r>
      </w:del>
    </w:p>
    <w:p w14:paraId="68A34585" w14:textId="77777777" w:rsidR="005E0D55" w:rsidDel="001237D2" w:rsidRDefault="005E0D55">
      <w:pPr>
        <w:pStyle w:val="IndexHeading"/>
        <w:tabs>
          <w:tab w:val="right" w:pos="4735"/>
        </w:tabs>
        <w:rPr>
          <w:del w:id="2078" w:author="Clive Pygott" w:date="2018-05-14T21:16:00Z"/>
          <w:rFonts w:cstheme="minorBidi"/>
          <w:b/>
          <w:bCs/>
          <w:noProof/>
        </w:rPr>
      </w:pPr>
    </w:p>
    <w:p w14:paraId="5AAEF960" w14:textId="77777777" w:rsidR="005E0D55" w:rsidDel="001237D2" w:rsidRDefault="005E0D55">
      <w:pPr>
        <w:pStyle w:val="Index1"/>
        <w:tabs>
          <w:tab w:val="right" w:pos="4735"/>
        </w:tabs>
        <w:rPr>
          <w:del w:id="2079" w:author="Clive Pygott" w:date="2018-05-14T21:16:00Z"/>
          <w:noProof/>
        </w:rPr>
      </w:pPr>
      <w:del w:id="2080" w:author="Clive Pygott" w:date="2018-05-14T21:16:00Z">
        <w:r w:rsidRPr="00721C70" w:rsidDel="001237D2">
          <w:rPr>
            <w:noProof/>
            <w:lang w:val="en-CA"/>
          </w:rPr>
          <w:delText xml:space="preserve">MEM – </w:delText>
        </w:r>
        <w:r w:rsidDel="001237D2">
          <w:rPr>
            <w:noProof/>
            <w:lang w:bidi="en-US"/>
          </w:rPr>
          <w:delText>Deprecated language features</w:delText>
        </w:r>
        <w:r w:rsidDel="001237D2">
          <w:rPr>
            <w:noProof/>
          </w:rPr>
          <w:delText>, 53</w:delText>
        </w:r>
      </w:del>
    </w:p>
    <w:p w14:paraId="05A1AD99" w14:textId="77777777" w:rsidR="005E0D55" w:rsidDel="001237D2" w:rsidRDefault="005E0D55">
      <w:pPr>
        <w:pStyle w:val="Index1"/>
        <w:tabs>
          <w:tab w:val="right" w:pos="4735"/>
        </w:tabs>
        <w:rPr>
          <w:del w:id="2081" w:author="Clive Pygott" w:date="2018-05-14T21:16:00Z"/>
          <w:noProof/>
        </w:rPr>
      </w:pPr>
      <w:del w:id="2082" w:author="Clive Pygott" w:date="2018-05-14T21:16:00Z">
        <w:r w:rsidDel="001237D2">
          <w:rPr>
            <w:noProof/>
            <w:lang w:bidi="en-US"/>
          </w:rPr>
          <w:delText>memory location</w:delText>
        </w:r>
        <w:r w:rsidDel="001237D2">
          <w:rPr>
            <w:noProof/>
          </w:rPr>
          <w:delText>, 10</w:delText>
        </w:r>
      </w:del>
    </w:p>
    <w:p w14:paraId="268D7244" w14:textId="77777777" w:rsidR="005E0D55" w:rsidDel="001237D2" w:rsidRDefault="005E0D55">
      <w:pPr>
        <w:pStyle w:val="Index1"/>
        <w:tabs>
          <w:tab w:val="right" w:pos="4735"/>
        </w:tabs>
        <w:rPr>
          <w:del w:id="2083" w:author="Clive Pygott" w:date="2018-05-14T21:16:00Z"/>
          <w:noProof/>
        </w:rPr>
      </w:pPr>
      <w:del w:id="2084" w:author="Clive Pygott" w:date="2018-05-14T21:16:00Z">
        <w:r w:rsidDel="001237D2">
          <w:rPr>
            <w:noProof/>
            <w:lang w:bidi="en-US"/>
          </w:rPr>
          <w:delText>multibyte character</w:delText>
        </w:r>
        <w:r w:rsidDel="001237D2">
          <w:rPr>
            <w:noProof/>
          </w:rPr>
          <w:delText>, 10</w:delText>
        </w:r>
      </w:del>
    </w:p>
    <w:p w14:paraId="1B657093" w14:textId="77777777" w:rsidR="005E0D55" w:rsidDel="001237D2" w:rsidRDefault="005E0D55">
      <w:pPr>
        <w:pStyle w:val="Index1"/>
        <w:tabs>
          <w:tab w:val="right" w:pos="4735"/>
        </w:tabs>
        <w:rPr>
          <w:del w:id="2085" w:author="Clive Pygott" w:date="2018-05-14T21:16:00Z"/>
          <w:noProof/>
        </w:rPr>
      </w:pPr>
      <w:del w:id="2086" w:author="Clive Pygott" w:date="2018-05-14T21:16:00Z">
        <w:r w:rsidDel="001237D2">
          <w:rPr>
            <w:noProof/>
            <w:lang w:bidi="en-US"/>
          </w:rPr>
          <w:delText>MXB - Suppression of language-defined run-time checking</w:delText>
        </w:r>
        <w:r w:rsidDel="001237D2">
          <w:rPr>
            <w:noProof/>
          </w:rPr>
          <w:delText>, 50</w:delText>
        </w:r>
      </w:del>
    </w:p>
    <w:p w14:paraId="1D9C7106" w14:textId="77777777" w:rsidR="005E0D55" w:rsidDel="001237D2" w:rsidRDefault="005E0D55">
      <w:pPr>
        <w:pStyle w:val="IndexHeading"/>
        <w:tabs>
          <w:tab w:val="right" w:pos="4735"/>
        </w:tabs>
        <w:rPr>
          <w:del w:id="2087" w:author="Clive Pygott" w:date="2018-05-14T21:16:00Z"/>
          <w:rFonts w:cstheme="minorBidi"/>
          <w:b/>
          <w:bCs/>
          <w:noProof/>
        </w:rPr>
      </w:pPr>
    </w:p>
    <w:p w14:paraId="15A8C0CF" w14:textId="77777777" w:rsidR="005E0D55" w:rsidDel="001237D2" w:rsidRDefault="005E0D55">
      <w:pPr>
        <w:pStyle w:val="Index1"/>
        <w:tabs>
          <w:tab w:val="right" w:pos="4735"/>
        </w:tabs>
        <w:rPr>
          <w:del w:id="2088" w:author="Clive Pygott" w:date="2018-05-14T21:16:00Z"/>
          <w:noProof/>
        </w:rPr>
      </w:pPr>
      <w:del w:id="2089" w:author="Clive Pygott" w:date="2018-05-14T21:16:00Z">
        <w:r w:rsidDel="001237D2">
          <w:rPr>
            <w:noProof/>
            <w:lang w:bidi="en-US"/>
          </w:rPr>
          <w:delText>NAI - Choice of clear names</w:delText>
        </w:r>
        <w:r w:rsidDel="001237D2">
          <w:rPr>
            <w:noProof/>
          </w:rPr>
          <w:delText>, 29</w:delText>
        </w:r>
      </w:del>
    </w:p>
    <w:p w14:paraId="05F97F92" w14:textId="77777777" w:rsidR="005E0D55" w:rsidDel="001237D2" w:rsidRDefault="005E0D55">
      <w:pPr>
        <w:pStyle w:val="Index1"/>
        <w:tabs>
          <w:tab w:val="right" w:pos="4735"/>
        </w:tabs>
        <w:rPr>
          <w:del w:id="2090" w:author="Clive Pygott" w:date="2018-05-14T21:16:00Z"/>
          <w:noProof/>
        </w:rPr>
      </w:pPr>
      <w:del w:id="2091" w:author="Clive Pygott" w:date="2018-05-14T21:16:00Z">
        <w:r w:rsidDel="001237D2">
          <w:rPr>
            <w:noProof/>
            <w:lang w:bidi="en-US"/>
          </w:rPr>
          <w:delText>NMP - Pre-processor directives</w:delText>
        </w:r>
        <w:r w:rsidDel="001237D2">
          <w:rPr>
            <w:noProof/>
          </w:rPr>
          <w:delText>, 49</w:delText>
        </w:r>
      </w:del>
    </w:p>
    <w:p w14:paraId="4F9FCA9F" w14:textId="77777777" w:rsidR="005E0D55" w:rsidDel="001237D2" w:rsidRDefault="005E0D55">
      <w:pPr>
        <w:pStyle w:val="Index1"/>
        <w:tabs>
          <w:tab w:val="right" w:pos="4735"/>
        </w:tabs>
        <w:rPr>
          <w:del w:id="2092" w:author="Clive Pygott" w:date="2018-05-14T21:16:00Z"/>
          <w:noProof/>
        </w:rPr>
      </w:pPr>
      <w:del w:id="2093" w:author="Clive Pygott" w:date="2018-05-14T21:16:00Z">
        <w:r w:rsidDel="001237D2">
          <w:rPr>
            <w:noProof/>
            <w:lang w:bidi="en-US"/>
          </w:rPr>
          <w:delText>NSQ - Library signature</w:delText>
        </w:r>
        <w:r w:rsidDel="001237D2">
          <w:rPr>
            <w:noProof/>
          </w:rPr>
          <w:delText>, 48</w:delText>
        </w:r>
      </w:del>
    </w:p>
    <w:p w14:paraId="402D13A6" w14:textId="77777777" w:rsidR="005E0D55" w:rsidDel="001237D2" w:rsidRDefault="005E0D55">
      <w:pPr>
        <w:pStyle w:val="Index1"/>
        <w:tabs>
          <w:tab w:val="right" w:pos="4735"/>
        </w:tabs>
        <w:rPr>
          <w:del w:id="2094" w:author="Clive Pygott" w:date="2018-05-14T21:16:00Z"/>
          <w:noProof/>
        </w:rPr>
      </w:pPr>
      <w:del w:id="2095" w:author="Clive Pygott" w:date="2018-05-14T21:16:00Z">
        <w:r w:rsidDel="001237D2">
          <w:rPr>
            <w:noProof/>
            <w:lang w:bidi="en-US"/>
          </w:rPr>
          <w:delText>NYY - Dynamically-linked code and self-modifying code</w:delText>
        </w:r>
        <w:r w:rsidDel="001237D2">
          <w:rPr>
            <w:noProof/>
          </w:rPr>
          <w:delText>, 48</w:delText>
        </w:r>
      </w:del>
    </w:p>
    <w:p w14:paraId="1C5791A3" w14:textId="77777777" w:rsidR="005E0D55" w:rsidDel="001237D2" w:rsidRDefault="005E0D55">
      <w:pPr>
        <w:pStyle w:val="IndexHeading"/>
        <w:tabs>
          <w:tab w:val="right" w:pos="4735"/>
        </w:tabs>
        <w:rPr>
          <w:del w:id="2096" w:author="Clive Pygott" w:date="2018-05-14T21:16:00Z"/>
          <w:rFonts w:cstheme="minorBidi"/>
          <w:b/>
          <w:bCs/>
          <w:noProof/>
        </w:rPr>
      </w:pPr>
    </w:p>
    <w:p w14:paraId="667AD4E2" w14:textId="77777777" w:rsidR="005E0D55" w:rsidDel="001237D2" w:rsidRDefault="005E0D55">
      <w:pPr>
        <w:pStyle w:val="Index1"/>
        <w:tabs>
          <w:tab w:val="right" w:pos="4735"/>
        </w:tabs>
        <w:rPr>
          <w:del w:id="2097" w:author="Clive Pygott" w:date="2018-05-14T21:16:00Z"/>
          <w:noProof/>
        </w:rPr>
      </w:pPr>
      <w:del w:id="2098" w:author="Clive Pygott" w:date="2018-05-14T21:16:00Z">
        <w:r w:rsidDel="001237D2">
          <w:rPr>
            <w:noProof/>
            <w:lang w:bidi="en-US"/>
          </w:rPr>
          <w:lastRenderedPageBreak/>
          <w:delText>OBE - Ignored error status and unhandled exceptions</w:delText>
        </w:r>
        <w:r w:rsidDel="001237D2">
          <w:rPr>
            <w:noProof/>
          </w:rPr>
          <w:delText>, 43</w:delText>
        </w:r>
      </w:del>
    </w:p>
    <w:p w14:paraId="1145C48F" w14:textId="77777777" w:rsidR="005E0D55" w:rsidDel="001237D2" w:rsidRDefault="005E0D55">
      <w:pPr>
        <w:pStyle w:val="Index1"/>
        <w:tabs>
          <w:tab w:val="right" w:pos="4735"/>
        </w:tabs>
        <w:rPr>
          <w:del w:id="2099" w:author="Clive Pygott" w:date="2018-05-14T21:16:00Z"/>
          <w:noProof/>
        </w:rPr>
      </w:pPr>
      <w:del w:id="2100" w:author="Clive Pygott" w:date="2018-05-14T21:16:00Z">
        <w:r w:rsidDel="001237D2">
          <w:rPr>
            <w:noProof/>
            <w:lang w:bidi="en-US"/>
          </w:rPr>
          <w:delText>object</w:delText>
        </w:r>
        <w:r w:rsidDel="001237D2">
          <w:rPr>
            <w:noProof/>
          </w:rPr>
          <w:delText>, 11</w:delText>
        </w:r>
      </w:del>
    </w:p>
    <w:p w14:paraId="3C926F5A" w14:textId="77777777" w:rsidR="005E0D55" w:rsidDel="001237D2" w:rsidRDefault="005E0D55">
      <w:pPr>
        <w:pStyle w:val="Index1"/>
        <w:tabs>
          <w:tab w:val="right" w:pos="4735"/>
        </w:tabs>
        <w:rPr>
          <w:del w:id="2101" w:author="Clive Pygott" w:date="2018-05-14T21:16:00Z"/>
          <w:noProof/>
        </w:rPr>
      </w:pPr>
      <w:del w:id="2102" w:author="Clive Pygott" w:date="2018-05-14T21:16:00Z">
        <w:r w:rsidDel="001237D2">
          <w:rPr>
            <w:noProof/>
            <w:lang w:bidi="en-US"/>
          </w:rPr>
          <w:delText>OTR - Subprogram signature mismatch</w:delText>
        </w:r>
        <w:r w:rsidDel="001237D2">
          <w:rPr>
            <w:noProof/>
          </w:rPr>
          <w:delText>, 42</w:delText>
        </w:r>
      </w:del>
    </w:p>
    <w:p w14:paraId="58C69B86" w14:textId="77777777" w:rsidR="005E0D55" w:rsidDel="001237D2" w:rsidRDefault="005E0D55">
      <w:pPr>
        <w:pStyle w:val="IndexHeading"/>
        <w:tabs>
          <w:tab w:val="right" w:pos="4735"/>
        </w:tabs>
        <w:rPr>
          <w:del w:id="2103" w:author="Clive Pygott" w:date="2018-05-14T21:16:00Z"/>
          <w:rFonts w:cstheme="minorBidi"/>
          <w:b/>
          <w:bCs/>
          <w:noProof/>
        </w:rPr>
      </w:pPr>
    </w:p>
    <w:p w14:paraId="564936A0" w14:textId="77777777" w:rsidR="005E0D55" w:rsidDel="001237D2" w:rsidRDefault="005E0D55">
      <w:pPr>
        <w:pStyle w:val="Index1"/>
        <w:tabs>
          <w:tab w:val="right" w:pos="4735"/>
        </w:tabs>
        <w:rPr>
          <w:del w:id="2104" w:author="Clive Pygott" w:date="2018-05-14T21:16:00Z"/>
          <w:noProof/>
        </w:rPr>
      </w:pPr>
      <w:del w:id="2105" w:author="Clive Pygott" w:date="2018-05-14T21:16:00Z">
        <w:r w:rsidDel="001237D2">
          <w:rPr>
            <w:noProof/>
            <w:lang w:bidi="en-US"/>
          </w:rPr>
          <w:delText>parameter</w:delText>
        </w:r>
        <w:r w:rsidDel="001237D2">
          <w:rPr>
            <w:noProof/>
          </w:rPr>
          <w:delText>, 11</w:delText>
        </w:r>
      </w:del>
    </w:p>
    <w:p w14:paraId="51C174E3" w14:textId="77777777" w:rsidR="005E0D55" w:rsidDel="001237D2" w:rsidRDefault="005E0D55">
      <w:pPr>
        <w:pStyle w:val="Index2"/>
        <w:tabs>
          <w:tab w:val="right" w:pos="4735"/>
        </w:tabs>
        <w:rPr>
          <w:del w:id="2106" w:author="Clive Pygott" w:date="2018-05-14T21:16:00Z"/>
          <w:noProof/>
        </w:rPr>
      </w:pPr>
      <w:del w:id="2107" w:author="Clive Pygott" w:date="2018-05-14T21:16:00Z">
        <w:r w:rsidDel="001237D2">
          <w:rPr>
            <w:noProof/>
            <w:lang w:bidi="en-US"/>
          </w:rPr>
          <w:delText>formal</w:delText>
        </w:r>
        <w:r w:rsidDel="001237D2">
          <w:rPr>
            <w:noProof/>
          </w:rPr>
          <w:delText>, 9</w:delText>
        </w:r>
      </w:del>
    </w:p>
    <w:p w14:paraId="05ADFD5D" w14:textId="77777777" w:rsidR="005E0D55" w:rsidDel="001237D2" w:rsidRDefault="005E0D55">
      <w:pPr>
        <w:pStyle w:val="Index1"/>
        <w:tabs>
          <w:tab w:val="right" w:pos="4735"/>
        </w:tabs>
        <w:rPr>
          <w:del w:id="2108" w:author="Clive Pygott" w:date="2018-05-14T21:16:00Z"/>
          <w:noProof/>
        </w:rPr>
      </w:pPr>
      <w:del w:id="2109" w:author="Clive Pygott" w:date="2018-05-14T21:16:00Z">
        <w:r w:rsidDel="001237D2">
          <w:rPr>
            <w:noProof/>
            <w:lang w:bidi="en-US"/>
          </w:rPr>
          <w:delText>PIK - Using shift operations for multiplication and division</w:delText>
        </w:r>
        <w:r w:rsidDel="001237D2">
          <w:rPr>
            <w:noProof/>
          </w:rPr>
          <w:delText>, 29</w:delText>
        </w:r>
      </w:del>
    </w:p>
    <w:p w14:paraId="7EDD848A" w14:textId="77777777" w:rsidR="005E0D55" w:rsidDel="001237D2" w:rsidRDefault="005E0D55">
      <w:pPr>
        <w:pStyle w:val="Index1"/>
        <w:tabs>
          <w:tab w:val="right" w:pos="4735"/>
        </w:tabs>
        <w:rPr>
          <w:del w:id="2110" w:author="Clive Pygott" w:date="2018-05-14T21:16:00Z"/>
          <w:noProof/>
        </w:rPr>
      </w:pPr>
      <w:del w:id="2111" w:author="Clive Pygott" w:date="2018-05-14T21:16:00Z">
        <w:r w:rsidDel="001237D2">
          <w:rPr>
            <w:noProof/>
            <w:lang w:bidi="en-US"/>
          </w:rPr>
          <w:delText>PLF - Floating-point arithmetic</w:delText>
        </w:r>
        <w:r w:rsidDel="001237D2">
          <w:rPr>
            <w:noProof/>
          </w:rPr>
          <w:delText>, 16</w:delText>
        </w:r>
      </w:del>
    </w:p>
    <w:p w14:paraId="1332A556" w14:textId="77777777" w:rsidR="005E0D55" w:rsidDel="001237D2" w:rsidRDefault="005E0D55">
      <w:pPr>
        <w:pStyle w:val="Index1"/>
        <w:tabs>
          <w:tab w:val="right" w:pos="4735"/>
        </w:tabs>
        <w:rPr>
          <w:del w:id="2112" w:author="Clive Pygott" w:date="2018-05-14T21:16:00Z"/>
          <w:noProof/>
        </w:rPr>
      </w:pPr>
      <w:del w:id="2113" w:author="Clive Pygott" w:date="2018-05-14T21:16:00Z">
        <w:r w:rsidDel="001237D2">
          <w:rPr>
            <w:noProof/>
            <w:lang w:bidi="en-US"/>
          </w:rPr>
          <w:delText xml:space="preserve">PPH - </w:delText>
        </w:r>
        <w:r w:rsidDel="001237D2">
          <w:rPr>
            <w:noProof/>
          </w:rPr>
          <w:delText>Redispatching, 46</w:delText>
        </w:r>
      </w:del>
    </w:p>
    <w:p w14:paraId="18FD89D2" w14:textId="77777777" w:rsidR="005E0D55" w:rsidDel="001237D2" w:rsidRDefault="005E0D55">
      <w:pPr>
        <w:pStyle w:val="IndexHeading"/>
        <w:tabs>
          <w:tab w:val="right" w:pos="4735"/>
        </w:tabs>
        <w:rPr>
          <w:del w:id="2114" w:author="Clive Pygott" w:date="2018-05-14T21:16:00Z"/>
          <w:rFonts w:cstheme="minorBidi"/>
          <w:b/>
          <w:bCs/>
          <w:noProof/>
        </w:rPr>
      </w:pPr>
    </w:p>
    <w:p w14:paraId="519CEBE5" w14:textId="77777777" w:rsidR="005E0D55" w:rsidDel="001237D2" w:rsidRDefault="005E0D55">
      <w:pPr>
        <w:pStyle w:val="Index1"/>
        <w:tabs>
          <w:tab w:val="right" w:pos="4735"/>
        </w:tabs>
        <w:rPr>
          <w:del w:id="2115" w:author="Clive Pygott" w:date="2018-05-14T21:16:00Z"/>
          <w:noProof/>
        </w:rPr>
      </w:pPr>
      <w:del w:id="2116" w:author="Clive Pygott" w:date="2018-05-14T21:16:00Z">
        <w:r w:rsidDel="001237D2">
          <w:rPr>
            <w:noProof/>
            <w:lang w:bidi="en-US"/>
          </w:rPr>
          <w:delText>recommended practice</w:delText>
        </w:r>
        <w:r w:rsidDel="001237D2">
          <w:rPr>
            <w:noProof/>
          </w:rPr>
          <w:delText>, 11</w:delText>
        </w:r>
      </w:del>
    </w:p>
    <w:p w14:paraId="0C128949" w14:textId="77777777" w:rsidR="005E0D55" w:rsidDel="001237D2" w:rsidRDefault="005E0D55">
      <w:pPr>
        <w:pStyle w:val="Index1"/>
        <w:tabs>
          <w:tab w:val="right" w:pos="4735"/>
        </w:tabs>
        <w:rPr>
          <w:del w:id="2117" w:author="Clive Pygott" w:date="2018-05-14T21:16:00Z"/>
          <w:noProof/>
        </w:rPr>
      </w:pPr>
      <w:del w:id="2118" w:author="Clive Pygott" w:date="2018-05-14T21:16:00Z">
        <w:r w:rsidDel="001237D2">
          <w:rPr>
            <w:noProof/>
            <w:lang w:bidi="en-US"/>
          </w:rPr>
          <w:delText>result, correctly rounded</w:delText>
        </w:r>
        <w:r w:rsidDel="001237D2">
          <w:rPr>
            <w:noProof/>
          </w:rPr>
          <w:delText>, 9</w:delText>
        </w:r>
      </w:del>
    </w:p>
    <w:p w14:paraId="3E2967DF" w14:textId="77777777" w:rsidR="005E0D55" w:rsidDel="001237D2" w:rsidRDefault="005E0D55">
      <w:pPr>
        <w:pStyle w:val="Index1"/>
        <w:tabs>
          <w:tab w:val="right" w:pos="4735"/>
        </w:tabs>
        <w:rPr>
          <w:del w:id="2119" w:author="Clive Pygott" w:date="2018-05-14T21:16:00Z"/>
          <w:noProof/>
        </w:rPr>
      </w:pPr>
      <w:del w:id="2120" w:author="Clive Pygott" w:date="2018-05-14T21:16:00Z">
        <w:r w:rsidDel="001237D2">
          <w:rPr>
            <w:noProof/>
            <w:lang w:bidi="en-US"/>
          </w:rPr>
          <w:delText>RIP - Inheritance</w:delText>
        </w:r>
        <w:r w:rsidDel="001237D2">
          <w:rPr>
            <w:noProof/>
          </w:rPr>
          <w:delText>, 46</w:delText>
        </w:r>
      </w:del>
    </w:p>
    <w:p w14:paraId="5582B23F" w14:textId="77777777" w:rsidR="005E0D55" w:rsidDel="001237D2" w:rsidRDefault="005E0D55">
      <w:pPr>
        <w:pStyle w:val="Index1"/>
        <w:tabs>
          <w:tab w:val="right" w:pos="4735"/>
        </w:tabs>
        <w:rPr>
          <w:del w:id="2121" w:author="Clive Pygott" w:date="2018-05-14T21:16:00Z"/>
          <w:noProof/>
        </w:rPr>
      </w:pPr>
      <w:del w:id="2122" w:author="Clive Pygott" w:date="2018-05-14T21:16:00Z">
        <w:r w:rsidRPr="00721C70" w:rsidDel="001237D2">
          <w:rPr>
            <w:rFonts w:ascii="Courier New" w:hAnsi="Courier New" w:cs="Courier New"/>
            <w:noProof/>
          </w:rPr>
          <w:delText>rsize_t</w:delText>
        </w:r>
        <w:r w:rsidDel="001237D2">
          <w:rPr>
            <w:noProof/>
          </w:rPr>
          <w:delText>, 20</w:delText>
        </w:r>
      </w:del>
    </w:p>
    <w:p w14:paraId="11FD0BBB" w14:textId="77777777" w:rsidR="005E0D55" w:rsidDel="001237D2" w:rsidRDefault="005E0D55">
      <w:pPr>
        <w:pStyle w:val="Index1"/>
        <w:tabs>
          <w:tab w:val="right" w:pos="4735"/>
        </w:tabs>
        <w:rPr>
          <w:del w:id="2123" w:author="Clive Pygott" w:date="2018-05-14T21:16:00Z"/>
          <w:noProof/>
        </w:rPr>
      </w:pPr>
      <w:del w:id="2124" w:author="Clive Pygott" w:date="2018-05-14T21:16:00Z">
        <w:r w:rsidDel="001237D2">
          <w:rPr>
            <w:noProof/>
            <w:lang w:bidi="en-US"/>
          </w:rPr>
          <w:delText>runtime constraint</w:delText>
        </w:r>
        <w:r w:rsidDel="001237D2">
          <w:rPr>
            <w:noProof/>
          </w:rPr>
          <w:delText>, 11</w:delText>
        </w:r>
      </w:del>
    </w:p>
    <w:p w14:paraId="33B7CD8A" w14:textId="77777777" w:rsidR="005E0D55" w:rsidDel="001237D2" w:rsidRDefault="005E0D55">
      <w:pPr>
        <w:pStyle w:val="Index1"/>
        <w:tabs>
          <w:tab w:val="right" w:pos="4735"/>
        </w:tabs>
        <w:rPr>
          <w:del w:id="2125" w:author="Clive Pygott" w:date="2018-05-14T21:16:00Z"/>
          <w:noProof/>
        </w:rPr>
      </w:pPr>
      <w:del w:id="2126" w:author="Clive Pygott" w:date="2018-05-14T21:16:00Z">
        <w:r w:rsidDel="001237D2">
          <w:rPr>
            <w:noProof/>
            <w:lang w:bidi="en-US"/>
          </w:rPr>
          <w:delText>RVG - Pointer arithmetic</w:delText>
        </w:r>
        <w:r w:rsidDel="001237D2">
          <w:rPr>
            <w:noProof/>
          </w:rPr>
          <w:delText>, 25</w:delText>
        </w:r>
      </w:del>
    </w:p>
    <w:p w14:paraId="2D550159" w14:textId="77777777" w:rsidR="005E0D55" w:rsidDel="001237D2" w:rsidRDefault="005E0D55">
      <w:pPr>
        <w:pStyle w:val="IndexHeading"/>
        <w:tabs>
          <w:tab w:val="right" w:pos="4735"/>
        </w:tabs>
        <w:rPr>
          <w:del w:id="2127" w:author="Clive Pygott" w:date="2018-05-14T21:16:00Z"/>
          <w:rFonts w:cstheme="minorBidi"/>
          <w:b/>
          <w:bCs/>
          <w:noProof/>
        </w:rPr>
      </w:pPr>
    </w:p>
    <w:p w14:paraId="3121817C" w14:textId="77777777" w:rsidR="005E0D55" w:rsidDel="001237D2" w:rsidRDefault="005E0D55">
      <w:pPr>
        <w:pStyle w:val="Index1"/>
        <w:tabs>
          <w:tab w:val="right" w:pos="4735"/>
        </w:tabs>
        <w:rPr>
          <w:del w:id="2128" w:author="Clive Pygott" w:date="2018-05-14T21:16:00Z"/>
          <w:noProof/>
        </w:rPr>
      </w:pPr>
      <w:del w:id="2129" w:author="Clive Pygott" w:date="2018-05-14T21:16:00Z">
        <w:r w:rsidDel="001237D2">
          <w:rPr>
            <w:noProof/>
            <w:lang w:bidi="en-US"/>
          </w:rPr>
          <w:delText>SAM - Side-effects and order of evaluation</w:delText>
        </w:r>
        <w:r w:rsidDel="001237D2">
          <w:rPr>
            <w:noProof/>
          </w:rPr>
          <w:delText xml:space="preserve"> of operands, 33</w:delText>
        </w:r>
      </w:del>
    </w:p>
    <w:p w14:paraId="6D7136D4" w14:textId="77777777" w:rsidR="005E0D55" w:rsidDel="001237D2" w:rsidRDefault="005E0D55">
      <w:pPr>
        <w:pStyle w:val="Index1"/>
        <w:tabs>
          <w:tab w:val="right" w:pos="4735"/>
        </w:tabs>
        <w:rPr>
          <w:del w:id="2130" w:author="Clive Pygott" w:date="2018-05-14T21:16:00Z"/>
          <w:noProof/>
        </w:rPr>
      </w:pPr>
      <w:del w:id="2131" w:author="Clive Pygott" w:date="2018-05-14T21:16:00Z">
        <w:r w:rsidDel="001237D2">
          <w:rPr>
            <w:noProof/>
            <w:lang w:bidi="en-US"/>
          </w:rPr>
          <w:delText>sequence point</w:delText>
        </w:r>
        <w:r w:rsidDel="001237D2">
          <w:rPr>
            <w:noProof/>
          </w:rPr>
          <w:delText>, 11</w:delText>
        </w:r>
      </w:del>
    </w:p>
    <w:p w14:paraId="2B51597B" w14:textId="77777777" w:rsidR="005E0D55" w:rsidDel="001237D2" w:rsidRDefault="005E0D55">
      <w:pPr>
        <w:pStyle w:val="Index1"/>
        <w:tabs>
          <w:tab w:val="right" w:pos="4735"/>
        </w:tabs>
        <w:rPr>
          <w:del w:id="2132" w:author="Clive Pygott" w:date="2018-05-14T21:16:00Z"/>
          <w:noProof/>
        </w:rPr>
      </w:pPr>
      <w:del w:id="2133" w:author="Clive Pygott" w:date="2018-05-14T21:16:00Z">
        <w:r w:rsidDel="001237D2">
          <w:rPr>
            <w:noProof/>
          </w:rPr>
          <w:delText>SHL – Uncontrolled format string, 55</w:delText>
        </w:r>
      </w:del>
    </w:p>
    <w:p w14:paraId="6AE27DE7" w14:textId="77777777" w:rsidR="005E0D55" w:rsidDel="001237D2" w:rsidRDefault="005E0D55">
      <w:pPr>
        <w:pStyle w:val="Index1"/>
        <w:tabs>
          <w:tab w:val="right" w:pos="4735"/>
        </w:tabs>
        <w:rPr>
          <w:del w:id="2134" w:author="Clive Pygott" w:date="2018-05-14T21:16:00Z"/>
          <w:noProof/>
        </w:rPr>
      </w:pPr>
      <w:del w:id="2135" w:author="Clive Pygott" w:date="2018-05-14T21:16:00Z">
        <w:r w:rsidDel="001237D2">
          <w:rPr>
            <w:noProof/>
            <w:lang w:bidi="en-US"/>
          </w:rPr>
          <w:delText>single-byte character</w:delText>
        </w:r>
        <w:r w:rsidDel="001237D2">
          <w:rPr>
            <w:noProof/>
          </w:rPr>
          <w:delText>, 11</w:delText>
        </w:r>
      </w:del>
    </w:p>
    <w:p w14:paraId="0E04E5EE" w14:textId="77777777" w:rsidR="005E0D55" w:rsidDel="001237D2" w:rsidRDefault="005E0D55">
      <w:pPr>
        <w:pStyle w:val="Index1"/>
        <w:tabs>
          <w:tab w:val="right" w:pos="4735"/>
        </w:tabs>
        <w:rPr>
          <w:del w:id="2136" w:author="Clive Pygott" w:date="2018-05-14T21:16:00Z"/>
          <w:noProof/>
        </w:rPr>
      </w:pPr>
      <w:del w:id="2137" w:author="Clive Pygott" w:date="2018-05-14T21:16:00Z">
        <w:r w:rsidRPr="00721C70" w:rsidDel="001237D2">
          <w:rPr>
            <w:rFonts w:ascii="Courier New" w:hAnsi="Courier New" w:cs="Courier New"/>
            <w:bCs/>
            <w:noProof/>
          </w:rPr>
          <w:delText>size_t</w:delText>
        </w:r>
        <w:r w:rsidDel="001237D2">
          <w:rPr>
            <w:noProof/>
          </w:rPr>
          <w:delText>, 20</w:delText>
        </w:r>
      </w:del>
    </w:p>
    <w:p w14:paraId="6CF59B39" w14:textId="77777777" w:rsidR="005E0D55" w:rsidDel="001237D2" w:rsidRDefault="005E0D55">
      <w:pPr>
        <w:pStyle w:val="Index1"/>
        <w:tabs>
          <w:tab w:val="right" w:pos="4735"/>
        </w:tabs>
        <w:rPr>
          <w:del w:id="2138" w:author="Clive Pygott" w:date="2018-05-14T21:16:00Z"/>
          <w:noProof/>
        </w:rPr>
      </w:pPr>
      <w:del w:id="2139" w:author="Clive Pygott" w:date="2018-05-14T21:16:00Z">
        <w:r w:rsidDel="001237D2">
          <w:rPr>
            <w:noProof/>
            <w:lang w:bidi="en-US"/>
          </w:rPr>
          <w:delText>SKL - Provision of inherently unsafe operations</w:delText>
        </w:r>
        <w:r w:rsidDel="001237D2">
          <w:rPr>
            <w:noProof/>
          </w:rPr>
          <w:delText>, 50</w:delText>
        </w:r>
      </w:del>
    </w:p>
    <w:p w14:paraId="2550C9A7" w14:textId="77777777" w:rsidR="005E0D55" w:rsidDel="001237D2" w:rsidRDefault="005E0D55">
      <w:pPr>
        <w:pStyle w:val="Index1"/>
        <w:tabs>
          <w:tab w:val="right" w:pos="4735"/>
        </w:tabs>
        <w:rPr>
          <w:del w:id="2140" w:author="Clive Pygott" w:date="2018-05-14T21:16:00Z"/>
          <w:noProof/>
        </w:rPr>
      </w:pPr>
      <w:del w:id="2141" w:author="Clive Pygott" w:date="2018-05-14T21:16:00Z">
        <w:r w:rsidDel="001237D2">
          <w:rPr>
            <w:noProof/>
            <w:lang w:bidi="en-US"/>
          </w:rPr>
          <w:delText>STR - Bit representations</w:delText>
        </w:r>
        <w:r w:rsidDel="001237D2">
          <w:rPr>
            <w:noProof/>
          </w:rPr>
          <w:delText>, 15</w:delText>
        </w:r>
      </w:del>
    </w:p>
    <w:p w14:paraId="2754CD88" w14:textId="77777777" w:rsidR="005E0D55" w:rsidDel="001237D2" w:rsidRDefault="005E0D55">
      <w:pPr>
        <w:pStyle w:val="Index1"/>
        <w:tabs>
          <w:tab w:val="right" w:pos="4735"/>
        </w:tabs>
        <w:rPr>
          <w:del w:id="2142" w:author="Clive Pygott" w:date="2018-05-14T21:16:00Z"/>
          <w:noProof/>
        </w:rPr>
      </w:pPr>
      <w:del w:id="2143" w:author="Clive Pygott" w:date="2018-05-14T21:16:00Z">
        <w:r w:rsidDel="001237D2">
          <w:rPr>
            <w:noProof/>
            <w:lang w:bidi="en-US"/>
          </w:rPr>
          <w:delText>SYM - Templates and generics</w:delText>
        </w:r>
        <w:r w:rsidDel="001237D2">
          <w:rPr>
            <w:noProof/>
          </w:rPr>
          <w:delText>, 46</w:delText>
        </w:r>
      </w:del>
    </w:p>
    <w:p w14:paraId="7B5DA748" w14:textId="77777777" w:rsidR="005E0D55" w:rsidDel="001237D2" w:rsidRDefault="005E0D55">
      <w:pPr>
        <w:pStyle w:val="IndexHeading"/>
        <w:tabs>
          <w:tab w:val="right" w:pos="4735"/>
        </w:tabs>
        <w:rPr>
          <w:del w:id="2144" w:author="Clive Pygott" w:date="2018-05-14T21:16:00Z"/>
          <w:rFonts w:cstheme="minorBidi"/>
          <w:b/>
          <w:bCs/>
          <w:noProof/>
        </w:rPr>
      </w:pPr>
    </w:p>
    <w:p w14:paraId="52E75CEE" w14:textId="77777777" w:rsidR="005E0D55" w:rsidDel="001237D2" w:rsidRDefault="005E0D55">
      <w:pPr>
        <w:pStyle w:val="Index1"/>
        <w:tabs>
          <w:tab w:val="right" w:pos="4735"/>
        </w:tabs>
        <w:rPr>
          <w:del w:id="2145" w:author="Clive Pygott" w:date="2018-05-14T21:16:00Z"/>
          <w:noProof/>
        </w:rPr>
      </w:pPr>
      <w:del w:id="2146" w:author="Clive Pygott" w:date="2018-05-14T21:16:00Z">
        <w:r w:rsidDel="001237D2">
          <w:rPr>
            <w:noProof/>
            <w:lang w:bidi="en-US"/>
          </w:rPr>
          <w:delText>TEX - Loop control variables [TEX]</w:delText>
        </w:r>
        <w:r w:rsidDel="001237D2">
          <w:rPr>
            <w:noProof/>
          </w:rPr>
          <w:delText>, 38</w:delText>
        </w:r>
      </w:del>
    </w:p>
    <w:p w14:paraId="10E50655" w14:textId="77777777" w:rsidR="005E0D55" w:rsidDel="001237D2" w:rsidRDefault="005E0D55">
      <w:pPr>
        <w:pStyle w:val="Index1"/>
        <w:tabs>
          <w:tab w:val="right" w:pos="4735"/>
        </w:tabs>
        <w:rPr>
          <w:del w:id="2147" w:author="Clive Pygott" w:date="2018-05-14T21:16:00Z"/>
          <w:noProof/>
        </w:rPr>
      </w:pPr>
      <w:del w:id="2148" w:author="Clive Pygott" w:date="2018-05-14T21:16:00Z">
        <w:r w:rsidDel="001237D2">
          <w:rPr>
            <w:noProof/>
            <w:lang w:bidi="en-US"/>
          </w:rPr>
          <w:delText>trap representation</w:delText>
        </w:r>
        <w:r w:rsidDel="001237D2">
          <w:rPr>
            <w:noProof/>
          </w:rPr>
          <w:delText>, 11</w:delText>
        </w:r>
      </w:del>
    </w:p>
    <w:p w14:paraId="3D30A5A0" w14:textId="77777777" w:rsidR="005E0D55" w:rsidDel="001237D2" w:rsidRDefault="005E0D55">
      <w:pPr>
        <w:pStyle w:val="Index1"/>
        <w:tabs>
          <w:tab w:val="right" w:pos="4735"/>
        </w:tabs>
        <w:rPr>
          <w:del w:id="2149" w:author="Clive Pygott" w:date="2018-05-14T21:16:00Z"/>
          <w:noProof/>
        </w:rPr>
      </w:pPr>
      <w:del w:id="2150" w:author="Clive Pygott" w:date="2018-05-14T21:16:00Z">
        <w:r w:rsidDel="001237D2">
          <w:rPr>
            <w:noProof/>
            <w:lang w:bidi="en-US"/>
          </w:rPr>
          <w:delText>TRJ - Argument passing to library functions</w:delText>
        </w:r>
        <w:r w:rsidDel="001237D2">
          <w:rPr>
            <w:noProof/>
          </w:rPr>
          <w:delText>, 47</w:delText>
        </w:r>
      </w:del>
    </w:p>
    <w:p w14:paraId="0E4EAE30" w14:textId="77777777" w:rsidR="005E0D55" w:rsidDel="001237D2" w:rsidRDefault="005E0D55">
      <w:pPr>
        <w:pStyle w:val="IndexHeading"/>
        <w:tabs>
          <w:tab w:val="right" w:pos="4735"/>
        </w:tabs>
        <w:rPr>
          <w:del w:id="2151" w:author="Clive Pygott" w:date="2018-05-14T21:16:00Z"/>
          <w:rFonts w:cstheme="minorBidi"/>
          <w:b/>
          <w:bCs/>
          <w:noProof/>
        </w:rPr>
      </w:pPr>
    </w:p>
    <w:p w14:paraId="7B7D30B7" w14:textId="77777777" w:rsidR="005E0D55" w:rsidDel="001237D2" w:rsidRDefault="005E0D55">
      <w:pPr>
        <w:pStyle w:val="Index1"/>
        <w:tabs>
          <w:tab w:val="right" w:pos="4735"/>
        </w:tabs>
        <w:rPr>
          <w:del w:id="2152" w:author="Clive Pygott" w:date="2018-05-14T21:16:00Z"/>
          <w:noProof/>
        </w:rPr>
      </w:pPr>
      <w:del w:id="2153" w:author="Clive Pygott" w:date="2018-05-14T21:16:00Z">
        <w:r w:rsidDel="001237D2">
          <w:rPr>
            <w:noProof/>
            <w:lang w:bidi="en-US"/>
          </w:rPr>
          <w:delText>un</w:delText>
        </w:r>
        <w:r w:rsidRPr="00721C70" w:rsidDel="001237D2">
          <w:rPr>
            <w:noProof/>
            <w:u w:val="single"/>
          </w:rPr>
          <w:delText>defined behaviour</w:delText>
        </w:r>
        <w:r w:rsidDel="001237D2">
          <w:rPr>
            <w:noProof/>
          </w:rPr>
          <w:delText>, 11</w:delText>
        </w:r>
      </w:del>
    </w:p>
    <w:p w14:paraId="0CC2CF0D" w14:textId="77777777" w:rsidR="005E0D55" w:rsidDel="001237D2" w:rsidRDefault="005E0D55">
      <w:pPr>
        <w:pStyle w:val="Index1"/>
        <w:tabs>
          <w:tab w:val="right" w:pos="4735"/>
        </w:tabs>
        <w:rPr>
          <w:del w:id="2154" w:author="Clive Pygott" w:date="2018-05-14T21:16:00Z"/>
          <w:noProof/>
        </w:rPr>
      </w:pPr>
      <w:del w:id="2155" w:author="Clive Pygott" w:date="2018-05-14T21:16:00Z">
        <w:r w:rsidDel="001237D2">
          <w:rPr>
            <w:noProof/>
            <w:lang w:bidi="en-US"/>
          </w:rPr>
          <w:delText>unspecified</w:delText>
        </w:r>
        <w:r w:rsidRPr="00721C70" w:rsidDel="001237D2">
          <w:rPr>
            <w:noProof/>
            <w:u w:val="single"/>
          </w:rPr>
          <w:delText xml:space="preserve"> behaviour</w:delText>
        </w:r>
        <w:r w:rsidDel="001237D2">
          <w:rPr>
            <w:noProof/>
          </w:rPr>
          <w:delText>, 12</w:delText>
        </w:r>
      </w:del>
    </w:p>
    <w:p w14:paraId="288DCEDC" w14:textId="77777777" w:rsidR="005E0D55" w:rsidDel="001237D2" w:rsidRDefault="005E0D55">
      <w:pPr>
        <w:pStyle w:val="Index1"/>
        <w:tabs>
          <w:tab w:val="right" w:pos="4735"/>
        </w:tabs>
        <w:rPr>
          <w:del w:id="2156" w:author="Clive Pygott" w:date="2018-05-14T21:16:00Z"/>
          <w:noProof/>
        </w:rPr>
      </w:pPr>
      <w:del w:id="2157" w:author="Clive Pygott" w:date="2018-05-14T21:16:00Z">
        <w:r w:rsidDel="001237D2">
          <w:rPr>
            <w:noProof/>
            <w:lang w:bidi="en-US"/>
          </w:rPr>
          <w:delText>unspecified value</w:delText>
        </w:r>
        <w:r w:rsidDel="001237D2">
          <w:rPr>
            <w:noProof/>
          </w:rPr>
          <w:delText>, 12</w:delText>
        </w:r>
      </w:del>
    </w:p>
    <w:p w14:paraId="63459D0B" w14:textId="77777777" w:rsidR="005E0D55" w:rsidDel="001237D2" w:rsidRDefault="005E0D55">
      <w:pPr>
        <w:pStyle w:val="IndexHeading"/>
        <w:tabs>
          <w:tab w:val="right" w:pos="4735"/>
        </w:tabs>
        <w:rPr>
          <w:del w:id="2158" w:author="Clive Pygott" w:date="2018-05-14T21:16:00Z"/>
          <w:rFonts w:cstheme="minorBidi"/>
          <w:b/>
          <w:bCs/>
          <w:noProof/>
        </w:rPr>
      </w:pPr>
    </w:p>
    <w:p w14:paraId="00A6A802" w14:textId="77777777" w:rsidR="005E0D55" w:rsidDel="001237D2" w:rsidRDefault="005E0D55">
      <w:pPr>
        <w:pStyle w:val="Index1"/>
        <w:tabs>
          <w:tab w:val="right" w:pos="4735"/>
        </w:tabs>
        <w:rPr>
          <w:del w:id="2159" w:author="Clive Pygott" w:date="2018-05-14T21:16:00Z"/>
          <w:noProof/>
        </w:rPr>
      </w:pPr>
      <w:del w:id="2160" w:author="Clive Pygott" w:date="2018-05-14T21:16:00Z">
        <w:r w:rsidDel="001237D2">
          <w:rPr>
            <w:noProof/>
            <w:lang w:bidi="en-US"/>
          </w:rPr>
          <w:delText>value</w:delText>
        </w:r>
        <w:r w:rsidDel="001237D2">
          <w:rPr>
            <w:noProof/>
          </w:rPr>
          <w:delText>, 12</w:delText>
        </w:r>
      </w:del>
    </w:p>
    <w:p w14:paraId="1488159E" w14:textId="77777777" w:rsidR="005E0D55" w:rsidDel="001237D2" w:rsidRDefault="005E0D55">
      <w:pPr>
        <w:pStyle w:val="Index2"/>
        <w:tabs>
          <w:tab w:val="right" w:pos="4735"/>
        </w:tabs>
        <w:rPr>
          <w:del w:id="2161" w:author="Clive Pygott" w:date="2018-05-14T21:16:00Z"/>
          <w:noProof/>
        </w:rPr>
      </w:pPr>
      <w:del w:id="2162" w:author="Clive Pygott" w:date="2018-05-14T21:16:00Z">
        <w:r w:rsidRPr="00721C70" w:rsidDel="001237D2">
          <w:rPr>
            <w:noProof/>
            <w:u w:val="single"/>
          </w:rPr>
          <w:delText>implementation-defined</w:delText>
        </w:r>
        <w:r w:rsidDel="001237D2">
          <w:rPr>
            <w:noProof/>
          </w:rPr>
          <w:delText>, 10</w:delText>
        </w:r>
      </w:del>
    </w:p>
    <w:p w14:paraId="43B20D6A" w14:textId="77777777" w:rsidR="005E0D55" w:rsidDel="001237D2" w:rsidRDefault="005E0D55">
      <w:pPr>
        <w:pStyle w:val="Index2"/>
        <w:tabs>
          <w:tab w:val="right" w:pos="4735"/>
        </w:tabs>
        <w:rPr>
          <w:del w:id="2163" w:author="Clive Pygott" w:date="2018-05-14T21:16:00Z"/>
          <w:noProof/>
        </w:rPr>
      </w:pPr>
      <w:del w:id="2164" w:author="Clive Pygott" w:date="2018-05-14T21:16:00Z">
        <w:r w:rsidDel="001237D2">
          <w:rPr>
            <w:noProof/>
            <w:lang w:bidi="en-US"/>
          </w:rPr>
          <w:delText>indeterminate</w:delText>
        </w:r>
        <w:r w:rsidDel="001237D2">
          <w:rPr>
            <w:noProof/>
          </w:rPr>
          <w:delText>, 10</w:delText>
        </w:r>
      </w:del>
    </w:p>
    <w:p w14:paraId="20B977A2" w14:textId="77777777" w:rsidR="005E0D55" w:rsidDel="001237D2" w:rsidRDefault="005E0D55">
      <w:pPr>
        <w:pStyle w:val="Index2"/>
        <w:tabs>
          <w:tab w:val="right" w:pos="4735"/>
        </w:tabs>
        <w:rPr>
          <w:del w:id="2165" w:author="Clive Pygott" w:date="2018-05-14T21:16:00Z"/>
          <w:noProof/>
        </w:rPr>
      </w:pPr>
      <w:del w:id="2166" w:author="Clive Pygott" w:date="2018-05-14T21:16:00Z">
        <w:r w:rsidDel="001237D2">
          <w:rPr>
            <w:noProof/>
            <w:lang w:bidi="en-US"/>
          </w:rPr>
          <w:delText>unspecified</w:delText>
        </w:r>
        <w:r w:rsidDel="001237D2">
          <w:rPr>
            <w:noProof/>
          </w:rPr>
          <w:delText>, 12</w:delText>
        </w:r>
      </w:del>
    </w:p>
    <w:p w14:paraId="062F5507" w14:textId="77777777" w:rsidR="005E0D55" w:rsidDel="001237D2" w:rsidRDefault="005E0D55">
      <w:pPr>
        <w:pStyle w:val="IndexHeading"/>
        <w:tabs>
          <w:tab w:val="right" w:pos="4735"/>
        </w:tabs>
        <w:rPr>
          <w:del w:id="2167" w:author="Clive Pygott" w:date="2018-05-14T21:16:00Z"/>
          <w:rFonts w:cstheme="minorBidi"/>
          <w:b/>
          <w:bCs/>
          <w:noProof/>
        </w:rPr>
      </w:pPr>
    </w:p>
    <w:p w14:paraId="60DD927B" w14:textId="77777777" w:rsidR="005E0D55" w:rsidDel="001237D2" w:rsidRDefault="005E0D55">
      <w:pPr>
        <w:pStyle w:val="Index1"/>
        <w:tabs>
          <w:tab w:val="right" w:pos="4735"/>
        </w:tabs>
        <w:rPr>
          <w:del w:id="2168" w:author="Clive Pygott" w:date="2018-05-14T21:16:00Z"/>
          <w:noProof/>
        </w:rPr>
      </w:pPr>
      <w:del w:id="2169" w:author="Clive Pygott" w:date="2018-05-14T21:16:00Z">
        <w:r w:rsidDel="001237D2">
          <w:rPr>
            <w:noProof/>
            <w:lang w:bidi="en-US"/>
          </w:rPr>
          <w:delText>wide character</w:delText>
        </w:r>
        <w:r w:rsidDel="001237D2">
          <w:rPr>
            <w:noProof/>
          </w:rPr>
          <w:delText>, 12</w:delText>
        </w:r>
      </w:del>
    </w:p>
    <w:p w14:paraId="2F496794" w14:textId="77777777" w:rsidR="005E0D55" w:rsidDel="001237D2" w:rsidRDefault="005E0D55">
      <w:pPr>
        <w:pStyle w:val="Index1"/>
        <w:tabs>
          <w:tab w:val="right" w:pos="4735"/>
        </w:tabs>
        <w:rPr>
          <w:del w:id="2170" w:author="Clive Pygott" w:date="2018-05-14T21:16:00Z"/>
          <w:noProof/>
        </w:rPr>
      </w:pPr>
      <w:del w:id="2171" w:author="Clive Pygott" w:date="2018-05-14T21:16:00Z">
        <w:r w:rsidDel="001237D2">
          <w:rPr>
            <w:noProof/>
            <w:lang w:bidi="en-US"/>
          </w:rPr>
          <w:delText>WXQ - Dead store</w:delText>
        </w:r>
        <w:r w:rsidDel="001237D2">
          <w:rPr>
            <w:noProof/>
          </w:rPr>
          <w:delText>, 30</w:delText>
        </w:r>
      </w:del>
    </w:p>
    <w:p w14:paraId="2E176C03" w14:textId="77777777" w:rsidR="005E0D55" w:rsidDel="001237D2" w:rsidRDefault="005E0D55">
      <w:pPr>
        <w:pStyle w:val="IndexHeading"/>
        <w:tabs>
          <w:tab w:val="right" w:pos="4735"/>
        </w:tabs>
        <w:rPr>
          <w:del w:id="2172" w:author="Clive Pygott" w:date="2018-05-14T21:16:00Z"/>
          <w:rFonts w:cstheme="minorBidi"/>
          <w:b/>
          <w:bCs/>
          <w:noProof/>
        </w:rPr>
      </w:pPr>
    </w:p>
    <w:p w14:paraId="5397815C" w14:textId="77777777" w:rsidR="005E0D55" w:rsidDel="001237D2" w:rsidRDefault="005E0D55">
      <w:pPr>
        <w:pStyle w:val="Index1"/>
        <w:tabs>
          <w:tab w:val="right" w:pos="4735"/>
        </w:tabs>
        <w:rPr>
          <w:del w:id="2173" w:author="Clive Pygott" w:date="2018-05-14T21:16:00Z"/>
          <w:noProof/>
        </w:rPr>
      </w:pPr>
      <w:del w:id="2174" w:author="Clive Pygott" w:date="2018-05-14T21:16:00Z">
        <w:r w:rsidDel="001237D2">
          <w:rPr>
            <w:noProof/>
            <w:lang w:bidi="en-US"/>
          </w:rPr>
          <w:delText>XYH - NULL pointer dereference</w:delText>
        </w:r>
        <w:r w:rsidDel="001237D2">
          <w:rPr>
            <w:noProof/>
          </w:rPr>
          <w:delText>, 26</w:delText>
        </w:r>
      </w:del>
    </w:p>
    <w:p w14:paraId="764A9131" w14:textId="77777777" w:rsidR="005E0D55" w:rsidDel="001237D2" w:rsidRDefault="005E0D55">
      <w:pPr>
        <w:pStyle w:val="Index1"/>
        <w:tabs>
          <w:tab w:val="right" w:pos="4735"/>
        </w:tabs>
        <w:rPr>
          <w:del w:id="2175" w:author="Clive Pygott" w:date="2018-05-14T21:16:00Z"/>
          <w:noProof/>
        </w:rPr>
      </w:pPr>
      <w:del w:id="2176" w:author="Clive Pygott" w:date="2018-05-14T21:16:00Z">
        <w:r w:rsidDel="001237D2">
          <w:rPr>
            <w:noProof/>
            <w:lang w:bidi="en-US"/>
          </w:rPr>
          <w:delText>XYK - Dangling reference to heap</w:delText>
        </w:r>
        <w:r w:rsidDel="001237D2">
          <w:rPr>
            <w:noProof/>
          </w:rPr>
          <w:delText>, 26</w:delText>
        </w:r>
      </w:del>
    </w:p>
    <w:p w14:paraId="25B0FEC9" w14:textId="77777777" w:rsidR="005E0D55" w:rsidDel="001237D2" w:rsidRDefault="005E0D55">
      <w:pPr>
        <w:pStyle w:val="Index1"/>
        <w:tabs>
          <w:tab w:val="right" w:pos="4735"/>
        </w:tabs>
        <w:rPr>
          <w:del w:id="2177" w:author="Clive Pygott" w:date="2018-05-14T21:16:00Z"/>
          <w:noProof/>
        </w:rPr>
      </w:pPr>
      <w:del w:id="2178" w:author="Clive Pygott" w:date="2018-05-14T21:16:00Z">
        <w:r w:rsidDel="001237D2">
          <w:rPr>
            <w:noProof/>
            <w:lang w:bidi="en-US"/>
          </w:rPr>
          <w:delText>XYL - Memory leak</w:delText>
        </w:r>
        <w:r w:rsidDel="001237D2">
          <w:rPr>
            <w:noProof/>
          </w:rPr>
          <w:delText>, 45</w:delText>
        </w:r>
      </w:del>
    </w:p>
    <w:p w14:paraId="122B33C6" w14:textId="77777777" w:rsidR="005E0D55" w:rsidDel="001237D2" w:rsidRDefault="005E0D55">
      <w:pPr>
        <w:pStyle w:val="Index1"/>
        <w:tabs>
          <w:tab w:val="right" w:pos="4735"/>
        </w:tabs>
        <w:rPr>
          <w:del w:id="2179" w:author="Clive Pygott" w:date="2018-05-14T21:16:00Z"/>
          <w:noProof/>
        </w:rPr>
      </w:pPr>
      <w:del w:id="2180" w:author="Clive Pygott" w:date="2018-05-14T21:16:00Z">
        <w:r w:rsidDel="001237D2">
          <w:rPr>
            <w:noProof/>
            <w:lang w:bidi="en-US"/>
          </w:rPr>
          <w:delText>XYQ - Dead and deactivated code</w:delText>
        </w:r>
        <w:r w:rsidDel="001237D2">
          <w:rPr>
            <w:noProof/>
          </w:rPr>
          <w:delText>, 35</w:delText>
        </w:r>
      </w:del>
    </w:p>
    <w:p w14:paraId="1E6DE2BC" w14:textId="77777777" w:rsidR="005E0D55" w:rsidDel="001237D2" w:rsidRDefault="005E0D55">
      <w:pPr>
        <w:pStyle w:val="Index1"/>
        <w:tabs>
          <w:tab w:val="right" w:pos="4735"/>
        </w:tabs>
        <w:rPr>
          <w:del w:id="2181" w:author="Clive Pygott" w:date="2018-05-14T21:16:00Z"/>
          <w:noProof/>
        </w:rPr>
      </w:pPr>
      <w:del w:id="2182" w:author="Clive Pygott" w:date="2018-05-14T21:16:00Z">
        <w:r w:rsidDel="001237D2">
          <w:rPr>
            <w:noProof/>
            <w:lang w:bidi="en-US"/>
          </w:rPr>
          <w:delText>XYW - Unchecked array copying</w:delText>
        </w:r>
        <w:r w:rsidDel="001237D2">
          <w:rPr>
            <w:noProof/>
          </w:rPr>
          <w:delText>, 24</w:delText>
        </w:r>
      </w:del>
    </w:p>
    <w:p w14:paraId="78A01BC9" w14:textId="77777777" w:rsidR="005E0D55" w:rsidDel="001237D2" w:rsidRDefault="005E0D55">
      <w:pPr>
        <w:pStyle w:val="Index1"/>
        <w:tabs>
          <w:tab w:val="right" w:pos="4735"/>
        </w:tabs>
        <w:rPr>
          <w:del w:id="2183" w:author="Clive Pygott" w:date="2018-05-14T21:16:00Z"/>
          <w:noProof/>
        </w:rPr>
      </w:pPr>
      <w:del w:id="2184" w:author="Clive Pygott" w:date="2018-05-14T21:16:00Z">
        <w:r w:rsidDel="001237D2">
          <w:rPr>
            <w:noProof/>
            <w:lang w:bidi="en-US"/>
          </w:rPr>
          <w:delText>XYZ - Unchecked array indexing</w:delText>
        </w:r>
        <w:r w:rsidDel="001237D2">
          <w:rPr>
            <w:noProof/>
          </w:rPr>
          <w:delText>, 23</w:delText>
        </w:r>
      </w:del>
    </w:p>
    <w:p w14:paraId="3156F7E4" w14:textId="77777777" w:rsidR="005E0D55" w:rsidDel="001237D2" w:rsidRDefault="005E0D55">
      <w:pPr>
        <w:pStyle w:val="Index1"/>
        <w:tabs>
          <w:tab w:val="right" w:pos="4735"/>
        </w:tabs>
        <w:rPr>
          <w:del w:id="2185" w:author="Clive Pygott" w:date="2018-05-14T21:16:00Z"/>
          <w:noProof/>
        </w:rPr>
      </w:pPr>
      <w:del w:id="2186" w:author="Clive Pygott" w:date="2018-05-14T21:16:00Z">
        <w:r w:rsidDel="001237D2">
          <w:rPr>
            <w:noProof/>
            <w:lang w:bidi="en-US"/>
          </w:rPr>
          <w:delText>XZH - Off-by-one error</w:delText>
        </w:r>
        <w:r w:rsidDel="001237D2">
          <w:rPr>
            <w:noProof/>
          </w:rPr>
          <w:delText>, 39</w:delText>
        </w:r>
      </w:del>
    </w:p>
    <w:p w14:paraId="7070A1B1" w14:textId="77777777" w:rsidR="005E0D55" w:rsidDel="001237D2" w:rsidRDefault="005E0D55">
      <w:pPr>
        <w:pStyle w:val="IndexHeading"/>
        <w:tabs>
          <w:tab w:val="right" w:pos="4735"/>
        </w:tabs>
        <w:rPr>
          <w:del w:id="2187" w:author="Clive Pygott" w:date="2018-05-14T21:16:00Z"/>
          <w:rFonts w:cstheme="minorBidi"/>
          <w:b/>
          <w:bCs/>
          <w:noProof/>
        </w:rPr>
      </w:pPr>
    </w:p>
    <w:p w14:paraId="2BF80886" w14:textId="77777777" w:rsidR="005E0D55" w:rsidDel="001237D2" w:rsidRDefault="005E0D55">
      <w:pPr>
        <w:pStyle w:val="Index1"/>
        <w:tabs>
          <w:tab w:val="right" w:pos="4735"/>
        </w:tabs>
        <w:rPr>
          <w:del w:id="2188" w:author="Clive Pygott" w:date="2018-05-14T21:16:00Z"/>
          <w:noProof/>
        </w:rPr>
      </w:pPr>
      <w:del w:id="2189" w:author="Clive Pygott" w:date="2018-05-14T21:16:00Z">
        <w:r w:rsidDel="001237D2">
          <w:rPr>
            <w:noProof/>
            <w:lang w:bidi="en-US"/>
          </w:rPr>
          <w:delText xml:space="preserve">YAN - </w:delText>
        </w:r>
        <w:r w:rsidDel="001237D2">
          <w:rPr>
            <w:noProof/>
          </w:rPr>
          <w:delText>Deep vs. shallow copying, 45</w:delText>
        </w:r>
      </w:del>
    </w:p>
    <w:p w14:paraId="656BD505" w14:textId="77777777" w:rsidR="005E0D55" w:rsidDel="001237D2" w:rsidRDefault="005E0D55">
      <w:pPr>
        <w:pStyle w:val="Index1"/>
        <w:tabs>
          <w:tab w:val="right" w:pos="4735"/>
        </w:tabs>
        <w:rPr>
          <w:del w:id="2190" w:author="Clive Pygott" w:date="2018-05-14T21:16:00Z"/>
          <w:noProof/>
        </w:rPr>
      </w:pPr>
      <w:del w:id="2191" w:author="Clive Pygott" w:date="2018-05-14T21:16:00Z">
        <w:r w:rsidDel="001237D2">
          <w:rPr>
            <w:noProof/>
            <w:lang w:bidi="en-US"/>
          </w:rPr>
          <w:delText>YOW - Identifier name reuse [YOW]</w:delText>
        </w:r>
        <w:r w:rsidDel="001237D2">
          <w:rPr>
            <w:noProof/>
          </w:rPr>
          <w:delText>, 31</w:delText>
        </w:r>
      </w:del>
    </w:p>
    <w:p w14:paraId="74D80092" w14:textId="77777777" w:rsidR="005E0D55" w:rsidDel="001237D2" w:rsidRDefault="005E0D55">
      <w:pPr>
        <w:pStyle w:val="Index1"/>
        <w:tabs>
          <w:tab w:val="right" w:pos="4735"/>
        </w:tabs>
        <w:rPr>
          <w:del w:id="2192" w:author="Clive Pygott" w:date="2018-05-14T21:16:00Z"/>
          <w:noProof/>
        </w:rPr>
      </w:pPr>
      <w:del w:id="2193" w:author="Clive Pygott" w:date="2018-05-14T21:16:00Z">
        <w:r w:rsidDel="001237D2">
          <w:rPr>
            <w:noProof/>
            <w:lang w:bidi="en-US"/>
          </w:rPr>
          <w:delText>YZS - Unused variable</w:delText>
        </w:r>
        <w:r w:rsidDel="001237D2">
          <w:rPr>
            <w:noProof/>
          </w:rPr>
          <w:delText>, 31</w:delText>
        </w:r>
      </w:del>
    </w:p>
    <w:p w14:paraId="7B0F7A98" w14:textId="77777777" w:rsidR="005E0D55" w:rsidDel="001237D2" w:rsidRDefault="005E0D55" w:rsidP="008216A8">
      <w:pPr>
        <w:pStyle w:val="Bibliography1"/>
        <w:rPr>
          <w:del w:id="2194" w:author="Clive Pygott" w:date="2018-05-14T21:16:00Z"/>
          <w:noProof/>
        </w:rPr>
        <w:sectPr w:rsidR="005E0D55" w:rsidDel="001237D2" w:rsidSect="002C4D47">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67" w:author="Stephen Michell" w:date="2018-04-23T21:08:00Z" w:initials="SGM">
    <w:p w14:paraId="478D2A07" w14:textId="39D3B868" w:rsidR="00672DC7" w:rsidRDefault="00672DC7">
      <w:pPr>
        <w:pStyle w:val="CommentText"/>
      </w:pPr>
      <w:r>
        <w:rPr>
          <w:rStyle w:val="CommentReference"/>
        </w:rPr>
        <w:annotationRef/>
      </w:r>
      <w:r>
        <w:t>All code fragments such as strcpy_s should be courier.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8D2A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8D2A07" w16cid:durableId="1EA474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82A81" w14:textId="77777777" w:rsidR="00FE351D" w:rsidRDefault="00FE351D">
      <w:r>
        <w:separator/>
      </w:r>
    </w:p>
  </w:endnote>
  <w:endnote w:type="continuationSeparator" w:id="0">
    <w:p w14:paraId="56052820" w14:textId="77777777" w:rsidR="00FE351D" w:rsidRDefault="00FE3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ourier">
    <w:altName w:val="Courier New"/>
    <w:panose1 w:val="02070409020205020404"/>
    <w:charset w:val="00"/>
    <w:family w:val="roman"/>
    <w:pitch w:val="fixed"/>
    <w:sig w:usb0="00000003" w:usb1="00000000" w:usb2="00000000" w:usb3="00000000" w:csb0="00000001" w:csb1="00000000"/>
  </w:font>
  <w:font w:name="ArialMT">
    <w:altName w:val="Arial"/>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672DC7" w14:paraId="6173FDD1" w14:textId="77777777">
      <w:trPr>
        <w:cantSplit/>
        <w:jc w:val="center"/>
      </w:trPr>
      <w:tc>
        <w:tcPr>
          <w:tcW w:w="4876" w:type="dxa"/>
          <w:tcBorders>
            <w:top w:val="nil"/>
            <w:left w:val="nil"/>
            <w:bottom w:val="nil"/>
            <w:right w:val="nil"/>
          </w:tcBorders>
        </w:tcPr>
        <w:p w14:paraId="29486D26" w14:textId="2ADA5303" w:rsidR="00672DC7" w:rsidRDefault="00672DC7">
          <w:pPr>
            <w:pStyle w:val="Footer"/>
            <w:spacing w:before="540"/>
          </w:pPr>
          <w:r>
            <w:fldChar w:fldCharType="begin"/>
          </w:r>
          <w:r>
            <w:instrText xml:space="preserve">\PAGE \* ROMAN \* LOWER \* CHARFORMAT </w:instrText>
          </w:r>
          <w:r>
            <w:fldChar w:fldCharType="separate"/>
          </w:r>
          <w:r>
            <w:rPr>
              <w:noProof/>
            </w:rPr>
            <w:t>vi</w:t>
          </w:r>
          <w:r>
            <w:rPr>
              <w:noProof/>
            </w:rPr>
            <w:fldChar w:fldCharType="end"/>
          </w:r>
        </w:p>
      </w:tc>
      <w:tc>
        <w:tcPr>
          <w:tcW w:w="4876" w:type="dxa"/>
          <w:tcBorders>
            <w:top w:val="nil"/>
            <w:left w:val="nil"/>
            <w:bottom w:val="nil"/>
            <w:right w:val="nil"/>
          </w:tcBorders>
        </w:tcPr>
        <w:p w14:paraId="5A90009A" w14:textId="609764D0" w:rsidR="00672DC7" w:rsidRDefault="00672DC7">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672DC7" w:rsidRDefault="00672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672DC7" w14:paraId="656E61E1" w14:textId="77777777">
      <w:trPr>
        <w:cantSplit/>
        <w:jc w:val="center"/>
      </w:trPr>
      <w:tc>
        <w:tcPr>
          <w:tcW w:w="4876" w:type="dxa"/>
          <w:tcBorders>
            <w:top w:val="nil"/>
            <w:left w:val="nil"/>
            <w:bottom w:val="nil"/>
            <w:right w:val="nil"/>
          </w:tcBorders>
        </w:tcPr>
        <w:p w14:paraId="79ABF3EA" w14:textId="2B03719B" w:rsidR="00672DC7" w:rsidRDefault="00672DC7">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672DC7" w:rsidRDefault="00672DC7">
          <w:pPr>
            <w:pStyle w:val="Footer"/>
            <w:spacing w:before="540"/>
            <w:jc w:val="right"/>
          </w:pPr>
          <w:r>
            <w:fldChar w:fldCharType="begin"/>
          </w:r>
          <w:r>
            <w:instrText xml:space="preserve">\PAGE \* ROMAN \* LOWER \* CHARFORMAT </w:instrText>
          </w:r>
          <w:r>
            <w:fldChar w:fldCharType="separate"/>
          </w:r>
          <w:r>
            <w:rPr>
              <w:noProof/>
            </w:rPr>
            <w:t>v</w:t>
          </w:r>
          <w:r>
            <w:rPr>
              <w:noProof/>
            </w:rPr>
            <w:fldChar w:fldCharType="end"/>
          </w:r>
        </w:p>
      </w:tc>
    </w:tr>
  </w:tbl>
  <w:p w14:paraId="56ADE594" w14:textId="77777777" w:rsidR="00672DC7" w:rsidRDefault="00672DC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672DC7" w14:paraId="166F4B03" w14:textId="77777777">
      <w:trPr>
        <w:cantSplit/>
        <w:jc w:val="center"/>
      </w:trPr>
      <w:tc>
        <w:tcPr>
          <w:tcW w:w="4876" w:type="dxa"/>
          <w:tcBorders>
            <w:top w:val="nil"/>
            <w:left w:val="nil"/>
            <w:bottom w:val="nil"/>
            <w:right w:val="nil"/>
          </w:tcBorders>
        </w:tcPr>
        <w:p w14:paraId="25B42DE1" w14:textId="15E55C22" w:rsidR="00672DC7" w:rsidRDefault="00672DC7">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54</w:t>
          </w:r>
          <w:r>
            <w:rPr>
              <w:b/>
              <w:bCs/>
            </w:rPr>
            <w:fldChar w:fldCharType="end"/>
          </w:r>
        </w:p>
      </w:tc>
      <w:tc>
        <w:tcPr>
          <w:tcW w:w="4876" w:type="dxa"/>
          <w:tcBorders>
            <w:top w:val="nil"/>
            <w:left w:val="nil"/>
            <w:bottom w:val="nil"/>
            <w:right w:val="nil"/>
          </w:tcBorders>
        </w:tcPr>
        <w:p w14:paraId="0C50E509" w14:textId="6E27646D" w:rsidR="00672DC7" w:rsidRDefault="00672DC7">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672DC7" w:rsidRDefault="00672D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672DC7" w14:paraId="5936A545" w14:textId="77777777">
      <w:trPr>
        <w:cantSplit/>
      </w:trPr>
      <w:tc>
        <w:tcPr>
          <w:tcW w:w="4876" w:type="dxa"/>
          <w:tcBorders>
            <w:top w:val="nil"/>
            <w:left w:val="nil"/>
            <w:bottom w:val="nil"/>
            <w:right w:val="nil"/>
          </w:tcBorders>
        </w:tcPr>
        <w:p w14:paraId="4EC71C38" w14:textId="7844A41A" w:rsidR="00672DC7" w:rsidRDefault="00672DC7">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672DC7" w:rsidRDefault="00672DC7">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53</w:t>
          </w:r>
          <w:r>
            <w:rPr>
              <w:b/>
              <w:bCs/>
            </w:rPr>
            <w:fldChar w:fldCharType="end"/>
          </w:r>
        </w:p>
      </w:tc>
    </w:tr>
  </w:tbl>
  <w:p w14:paraId="206F1B3D" w14:textId="77777777" w:rsidR="00672DC7" w:rsidRDefault="00672DC7">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672DC7" w14:paraId="249F8B97" w14:textId="77777777">
      <w:trPr>
        <w:cantSplit/>
        <w:jc w:val="center"/>
      </w:trPr>
      <w:tc>
        <w:tcPr>
          <w:tcW w:w="4876" w:type="dxa"/>
          <w:tcBorders>
            <w:top w:val="nil"/>
            <w:left w:val="nil"/>
            <w:bottom w:val="nil"/>
            <w:right w:val="nil"/>
          </w:tcBorders>
        </w:tcPr>
        <w:p w14:paraId="2EA122EF" w14:textId="7C58790B" w:rsidR="00672DC7" w:rsidRDefault="00672DC7">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672DC7" w:rsidRDefault="00672DC7"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7</w:t>
          </w:r>
          <w:r>
            <w:rPr>
              <w:b/>
              <w:bCs/>
            </w:rPr>
            <w:fldChar w:fldCharType="end"/>
          </w:r>
        </w:p>
      </w:tc>
    </w:tr>
  </w:tbl>
  <w:p w14:paraId="17BAD6A1" w14:textId="77777777" w:rsidR="00672DC7" w:rsidRDefault="00672DC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DCBC0" w14:textId="77777777" w:rsidR="00FE351D" w:rsidRDefault="00FE351D">
      <w:r>
        <w:separator/>
      </w:r>
    </w:p>
  </w:footnote>
  <w:footnote w:type="continuationSeparator" w:id="0">
    <w:p w14:paraId="701FC409" w14:textId="77777777" w:rsidR="00FE351D" w:rsidRDefault="00FE351D">
      <w:r>
        <w:continuationSeparator/>
      </w:r>
    </w:p>
  </w:footnote>
  <w:footnote w:id="1">
    <w:p w14:paraId="34D4DA3F" w14:textId="77777777" w:rsidR="00672DC7" w:rsidRPr="009603AC" w:rsidRDefault="00672DC7"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128EA913" w:rsidR="00672DC7" w:rsidRPr="003B289D" w:rsidRDefault="00672DC7"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del w:id="853" w:author="Clive Pygott" w:date="2018-05-18T17:31:00Z">
        <w:r w:rsidDel="00317B2F">
          <w:delText>[</w:delText>
        </w:r>
      </w:del>
      <w:ins w:id="854" w:author="Clive Pygott" w:date="2018-05-18T17:31:00Z">
        <w:r>
          <w:fldChar w:fldCharType="begin"/>
        </w:r>
        <w:r>
          <w:instrText xml:space="preserve"> REF _Ref514428014 \h </w:instrText>
        </w:r>
      </w:ins>
      <w:r>
        <w:fldChar w:fldCharType="separate"/>
      </w:r>
      <w:ins w:id="855" w:author="Clive Pygott" w:date="2018-05-18T17:31:00Z">
        <w:r w:rsidRPr="00CD6A7E">
          <w:rPr>
            <w:lang w:bidi="en-US"/>
          </w:rPr>
          <w:t>[HCB]</w:t>
        </w:r>
        <w:r>
          <w:fldChar w:fldCharType="end"/>
        </w:r>
      </w:ins>
      <w:del w:id="856" w:author="Clive Pygott" w:date="2018-05-18T17:31:00Z">
        <w:r w:rsidDel="00317B2F">
          <w:delText>HCB]</w:delText>
        </w:r>
      </w:del>
    </w:p>
  </w:footnote>
  <w:footnote w:id="3">
    <w:p w14:paraId="1D037425" w14:textId="66DEA06E" w:rsidR="00672DC7" w:rsidRPr="00F13E02" w:rsidRDefault="00672DC7"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4">
    <w:p w14:paraId="216FF6DD" w14:textId="6B1F6FA3" w:rsidR="00672DC7" w:rsidRPr="00871528" w:rsidRDefault="00672DC7" w:rsidP="00871528">
      <w:pPr>
        <w:pStyle w:val="FootnoteText"/>
        <w:ind w:left="284" w:hanging="284"/>
      </w:pPr>
      <w:r>
        <w:rPr>
          <w:rStyle w:val="FootnoteReference"/>
        </w:rPr>
        <w:footnoteRef/>
      </w:r>
      <w:r>
        <w:t xml:space="preserve"> </w:t>
      </w:r>
      <w:r>
        <w:tab/>
        <w:t xml:space="preserve">See comments on the correct use of Annex K functions in </w:t>
      </w:r>
      <w:ins w:id="904" w:author="Clive Pygott" w:date="2018-05-18T17:37:00Z">
        <w:r>
          <w:fldChar w:fldCharType="begin"/>
        </w:r>
        <w:r>
          <w:instrText xml:space="preserve"> REF _Ref514428390 \h </w:instrText>
        </w:r>
      </w:ins>
      <w:r>
        <w:fldChar w:fldCharType="separate"/>
      </w:r>
      <w:ins w:id="905" w:author="Clive Pygott" w:date="2018-05-18T17:37:00Z">
        <w:r>
          <w:rPr>
            <w:lang w:bidi="en-US"/>
          </w:rPr>
          <w:t>6.8 Buffer boundary v</w:t>
        </w:r>
        <w:r w:rsidRPr="00CD6A7E">
          <w:rPr>
            <w:lang w:bidi="en-US"/>
          </w:rPr>
          <w:t>iolation [HCB]</w:t>
        </w:r>
        <w:r>
          <w:fldChar w:fldCharType="end"/>
        </w:r>
      </w:ins>
      <w:del w:id="906" w:author="Clive Pygott" w:date="2018-05-18T17:37:00Z">
        <w:r w:rsidDel="00033ABC">
          <w:delText>6.8.1 Buffer boundary violation [HCB]</w:delText>
        </w:r>
      </w:del>
    </w:p>
  </w:footnote>
  <w:footnote w:id="5">
    <w:p w14:paraId="6928D5DD" w14:textId="57858D1A" w:rsidR="00672DC7" w:rsidRPr="002D29A9" w:rsidRDefault="00672DC7">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672DC7" w:rsidRPr="00D470CB" w:rsidRDefault="00672DC7">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4CD2F567" w:rsidR="00672DC7" w:rsidRPr="00BD083E" w:rsidRDefault="00672DC7" w:rsidP="00AA3801">
    <w:pPr>
      <w:pStyle w:val="Header"/>
      <w:tabs>
        <w:tab w:val="left" w:pos="6090"/>
      </w:tabs>
      <w:rPr>
        <w:color w:val="000000"/>
      </w:rPr>
    </w:pPr>
    <w:r>
      <w:rPr>
        <w:color w:val="000000"/>
      </w:rPr>
      <w:t>WG 23/N 07</w:t>
    </w:r>
    <w:ins w:id="484" w:author="Clive Pygott" w:date="2018-05-16T18:29:00Z">
      <w:r>
        <w:rPr>
          <w:color w:val="000000"/>
        </w:rPr>
        <w:t>95</w:t>
      </w:r>
    </w:ins>
    <w:del w:id="485" w:author="Clive Pygott" w:date="2018-05-16T18:29:00Z">
      <w:r w:rsidDel="00F7111B">
        <w:rPr>
          <w:color w:val="000000"/>
        </w:rPr>
        <w:delText>87</w:delText>
      </w:r>
    </w:del>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7406900D" w:rsidR="00672DC7" w:rsidRDefault="00672DC7"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r w:rsidRPr="009C224F">
      <w:rPr>
        <w:color w:val="00000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027D1A3D" w:rsidR="00672DC7" w:rsidRDefault="00672DC7">
    <w:pPr>
      <w:pStyle w:val="Header"/>
    </w:pPr>
    <w:r>
      <w:t>WG 23/N07</w:t>
    </w:r>
    <w:ins w:id="1435" w:author="Clive Pygott" w:date="2018-05-16T18:29:00Z">
      <w:r>
        <w:t>95</w:t>
      </w:r>
    </w:ins>
    <w:del w:id="1436" w:author="Clive Pygott" w:date="2018-05-16T18:29:00Z">
      <w:r w:rsidDel="00F7111B">
        <w:delText>87</w:delText>
      </w:r>
    </w:del>
    <w:r>
      <w:ptab w:relativeTo="margin" w:alignment="center" w:leader="none"/>
    </w:r>
    <w:r>
      <w:ptab w:relativeTo="margin" w:alignment="right" w:leader="none"/>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672DC7" w:rsidRDefault="00672D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672DC7"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672DC7" w:rsidRPr="00BD083E" w:rsidRDefault="00672DC7">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672DC7" w:rsidRPr="00BD083E" w:rsidRDefault="00672DC7">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672DC7" w:rsidRDefault="00672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37D2"/>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264F"/>
    <w:rsid w:val="00164BBD"/>
    <w:rsid w:val="0016561C"/>
    <w:rsid w:val="00165E0E"/>
    <w:rsid w:val="001668C8"/>
    <w:rsid w:val="00166A68"/>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3333"/>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4F2"/>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0D55"/>
    <w:rsid w:val="005E14DD"/>
    <w:rsid w:val="005E28E2"/>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5C8F"/>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4885"/>
    <w:rsid w:val="009953D1"/>
    <w:rsid w:val="009962DD"/>
    <w:rsid w:val="00996570"/>
    <w:rsid w:val="009A00E5"/>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700"/>
    <w:rsid w:val="00E7700A"/>
    <w:rsid w:val="00E77145"/>
    <w:rsid w:val="00E77503"/>
    <w:rsid w:val="00E77A13"/>
    <w:rsid w:val="00E8024F"/>
    <w:rsid w:val="00E80CE0"/>
    <w:rsid w:val="00E83B10"/>
    <w:rsid w:val="00E84790"/>
    <w:rsid w:val="00E8551C"/>
    <w:rsid w:val="00E85992"/>
    <w:rsid w:val="00E900CD"/>
    <w:rsid w:val="00E908B4"/>
    <w:rsid w:val="00E91033"/>
    <w:rsid w:val="00E948D0"/>
    <w:rsid w:val="00E94A26"/>
    <w:rsid w:val="00EA3DAB"/>
    <w:rsid w:val="00EA453C"/>
    <w:rsid w:val="00EA509B"/>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cwe.mitre.or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cert.org/books/secure-codin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mbedded.com/1999/9907/9907feat2.htm"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B95731A-AAC2-4B76-9870-2D8A247C6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21424</Words>
  <Characters>122117</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143255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Clive Pygott</cp:lastModifiedBy>
  <cp:revision>5</cp:revision>
  <cp:lastPrinted>2018-04-24T21:22:00Z</cp:lastPrinted>
  <dcterms:created xsi:type="dcterms:W3CDTF">2018-05-28T17:19:00Z</dcterms:created>
  <dcterms:modified xsi:type="dcterms:W3CDTF">2018-05-28T18:07:00Z</dcterms:modified>
</cp:coreProperties>
</file>