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73B" w:rsidRDefault="00100FBD">
      <w:pPr>
        <w:pStyle w:val="Heading2"/>
        <w:numPr>
          <w:numberingChange w:id="0" w:author="James Moore" w:date="2011-10-04T11:59:00Z" w:original=""/>
        </w:numPr>
        <w:ind w:left="0"/>
      </w:pPr>
      <w:r>
        <w:t>6.CGX Concurren</w:t>
      </w:r>
      <w:ins w:id="1" w:author="James Moore" w:date="2011-10-04T11:59:00Z">
        <w:r>
          <w:t>t</w:t>
        </w:r>
      </w:ins>
      <w:del w:id="2" w:author="James Moore" w:date="2011-10-04T11:59:00Z">
        <w:r w:rsidDel="00100FBD">
          <w:delText>cy</w:delText>
        </w:r>
      </w:del>
      <w:r>
        <w:t xml:space="preserve"> Data Access [CGX]</w:t>
      </w:r>
    </w:p>
    <w:p w:rsidR="0033073B" w:rsidRDefault="00100FBD">
      <w:pPr>
        <w:pStyle w:val="Heading2"/>
        <w:numPr>
          <w:numberingChange w:id="3" w:author="James Moore" w:date="2011-10-04T11:59:00Z" w:original=""/>
        </w:numPr>
        <w:ind w:left="0"/>
      </w:pPr>
      <w:r>
        <w:rPr>
          <w:sz w:val="26"/>
          <w:szCs w:val="26"/>
        </w:rPr>
        <w:t>6.CGX.0 Terminology</w:t>
      </w:r>
    </w:p>
    <w:p w:rsidR="0033073B" w:rsidRDefault="00100FBD">
      <w:pPr>
        <w:pStyle w:val="Textbody"/>
      </w:pPr>
      <w:del w:id="4" w:author="Stephen Michell" w:date="2011-10-04T00:17:00Z">
        <w:r>
          <w:rPr>
            <w:sz w:val="20"/>
            <w:szCs w:val="20"/>
          </w:rPr>
          <w:delText>Stateless Protocol: A communication or cooperation between threads where no state is preserved in the protocol itself (example HTTP or direct access to a shared resource). Since most interaction between threads require that state be preserved, the cooperating threads must use values of the resources(s) themselves or add additional communication exchanges to maintain state.  Stateless protocols require that the application provide explicit resource protection and locking mechanisms to guarantee the correct creation, view, access to,  modification of, and destruction of the resource – i.e.  the state needed for correct handling of the resource).</w:delText>
        </w:r>
      </w:del>
    </w:p>
    <w:p w:rsidR="0033073B" w:rsidRDefault="00100FBD">
      <w:pPr>
        <w:pStyle w:val="Textbody"/>
      </w:pPr>
      <w:del w:id="5" w:author="Stephen Michell" w:date="2011-10-04T00:17:00Z">
        <w:r>
          <w:rPr>
            <w:sz w:val="20"/>
            <w:szCs w:val="20"/>
          </w:rPr>
          <w:delText>Thread: A lightweight process that shares memory space with other threads.</w:delText>
        </w:r>
      </w:del>
    </w:p>
    <w:p w:rsidR="0033073B" w:rsidRDefault="00100FBD">
      <w:pPr>
        <w:pStyle w:val="Heading2"/>
        <w:numPr>
          <w:numberingChange w:id="6" w:author="James Moore" w:date="2011-10-04T11:59:00Z" w:original=""/>
        </w:numPr>
        <w:ind w:left="0"/>
      </w:pPr>
      <w:r>
        <w:t>6.CGX.1 Description of Application Vulnerability</w:t>
      </w:r>
    </w:p>
    <w:p w:rsidR="0033073B" w:rsidRDefault="00100FBD">
      <w:pPr>
        <w:pStyle w:val="Textbody"/>
        <w:jc w:val="both"/>
      </w:pPr>
      <w:r>
        <w:rPr>
          <w:sz w:val="20"/>
          <w:szCs w:val="20"/>
        </w:rPr>
        <w:t xml:space="preserve">Concurrency presents a significant challenge to program correctly, and has a large number of possible ways for failures to occur, quite a few known attack vectors, and many possible but undiscovered attack vectors. In particular, </w:t>
      </w:r>
      <w:del w:id="7" w:author="James Moore" w:date="2011-10-04T12:01:00Z">
        <w:r w:rsidDel="00100FBD">
          <w:rPr>
            <w:sz w:val="20"/>
            <w:szCs w:val="20"/>
          </w:rPr>
          <w:delText xml:space="preserve">any </w:delText>
        </w:r>
      </w:del>
      <w:del w:id="8" w:author="James Moore" w:date="2011-10-04T12:00:00Z">
        <w:r w:rsidDel="00100FBD">
          <w:rPr>
            <w:sz w:val="20"/>
            <w:szCs w:val="20"/>
          </w:rPr>
          <w:delText xml:space="preserve">resource </w:delText>
        </w:r>
      </w:del>
      <w:ins w:id="9" w:author="James Moore" w:date="2011-10-04T12:01:00Z">
        <w:r>
          <w:rPr>
            <w:sz w:val="20"/>
            <w:szCs w:val="20"/>
          </w:rPr>
          <w:t>data</w:t>
        </w:r>
      </w:ins>
      <w:ins w:id="10" w:author="James Moore" w:date="2011-10-04T12:00:00Z">
        <w:r>
          <w:rPr>
            <w:sz w:val="20"/>
            <w:szCs w:val="20"/>
          </w:rPr>
          <w:t xml:space="preserve"> </w:t>
        </w:r>
      </w:ins>
      <w:del w:id="11" w:author="James Moore" w:date="2011-10-04T12:03:00Z">
        <w:r w:rsidDel="00100FBD">
          <w:rPr>
            <w:sz w:val="20"/>
            <w:szCs w:val="20"/>
          </w:rPr>
          <w:delText xml:space="preserve">that </w:delText>
        </w:r>
      </w:del>
      <w:del w:id="12" w:author="James Moore" w:date="2011-10-04T12:02:00Z">
        <w:r w:rsidDel="00100FBD">
          <w:rPr>
            <w:sz w:val="20"/>
            <w:szCs w:val="20"/>
          </w:rPr>
          <w:delText xml:space="preserve">is </w:delText>
        </w:r>
      </w:del>
      <w:r>
        <w:rPr>
          <w:sz w:val="20"/>
          <w:szCs w:val="20"/>
        </w:rPr>
        <w:t xml:space="preserve">visible from more than one thread and </w:t>
      </w:r>
      <w:del w:id="13" w:author="James Moore" w:date="2011-10-04T12:02:00Z">
        <w:r w:rsidDel="00100FBD">
          <w:rPr>
            <w:sz w:val="20"/>
            <w:szCs w:val="20"/>
          </w:rPr>
          <w:delText xml:space="preserve">is </w:delText>
        </w:r>
      </w:del>
      <w:r>
        <w:rPr>
          <w:sz w:val="20"/>
          <w:szCs w:val="20"/>
        </w:rPr>
        <w:t>not protected by a sequential access lock can be corrupted by out-of-order accesses. This</w:t>
      </w:r>
      <w:del w:id="14" w:author="James Moore" w:date="2011-10-04T12:02:00Z">
        <w:r w:rsidDel="00100FBD">
          <w:rPr>
            <w:sz w:val="20"/>
            <w:szCs w:val="20"/>
          </w:rPr>
          <w:delText xml:space="preserve"> corruption</w:delText>
        </w:r>
      </w:del>
      <w:ins w:id="15" w:author="James Moore" w:date="2011-10-04T12:02:00Z">
        <w:r>
          <w:rPr>
            <w:sz w:val="20"/>
            <w:szCs w:val="20"/>
          </w:rPr>
          <w:t>, in turn,</w:t>
        </w:r>
      </w:ins>
      <w:r>
        <w:rPr>
          <w:sz w:val="20"/>
          <w:szCs w:val="20"/>
        </w:rPr>
        <w:t xml:space="preserve"> can lead to </w:t>
      </w:r>
      <w:ins w:id="16" w:author="James Moore" w:date="2011-10-04T12:03:00Z">
        <w:r>
          <w:rPr>
            <w:sz w:val="20"/>
            <w:szCs w:val="20"/>
          </w:rPr>
          <w:t>incorrect computation</w:t>
        </w:r>
      </w:ins>
      <w:del w:id="17" w:author="James Moore" w:date="2011-10-04T12:01:00Z">
        <w:r w:rsidDel="00100FBD">
          <w:rPr>
            <w:sz w:val="20"/>
            <w:szCs w:val="20"/>
          </w:rPr>
          <w:delText xml:space="preserve">resource </w:delText>
        </w:r>
      </w:del>
      <w:del w:id="18" w:author="James Moore" w:date="2011-10-04T12:03:00Z">
        <w:r w:rsidDel="00100FBD">
          <w:rPr>
            <w:sz w:val="20"/>
            <w:szCs w:val="20"/>
          </w:rPr>
          <w:delText>corruption</w:delText>
        </w:r>
      </w:del>
      <w:r>
        <w:rPr>
          <w:sz w:val="20"/>
          <w:szCs w:val="20"/>
        </w:rPr>
        <w:t xml:space="preserve">, premature program termination, </w:t>
      </w:r>
      <w:proofErr w:type="spellStart"/>
      <w:r>
        <w:rPr>
          <w:sz w:val="20"/>
          <w:szCs w:val="20"/>
        </w:rPr>
        <w:t>livelock</w:t>
      </w:r>
      <w:proofErr w:type="spellEnd"/>
      <w:r>
        <w:rPr>
          <w:sz w:val="20"/>
          <w:szCs w:val="20"/>
        </w:rPr>
        <w:t>, or system corruption.</w:t>
      </w:r>
    </w:p>
    <w:p w:rsidR="0033073B" w:rsidRDefault="00100FBD">
      <w:pPr>
        <w:pStyle w:val="Heading2"/>
        <w:numPr>
          <w:numberingChange w:id="19" w:author="James Moore" w:date="2011-10-04T11:59:00Z" w:original=""/>
        </w:numPr>
        <w:ind w:left="0"/>
      </w:pPr>
      <w:r>
        <w:t>6.</w:t>
      </w:r>
      <w:r>
        <w:rPr>
          <w:rFonts w:eastAsia="Bitstream Vera Sans Mono;MS Min" w:cs="Bitstream Vera Sans Mono;MS Min"/>
        </w:rPr>
        <w:t>CGX</w:t>
      </w:r>
      <w:r>
        <w:t>.2 Cross References</w:t>
      </w:r>
    </w:p>
    <w:p w:rsidR="0033073B" w:rsidRDefault="00100FBD">
      <w:pPr>
        <w:pStyle w:val="Default"/>
        <w:ind w:left="709"/>
      </w:pPr>
      <w:ins w:id="20" w:author="Stephen Michell" w:date="2011-10-04T00:14:00Z">
        <w:r>
          <w:rPr>
            <w:rFonts w:cs="Courier New"/>
            <w:sz w:val="20"/>
            <w:szCs w:val="20"/>
          </w:rPr>
          <w:t xml:space="preserve">ISO IEC 8692 Programming Language </w:t>
        </w:r>
      </w:ins>
      <w:proofErr w:type="spellStart"/>
      <w:ins w:id="21" w:author="Stephen Michell" w:date="2011-10-04T00:13:00Z">
        <w:r>
          <w:rPr>
            <w:rFonts w:cs="Courier New"/>
            <w:sz w:val="20"/>
            <w:szCs w:val="20"/>
          </w:rPr>
          <w:t>Ada</w:t>
        </w:r>
        <w:proofErr w:type="spellEnd"/>
        <w:r>
          <w:rPr>
            <w:rFonts w:cs="Courier New"/>
            <w:sz w:val="20"/>
            <w:szCs w:val="20"/>
          </w:rPr>
          <w:t>, with TC 1:2001 and AM 1:2007.</w:t>
        </w:r>
      </w:ins>
    </w:p>
    <w:p w:rsidR="0033073B" w:rsidRDefault="0033073B">
      <w:pPr>
        <w:pStyle w:val="Default"/>
        <w:ind w:left="709"/>
      </w:pPr>
    </w:p>
    <w:p w:rsidR="0033073B" w:rsidRDefault="00100FBD">
      <w:pPr>
        <w:pStyle w:val="Default"/>
        <w:ind w:left="709"/>
      </w:pPr>
      <w:r>
        <w:rPr>
          <w:rFonts w:cs="Courier New"/>
          <w:sz w:val="20"/>
          <w:szCs w:val="20"/>
        </w:rPr>
        <w:t xml:space="preserve">Burns A. and </w:t>
      </w:r>
      <w:proofErr w:type="spellStart"/>
      <w:r>
        <w:rPr>
          <w:rFonts w:cs="Courier New"/>
          <w:sz w:val="20"/>
          <w:szCs w:val="20"/>
        </w:rPr>
        <w:t>Wellings</w:t>
      </w:r>
      <w:proofErr w:type="spellEnd"/>
      <w:r>
        <w:rPr>
          <w:rFonts w:cs="Courier New"/>
          <w:sz w:val="20"/>
          <w:szCs w:val="20"/>
        </w:rPr>
        <w:t xml:space="preserve"> A., </w:t>
      </w:r>
      <w:r>
        <w:rPr>
          <w:rFonts w:eastAsia="Helvetica;Arial" w:cs="Helvetica;Arial"/>
          <w:color w:val="000000"/>
          <w:sz w:val="20"/>
          <w:szCs w:val="20"/>
        </w:rPr>
        <w:t>Language Vulnerabilities - Let’s not forget Concurrency, IRTAW 14, 2009.</w:t>
      </w:r>
    </w:p>
    <w:p w:rsidR="0033073B" w:rsidRDefault="0033073B">
      <w:pPr>
        <w:pStyle w:val="Textbody"/>
        <w:ind w:left="1418"/>
      </w:pPr>
    </w:p>
    <w:p w:rsidR="0033073B" w:rsidRDefault="00100FBD">
      <w:pPr>
        <w:pStyle w:val="Textbody"/>
        <w:ind w:left="709"/>
      </w:pPr>
      <w:ins w:id="22" w:author="Stephen Michell" w:date="2011-10-04T00:13:00Z">
        <w:r>
          <w:rPr>
            <w:rFonts w:eastAsia="Helvetica;Arial" w:cs="Helvetica;Arial"/>
            <w:color w:val="000000"/>
            <w:sz w:val="20"/>
            <w:szCs w:val="20"/>
          </w:rPr>
          <w:t>C.A.R Hoare, A model for communicating sequential processes, 1980</w:t>
        </w:r>
      </w:ins>
    </w:p>
    <w:p w:rsidR="0033073B" w:rsidRDefault="0033073B">
      <w:pPr>
        <w:pStyle w:val="Default"/>
        <w:ind w:left="709"/>
      </w:pPr>
    </w:p>
    <w:p w:rsidR="0033073B" w:rsidRDefault="00100FBD">
      <w:pPr>
        <w:pStyle w:val="Default"/>
        <w:ind w:left="709"/>
      </w:pPr>
      <w:r>
        <w:rPr>
          <w:rFonts w:eastAsia="Verdana" w:cs="Verdana"/>
          <w:sz w:val="20"/>
          <w:szCs w:val="20"/>
        </w:rPr>
        <w:t>CWE 214 Information Exposure Through Process Environment</w:t>
      </w:r>
    </w:p>
    <w:p w:rsidR="0033073B" w:rsidRDefault="00100FBD">
      <w:pPr>
        <w:pStyle w:val="Default"/>
        <w:ind w:left="709"/>
      </w:pPr>
      <w:r>
        <w:rPr>
          <w:rFonts w:eastAsia="Helvetica;Arial" w:cs="Helvetica;Arial"/>
          <w:color w:val="000000"/>
          <w:sz w:val="20"/>
          <w:szCs w:val="20"/>
        </w:rPr>
        <w:t xml:space="preserve">CWE 362 </w:t>
      </w:r>
      <w:del w:id="23" w:author="James Moore" w:date="2011-10-04T12:06:00Z">
        <w:r w:rsidDel="00100FBD">
          <w:rPr>
            <w:rFonts w:eastAsia="Helvetica;Arial" w:cs="Helvetica;Arial"/>
            <w:color w:val="000000"/>
            <w:sz w:val="20"/>
            <w:szCs w:val="20"/>
          </w:rPr>
          <w:delText xml:space="preserve">- </w:delText>
        </w:r>
      </w:del>
      <w:r>
        <w:rPr>
          <w:rFonts w:eastAsia="Verdana" w:cs="Verdana"/>
          <w:sz w:val="20"/>
          <w:szCs w:val="20"/>
        </w:rPr>
        <w:t>Concurrent Execution using Shared Resource with Improper Synchronization ('Race Condition')</w:t>
      </w:r>
    </w:p>
    <w:p w:rsidR="0033073B" w:rsidRDefault="00100FBD">
      <w:pPr>
        <w:pStyle w:val="Default"/>
        <w:ind w:left="709"/>
      </w:pPr>
      <w:r>
        <w:rPr>
          <w:rFonts w:eastAsia="Verdana" w:cs="Verdana"/>
          <w:sz w:val="20"/>
          <w:szCs w:val="20"/>
        </w:rPr>
        <w:t>CWE 366 Race Condition Within a Thread</w:t>
      </w:r>
    </w:p>
    <w:p w:rsidR="0033073B" w:rsidRDefault="00100FBD">
      <w:pPr>
        <w:pStyle w:val="Default"/>
        <w:ind w:left="709"/>
      </w:pPr>
      <w:r>
        <w:rPr>
          <w:rFonts w:eastAsia="Verdana" w:cs="Verdana"/>
          <w:sz w:val="20"/>
          <w:szCs w:val="20"/>
        </w:rPr>
        <w:t xml:space="preserve">CWE 368 </w:t>
      </w:r>
      <w:del w:id="24" w:author="James Moore" w:date="2011-10-04T12:06:00Z">
        <w:r w:rsidDel="00100FBD">
          <w:rPr>
            <w:rFonts w:eastAsia="Verdana" w:cs="Verdana"/>
            <w:sz w:val="20"/>
            <w:szCs w:val="20"/>
          </w:rPr>
          <w:delText xml:space="preserve">– </w:delText>
        </w:r>
      </w:del>
      <w:r>
        <w:rPr>
          <w:rFonts w:eastAsia="Verdana" w:cs="Verdana"/>
          <w:sz w:val="20"/>
          <w:szCs w:val="20"/>
        </w:rPr>
        <w:t>Context Switching Race Conditions</w:t>
      </w:r>
    </w:p>
    <w:p w:rsidR="0033073B" w:rsidRDefault="00100FBD">
      <w:pPr>
        <w:pStyle w:val="Default"/>
        <w:ind w:left="709"/>
      </w:pPr>
      <w:r>
        <w:rPr>
          <w:rFonts w:eastAsia="Verdana" w:cs="Verdana"/>
          <w:sz w:val="20"/>
          <w:szCs w:val="20"/>
        </w:rPr>
        <w:t>CWE 413 Improper Resource Locking</w:t>
      </w:r>
    </w:p>
    <w:p w:rsidR="0033073B" w:rsidRDefault="00100FBD">
      <w:pPr>
        <w:pStyle w:val="Default"/>
        <w:ind w:left="709"/>
      </w:pPr>
      <w:r>
        <w:rPr>
          <w:rFonts w:eastAsia="Verdana" w:cs="Verdana"/>
          <w:sz w:val="20"/>
          <w:szCs w:val="20"/>
        </w:rPr>
        <w:t>CWE 764 Multiple Locks of a Critical Resource</w:t>
      </w:r>
    </w:p>
    <w:p w:rsidR="0033073B" w:rsidRDefault="00100FBD">
      <w:pPr>
        <w:pStyle w:val="Textbody"/>
        <w:ind w:left="709"/>
      </w:pPr>
      <w:r>
        <w:rPr>
          <w:rFonts w:eastAsia="Verdana" w:cs="Verdana"/>
          <w:sz w:val="20"/>
          <w:szCs w:val="20"/>
        </w:rPr>
        <w:t>CWE 765 Multiple Unlocks of a Critical Resource</w:t>
      </w:r>
    </w:p>
    <w:p w:rsidR="0033073B" w:rsidRDefault="00100FBD">
      <w:pPr>
        <w:pStyle w:val="Textbody"/>
        <w:ind w:left="709"/>
      </w:pPr>
      <w:r>
        <w:rPr>
          <w:rFonts w:eastAsia="Verdana" w:cs="Verdana"/>
          <w:sz w:val="20"/>
          <w:szCs w:val="20"/>
        </w:rPr>
        <w:t>CWE 821 Missing Synchronization</w:t>
      </w:r>
    </w:p>
    <w:p w:rsidR="0033073B" w:rsidRDefault="00100FBD">
      <w:pPr>
        <w:pStyle w:val="Textbody"/>
        <w:ind w:left="709"/>
      </w:pPr>
      <w:r>
        <w:rPr>
          <w:rFonts w:eastAsia="Verdana" w:cs="Verdana"/>
          <w:sz w:val="20"/>
          <w:szCs w:val="20"/>
        </w:rPr>
        <w:t>CWE 821 Incorrect Synchronization</w:t>
      </w:r>
    </w:p>
    <w:p w:rsidR="0033073B" w:rsidRDefault="00100FBD">
      <w:pPr>
        <w:pStyle w:val="Heading2"/>
        <w:numPr>
          <w:numberingChange w:id="25" w:author="James Moore" w:date="2011-10-04T11:59:00Z" w:original=""/>
        </w:numPr>
        <w:ind w:left="0"/>
      </w:pPr>
      <w:r>
        <w:t>6.</w:t>
      </w:r>
      <w:r>
        <w:rPr>
          <w:rFonts w:eastAsia="Bitstream Vera Sans Mono;MS Min" w:cs="Bitstream Vera Sans Mono;MS Min"/>
        </w:rPr>
        <w:t>CGX</w:t>
      </w:r>
      <w:r>
        <w:t>.3 Mechanism of Failure</w:t>
      </w:r>
    </w:p>
    <w:p w:rsidR="00EA2917" w:rsidRPr="00EA2917" w:rsidRDefault="00100FBD">
      <w:pPr>
        <w:pStyle w:val="Textbody"/>
        <w:numPr>
          <w:ins w:id="26" w:author="James Moore" w:date="2011-10-04T15:48:00Z"/>
        </w:numPr>
        <w:rPr>
          <w:del w:id="27" w:author="James Moore" w:date="2011-10-04T12:15:00Z"/>
          <w:sz w:val="20"/>
          <w:szCs w:val="20"/>
          <w:rPrChange w:id="28" w:author="James Moore" w:date="2011-10-04T15:49:00Z">
            <w:rPr>
              <w:del w:id="29" w:author="James Moore" w:date="2011-10-04T12:15:00Z"/>
            </w:rPr>
          </w:rPrChange>
        </w:rPr>
      </w:pPr>
      <w:del w:id="30" w:author="James Moore" w:date="2011-10-05T10:56:00Z">
        <w:r w:rsidDel="0071382A">
          <w:rPr>
            <w:sz w:val="20"/>
            <w:szCs w:val="20"/>
          </w:rPr>
          <w:delText xml:space="preserve">All data that is openly visible to multiple threads is shared data and is open to being monitored or updated directly by a thread, whether or not that data has an access lock protocol in operation. Some concurrent programs do not use access lock mechanisms but rely upon other mechanisms such as timing or other program state to determine if shared data can be read or updated by a thread. Regardless, direct visibility to shared data permits direct access to that data concurrently. </w:delText>
        </w:r>
      </w:del>
      <w:ins w:id="31" w:author="James Moore" w:date="2011-10-04T15:48:00Z">
        <w:r w:rsidR="00EA2917" w:rsidRPr="00EA2917">
          <w:rPr>
            <w:sz w:val="20"/>
            <w:szCs w:val="20"/>
            <w:rPrChange w:id="32" w:author="James Moore" w:date="2011-10-04T15:49:00Z">
              <w:rPr>
                <w:rFonts w:ascii="Helvetica" w:hAnsi="Helvetica" w:cs="Helvetica"/>
              </w:rPr>
            </w:rPrChange>
          </w:rPr>
          <w:t xml:space="preserve">Making data visible to multiple threads causes the data to be shared. Shared data can be monitored or updated directly by more than one thread, possibly circumventing any access lock protocol in operation. Some concurrent programs do not use access lock mechanisms but rely upon other mechanisms such as timing or other program state to determine if shared data can be read or updated by a thread. Regardless, direct visibility to shared data permits direct access to such data concurrently. </w:t>
        </w:r>
      </w:ins>
      <w:ins w:id="33" w:author="James Moore" w:date="2011-10-04T15:49:00Z">
        <w:r w:rsidR="00EA2917" w:rsidRPr="00EA2917">
          <w:rPr>
            <w:sz w:val="20"/>
            <w:szCs w:val="20"/>
            <w:rPrChange w:id="34" w:author="James Moore" w:date="2011-10-04T15:49:00Z">
              <w:rPr>
                <w:rFonts w:ascii="Helvetica" w:hAnsi="Helvetica" w:cs="Helvetica"/>
              </w:rPr>
            </w:rPrChange>
          </w:rPr>
          <w:t>Arbitrary behaviour of any kind can result.</w:t>
        </w:r>
      </w:ins>
      <w:del w:id="35" w:author="James Moore" w:date="2011-10-04T12:15:00Z">
        <w:r w:rsidDel="00EE6CD0">
          <w:rPr>
            <w:sz w:val="20"/>
            <w:szCs w:val="20"/>
          </w:rPr>
          <w:delText>This can permit the following errors:</w:delText>
        </w:r>
      </w:del>
    </w:p>
    <w:p w:rsidR="00EA2917" w:rsidRDefault="00100FBD">
      <w:pPr>
        <w:pStyle w:val="Textbody"/>
        <w:numPr>
          <w:numberingChange w:id="36" w:author="James Moore" w:date="2011-10-04T11:59:00Z" w:original=""/>
        </w:numPr>
        <w:rPr>
          <w:del w:id="37" w:author="James Moore" w:date="2011-10-04T12:15:00Z"/>
        </w:rPr>
        <w:pPrChange w:id="38" w:author="James Moore" w:date="2011-10-04T12:15:00Z">
          <w:pPr>
            <w:pStyle w:val="Textbody"/>
            <w:numPr>
              <w:numId w:val="5"/>
            </w:numPr>
            <w:ind w:left="720" w:hanging="360"/>
          </w:pPr>
        </w:pPrChange>
      </w:pPr>
      <w:del w:id="39" w:author="James Moore" w:date="2011-10-04T12:15:00Z">
        <w:r w:rsidDel="00EE6CD0">
          <w:rPr>
            <w:sz w:val="20"/>
            <w:szCs w:val="20"/>
          </w:rPr>
          <w:delText>Lost data or control signals by multiple updates by one thread without corresponding reads by another thread;</w:delText>
        </w:r>
      </w:del>
    </w:p>
    <w:p w:rsidR="00EA2917" w:rsidRDefault="00100FBD">
      <w:pPr>
        <w:pStyle w:val="Textbody"/>
        <w:numPr>
          <w:numberingChange w:id="40" w:author="James Moore" w:date="2011-10-04T11:59:00Z" w:original=""/>
        </w:numPr>
        <w:rPr>
          <w:del w:id="41" w:author="James Moore" w:date="2011-10-04T12:15:00Z"/>
        </w:rPr>
        <w:pPrChange w:id="42" w:author="James Moore" w:date="2011-10-04T12:15:00Z">
          <w:pPr>
            <w:pStyle w:val="Textbody"/>
            <w:numPr>
              <w:numId w:val="5"/>
            </w:numPr>
            <w:ind w:left="720" w:hanging="360"/>
          </w:pPr>
        </w:pPrChange>
      </w:pPr>
      <w:del w:id="43" w:author="James Moore" w:date="2011-10-04T12:15:00Z">
        <w:r w:rsidDel="00EE6CD0">
          <w:rPr>
            <w:sz w:val="20"/>
            <w:szCs w:val="20"/>
          </w:rPr>
          <w:delText>Simultaneous updates of different portions of the data by different threads, resulting in corruption of the data;</w:delText>
        </w:r>
      </w:del>
    </w:p>
    <w:p w:rsidR="00EA2917" w:rsidRDefault="00100FBD">
      <w:pPr>
        <w:pStyle w:val="Textbody"/>
        <w:numPr>
          <w:numberingChange w:id="44" w:author="James Moore" w:date="2011-10-04T11:59:00Z" w:original=""/>
        </w:numPr>
        <w:rPr>
          <w:del w:id="45" w:author="James Moore" w:date="2011-10-04T12:15:00Z"/>
        </w:rPr>
        <w:pPrChange w:id="46" w:author="James Moore" w:date="2011-10-04T12:15:00Z">
          <w:pPr>
            <w:pStyle w:val="Textbody"/>
            <w:numPr>
              <w:numId w:val="5"/>
            </w:numPr>
            <w:ind w:left="720" w:hanging="360"/>
          </w:pPr>
        </w:pPrChange>
      </w:pPr>
      <w:del w:id="47" w:author="James Moore" w:date="2011-10-04T12:15:00Z">
        <w:r w:rsidDel="00EE6CD0">
          <w:rPr>
            <w:sz w:val="20"/>
            <w:szCs w:val="20"/>
          </w:rPr>
          <w:delText>Simultaneous updates of different portions of the data by different threads, resulting in wrong data being passed;</w:delText>
        </w:r>
      </w:del>
    </w:p>
    <w:p w:rsidR="00EA2917" w:rsidRDefault="00100FBD">
      <w:pPr>
        <w:pStyle w:val="Textbody"/>
        <w:numPr>
          <w:numberingChange w:id="48" w:author="James Moore" w:date="2011-10-04T11:59:00Z" w:original=""/>
        </w:numPr>
        <w:rPr>
          <w:del w:id="49" w:author="James Moore" w:date="2011-10-04T12:12:00Z"/>
        </w:rPr>
        <w:pPrChange w:id="50" w:author="James Moore" w:date="2011-10-04T12:15:00Z">
          <w:pPr>
            <w:pStyle w:val="Textbody"/>
            <w:numPr>
              <w:numId w:val="5"/>
            </w:numPr>
            <w:ind w:left="720" w:hanging="360"/>
          </w:pPr>
        </w:pPrChange>
      </w:pPr>
      <w:del w:id="51" w:author="James Moore" w:date="2011-10-04T12:12:00Z">
        <w:r w:rsidDel="00EE6CD0">
          <w:rPr>
            <w:sz w:val="20"/>
            <w:szCs w:val="20"/>
          </w:rPr>
          <w:delText>Missing or corrupt data;</w:delText>
        </w:r>
      </w:del>
    </w:p>
    <w:p w:rsidR="00EA2917" w:rsidRDefault="00100FBD">
      <w:pPr>
        <w:pStyle w:val="Textbody"/>
        <w:numPr>
          <w:numberingChange w:id="52" w:author="James Moore" w:date="2011-10-04T11:59:00Z" w:original=""/>
        </w:numPr>
        <w:rPr>
          <w:del w:id="53" w:author="James Moore" w:date="2011-10-04T12:15:00Z"/>
        </w:rPr>
        <w:pPrChange w:id="54" w:author="James Moore" w:date="2011-10-04T12:15:00Z">
          <w:pPr>
            <w:pStyle w:val="Textbody"/>
            <w:numPr>
              <w:numId w:val="5"/>
            </w:numPr>
            <w:ind w:left="720" w:hanging="360"/>
          </w:pPr>
        </w:pPrChange>
      </w:pPr>
      <w:del w:id="55" w:author="James Moore" w:date="2011-10-04T12:15:00Z">
        <w:r w:rsidDel="00EE6CD0">
          <w:rPr>
            <w:sz w:val="20"/>
            <w:szCs w:val="20"/>
          </w:rPr>
          <w:delText>Precisely written (but wrong) data that changes the behaviour of the program to undertake new objectives;</w:delText>
        </w:r>
      </w:del>
    </w:p>
    <w:p w:rsidR="00EA2917" w:rsidRDefault="00100FBD">
      <w:pPr>
        <w:pStyle w:val="Textbody"/>
        <w:numPr>
          <w:numberingChange w:id="56" w:author="James Moore" w:date="2011-10-04T11:59:00Z" w:original=""/>
        </w:numPr>
        <w:pPrChange w:id="57" w:author="James Moore" w:date="2011-10-04T12:15:00Z">
          <w:pPr>
            <w:pStyle w:val="Textbody"/>
            <w:numPr>
              <w:numId w:val="5"/>
            </w:numPr>
            <w:ind w:left="720" w:hanging="360"/>
          </w:pPr>
        </w:pPrChange>
      </w:pPr>
      <w:del w:id="58" w:author="James Moore" w:date="2011-10-04T12:15:00Z">
        <w:r w:rsidDel="00EE6CD0">
          <w:rPr>
            <w:sz w:val="20"/>
            <w:szCs w:val="20"/>
          </w:rPr>
          <w:delText>Livelock when necessary data is missed or never correctly read.</w:delText>
        </w:r>
      </w:del>
    </w:p>
    <w:p w:rsidR="0033073B" w:rsidDel="00EE6CD0" w:rsidRDefault="00100FBD">
      <w:pPr>
        <w:pStyle w:val="PreformattedText"/>
        <w:rPr>
          <w:del w:id="59" w:author="James Moore" w:date="2011-10-04T12:15:00Z"/>
        </w:rPr>
      </w:pPr>
      <w:del w:id="60" w:author="James Moore" w:date="2011-10-04T12:15:00Z">
        <w:r w:rsidDel="00EE6CD0">
          <w:rPr>
            <w:rFonts w:ascii="Times New Roman" w:hAnsi="Times New Roman"/>
          </w:rPr>
          <w:delText>The above scenarios usually result in corruption, livelock, or corrupted applications. Results such as arbitrary code execution are usually not achievable because threads are programmed and built into the same application, but when combined with other attacks and vulnerabilities, arbitrary code execution may be possible.</w:delText>
        </w:r>
      </w:del>
    </w:p>
    <w:p w:rsidR="0033073B" w:rsidRDefault="00100FBD">
      <w:pPr>
        <w:pStyle w:val="Heading3"/>
        <w:numPr>
          <w:numberingChange w:id="61" w:author="James Moore" w:date="2011-10-04T11:59:00Z" w:original=""/>
        </w:numPr>
        <w:ind w:left="0"/>
      </w:pPr>
      <w:r>
        <w:t>6.CGX.4 Applicable Language Characteristics</w:t>
      </w:r>
    </w:p>
    <w:p w:rsidR="00E467E6" w:rsidRDefault="00100FBD">
      <w:pPr>
        <w:pStyle w:val="Textbody"/>
        <w:rPr>
          <w:ins w:id="62" w:author="James Moore" w:date="2011-10-04T12:21:00Z"/>
          <w:sz w:val="20"/>
          <w:szCs w:val="20"/>
        </w:rPr>
      </w:pPr>
      <w:r>
        <w:rPr>
          <w:sz w:val="20"/>
          <w:szCs w:val="20"/>
        </w:rPr>
        <w:t>The vulnerability is intended to be applicable to</w:t>
      </w:r>
    </w:p>
    <w:p w:rsidR="00E467E6" w:rsidRDefault="00E467E6" w:rsidP="00E467E6">
      <w:pPr>
        <w:pStyle w:val="Textbody"/>
        <w:numPr>
          <w:ilvl w:val="0"/>
          <w:numId w:val="6"/>
          <w:ins w:id="63" w:author="James Moore" w:date="2011-10-04T12:25:00Z"/>
        </w:numPr>
        <w:rPr>
          <w:ins w:id="64" w:author="James Moore" w:date="2011-10-04T12:20:00Z"/>
          <w:sz w:val="20"/>
          <w:szCs w:val="20"/>
        </w:rPr>
      </w:pPr>
      <w:ins w:id="65" w:author="James Moore" w:date="2011-10-04T12:21:00Z">
        <w:r>
          <w:rPr>
            <w:sz w:val="20"/>
            <w:szCs w:val="20"/>
          </w:rPr>
          <w:t>all</w:t>
        </w:r>
      </w:ins>
      <w:r w:rsidR="00100FBD">
        <w:rPr>
          <w:sz w:val="20"/>
          <w:szCs w:val="20"/>
        </w:rPr>
        <w:t xml:space="preserve"> languages </w:t>
      </w:r>
      <w:ins w:id="66" w:author="James Moore" w:date="2011-10-04T12:20:00Z">
        <w:r>
          <w:rPr>
            <w:sz w:val="20"/>
            <w:szCs w:val="20"/>
          </w:rPr>
          <w:t>with code executing concurrently and sharing data.</w:t>
        </w:r>
      </w:ins>
    </w:p>
    <w:p w:rsidR="0033073B" w:rsidDel="00E467E6" w:rsidRDefault="00100FBD">
      <w:pPr>
        <w:pStyle w:val="Textbody"/>
        <w:numPr>
          <w:ins w:id="67" w:author="James Moore" w:date="2011-10-04T12:20:00Z"/>
        </w:numPr>
        <w:rPr>
          <w:del w:id="68" w:author="James Moore" w:date="2011-10-04T12:21:00Z"/>
        </w:rPr>
      </w:pPr>
      <w:del w:id="69" w:author="James Moore" w:date="2011-10-04T12:21:00Z">
        <w:r w:rsidDel="00E467E6">
          <w:rPr>
            <w:sz w:val="20"/>
            <w:szCs w:val="20"/>
          </w:rPr>
          <w:delText>with the following characteristics:</w:delText>
        </w:r>
      </w:del>
    </w:p>
    <w:p w:rsidR="0033073B" w:rsidDel="00E467E6" w:rsidRDefault="00100FBD">
      <w:pPr>
        <w:pStyle w:val="Textbody"/>
        <w:numPr>
          <w:ilvl w:val="0"/>
          <w:numId w:val="2"/>
          <w:numberingChange w:id="70" w:author="James Moore" w:date="2011-10-04T11:59:00Z" w:original=""/>
        </w:numPr>
        <w:rPr>
          <w:del w:id="71" w:author="James Moore" w:date="2011-10-04T12:21:00Z"/>
        </w:rPr>
      </w:pPr>
      <w:del w:id="72" w:author="James Moore" w:date="2011-10-04T12:21:00Z">
        <w:r w:rsidDel="00E467E6">
          <w:rPr>
            <w:sz w:val="20"/>
            <w:szCs w:val="20"/>
          </w:rPr>
          <w:delText>Languages that provide explicit concurrency in the language, such as tasks, threads, co-routines, and potentially share data between threads.</w:delText>
        </w:r>
      </w:del>
    </w:p>
    <w:p w:rsidR="0033073B" w:rsidDel="00E467E6" w:rsidRDefault="00100FBD">
      <w:pPr>
        <w:pStyle w:val="Textbody"/>
        <w:numPr>
          <w:ilvl w:val="0"/>
          <w:numId w:val="2"/>
          <w:numberingChange w:id="73" w:author="James Moore" w:date="2011-10-04T11:59:00Z" w:original=""/>
        </w:numPr>
        <w:rPr>
          <w:del w:id="74" w:author="James Moore" w:date="2011-10-04T12:21:00Z"/>
        </w:rPr>
      </w:pPr>
      <w:del w:id="75" w:author="James Moore" w:date="2011-10-04T12:21:00Z">
        <w:r w:rsidDel="00E467E6">
          <w:rPr>
            <w:rFonts w:eastAsia="Bitstream Vera Sans Mono;MS Min" w:cs="Bitstream Vera Sans Mono;MS Min"/>
            <w:sz w:val="20"/>
            <w:szCs w:val="20"/>
          </w:rPr>
          <w:delText>Languages that provide explicit concurrency and protected regions of sequential access and explicit concurrency control mechanism, such as suspend</w:delText>
        </w:r>
      </w:del>
      <w:del w:id="76" w:author="James Moore" w:date="2011-10-04T12:17:00Z">
        <w:r w:rsidDel="00E467E6">
          <w:rPr>
            <w:rFonts w:eastAsia="Bitstream Vera Sans Mono;MS Min" w:cs="Bitstream Vera Sans Mono;MS Min"/>
            <w:sz w:val="20"/>
            <w:szCs w:val="20"/>
          </w:rPr>
          <w:delText>(</w:delText>
        </w:r>
      </w:del>
      <w:del w:id="77" w:author="James Moore" w:date="2011-10-04T12:21:00Z">
        <w:r w:rsidDel="00E467E6">
          <w:rPr>
            <w:rFonts w:eastAsia="Bitstream Vera Sans Mono;MS Min" w:cs="Bitstream Vera Sans Mono;MS Min"/>
            <w:sz w:val="20"/>
            <w:szCs w:val="20"/>
          </w:rPr>
          <w:delText>thread</w:delText>
        </w:r>
      </w:del>
      <w:del w:id="78" w:author="James Moore" w:date="2011-10-04T12:17:00Z">
        <w:r w:rsidDel="00E467E6">
          <w:rPr>
            <w:rFonts w:eastAsia="Bitstream Vera Sans Mono;MS Min" w:cs="Bitstream Vera Sans Mono;MS Min"/>
            <w:sz w:val="20"/>
            <w:szCs w:val="20"/>
          </w:rPr>
          <w:delText>), block(thread), resume(threads), enable(interrupt), and disable(interrupt)</w:delText>
        </w:r>
      </w:del>
    </w:p>
    <w:p w:rsidR="0033073B" w:rsidRDefault="00100FBD">
      <w:pPr>
        <w:pStyle w:val="Heading3"/>
        <w:numPr>
          <w:numberingChange w:id="79" w:author="James Moore" w:date="2011-10-04T11:59:00Z" w:original=""/>
        </w:numPr>
        <w:ind w:left="0"/>
      </w:pPr>
      <w:r>
        <w:t>6.CGX.5 Avoiding the Vulnerability or Mitigating its Effects</w:t>
      </w:r>
    </w:p>
    <w:p w:rsidR="0033073B" w:rsidRDefault="00100FBD">
      <w:pPr>
        <w:pStyle w:val="Textbody"/>
      </w:pPr>
      <w:r>
        <w:rPr>
          <w:sz w:val="20"/>
          <w:szCs w:val="20"/>
        </w:rPr>
        <w:t>Software developers can avoid the vulnerability or mitigate its effects in the following ways.</w:t>
      </w:r>
    </w:p>
    <w:p w:rsidR="0033073B" w:rsidRDefault="00100FBD">
      <w:pPr>
        <w:pStyle w:val="Textbody"/>
        <w:numPr>
          <w:ilvl w:val="0"/>
          <w:numId w:val="3"/>
          <w:numberingChange w:id="80" w:author="James Moore" w:date="2011-10-04T11:59:00Z" w:original=""/>
        </w:numPr>
      </w:pPr>
      <w:r>
        <w:rPr>
          <w:sz w:val="20"/>
          <w:szCs w:val="20"/>
        </w:rPr>
        <w:t xml:space="preserve">Place all data in memory regions accessible to only one thread </w:t>
      </w:r>
      <w:del w:id="81" w:author="James Moore" w:date="2011-10-04T12:26:00Z">
        <w:r w:rsidDel="00E467E6">
          <w:rPr>
            <w:sz w:val="20"/>
            <w:szCs w:val="20"/>
          </w:rPr>
          <w:delText xml:space="preserve">or co-routine </w:delText>
        </w:r>
      </w:del>
      <w:r>
        <w:rPr>
          <w:sz w:val="20"/>
          <w:szCs w:val="20"/>
        </w:rPr>
        <w:t>at a time.</w:t>
      </w:r>
    </w:p>
    <w:p w:rsidR="0033073B" w:rsidRDefault="00100FBD">
      <w:pPr>
        <w:pStyle w:val="Textbody"/>
        <w:numPr>
          <w:ilvl w:val="0"/>
          <w:numId w:val="3"/>
          <w:numberingChange w:id="82" w:author="James Moore" w:date="2011-10-04T11:59:00Z" w:original=""/>
        </w:numPr>
      </w:pPr>
      <w:r>
        <w:rPr>
          <w:sz w:val="20"/>
          <w:szCs w:val="20"/>
        </w:rPr>
        <w:t xml:space="preserve">Use languages and those language features that provide a </w:t>
      </w:r>
      <w:del w:id="83" w:author="James Moore" w:date="2011-10-04T12:27:00Z">
        <w:r w:rsidDel="00755BE8">
          <w:rPr>
            <w:sz w:val="20"/>
            <w:szCs w:val="20"/>
          </w:rPr>
          <w:delText xml:space="preserve">complete </w:delText>
        </w:r>
      </w:del>
      <w:ins w:id="84" w:author="James Moore" w:date="2011-10-04T12:27:00Z">
        <w:r w:rsidR="00755BE8">
          <w:rPr>
            <w:sz w:val="20"/>
            <w:szCs w:val="20"/>
          </w:rPr>
          <w:t xml:space="preserve">robust </w:t>
        </w:r>
      </w:ins>
      <w:r>
        <w:rPr>
          <w:sz w:val="20"/>
          <w:szCs w:val="20"/>
        </w:rPr>
        <w:t xml:space="preserve">sequential protection paradigm to protect against data corruption. </w:t>
      </w:r>
      <w:ins w:id="85" w:author="James Moore" w:date="2011-10-04T12:30:00Z">
        <w:r w:rsidR="00755BE8">
          <w:rPr>
            <w:sz w:val="20"/>
            <w:szCs w:val="20"/>
          </w:rPr>
          <w:t xml:space="preserve">For example, </w:t>
        </w:r>
      </w:ins>
      <w:proofErr w:type="spellStart"/>
      <w:r>
        <w:rPr>
          <w:sz w:val="20"/>
          <w:szCs w:val="20"/>
        </w:rPr>
        <w:t>Ada's</w:t>
      </w:r>
      <w:proofErr w:type="spellEnd"/>
      <w:r>
        <w:rPr>
          <w:sz w:val="20"/>
          <w:szCs w:val="20"/>
        </w:rPr>
        <w:t xml:space="preserve"> protected objects and Java's Protected class, provide a safe paradigm when accessing objects that are exclusive to a single program. </w:t>
      </w:r>
    </w:p>
    <w:p w:rsidR="0033073B" w:rsidRDefault="00100FBD">
      <w:pPr>
        <w:pStyle w:val="Textbody"/>
        <w:numPr>
          <w:ilvl w:val="0"/>
          <w:numId w:val="3"/>
          <w:numberingChange w:id="86" w:author="James Moore" w:date="2011-10-04T11:59:00Z" w:original=""/>
        </w:numPr>
      </w:pPr>
      <w:r>
        <w:rPr>
          <w:sz w:val="20"/>
          <w:szCs w:val="20"/>
        </w:rPr>
        <w:t xml:space="preserve">Use operating system primitives, such as the POSIX </w:t>
      </w:r>
      <w:del w:id="87" w:author="James Moore" w:date="2011-10-04T12:29:00Z">
        <w:r w:rsidDel="00755BE8">
          <w:rPr>
            <w:sz w:val="20"/>
            <w:szCs w:val="20"/>
          </w:rPr>
          <w:delText>pthread_xxx</w:delText>
        </w:r>
      </w:del>
      <w:ins w:id="88" w:author="James Moore" w:date="2011-10-04T12:29:00Z">
        <w:r w:rsidR="00755BE8">
          <w:rPr>
            <w:sz w:val="20"/>
            <w:szCs w:val="20"/>
          </w:rPr>
          <w:t>locking</w:t>
        </w:r>
      </w:ins>
      <w:r>
        <w:rPr>
          <w:sz w:val="20"/>
          <w:szCs w:val="20"/>
        </w:rPr>
        <w:t xml:space="preserve"> primitives for </w:t>
      </w:r>
      <w:del w:id="89" w:author="James Moore" w:date="2011-10-04T12:30:00Z">
        <w:r w:rsidDel="00755BE8">
          <w:rPr>
            <w:sz w:val="20"/>
            <w:szCs w:val="20"/>
          </w:rPr>
          <w:delText xml:space="preserve">locking and </w:delText>
        </w:r>
      </w:del>
      <w:r>
        <w:rPr>
          <w:sz w:val="20"/>
          <w:szCs w:val="20"/>
        </w:rPr>
        <w:t xml:space="preserve">synchronization to develop a protocol equivalent to the </w:t>
      </w:r>
      <w:proofErr w:type="spellStart"/>
      <w:r>
        <w:rPr>
          <w:sz w:val="20"/>
          <w:szCs w:val="20"/>
        </w:rPr>
        <w:t>Ada</w:t>
      </w:r>
      <w:proofErr w:type="spellEnd"/>
      <w:r>
        <w:rPr>
          <w:sz w:val="20"/>
          <w:szCs w:val="20"/>
        </w:rPr>
        <w:t xml:space="preserve"> “protected” and Java “Protected” paradigm.</w:t>
      </w:r>
    </w:p>
    <w:p w:rsidR="0033073B" w:rsidRDefault="00100FBD">
      <w:pPr>
        <w:pStyle w:val="Textbody"/>
        <w:numPr>
          <w:ilvl w:val="0"/>
          <w:numId w:val="3"/>
          <w:numberingChange w:id="90" w:author="James Moore" w:date="2011-10-04T11:59:00Z" w:original=""/>
        </w:numPr>
      </w:pPr>
      <w:r>
        <w:rPr>
          <w:rFonts w:eastAsia="Bitstream Vera Sans Mono;MS Min" w:cs="Bitstream Vera Sans Mono;MS Min"/>
          <w:sz w:val="20"/>
          <w:szCs w:val="20"/>
        </w:rPr>
        <w:t xml:space="preserve">Where order of access is important for correctness, implement blocking and releasing paradigms, or provide a test in the same protected region to check for correct order and generate errors if the test fails. For example, the following structure in </w:t>
      </w:r>
      <w:proofErr w:type="spellStart"/>
      <w:r>
        <w:rPr>
          <w:rFonts w:eastAsia="Bitstream Vera Sans Mono;MS Min" w:cs="Bitstream Vera Sans Mono;MS Min"/>
          <w:sz w:val="20"/>
          <w:szCs w:val="20"/>
        </w:rPr>
        <w:t>Ada</w:t>
      </w:r>
      <w:proofErr w:type="spellEnd"/>
      <w:r>
        <w:rPr>
          <w:rFonts w:eastAsia="Bitstream Vera Sans Mono;MS Min" w:cs="Bitstream Vera Sans Mono;MS Min"/>
          <w:sz w:val="20"/>
          <w:szCs w:val="20"/>
        </w:rPr>
        <w:t xml:space="preserve"> </w:t>
      </w:r>
      <w:del w:id="91" w:author="James Moore" w:date="2011-10-04T12:32:00Z">
        <w:r w:rsidDel="00755BE8">
          <w:rPr>
            <w:rFonts w:eastAsia="Bitstream Vera Sans Mono;MS Min" w:cs="Bitstream Vera Sans Mono;MS Min"/>
            <w:sz w:val="20"/>
            <w:szCs w:val="20"/>
          </w:rPr>
          <w:delText xml:space="preserve">would </w:delText>
        </w:r>
      </w:del>
      <w:ins w:id="92" w:author="James Moore" w:date="2011-10-04T12:32:00Z">
        <w:r w:rsidR="00755BE8">
          <w:rPr>
            <w:rFonts w:eastAsia="Bitstream Vera Sans Mono;MS Min" w:cs="Bitstream Vera Sans Mono;MS Min"/>
            <w:sz w:val="20"/>
            <w:szCs w:val="20"/>
          </w:rPr>
          <w:t xml:space="preserve">could be used to </w:t>
        </w:r>
      </w:ins>
      <w:r>
        <w:rPr>
          <w:rFonts w:eastAsia="Bitstream Vera Sans Mono;MS Min" w:cs="Bitstream Vera Sans Mono;MS Min"/>
          <w:sz w:val="20"/>
          <w:szCs w:val="20"/>
        </w:rPr>
        <w:t>implement an enforced order.</w:t>
      </w:r>
    </w:p>
    <w:p w:rsidR="007473F9" w:rsidRDefault="00100FBD" w:rsidP="007473F9">
      <w:pPr>
        <w:widowControl w:val="0"/>
        <w:numPr>
          <w:ins w:id="93" w:author="James Moore" w:date="2011-10-04T12:37:00Z"/>
        </w:numPr>
        <w:autoSpaceDE w:val="0"/>
        <w:autoSpaceDN w:val="0"/>
        <w:adjustRightInd w:val="0"/>
        <w:rPr>
          <w:ins w:id="94" w:author="James Moore" w:date="2011-10-04T12:37:00Z"/>
          <w:rFonts w:ascii="Helvetica" w:hAnsi="Helvetica" w:cs="Helvetica"/>
        </w:rPr>
      </w:pPr>
      <w:del w:id="95" w:author="James Moore" w:date="2011-10-04T12:38:00Z">
        <w:r w:rsidDel="007473F9">
          <w:rPr>
            <w:rFonts w:eastAsia="Bitstream Vera Sans Mono;MS Min" w:cs="Bitstream Vera Sans Mono;MS Min"/>
          </w:rPr>
          <w:delText xml:space="preserve">      </w:delText>
        </w:r>
      </w:del>
      <w:proofErr w:type="gramStart"/>
      <w:ins w:id="96" w:author="James Moore" w:date="2011-10-04T12:37:00Z">
        <w:r w:rsidR="007473F9">
          <w:rPr>
            <w:rFonts w:ascii="Helvetica" w:hAnsi="Helvetica" w:cs="Helvetica"/>
          </w:rPr>
          <w:t>package</w:t>
        </w:r>
        <w:proofErr w:type="gramEnd"/>
        <w:r w:rsidR="007473F9">
          <w:rPr>
            <w:rFonts w:ascii="Helvetica" w:hAnsi="Helvetica" w:cs="Helvetica"/>
          </w:rPr>
          <w:t xml:space="preserve"> </w:t>
        </w:r>
        <w:proofErr w:type="spellStart"/>
        <w:r w:rsidR="007473F9">
          <w:rPr>
            <w:rFonts w:ascii="Helvetica" w:hAnsi="Helvetica" w:cs="Helvetica"/>
          </w:rPr>
          <w:t>buffer_pkg</w:t>
        </w:r>
        <w:proofErr w:type="spellEnd"/>
        <w:r w:rsidR="007473F9">
          <w:rPr>
            <w:rFonts w:ascii="Helvetica" w:hAnsi="Helvetica" w:cs="Helvetica"/>
          </w:rPr>
          <w:t xml:space="preserve"> is</w:t>
        </w:r>
      </w:ins>
    </w:p>
    <w:p w:rsidR="007473F9" w:rsidRDefault="007473F9" w:rsidP="007473F9">
      <w:pPr>
        <w:widowControl w:val="0"/>
        <w:numPr>
          <w:ins w:id="97" w:author="James Moore" w:date="2011-10-04T12:37:00Z"/>
        </w:numPr>
        <w:autoSpaceDE w:val="0"/>
        <w:autoSpaceDN w:val="0"/>
        <w:adjustRightInd w:val="0"/>
        <w:rPr>
          <w:ins w:id="98" w:author="James Moore" w:date="2011-10-04T12:37:00Z"/>
          <w:rFonts w:ascii="Helvetica" w:hAnsi="Helvetica" w:cs="Helvetica"/>
        </w:rPr>
      </w:pPr>
      <w:ins w:id="99" w:author="James Moore" w:date="2011-10-04T12:37:00Z">
        <w:r>
          <w:rPr>
            <w:rFonts w:ascii="Helvetica" w:hAnsi="Helvetica" w:cs="Helvetica"/>
          </w:rPr>
          <w:t>  </w:t>
        </w:r>
        <w:proofErr w:type="gramStart"/>
        <w:r>
          <w:rPr>
            <w:rFonts w:ascii="Helvetica" w:hAnsi="Helvetica" w:cs="Helvetica"/>
          </w:rPr>
          <w:t>protected</w:t>
        </w:r>
        <w:proofErr w:type="gramEnd"/>
        <w:r>
          <w:rPr>
            <w:rFonts w:ascii="Helvetica" w:hAnsi="Helvetica" w:cs="Helvetica"/>
          </w:rPr>
          <w:t xml:space="preserve"> Buffer is</w:t>
        </w:r>
      </w:ins>
    </w:p>
    <w:p w:rsidR="007473F9" w:rsidRDefault="007473F9" w:rsidP="007473F9">
      <w:pPr>
        <w:widowControl w:val="0"/>
        <w:numPr>
          <w:ins w:id="100" w:author="James Moore" w:date="2011-10-04T12:37:00Z"/>
        </w:numPr>
        <w:autoSpaceDE w:val="0"/>
        <w:autoSpaceDN w:val="0"/>
        <w:adjustRightInd w:val="0"/>
        <w:rPr>
          <w:ins w:id="101" w:author="James Moore" w:date="2011-10-04T12:37:00Z"/>
          <w:rFonts w:ascii="Helvetica" w:hAnsi="Helvetica" w:cs="Helvetica"/>
        </w:rPr>
      </w:pPr>
      <w:ins w:id="102" w:author="James Moore" w:date="2011-10-04T12:37:00Z">
        <w:r>
          <w:rPr>
            <w:rFonts w:ascii="Helvetica" w:hAnsi="Helvetica" w:cs="Helvetica"/>
          </w:rPr>
          <w:t>     </w:t>
        </w:r>
        <w:proofErr w:type="gramStart"/>
        <w:r>
          <w:rPr>
            <w:rFonts w:ascii="Helvetica" w:hAnsi="Helvetica" w:cs="Helvetica"/>
          </w:rPr>
          <w:t>entry</w:t>
        </w:r>
        <w:proofErr w:type="gramEnd"/>
        <w:r>
          <w:rPr>
            <w:rFonts w:ascii="Helvetica" w:hAnsi="Helvetica" w:cs="Helvetica"/>
          </w:rPr>
          <w:t xml:space="preserve"> Read (Data :    out </w:t>
        </w:r>
        <w:proofErr w:type="spellStart"/>
        <w:r>
          <w:rPr>
            <w:rFonts w:ascii="Helvetica" w:hAnsi="Helvetica" w:cs="Helvetica"/>
          </w:rPr>
          <w:t>Data_Type</w:t>
        </w:r>
        <w:proofErr w:type="spellEnd"/>
        <w:r>
          <w:rPr>
            <w:rFonts w:ascii="Helvetica" w:hAnsi="Helvetica" w:cs="Helvetica"/>
          </w:rPr>
          <w:t>);</w:t>
        </w:r>
      </w:ins>
    </w:p>
    <w:p w:rsidR="007473F9" w:rsidRDefault="007473F9" w:rsidP="007473F9">
      <w:pPr>
        <w:widowControl w:val="0"/>
        <w:numPr>
          <w:ins w:id="103" w:author="James Moore" w:date="2011-10-04T12:37:00Z"/>
        </w:numPr>
        <w:autoSpaceDE w:val="0"/>
        <w:autoSpaceDN w:val="0"/>
        <w:adjustRightInd w:val="0"/>
        <w:rPr>
          <w:ins w:id="104" w:author="James Moore" w:date="2011-10-04T12:37:00Z"/>
          <w:rFonts w:ascii="Helvetica" w:hAnsi="Helvetica" w:cs="Helvetica"/>
        </w:rPr>
      </w:pPr>
      <w:ins w:id="105" w:author="James Moore" w:date="2011-10-04T12:37:00Z">
        <w:r>
          <w:rPr>
            <w:rFonts w:ascii="Helvetica" w:hAnsi="Helvetica" w:cs="Helvetica"/>
          </w:rPr>
          <w:t>     </w:t>
        </w:r>
        <w:proofErr w:type="gramStart"/>
        <w:r>
          <w:rPr>
            <w:rFonts w:ascii="Helvetica" w:hAnsi="Helvetica" w:cs="Helvetica"/>
          </w:rPr>
          <w:t>entry</w:t>
        </w:r>
        <w:proofErr w:type="gramEnd"/>
        <w:r>
          <w:rPr>
            <w:rFonts w:ascii="Helvetica" w:hAnsi="Helvetica" w:cs="Helvetica"/>
          </w:rPr>
          <w:t xml:space="preserve"> Write (Data : in    </w:t>
        </w:r>
        <w:proofErr w:type="spellStart"/>
        <w:r>
          <w:rPr>
            <w:rFonts w:ascii="Helvetica" w:hAnsi="Helvetica" w:cs="Helvetica"/>
          </w:rPr>
          <w:t>Data_Type</w:t>
        </w:r>
        <w:proofErr w:type="spellEnd"/>
        <w:r>
          <w:rPr>
            <w:rFonts w:ascii="Helvetica" w:hAnsi="Helvetica" w:cs="Helvetica"/>
          </w:rPr>
          <w:t>);</w:t>
        </w:r>
      </w:ins>
    </w:p>
    <w:p w:rsidR="007473F9" w:rsidRDefault="007473F9" w:rsidP="007473F9">
      <w:pPr>
        <w:widowControl w:val="0"/>
        <w:numPr>
          <w:ins w:id="106" w:author="James Moore" w:date="2011-10-04T12:37:00Z"/>
        </w:numPr>
        <w:autoSpaceDE w:val="0"/>
        <w:autoSpaceDN w:val="0"/>
        <w:adjustRightInd w:val="0"/>
        <w:rPr>
          <w:ins w:id="107" w:author="James Moore" w:date="2011-10-04T12:37:00Z"/>
          <w:rFonts w:ascii="Helvetica" w:hAnsi="Helvetica" w:cs="Helvetica"/>
        </w:rPr>
      </w:pPr>
      <w:ins w:id="108" w:author="James Moore" w:date="2011-10-04T12:37:00Z">
        <w:r>
          <w:rPr>
            <w:rFonts w:ascii="Helvetica" w:hAnsi="Helvetica" w:cs="Helvetica"/>
          </w:rPr>
          <w:t>  </w:t>
        </w:r>
        <w:proofErr w:type="gramStart"/>
        <w:r>
          <w:rPr>
            <w:rFonts w:ascii="Helvetica" w:hAnsi="Helvetica" w:cs="Helvetica"/>
          </w:rPr>
          <w:t>private</w:t>
        </w:r>
        <w:proofErr w:type="gramEnd"/>
      </w:ins>
    </w:p>
    <w:p w:rsidR="007473F9" w:rsidRDefault="007473F9" w:rsidP="007473F9">
      <w:pPr>
        <w:widowControl w:val="0"/>
        <w:numPr>
          <w:ins w:id="109" w:author="James Moore" w:date="2011-10-04T12:37:00Z"/>
        </w:numPr>
        <w:autoSpaceDE w:val="0"/>
        <w:autoSpaceDN w:val="0"/>
        <w:adjustRightInd w:val="0"/>
        <w:rPr>
          <w:ins w:id="110" w:author="James Moore" w:date="2011-10-04T12:45:00Z"/>
          <w:rFonts w:ascii="Helvetica" w:hAnsi="Helvetica" w:cs="Helvetica"/>
        </w:rPr>
      </w:pPr>
      <w:ins w:id="111" w:author="James Moore" w:date="2011-10-04T12:42:00Z">
        <w:r>
          <w:rPr>
            <w:rFonts w:ascii="Helvetica" w:hAnsi="Helvetica" w:cs="Helvetica"/>
          </w:rPr>
          <w:t>Buffer</w:t>
        </w:r>
        <w:proofErr w:type="gramStart"/>
        <w:r>
          <w:rPr>
            <w:rFonts w:ascii="Helvetica" w:hAnsi="Helvetica" w:cs="Helvetica"/>
          </w:rPr>
          <w:t>: …</w:t>
        </w:r>
      </w:ins>
      <w:ins w:id="112" w:author="James Moore" w:date="2011-10-04T12:37:00Z">
        <w:r>
          <w:rPr>
            <w:rFonts w:ascii="Helvetica" w:hAnsi="Helvetica" w:cs="Helvetica"/>
          </w:rPr>
          <w:t>   </w:t>
        </w:r>
      </w:ins>
      <w:ins w:id="113" w:author="James Moore" w:date="2011-10-04T12:42:00Z">
        <w:r>
          <w:rPr>
            <w:rFonts w:ascii="Helvetica" w:hAnsi="Helvetica" w:cs="Helvetica"/>
          </w:rPr>
          <w:t>;</w:t>
        </w:r>
        <w:proofErr w:type="gramEnd"/>
        <w:r>
          <w:rPr>
            <w:rFonts w:ascii="Helvetica" w:hAnsi="Helvetica" w:cs="Helvetica"/>
          </w:rPr>
          <w:t xml:space="preserve"> -- Data needing sequential access</w:t>
        </w:r>
      </w:ins>
    </w:p>
    <w:p w:rsidR="007473F9" w:rsidRDefault="007473F9" w:rsidP="007473F9">
      <w:pPr>
        <w:widowControl w:val="0"/>
        <w:numPr>
          <w:ins w:id="114" w:author="James Moore" w:date="2011-10-04T12:45:00Z"/>
        </w:numPr>
        <w:autoSpaceDE w:val="0"/>
        <w:autoSpaceDN w:val="0"/>
        <w:adjustRightInd w:val="0"/>
        <w:rPr>
          <w:ins w:id="115" w:author="James Moore" w:date="2011-10-04T12:42:00Z"/>
          <w:rFonts w:ascii="Helvetica" w:hAnsi="Helvetica" w:cs="Helvetica"/>
        </w:rPr>
      </w:pPr>
      <w:ins w:id="116" w:author="James Moore" w:date="2011-10-04T12:45:00Z">
        <w:r>
          <w:rPr>
            <w:rFonts w:ascii="Helvetica" w:hAnsi="Helvetica" w:cs="Helvetica"/>
          </w:rPr>
          <w:t xml:space="preserve">… </w:t>
        </w:r>
        <w:proofErr w:type="gramStart"/>
        <w:r>
          <w:rPr>
            <w:rFonts w:ascii="Helvetica" w:hAnsi="Helvetica" w:cs="Helvetica"/>
          </w:rPr>
          <w:t>and</w:t>
        </w:r>
        <w:proofErr w:type="gramEnd"/>
        <w:r>
          <w:rPr>
            <w:rFonts w:ascii="Helvetica" w:hAnsi="Helvetica" w:cs="Helvetica"/>
          </w:rPr>
          <w:t xml:space="preserve"> then, in the body of the package</w:t>
        </w:r>
      </w:ins>
      <w:ins w:id="117" w:author="James Moore" w:date="2011-10-04T12:46:00Z">
        <w:r>
          <w:rPr>
            <w:rFonts w:ascii="Helvetica" w:hAnsi="Helvetica" w:cs="Helvetica"/>
          </w:rPr>
          <w:t>…</w:t>
        </w:r>
      </w:ins>
    </w:p>
    <w:p w:rsidR="007473F9" w:rsidRDefault="007473F9" w:rsidP="007473F9">
      <w:pPr>
        <w:widowControl w:val="0"/>
        <w:numPr>
          <w:ins w:id="118" w:author="James Moore" w:date="2011-10-04T12:37:00Z"/>
        </w:numPr>
        <w:autoSpaceDE w:val="0"/>
        <w:autoSpaceDN w:val="0"/>
        <w:adjustRightInd w:val="0"/>
        <w:rPr>
          <w:ins w:id="119" w:author="James Moore" w:date="2011-10-04T12:39:00Z"/>
          <w:rFonts w:ascii="Helvetica" w:hAnsi="Helvetica" w:cs="Helvetica"/>
        </w:rPr>
      </w:pPr>
      <w:ins w:id="120" w:author="James Moore" w:date="2011-10-04T12:37:00Z">
        <w:r>
          <w:rPr>
            <w:rFonts w:ascii="Helvetica" w:hAnsi="Helvetica" w:cs="Helvetica"/>
          </w:rPr>
          <w:t>     </w:t>
        </w:r>
        <w:proofErr w:type="gramStart"/>
        <w:r>
          <w:rPr>
            <w:rFonts w:ascii="Helvetica" w:hAnsi="Helvetica" w:cs="Helvetica"/>
          </w:rPr>
          <w:t>entry</w:t>
        </w:r>
        <w:proofErr w:type="gramEnd"/>
        <w:r>
          <w:rPr>
            <w:rFonts w:ascii="Helvetica" w:hAnsi="Helvetica" w:cs="Helvetica"/>
          </w:rPr>
          <w:t xml:space="preserve"> Read (Data :    out </w:t>
        </w:r>
        <w:proofErr w:type="spellStart"/>
        <w:r>
          <w:rPr>
            <w:rFonts w:ascii="Helvetica" w:hAnsi="Helvetica" w:cs="Helvetica"/>
          </w:rPr>
          <w:t>Data_Type</w:t>
        </w:r>
        <w:proofErr w:type="spellEnd"/>
        <w:r>
          <w:rPr>
            <w:rFonts w:ascii="Helvetica" w:hAnsi="Helvetica" w:cs="Helvetica"/>
          </w:rPr>
          <w:t>) when not empty(Buffer)</w:t>
        </w:r>
      </w:ins>
      <w:ins w:id="121" w:author="James Moore" w:date="2011-10-04T12:39:00Z">
        <w:r>
          <w:rPr>
            <w:rFonts w:ascii="Helvetica" w:hAnsi="Helvetica" w:cs="Helvetica"/>
          </w:rPr>
          <w:t xml:space="preserve"> is … </w:t>
        </w:r>
      </w:ins>
      <w:ins w:id="122" w:author="James Moore" w:date="2011-10-04T12:37:00Z">
        <w:r>
          <w:rPr>
            <w:rFonts w:ascii="Helvetica" w:hAnsi="Helvetica" w:cs="Helvetica"/>
          </w:rPr>
          <w:t>;</w:t>
        </w:r>
      </w:ins>
    </w:p>
    <w:p w:rsidR="007473F9" w:rsidRDefault="007473F9" w:rsidP="007473F9">
      <w:pPr>
        <w:widowControl w:val="0"/>
        <w:numPr>
          <w:ins w:id="123" w:author="James Moore" w:date="2011-10-04T12:39:00Z"/>
        </w:numPr>
        <w:autoSpaceDE w:val="0"/>
        <w:autoSpaceDN w:val="0"/>
        <w:adjustRightInd w:val="0"/>
        <w:rPr>
          <w:ins w:id="124" w:author="James Moore" w:date="2011-10-04T12:37:00Z"/>
          <w:rFonts w:ascii="Helvetica" w:hAnsi="Helvetica" w:cs="Helvetica"/>
        </w:rPr>
      </w:pPr>
      <w:ins w:id="125" w:author="James Moore" w:date="2011-10-04T12:39:00Z">
        <w:r>
          <w:rPr>
            <w:rFonts w:ascii="Helvetica" w:hAnsi="Helvetica" w:cs="Helvetica"/>
          </w:rPr>
          <w:t>-- Read waits until the buffer is not empty.</w:t>
        </w:r>
      </w:ins>
    </w:p>
    <w:p w:rsidR="007473F9" w:rsidRDefault="007473F9" w:rsidP="007473F9">
      <w:pPr>
        <w:widowControl w:val="0"/>
        <w:numPr>
          <w:ins w:id="126" w:author="James Moore" w:date="2011-10-04T12:37:00Z"/>
        </w:numPr>
        <w:autoSpaceDE w:val="0"/>
        <w:autoSpaceDN w:val="0"/>
        <w:adjustRightInd w:val="0"/>
        <w:rPr>
          <w:ins w:id="127" w:author="James Moore" w:date="2011-10-04T12:40:00Z"/>
          <w:rFonts w:ascii="Helvetica" w:hAnsi="Helvetica" w:cs="Helvetica"/>
        </w:rPr>
      </w:pPr>
      <w:ins w:id="128" w:author="James Moore" w:date="2011-10-04T12:37:00Z">
        <w:r>
          <w:rPr>
            <w:rFonts w:ascii="Helvetica" w:hAnsi="Helvetica" w:cs="Helvetica"/>
          </w:rPr>
          <w:t>     </w:t>
        </w:r>
        <w:proofErr w:type="gramStart"/>
        <w:r>
          <w:rPr>
            <w:rFonts w:ascii="Helvetica" w:hAnsi="Helvetica" w:cs="Helvetica"/>
          </w:rPr>
          <w:t>entry</w:t>
        </w:r>
        <w:proofErr w:type="gramEnd"/>
        <w:r>
          <w:rPr>
            <w:rFonts w:ascii="Helvetica" w:hAnsi="Helvetica" w:cs="Helvetica"/>
          </w:rPr>
          <w:t xml:space="preserve"> Write (Data : in    </w:t>
        </w:r>
        <w:proofErr w:type="spellStart"/>
        <w:r>
          <w:rPr>
            <w:rFonts w:ascii="Helvetica" w:hAnsi="Helvetica" w:cs="Helvetica"/>
          </w:rPr>
          <w:t>Data_Type</w:t>
        </w:r>
        <w:proofErr w:type="spellEnd"/>
        <w:r>
          <w:rPr>
            <w:rFonts w:ascii="Helvetica" w:hAnsi="Helvetica" w:cs="Helvetica"/>
          </w:rPr>
          <w:t>) when not full(Buffer)</w:t>
        </w:r>
      </w:ins>
      <w:ins w:id="129" w:author="James Moore" w:date="2011-10-04T12:39:00Z">
        <w:r>
          <w:rPr>
            <w:rFonts w:ascii="Helvetica" w:hAnsi="Helvetica" w:cs="Helvetica"/>
          </w:rPr>
          <w:t xml:space="preserve"> is … </w:t>
        </w:r>
      </w:ins>
      <w:ins w:id="130" w:author="James Moore" w:date="2011-10-04T12:37:00Z">
        <w:r>
          <w:rPr>
            <w:rFonts w:ascii="Helvetica" w:hAnsi="Helvetica" w:cs="Helvetica"/>
          </w:rPr>
          <w:t>;</w:t>
        </w:r>
      </w:ins>
    </w:p>
    <w:p w:rsidR="007473F9" w:rsidRDefault="007473F9" w:rsidP="007473F9">
      <w:pPr>
        <w:widowControl w:val="0"/>
        <w:numPr>
          <w:ins w:id="131" w:author="James Moore" w:date="2011-10-04T12:40:00Z"/>
        </w:numPr>
        <w:autoSpaceDE w:val="0"/>
        <w:autoSpaceDN w:val="0"/>
        <w:adjustRightInd w:val="0"/>
        <w:rPr>
          <w:ins w:id="132" w:author="James Moore" w:date="2011-10-04T12:37:00Z"/>
          <w:rFonts w:ascii="Helvetica" w:hAnsi="Helvetica" w:cs="Helvetica"/>
        </w:rPr>
      </w:pPr>
      <w:ins w:id="133" w:author="James Moore" w:date="2011-10-04T12:40:00Z">
        <w:r>
          <w:rPr>
            <w:rFonts w:ascii="Helvetica" w:hAnsi="Helvetica" w:cs="Helvetica"/>
          </w:rPr>
          <w:t>-- Write waits until the buffer is not full.</w:t>
        </w:r>
      </w:ins>
    </w:p>
    <w:p w:rsidR="007473F9" w:rsidRDefault="007473F9" w:rsidP="007473F9">
      <w:pPr>
        <w:widowControl w:val="0"/>
        <w:numPr>
          <w:ins w:id="134" w:author="James Moore" w:date="2011-10-04T12:37:00Z"/>
        </w:numPr>
        <w:autoSpaceDE w:val="0"/>
        <w:autoSpaceDN w:val="0"/>
        <w:adjustRightInd w:val="0"/>
        <w:rPr>
          <w:ins w:id="135" w:author="James Moore" w:date="2011-10-04T12:37:00Z"/>
          <w:rFonts w:ascii="Helvetica" w:hAnsi="Helvetica" w:cs="Helvetica"/>
        </w:rPr>
      </w:pPr>
      <w:ins w:id="136" w:author="James Moore" w:date="2011-10-04T12:37:00Z">
        <w:r>
          <w:rPr>
            <w:rFonts w:ascii="Helvetica" w:hAnsi="Helvetica" w:cs="Helvetica"/>
          </w:rPr>
          <w:t>  </w:t>
        </w:r>
        <w:proofErr w:type="gramStart"/>
        <w:r>
          <w:rPr>
            <w:rFonts w:ascii="Helvetica" w:hAnsi="Helvetica" w:cs="Helvetica"/>
          </w:rPr>
          <w:t>end</w:t>
        </w:r>
        <w:proofErr w:type="gramEnd"/>
        <w:r>
          <w:rPr>
            <w:rFonts w:ascii="Helvetica" w:hAnsi="Helvetica" w:cs="Helvetica"/>
          </w:rPr>
          <w:t xml:space="preserve"> Buffer;</w:t>
        </w:r>
      </w:ins>
    </w:p>
    <w:p w:rsidR="007473F9" w:rsidRDefault="007473F9" w:rsidP="007473F9">
      <w:pPr>
        <w:pStyle w:val="PreformattedText"/>
        <w:rPr>
          <w:ins w:id="137" w:author="James Moore" w:date="2011-10-04T12:38:00Z"/>
          <w:rFonts w:ascii="Helvetica" w:hAnsi="Helvetica" w:cs="Helvetica"/>
        </w:rPr>
      </w:pPr>
      <w:ins w:id="138" w:author="James Moore" w:date="2011-10-04T12:37:00Z">
        <w:r>
          <w:rPr>
            <w:rFonts w:ascii="Helvetica" w:hAnsi="Helvetica" w:cs="Helvetica"/>
          </w:rPr>
          <w:t xml:space="preserve">end </w:t>
        </w:r>
        <w:proofErr w:type="spellStart"/>
        <w:r>
          <w:rPr>
            <w:rFonts w:ascii="Helvetica" w:hAnsi="Helvetica" w:cs="Helvetica"/>
          </w:rPr>
          <w:t>Buffer_Pkg</w:t>
        </w:r>
      </w:ins>
      <w:proofErr w:type="spellEnd"/>
    </w:p>
    <w:p w:rsidR="0033073B" w:rsidDel="007473F9" w:rsidRDefault="00100FBD" w:rsidP="007473F9">
      <w:pPr>
        <w:pStyle w:val="PreformattedText"/>
        <w:numPr>
          <w:ins w:id="139" w:author="James Moore" w:date="2011-10-04T12:38:00Z"/>
        </w:numPr>
        <w:rPr>
          <w:del w:id="140" w:author="James Moore" w:date="2011-10-04T12:37:00Z"/>
        </w:rPr>
      </w:pPr>
      <w:del w:id="141" w:author="James Moore" w:date="2011-10-04T12:37:00Z">
        <w:r w:rsidDel="007473F9">
          <w:rPr>
            <w:rFonts w:eastAsia="Bitstream Vera Sans Mono;MS Min" w:cs="Bitstream Vera Sans Mono;MS Min"/>
          </w:rPr>
          <w:delText xml:space="preserve"> package buffer_pkg is</w:delText>
        </w:r>
      </w:del>
    </w:p>
    <w:p w:rsidR="0033073B" w:rsidDel="007473F9" w:rsidRDefault="00100FBD" w:rsidP="007473F9">
      <w:pPr>
        <w:pStyle w:val="PreformattedText"/>
        <w:rPr>
          <w:del w:id="142" w:author="James Moore" w:date="2011-10-04T12:37:00Z"/>
        </w:rPr>
      </w:pPr>
      <w:del w:id="143" w:author="James Moore" w:date="2011-10-04T12:37:00Z">
        <w:r w:rsidDel="007473F9">
          <w:rPr>
            <w:rFonts w:eastAsia="Bitstream Vera Sans Mono;MS Min" w:cs="Bitstream Vera Sans Mono;MS Min"/>
          </w:rPr>
          <w:delText xml:space="preserve">   protected Buffer is</w:delText>
        </w:r>
      </w:del>
    </w:p>
    <w:p w:rsidR="0033073B" w:rsidDel="007473F9" w:rsidRDefault="00100FBD" w:rsidP="007473F9">
      <w:pPr>
        <w:pStyle w:val="PreformattedText"/>
        <w:rPr>
          <w:del w:id="144" w:author="James Moore" w:date="2011-10-04T12:37:00Z"/>
        </w:rPr>
      </w:pPr>
      <w:del w:id="145" w:author="James Moore" w:date="2011-10-04T12:37:00Z">
        <w:r w:rsidDel="007473F9">
          <w:rPr>
            <w:rFonts w:eastAsia="Bitstream Vera Sans Mono;MS Min" w:cs="Bitstream Vera Sans Mono;MS Min"/>
          </w:rPr>
          <w:delText xml:space="preserve">      entry Read (Data :    out Data_Type);</w:delText>
        </w:r>
      </w:del>
    </w:p>
    <w:p w:rsidR="0033073B" w:rsidDel="007473F9" w:rsidRDefault="00100FBD" w:rsidP="007473F9">
      <w:pPr>
        <w:pStyle w:val="PreformattedText"/>
        <w:rPr>
          <w:del w:id="146" w:author="James Moore" w:date="2011-10-04T12:37:00Z"/>
        </w:rPr>
      </w:pPr>
      <w:del w:id="147" w:author="James Moore" w:date="2011-10-04T12:37:00Z">
        <w:r w:rsidDel="007473F9">
          <w:rPr>
            <w:rFonts w:eastAsia="Bitstream Vera Sans Mono;MS Min" w:cs="Bitstream Vera Sans Mono;MS Min"/>
          </w:rPr>
          <w:delText xml:space="preserve">      entry Write (Data : in    Data_Type);</w:delText>
        </w:r>
      </w:del>
    </w:p>
    <w:p w:rsidR="0033073B" w:rsidDel="007473F9" w:rsidRDefault="00100FBD" w:rsidP="007473F9">
      <w:pPr>
        <w:pStyle w:val="PreformattedText"/>
        <w:rPr>
          <w:del w:id="148" w:author="James Moore" w:date="2011-10-04T12:37:00Z"/>
        </w:rPr>
      </w:pPr>
      <w:del w:id="149" w:author="James Moore" w:date="2011-10-04T12:37:00Z">
        <w:r w:rsidDel="007473F9">
          <w:rPr>
            <w:rFonts w:eastAsia="Bitstream Vera Sans Mono;MS Min" w:cs="Bitstream Vera Sans Mono;MS Min"/>
          </w:rPr>
          <w:delText xml:space="preserve">   private</w:delText>
        </w:r>
      </w:del>
    </w:p>
    <w:p w:rsidR="0033073B" w:rsidDel="007473F9" w:rsidRDefault="00100FBD" w:rsidP="007473F9">
      <w:pPr>
        <w:pStyle w:val="PreformattedText"/>
        <w:rPr>
          <w:del w:id="150" w:author="James Moore" w:date="2011-10-04T12:37:00Z"/>
        </w:rPr>
      </w:pPr>
      <w:del w:id="151" w:author="James Moore" w:date="2011-10-04T12:37:00Z">
        <w:r w:rsidDel="007473F9">
          <w:rPr>
            <w:rFonts w:eastAsia="Bitstream Vera Sans Mono;MS Min" w:cs="Bitstream Vera Sans Mono;MS Min"/>
          </w:rPr>
          <w:delText xml:space="preserve">    </w:delText>
        </w:r>
      </w:del>
      <w:ins w:id="152" w:author="Stephen Michell" w:date="2011-10-04T00:11:00Z">
        <w:del w:id="153" w:author="James Moore" w:date="2011-10-04T12:37:00Z">
          <w:r w:rsidDel="007473F9">
            <w:rPr>
              <w:rFonts w:eastAsia="Bitstream Vera Sans Mono;MS Min" w:cs="Bitstream Vera Sans Mono;MS Min"/>
            </w:rPr>
            <w:delText>Data_Needing_Sequential_Access: ...</w:delText>
          </w:r>
        </w:del>
      </w:ins>
      <w:del w:id="154" w:author="James Moore" w:date="2011-10-04T12:37:00Z">
        <w:r w:rsidDel="007473F9">
          <w:rPr>
            <w:rFonts w:eastAsia="Bitstream Vera Sans Mono;MS Min" w:cs="Bitstream Vera Sans Mono;MS Min"/>
          </w:rPr>
          <w:delText xml:space="preserve">  </w:delText>
        </w:r>
      </w:del>
    </w:p>
    <w:p w:rsidR="0033073B" w:rsidDel="007473F9" w:rsidRDefault="00100FBD" w:rsidP="007473F9">
      <w:pPr>
        <w:pStyle w:val="PreformattedText"/>
        <w:rPr>
          <w:del w:id="155" w:author="James Moore" w:date="2011-10-04T12:37:00Z"/>
        </w:rPr>
      </w:pPr>
      <w:del w:id="156" w:author="James Moore" w:date="2011-10-04T12:37:00Z">
        <w:r w:rsidDel="007473F9">
          <w:rPr>
            <w:rFonts w:eastAsia="Bitstream Vera Sans Mono;MS Min" w:cs="Bitstream Vera Sans Mono;MS Min"/>
          </w:rPr>
          <w:delText>...;</w:delText>
        </w:r>
      </w:del>
    </w:p>
    <w:p w:rsidR="0033073B" w:rsidDel="007473F9" w:rsidRDefault="00100FBD" w:rsidP="007473F9">
      <w:pPr>
        <w:pStyle w:val="PreformattedText"/>
        <w:rPr>
          <w:del w:id="157" w:author="James Moore" w:date="2011-10-04T12:37:00Z"/>
        </w:rPr>
      </w:pPr>
      <w:del w:id="158" w:author="James Moore" w:date="2011-10-04T12:37:00Z">
        <w:r w:rsidDel="007473F9">
          <w:rPr>
            <w:rFonts w:eastAsia="Bitstream Vera Sans Mono;MS Min" w:cs="Bitstream Vera Sans Mono;MS Min"/>
          </w:rPr>
          <w:delText xml:space="preserve">   end Buffer;</w:delText>
        </w:r>
      </w:del>
    </w:p>
    <w:p w:rsidR="0033073B" w:rsidDel="007473F9" w:rsidRDefault="00100FBD" w:rsidP="007473F9">
      <w:pPr>
        <w:pStyle w:val="PreformattedText"/>
        <w:rPr>
          <w:del w:id="159" w:author="James Moore" w:date="2011-10-04T12:37:00Z"/>
        </w:rPr>
      </w:pPr>
      <w:del w:id="160" w:author="James Moore" w:date="2011-10-04T12:37:00Z">
        <w:r w:rsidDel="007473F9">
          <w:rPr>
            <w:rFonts w:eastAsia="Bitstream Vera Sans Mono;MS Min" w:cs="Bitstream Vera Sans Mono;MS Min"/>
          </w:rPr>
          <w:delText>end Buffer_Pkg.</w:delText>
        </w:r>
      </w:del>
    </w:p>
    <w:p w:rsidR="0033073B" w:rsidRDefault="00100FBD" w:rsidP="007473F9">
      <w:pPr>
        <w:pStyle w:val="PreformattedText"/>
      </w:pPr>
      <w:r>
        <w:rPr>
          <w:rFonts w:eastAsia="Bitstream Vera Sans Mono;MS Min" w:cs="Bitstream Vera Sans Mono;MS Min"/>
        </w:rPr>
        <w:t>In th</w:t>
      </w:r>
      <w:ins w:id="161" w:author="Stephen Michell" w:date="2011-10-04T00:12:00Z">
        <w:r>
          <w:rPr>
            <w:rFonts w:eastAsia="Bitstream Vera Sans Mono;MS Min" w:cs="Bitstream Vera Sans Mono;MS Min"/>
          </w:rPr>
          <w:t>e above example</w:t>
        </w:r>
      </w:ins>
      <w:del w:id="162" w:author="Stephen Michell" w:date="2011-10-04T00:12:00Z">
        <w:r>
          <w:rPr>
            <w:rFonts w:eastAsia="Bitstream Vera Sans Mono;MS Min" w:cs="Bitstream Vera Sans Mono;MS Min"/>
          </w:rPr>
          <w:delText>is case</w:delText>
        </w:r>
      </w:del>
      <w:r>
        <w:rPr>
          <w:rFonts w:eastAsia="Bitstream Vera Sans Mono;MS Min" w:cs="Bitstream Vera Sans Mono;MS Min"/>
        </w:rPr>
        <w:t xml:space="preserve">, the writer must block until there is room to write a new record, and readers must block if there are no records available. </w:t>
      </w:r>
    </w:p>
    <w:p w:rsidR="0033073B" w:rsidRDefault="00100FBD">
      <w:pPr>
        <w:pStyle w:val="Heading2"/>
        <w:numPr>
          <w:numberingChange w:id="163" w:author="James Moore" w:date="2011-10-04T11:59:00Z" w:original=""/>
        </w:numPr>
        <w:ind w:left="0"/>
      </w:pPr>
      <w:r>
        <w:t>6.CGX.6 Implications for Standardization</w:t>
      </w:r>
    </w:p>
    <w:p w:rsidR="0033073B" w:rsidRDefault="00100FBD">
      <w:pPr>
        <w:pStyle w:val="Textbody"/>
      </w:pPr>
      <w:r>
        <w:rPr>
          <w:rFonts w:eastAsia="Calibri" w:cs="Calibri"/>
          <w:color w:val="000000"/>
          <w:sz w:val="20"/>
          <w:szCs w:val="20"/>
        </w:rPr>
        <w:t xml:space="preserve">In future standardisation activities, the following items should be considered: </w:t>
      </w:r>
    </w:p>
    <w:p w:rsidR="0033073B" w:rsidRDefault="00100FBD">
      <w:pPr>
        <w:pStyle w:val="PreformattedText"/>
        <w:numPr>
          <w:ilvl w:val="0"/>
          <w:numId w:val="4"/>
          <w:numberingChange w:id="164" w:author="James Moore" w:date="2011-10-04T11:59:00Z" w:original=""/>
        </w:numPr>
        <w:tabs>
          <w:tab w:val="left" w:pos="2867"/>
        </w:tabs>
        <w:spacing w:after="288"/>
      </w:pPr>
      <w:r>
        <w:rPr>
          <w:rFonts w:ascii="Times New Roman" w:eastAsia="Bitstream Vera Sans Mono;MS Min" w:hAnsi="Times New Roman" w:cs="Bitstream Vera Sans Mono;MS Min"/>
        </w:rPr>
        <w:t xml:space="preserve">Languages that do not presently consider concurrency should consider creating primitives that let applications specify regions of sequential access to data. Mechanisms such as protected regions,  Hoare monitors or synchronous message passing between </w:t>
      </w:r>
      <w:del w:id="165" w:author="James Moore" w:date="2011-10-04T12:47:00Z">
        <w:r w:rsidDel="007473F9">
          <w:rPr>
            <w:rFonts w:ascii="Times New Roman" w:eastAsia="Bitstream Vera Sans Mono;MS Min" w:hAnsi="Times New Roman" w:cs="Bitstream Vera Sans Mono;MS Min"/>
          </w:rPr>
          <w:delText xml:space="preserve">coroutines </w:delText>
        </w:r>
      </w:del>
      <w:ins w:id="166" w:author="James Moore" w:date="2011-10-04T12:47:00Z">
        <w:r w:rsidR="007473F9">
          <w:rPr>
            <w:rFonts w:ascii="Times New Roman" w:eastAsia="Bitstream Vera Sans Mono;MS Min" w:hAnsi="Times New Roman" w:cs="Bitstream Vera Sans Mono;MS Min"/>
          </w:rPr>
          <w:t xml:space="preserve">threads </w:t>
        </w:r>
      </w:ins>
      <w:r>
        <w:rPr>
          <w:rFonts w:ascii="Times New Roman" w:eastAsia="Bitstream Vera Sans Mono;MS Min" w:hAnsi="Times New Roman" w:cs="Bitstream Vera Sans Mono;MS Min"/>
        </w:rPr>
        <w:t>result in significantly fewer resource access mistakes in a program.</w:t>
      </w:r>
    </w:p>
    <w:p w:rsidR="0033073B" w:rsidRDefault="00100FBD">
      <w:pPr>
        <w:pStyle w:val="PreformattedText"/>
        <w:numPr>
          <w:ilvl w:val="0"/>
          <w:numId w:val="4"/>
          <w:numberingChange w:id="167" w:author="James Moore" w:date="2011-10-04T11:59:00Z" w:original=""/>
        </w:numPr>
      </w:pPr>
      <w:r>
        <w:rPr>
          <w:rFonts w:ascii="Times New Roman" w:hAnsi="Times New Roman"/>
        </w:rPr>
        <w:t>Provide the possibility of selecting alternative concurrency models that support static analysis, such as one of the models that are known to have safe properties. For examples, see [1] and [</w:t>
      </w:r>
      <w:ins w:id="168" w:author="Stephen Michell" w:date="2011-10-04T00:15:00Z">
        <w:r>
          <w:rPr>
            <w:rFonts w:ascii="Times New Roman" w:hAnsi="Times New Roman"/>
          </w:rPr>
          <w:t>3</w:t>
        </w:r>
      </w:ins>
      <w:del w:id="169" w:author="Stephen Michell" w:date="2011-10-04T00:15:00Z">
        <w:r>
          <w:rPr>
            <w:rFonts w:ascii="Times New Roman" w:hAnsi="Times New Roman"/>
          </w:rPr>
          <w:delText>2</w:delText>
        </w:r>
      </w:del>
      <w:r>
        <w:rPr>
          <w:rFonts w:ascii="Times New Roman" w:hAnsi="Times New Roman"/>
        </w:rPr>
        <w:t xml:space="preserve">]. {Editor: [1] and [2] are bibliography references to </w:t>
      </w:r>
      <w:del w:id="170" w:author="Stephen Michell" w:date="2011-10-04T00:15:00Z">
        <w:r>
          <w:rPr>
            <w:rFonts w:ascii="Times New Roman" w:hAnsi="Times New Roman"/>
          </w:rPr>
          <w:delText>CSP and</w:delText>
        </w:r>
      </w:del>
      <w:r>
        <w:rPr>
          <w:rFonts w:ascii="Times New Roman" w:hAnsi="Times New Roman"/>
        </w:rPr>
        <w:t xml:space="preserve"> </w:t>
      </w:r>
      <w:proofErr w:type="spellStart"/>
      <w:r>
        <w:rPr>
          <w:rFonts w:ascii="Times New Roman" w:hAnsi="Times New Roman"/>
        </w:rPr>
        <w:t>Ada</w:t>
      </w:r>
      <w:proofErr w:type="spellEnd"/>
      <w:r>
        <w:rPr>
          <w:rFonts w:ascii="Times New Roman" w:hAnsi="Times New Roman"/>
        </w:rPr>
        <w:t xml:space="preserve"> </w:t>
      </w:r>
      <w:ins w:id="171" w:author="Stephen Michell" w:date="2011-10-04T00:15:00Z">
        <w:r>
          <w:rPr>
            <w:rFonts w:ascii="Times New Roman" w:hAnsi="Times New Roman"/>
          </w:rPr>
          <w:t xml:space="preserve"> (for </w:t>
        </w:r>
      </w:ins>
      <w:proofErr w:type="spellStart"/>
      <w:r>
        <w:rPr>
          <w:rFonts w:ascii="Times New Roman" w:hAnsi="Times New Roman"/>
        </w:rPr>
        <w:t>Ravenscar</w:t>
      </w:r>
      <w:proofErr w:type="spellEnd"/>
      <w:ins w:id="172" w:author="James Moore" w:date="2011-10-04T12:49:00Z">
        <w:r w:rsidR="009F11EE">
          <w:rPr>
            <w:rFonts w:ascii="Times New Roman" w:hAnsi="Times New Roman"/>
          </w:rPr>
          <w:t>)</w:t>
        </w:r>
      </w:ins>
      <w:ins w:id="173" w:author="Stephen Michell" w:date="2011-10-04T00:15:00Z">
        <w:r>
          <w:rPr>
            <w:rFonts w:ascii="Times New Roman" w:hAnsi="Times New Roman"/>
          </w:rPr>
          <w:t>_ and to CSP</w:t>
        </w:r>
      </w:ins>
      <w:r>
        <w:rPr>
          <w:rFonts w:ascii="Times New Roman" w:hAnsi="Times New Roman"/>
        </w:rPr>
        <w:t>.</w:t>
      </w:r>
      <w:ins w:id="174" w:author="James Moore" w:date="2011-10-04T12:49:00Z">
        <w:r w:rsidR="009F11EE">
          <w:rPr>
            <w:rFonts w:ascii="Times New Roman" w:hAnsi="Times New Roman"/>
          </w:rPr>
          <w:t>}</w:t>
        </w:r>
      </w:ins>
      <w:del w:id="175" w:author="James Moore" w:date="2011-10-04T12:48:00Z">
        <w:r w:rsidDel="009F11EE">
          <w:rPr>
            <w:rFonts w:ascii="Times New Roman" w:hAnsi="Times New Roman"/>
          </w:rPr>
          <w:delText>}</w:delText>
        </w:r>
      </w:del>
    </w:p>
    <w:sectPr w:rsidR="0033073B" w:rsidSect="0033073B">
      <w:pgSz w:w="12240" w:h="15840"/>
      <w:pgMar w:top="1134" w:right="1134" w:bottom="1134" w:left="1134" w:gutter="0"/>
      <w:formProt w:val="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OpenSymbol">
    <w:panose1 w:val="00000000000000000000"/>
    <w:charset w:val="4D"/>
    <w:family w:val="roman"/>
    <w:notTrueType/>
    <w:pitch w:val="default"/>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Bitstream Vera Sans;Times New R">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OpenSymbol;Arial Unicode MS">
    <w:panose1 w:val="00000000000000000000"/>
    <w:charset w:val="4D"/>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itstream Vera Sans Mono;MS Min">
    <w:panose1 w:val="00000000000000000000"/>
    <w:charset w:val="4D"/>
    <w:family w:val="roman"/>
    <w:notTrueType/>
    <w:pitch w:val="default"/>
    <w:sig w:usb0="00000003" w:usb1="00000000" w:usb2="00000000" w:usb3="00000000" w:csb0="00000001" w:csb1="00000000"/>
  </w:font>
  <w:font w:name="Helvetica;Arial">
    <w:panose1 w:val="00000000000000000000"/>
    <w:charset w:val="4D"/>
    <w:family w:val="roman"/>
    <w:notTrueType/>
    <w:pitch w:val="default"/>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
    <w:nsid w:val="3C4F621C"/>
    <w:multiLevelType w:val="multilevel"/>
    <w:tmpl w:val="3DD8D40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
    <w:nsid w:val="424A4A78"/>
    <w:multiLevelType w:val="multilevel"/>
    <w:tmpl w:val="692C4E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
    <w:nsid w:val="71C25D77"/>
    <w:multiLevelType w:val="multilevel"/>
    <w:tmpl w:val="CD76C8B6"/>
    <w:lvl w:ilvl="0">
      <w:start w:val="1"/>
      <w:numFmt w:val="none"/>
      <w:lvlText w:val=""/>
      <w:lvlJc w:val="left"/>
      <w:pPr>
        <w:ind w:left="432" w:hanging="432"/>
      </w:pPr>
    </w:lvl>
    <w:lvl w:ilvl="1">
      <w:start w:val="1"/>
      <w:numFmt w:val="none"/>
      <w:lvlText w:val=""/>
      <w:lvlJc w:val="left"/>
      <w:pPr>
        <w:ind w:left="576" w:hanging="576"/>
      </w:pPr>
    </w:lvl>
    <w:lvl w:ilvl="2">
      <w:start w:val="1"/>
      <w:numFmt w:val="none"/>
      <w:lvlText w:val=""/>
      <w:lvlJc w:val="left"/>
      <w:pPr>
        <w:ind w:left="720" w:hanging="720"/>
      </w:pPr>
    </w:lvl>
    <w:lvl w:ilvl="3">
      <w:start w:val="1"/>
      <w:numFmt w:val="none"/>
      <w:lvlText w:val=""/>
      <w:lvlJc w:val="left"/>
      <w:pPr>
        <w:ind w:left="864" w:hanging="864"/>
      </w:pPr>
    </w:lvl>
    <w:lvl w:ilvl="4">
      <w:start w:val="1"/>
      <w:numFmt w:val="none"/>
      <w:lvlText w:val=""/>
      <w:lvlJc w:val="left"/>
      <w:pPr>
        <w:ind w:left="1008" w:hanging="1008"/>
      </w:pPr>
    </w:lvl>
    <w:lvl w:ilvl="5">
      <w:start w:val="1"/>
      <w:numFmt w:val="none"/>
      <w:lvlText w:val=""/>
      <w:lvlJc w:val="left"/>
      <w:pPr>
        <w:ind w:left="1152" w:hanging="1152"/>
      </w:pPr>
    </w:lvl>
    <w:lvl w:ilvl="6">
      <w:start w:val="1"/>
      <w:numFmt w:val="none"/>
      <w:lvlText w:val=""/>
      <w:lvlJc w:val="left"/>
      <w:pPr>
        <w:ind w:left="1296" w:hanging="1296"/>
      </w:pPr>
    </w:lvl>
    <w:lvl w:ilvl="7">
      <w:start w:val="1"/>
      <w:numFmt w:val="none"/>
      <w:lvlText w:val=""/>
      <w:lvlJc w:val="left"/>
      <w:pPr>
        <w:ind w:left="1440" w:hanging="1440"/>
      </w:pPr>
    </w:lvl>
    <w:lvl w:ilvl="8">
      <w:start w:val="1"/>
      <w:numFmt w:val="none"/>
      <w:lvlText w:val=""/>
      <w:lvlJc w:val="left"/>
      <w:pPr>
        <w:ind w:left="1584" w:hanging="1584"/>
      </w:pPr>
    </w:lvl>
  </w:abstractNum>
  <w:num w:numId="1">
    <w:abstractNumId w:val="5"/>
  </w:num>
  <w:num w:numId="2">
    <w:abstractNumId w:val="3"/>
  </w:num>
  <w:num w:numId="3">
    <w:abstractNumId w:val="1"/>
  </w:num>
  <w:num w:numId="4">
    <w:abstractNumId w:val="4"/>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5"/>
  <w:proofState w:spelling="clean" w:grammar="clean"/>
  <w:trackRevisions/>
  <w:doNotTrackMoves/>
  <w:defaultTabStop w:val="720"/>
  <w:characterSpacingControl w:val="doNotCompress"/>
  <w:compat>
    <w:useFELayout/>
  </w:compat>
  <w:rsids>
    <w:rsidRoot w:val="0033073B"/>
    <w:rsid w:val="00100FBD"/>
    <w:rsid w:val="0033073B"/>
    <w:rsid w:val="004F75C9"/>
    <w:rsid w:val="0071382A"/>
    <w:rsid w:val="007473F9"/>
    <w:rsid w:val="00755BE8"/>
    <w:rsid w:val="009F11EE"/>
    <w:rsid w:val="00E467E6"/>
    <w:rsid w:val="00EA2917"/>
    <w:rsid w:val="00ED3B91"/>
    <w:rsid w:val="00EE6CD0"/>
  </w:rsids>
  <m:mathPr>
    <m:mathFont m:val="Bitstream Vera Sans;Times New 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B91"/>
  </w:style>
  <w:style w:type="paragraph" w:styleId="Heading2">
    <w:name w:val="heading 2"/>
    <w:basedOn w:val="Default"/>
    <w:next w:val="Default"/>
    <w:rsid w:val="0033073B"/>
    <w:pPr>
      <w:keepNext/>
      <w:numPr>
        <w:ilvl w:val="1"/>
        <w:numId w:val="1"/>
      </w:numPr>
      <w:spacing w:before="240" w:after="60"/>
      <w:outlineLvl w:val="1"/>
    </w:pPr>
    <w:rPr>
      <w:rFonts w:ascii="Bitstream Vera Sans;Times New R" w:hAnsi="Bitstream Vera Sans;Times New R" w:cs="Arial"/>
      <w:b/>
      <w:bCs/>
      <w:iCs/>
      <w:sz w:val="28"/>
      <w:szCs w:val="28"/>
    </w:rPr>
  </w:style>
  <w:style w:type="paragraph" w:styleId="Heading3">
    <w:name w:val="heading 3"/>
    <w:basedOn w:val="Default"/>
    <w:next w:val="Default"/>
    <w:rsid w:val="0033073B"/>
    <w:pPr>
      <w:keepNext/>
      <w:numPr>
        <w:ilvl w:val="2"/>
        <w:numId w:val="1"/>
      </w:numPr>
      <w:spacing w:before="240" w:after="60"/>
      <w:outlineLvl w:val="2"/>
    </w:pPr>
    <w:rPr>
      <w:rFonts w:ascii="Arial" w:hAnsi="Arial" w:cs="Arial"/>
      <w:b/>
      <w:bCs/>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33073B"/>
    <w:pPr>
      <w:widowControl w:val="0"/>
      <w:tabs>
        <w:tab w:val="left" w:pos="709"/>
      </w:tabs>
      <w:suppressAutoHyphens/>
      <w:spacing w:line="200" w:lineRule="atLeast"/>
    </w:pPr>
    <w:rPr>
      <w:rFonts w:ascii="Times New Roman" w:eastAsia="Arial" w:hAnsi="Times New Roman" w:cs="Times New Roman"/>
      <w:lang w:val="en-CA"/>
    </w:rPr>
  </w:style>
  <w:style w:type="character" w:customStyle="1" w:styleId="WW8Num2z0">
    <w:name w:val="WW8Num2z0"/>
    <w:rsid w:val="0033073B"/>
    <w:rPr>
      <w:rFonts w:ascii="Symbol" w:hAnsi="Symbol" w:cs="OpenSymbol;Arial Unicode MS"/>
    </w:rPr>
  </w:style>
  <w:style w:type="character" w:customStyle="1" w:styleId="WW8Num2z1">
    <w:name w:val="WW8Num2z1"/>
    <w:rsid w:val="0033073B"/>
    <w:rPr>
      <w:rFonts w:ascii="OpenSymbol;Arial Unicode MS" w:hAnsi="OpenSymbol;Arial Unicode MS" w:cs="OpenSymbol;Arial Unicode MS"/>
    </w:rPr>
  </w:style>
  <w:style w:type="character" w:customStyle="1" w:styleId="WW8Num3z0">
    <w:name w:val="WW8Num3z0"/>
    <w:rsid w:val="0033073B"/>
    <w:rPr>
      <w:rFonts w:ascii="Symbol" w:hAnsi="Symbol" w:cs="OpenSymbol;Arial Unicode MS"/>
    </w:rPr>
  </w:style>
  <w:style w:type="character" w:customStyle="1" w:styleId="WW8Num3z1">
    <w:name w:val="WW8Num3z1"/>
    <w:rsid w:val="0033073B"/>
    <w:rPr>
      <w:rFonts w:ascii="OpenSymbol;Arial Unicode MS" w:hAnsi="OpenSymbol;Arial Unicode MS" w:cs="OpenSymbol;Arial Unicode MS"/>
    </w:rPr>
  </w:style>
  <w:style w:type="character" w:customStyle="1" w:styleId="WW8Num4z0">
    <w:name w:val="WW8Num4z0"/>
    <w:rsid w:val="0033073B"/>
    <w:rPr>
      <w:rFonts w:ascii="Symbol" w:hAnsi="Symbol" w:cs="OpenSymbol;Arial Unicode MS"/>
    </w:rPr>
  </w:style>
  <w:style w:type="character" w:customStyle="1" w:styleId="WW8Num4z1">
    <w:name w:val="WW8Num4z1"/>
    <w:rsid w:val="0033073B"/>
    <w:rPr>
      <w:rFonts w:ascii="OpenSymbol;Arial Unicode MS" w:hAnsi="OpenSymbol;Arial Unicode MS" w:cs="OpenSymbol;Arial Unicode MS"/>
    </w:rPr>
  </w:style>
  <w:style w:type="character" w:customStyle="1" w:styleId="WW8Num5z0">
    <w:name w:val="WW8Num5z0"/>
    <w:rsid w:val="0033073B"/>
    <w:rPr>
      <w:rFonts w:ascii="Symbol" w:hAnsi="Symbol" w:cs="OpenSymbol;Arial Unicode MS"/>
    </w:rPr>
  </w:style>
  <w:style w:type="character" w:customStyle="1" w:styleId="WW8Num5z1">
    <w:name w:val="WW8Num5z1"/>
    <w:rsid w:val="0033073B"/>
    <w:rPr>
      <w:rFonts w:ascii="OpenSymbol;Arial Unicode MS" w:hAnsi="OpenSymbol;Arial Unicode MS" w:cs="OpenSymbol;Arial Unicode MS"/>
    </w:rPr>
  </w:style>
  <w:style w:type="character" w:customStyle="1" w:styleId="Absatz-Standardschriftart">
    <w:name w:val="Absatz-Standardschriftart"/>
    <w:rsid w:val="0033073B"/>
  </w:style>
  <w:style w:type="character" w:customStyle="1" w:styleId="WW-Absatz-Standardschriftart">
    <w:name w:val="WW-Absatz-Standardschriftart"/>
    <w:rsid w:val="0033073B"/>
  </w:style>
  <w:style w:type="character" w:customStyle="1" w:styleId="WW-Absatz-Standardschriftart1">
    <w:name w:val="WW-Absatz-Standardschriftart1"/>
    <w:rsid w:val="0033073B"/>
  </w:style>
  <w:style w:type="character" w:customStyle="1" w:styleId="WW8Num6z0">
    <w:name w:val="WW8Num6z0"/>
    <w:rsid w:val="0033073B"/>
    <w:rPr>
      <w:rFonts w:ascii="Symbol" w:hAnsi="Symbol" w:cs="OpenSymbol;Arial Unicode MS"/>
    </w:rPr>
  </w:style>
  <w:style w:type="character" w:customStyle="1" w:styleId="WW8Num6z1">
    <w:name w:val="WW8Num6z1"/>
    <w:rsid w:val="0033073B"/>
    <w:rPr>
      <w:rFonts w:ascii="OpenSymbol;Arial Unicode MS" w:hAnsi="OpenSymbol;Arial Unicode MS" w:cs="OpenSymbol;Arial Unicode MS"/>
    </w:rPr>
  </w:style>
  <w:style w:type="character" w:customStyle="1" w:styleId="WW-Absatz-Standardschriftart11">
    <w:name w:val="WW-Absatz-Standardschriftart11"/>
    <w:rsid w:val="0033073B"/>
  </w:style>
  <w:style w:type="character" w:customStyle="1" w:styleId="WW8Num7z0">
    <w:name w:val="WW8Num7z0"/>
    <w:rsid w:val="0033073B"/>
    <w:rPr>
      <w:rFonts w:ascii="Symbol" w:hAnsi="Symbol" w:cs="OpenSymbol;Arial Unicode MS"/>
    </w:rPr>
  </w:style>
  <w:style w:type="character" w:customStyle="1" w:styleId="WW8Num7z1">
    <w:name w:val="WW8Num7z1"/>
    <w:rsid w:val="0033073B"/>
    <w:rPr>
      <w:rFonts w:ascii="OpenSymbol;Arial Unicode MS" w:hAnsi="OpenSymbol;Arial Unicode MS" w:cs="OpenSymbol;Arial Unicode MS"/>
    </w:rPr>
  </w:style>
  <w:style w:type="character" w:customStyle="1" w:styleId="WW8Num8z0">
    <w:name w:val="WW8Num8z0"/>
    <w:rsid w:val="0033073B"/>
    <w:rPr>
      <w:rFonts w:ascii="Symbol" w:hAnsi="Symbol" w:cs="OpenSymbol;Arial Unicode MS"/>
    </w:rPr>
  </w:style>
  <w:style w:type="character" w:customStyle="1" w:styleId="WW8Num8z1">
    <w:name w:val="WW8Num8z1"/>
    <w:rsid w:val="0033073B"/>
    <w:rPr>
      <w:rFonts w:ascii="OpenSymbol;Arial Unicode MS" w:hAnsi="OpenSymbol;Arial Unicode MS" w:cs="OpenSymbol;Arial Unicode MS"/>
    </w:rPr>
  </w:style>
  <w:style w:type="character" w:customStyle="1" w:styleId="Bullets">
    <w:name w:val="Bullets"/>
    <w:rsid w:val="0033073B"/>
    <w:rPr>
      <w:rFonts w:ascii="OpenSymbol;Arial Unicode MS" w:eastAsia="OpenSymbol;Arial Unicode MS" w:hAnsi="OpenSymbol;Arial Unicode MS" w:cs="OpenSymbol;Arial Unicode MS"/>
    </w:rPr>
  </w:style>
  <w:style w:type="character" w:styleId="CommentReference">
    <w:name w:val="annotation reference"/>
    <w:rsid w:val="0033073B"/>
    <w:rPr>
      <w:sz w:val="16"/>
      <w:szCs w:val="16"/>
    </w:rPr>
  </w:style>
  <w:style w:type="character" w:customStyle="1" w:styleId="CommentTextChar">
    <w:name w:val="Comment Text Char"/>
    <w:rsid w:val="0033073B"/>
    <w:rPr>
      <w:rFonts w:eastAsia="Arial"/>
      <w:lang w:val="en-CA"/>
    </w:rPr>
  </w:style>
  <w:style w:type="character" w:customStyle="1" w:styleId="CommentSubjectChar">
    <w:name w:val="Comment Subject Char"/>
    <w:rsid w:val="0033073B"/>
    <w:rPr>
      <w:rFonts w:eastAsia="Arial"/>
      <w:b/>
      <w:bCs/>
      <w:lang w:val="en-CA"/>
    </w:rPr>
  </w:style>
  <w:style w:type="character" w:customStyle="1" w:styleId="BalloonTextChar">
    <w:name w:val="Balloon Text Char"/>
    <w:rsid w:val="0033073B"/>
    <w:rPr>
      <w:rFonts w:ascii="Tahoma" w:eastAsia="Arial" w:hAnsi="Tahoma" w:cs="Tahoma"/>
      <w:sz w:val="16"/>
      <w:szCs w:val="16"/>
      <w:lang w:val="en-CA"/>
    </w:rPr>
  </w:style>
  <w:style w:type="paragraph" w:customStyle="1" w:styleId="Heading">
    <w:name w:val="Heading"/>
    <w:basedOn w:val="Default"/>
    <w:next w:val="Textbody"/>
    <w:rsid w:val="0033073B"/>
    <w:pPr>
      <w:keepNext/>
      <w:spacing w:before="240" w:after="120"/>
    </w:pPr>
    <w:rPr>
      <w:rFonts w:ascii="Arial" w:hAnsi="Arial" w:cs="Tahoma"/>
      <w:sz w:val="28"/>
      <w:szCs w:val="28"/>
    </w:rPr>
  </w:style>
  <w:style w:type="paragraph" w:customStyle="1" w:styleId="Textbody">
    <w:name w:val="Text body"/>
    <w:basedOn w:val="Default"/>
    <w:rsid w:val="0033073B"/>
    <w:pPr>
      <w:spacing w:after="120"/>
    </w:pPr>
  </w:style>
  <w:style w:type="paragraph" w:styleId="List">
    <w:name w:val="List"/>
    <w:basedOn w:val="Textbody"/>
    <w:rsid w:val="0033073B"/>
    <w:rPr>
      <w:rFonts w:cs="Tahoma"/>
    </w:rPr>
  </w:style>
  <w:style w:type="paragraph" w:styleId="Caption">
    <w:name w:val="caption"/>
    <w:basedOn w:val="Default"/>
    <w:rsid w:val="0033073B"/>
    <w:pPr>
      <w:suppressLineNumbers/>
      <w:spacing w:before="120" w:after="120"/>
    </w:pPr>
    <w:rPr>
      <w:rFonts w:ascii="Arial" w:hAnsi="Arial" w:cs="Tahoma"/>
      <w:i/>
      <w:iCs/>
    </w:rPr>
  </w:style>
  <w:style w:type="paragraph" w:customStyle="1" w:styleId="Index">
    <w:name w:val="Index"/>
    <w:basedOn w:val="Default"/>
    <w:rsid w:val="0033073B"/>
    <w:pPr>
      <w:suppressLineNumbers/>
    </w:pPr>
    <w:rPr>
      <w:rFonts w:cs="Tahoma"/>
    </w:rPr>
  </w:style>
  <w:style w:type="paragraph" w:customStyle="1" w:styleId="PreformattedText">
    <w:name w:val="Preformatted Text"/>
    <w:basedOn w:val="Default"/>
    <w:rsid w:val="0033073B"/>
    <w:rPr>
      <w:rFonts w:ascii="Courier New" w:eastAsia="Courier New" w:hAnsi="Courier New" w:cs="Courier New"/>
      <w:sz w:val="20"/>
      <w:szCs w:val="20"/>
    </w:rPr>
  </w:style>
  <w:style w:type="paragraph" w:styleId="CommentText">
    <w:name w:val="annotation text"/>
    <w:basedOn w:val="Default"/>
    <w:rsid w:val="0033073B"/>
    <w:rPr>
      <w:sz w:val="20"/>
      <w:szCs w:val="20"/>
    </w:rPr>
  </w:style>
  <w:style w:type="paragraph" w:styleId="CommentSubject">
    <w:name w:val="annotation subject"/>
    <w:basedOn w:val="CommentText"/>
    <w:next w:val="CommentText"/>
    <w:rsid w:val="0033073B"/>
    <w:rPr>
      <w:b/>
      <w:bCs/>
    </w:rPr>
  </w:style>
  <w:style w:type="paragraph" w:styleId="BalloonText">
    <w:name w:val="Balloon Text"/>
    <w:basedOn w:val="Default"/>
    <w:rsid w:val="0033073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1046</Words>
  <Characters>5963</Characters>
  <Application>Microsoft Macintosh Word</Application>
  <DocSecurity>0</DocSecurity>
  <Lines>49</Lines>
  <Paragraphs>11</Paragraphs>
  <ScaleCrop>false</ScaleCrop>
  <Company>The MITRE Corporation</Company>
  <LinksUpToDate>false</LinksUpToDate>
  <CharactersWithSpaces>7322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Michell</dc:creator>
  <cp:lastModifiedBy>James Moore</cp:lastModifiedBy>
  <cp:revision>2</cp:revision>
  <dcterms:created xsi:type="dcterms:W3CDTF">2011-10-05T14:56:00Z</dcterms:created>
  <dcterms:modified xsi:type="dcterms:W3CDTF">2011-10-05T14:56:00Z</dcterms:modified>
</cp:coreProperties>
</file>