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35"/>
      </w:pPr>
      <w:r>
        <w:rPr>
          <w:sz w:val="20"/>
          <w:szCs w:val="20"/>
        </w:rPr>
        <w:t>Markups</w:t>
      </w:r>
      <w:r>
        <w:rPr>
          <w:sz w:val="20"/>
          <w:szCs w:val="20"/>
        </w:rPr>
        <w:t xml:space="preserve"> made at meeting #19.</w:t>
      </w:r>
      <w:ins w:author="James Moore" w:date="2011-10-03T16:49:00Z" w:id="2">
        <w:r>
          <w:rPr>
            <w:sz w:val="20"/>
            <w:szCs w:val="20"/>
          </w:rPr>
          <w:t xml:space="preserve"> Steve should consider generalizing this from threads to concurrent processes.</w:t>
        </w:r>
      </w:ins>
    </w:p>
    <w:p>
      <w:pPr>
        <w:pStyle w:val="style2"/>
        <w:numPr>
          <w:ilvl w:val="0"/>
          <w:numId w:val="2"/>
        </w:numPr>
        <w:ind w:hanging="576" w:left="0" w:right="0"/>
      </w:pPr>
      <w:r>
        <w:rPr/>
        <w:t xml:space="preserve">6.CGA   Concurrency </w:t>
      </w:r>
      <w:ins w:author="Stephen Michell" w:date="2011-09-23T10:13:00Z" w:id="3">
        <w:r>
          <w:rPr/>
          <w:t>–</w:t>
        </w:r>
      </w:ins>
      <w:r>
        <w:rPr/>
        <w:t xml:space="preserve"> Activation</w:t>
      </w:r>
      <w:ins w:author="Stephen Michell" w:date="2011-09-23T10:13:00Z" w:id="4">
        <w:r>
          <w:rPr/>
          <w:t xml:space="preserve"> </w:t>
        </w:r>
      </w:ins>
      <w:r>
        <w:rPr/>
        <w:t>[CGA]</w:t>
      </w:r>
    </w:p>
    <w:p>
      <w:pPr>
        <w:pStyle w:val="style40"/>
      </w:pPr>
      <w:r>
        <w:rPr>
          <w:rFonts w:ascii="Times New Roman" w:hAnsi="Times New Roman"/>
        </w:rPr>
      </w:r>
    </w:p>
    <w:p>
      <w:pPr>
        <w:pStyle w:val="style3"/>
        <w:numPr>
          <w:ilvl w:val="0"/>
          <w:numId w:val="2"/>
        </w:numPr>
        <w:ind w:hanging="720" w:left="0" w:right="0"/>
      </w:pPr>
      <w:r>
        <w:rPr/>
        <w:t>6.CGA.0 Terminology</w:t>
      </w:r>
    </w:p>
    <w:p>
      <w:pPr>
        <w:pStyle w:val="style40"/>
      </w:pPr>
      <w:r>
        <w:rPr>
          <w:rFonts w:ascii="Times New Roman" w:hAnsi="Times New Roman"/>
        </w:rPr>
      </w:r>
    </w:p>
    <w:p>
      <w:pPr>
        <w:pStyle w:val="style35"/>
      </w:pPr>
      <w:ins w:author="James Moore" w:date="2011-10-03T16:25:00Z" w:id="5">
        <w:r>
          <w:rPr>
            <w:sz w:val="20"/>
            <w:szCs w:val="20"/>
          </w:rPr>
          <w:t xml:space="preserve">Thread </w:t>
        </w:r>
      </w:ins>
      <w:r>
        <w:rPr>
          <w:sz w:val="20"/>
          <w:szCs w:val="20"/>
        </w:rPr>
        <w:t xml:space="preserve">Activation : The creation and setup of a thread up to the point where it begins execution. Threads may depend upon one or more other threads to define its existence for objects to be accessed and to determine the duration time of execution. </w:t>
      </w:r>
    </w:p>
    <w:p>
      <w:pPr>
        <w:pStyle w:val="style35"/>
      </w:pPr>
      <w:r>
        <w:rPr>
          <w:sz w:val="20"/>
          <w:szCs w:val="20"/>
        </w:rPr>
        <w:t>Activated thread: The thread that is created and begins execution as a result of the activation.</w:t>
      </w:r>
    </w:p>
    <w:p>
      <w:pPr>
        <w:pStyle w:val="style35"/>
      </w:pPr>
      <w:r>
        <w:rPr>
          <w:sz w:val="20"/>
          <w:szCs w:val="20"/>
        </w:rPr>
        <w:t>Activating thread: The thread that exists first and makes the library calls or contains the language syntax that  causes the Activated Thread to be activated. The Activating Thread may or may not wait for the Activated Thread to finish activation and may or may not check for errors if the activation fails. The Activating Thread may or may not be permitted to terminate until after the Activated Thread terminates.</w:t>
      </w:r>
    </w:p>
    <w:p>
      <w:pPr>
        <w:pStyle w:val="style35"/>
      </w:pPr>
      <w:r>
        <w:rPr>
          <w:sz w:val="20"/>
          <w:szCs w:val="20"/>
        </w:rPr>
        <w:t xml:space="preserve">Static </w:t>
      </w:r>
      <w:ins w:author="James Moore" w:date="2011-10-03T16:26:00Z" w:id="6">
        <w:r>
          <w:rPr>
            <w:sz w:val="20"/>
            <w:szCs w:val="20"/>
          </w:rPr>
          <w:t xml:space="preserve">Thread </w:t>
        </w:r>
      </w:ins>
      <w:r>
        <w:rPr>
          <w:sz w:val="20"/>
          <w:szCs w:val="20"/>
        </w:rPr>
        <w:t>Activation: The creation and initiation of a thread by program initiation, an operating system or runtime kernel, or by another thread as part of a declarative part of the thread before it begins execution. In static activation, a static analysis can determine exactly how many threads will be created and how much resource, in terms of memory, processors, cpu cycles, priority ranges and inter-thread communication structures, will be needed by the executing program before the program begins.</w:t>
      </w:r>
    </w:p>
    <w:p>
      <w:pPr>
        <w:pStyle w:val="style35"/>
      </w:pPr>
      <w:r>
        <w:rPr>
          <w:sz w:val="20"/>
          <w:szCs w:val="20"/>
        </w:rPr>
        <w:t xml:space="preserve">Dynamic Thread Activation: The creation and initiation of a thread by the another thread (including the main program) as an executable, repeatable command, statement or subprogram call. </w:t>
      </w:r>
    </w:p>
    <w:p>
      <w:pPr>
        <w:pStyle w:val="style35"/>
      </w:pPr>
      <w:del w:author="Stephen Michell" w:date="2011-10-03T23:06:00Z" w:id="7">
        <w:r>
          <w:rPr>
            <w:sz w:val="20"/>
            <w:szCs w:val="20"/>
          </w:rPr>
          <w:delText>Thread: A lightweight process</w:delText>
        </w:r>
      </w:del>
      <w:del w:author="Stephen Michell" w:date="2011-10-03T23:06:00Z" w:id="8">
        <w:r>
          <w:rPr>
            <w:sz w:val="20"/>
            <w:szCs w:val="20"/>
          </w:rPr>
          <w:delText>. Note: Threads typically</w:delText>
        </w:r>
      </w:del>
      <w:del w:author="Stephen Michell" w:date="2011-10-03T23:06:00Z" w:id="9">
        <w:r>
          <w:rPr>
            <w:sz w:val="20"/>
            <w:szCs w:val="20"/>
          </w:rPr>
          <w:delText xml:space="preserve"> </w:delText>
        </w:r>
      </w:del>
      <w:del w:author="James Moore" w:date="2011-10-03T16:29:00Z" w:id="10">
        <w:r>
          <w:rPr>
            <w:sz w:val="20"/>
            <w:szCs w:val="20"/>
          </w:rPr>
          <w:delText>that shares</w:delText>
        </w:r>
      </w:del>
      <w:del w:author="Stephen Michell" w:date="2011-10-03T23:06:00Z" w:id="11">
        <w:r>
          <w:rPr>
            <w:sz w:val="20"/>
            <w:szCs w:val="20"/>
          </w:rPr>
          <w:delText>share</w:delText>
        </w:r>
      </w:del>
      <w:del w:author="Stephen Michell" w:date="2011-10-03T23:06:00Z" w:id="12">
        <w:r>
          <w:rPr>
            <w:sz w:val="20"/>
            <w:szCs w:val="20"/>
          </w:rPr>
          <w:delText xml:space="preserve"> one or more</w:delText>
        </w:r>
      </w:del>
      <w:del w:author="Stephen Michell" w:date="2011-10-03T23:06:00Z" w:id="13">
        <w:r>
          <w:rPr>
            <w:sz w:val="20"/>
            <w:szCs w:val="20"/>
          </w:rPr>
          <w:delText xml:space="preserve"> memory space</w:delText>
        </w:r>
      </w:del>
      <w:del w:author="Stephen Michell" w:date="2011-10-03T23:06:00Z" w:id="14">
        <w:r>
          <w:rPr>
            <w:sz w:val="20"/>
            <w:szCs w:val="20"/>
          </w:rPr>
          <w:delText>s</w:delText>
        </w:r>
      </w:del>
      <w:del w:author="Stephen Michell" w:date="2011-10-03T23:06:00Z" w:id="15">
        <w:r>
          <w:rPr>
            <w:sz w:val="20"/>
            <w:szCs w:val="20"/>
          </w:rPr>
          <w:delText xml:space="preserve"> with other threads.</w:delText>
        </w:r>
      </w:del>
    </w:p>
    <w:p>
      <w:pPr>
        <w:pStyle w:val="style35"/>
      </w:pPr>
      <w:ins w:author="James Moore" w:date="2011-10-03T16:53:00Z" w:id="16">
        <w:r>
          <w:rPr>
            <w:sz w:val="20"/>
            <w:szCs w:val="20"/>
          </w:rPr>
          <w:t>Thread: A concurrent process.</w:t>
        </w:r>
      </w:ins>
    </w:p>
    <w:p>
      <w:pPr>
        <w:pStyle w:val="style35"/>
      </w:pPr>
      <w:ins w:author="James Moore" w:date="2011-10-03T16:53:00Z" w:id="17">
        <w:r>
          <w:rPr>
            <w:sz w:val="20"/>
            <w:szCs w:val="20"/>
          </w:rPr>
          <w:t>Note: Threads, in the context of this report, refer to a facility for multi-processing that is a language-feature rather than an operating system facility.</w:t>
        </w:r>
      </w:ins>
    </w:p>
    <w:p>
      <w:pPr>
        <w:pStyle w:val="style40"/>
        <w:ind w:hanging="0" w:left="-720" w:right="0"/>
      </w:pPr>
      <w:r>
        <w:rPr>
          <w:rFonts w:ascii="Times New Roman" w:hAnsi="Times New Roman"/>
        </w:rPr>
      </w:r>
    </w:p>
    <w:p>
      <w:pPr>
        <w:pStyle w:val="style3"/>
        <w:numPr>
          <w:ilvl w:val="0"/>
          <w:numId w:val="2"/>
        </w:numPr>
        <w:ind w:hanging="720" w:left="0" w:right="0"/>
      </w:pPr>
      <w:r>
        <w:rPr/>
        <w:t>6.CGA.1 Description of Application Vulnerability</w:t>
      </w:r>
    </w:p>
    <w:p>
      <w:pPr>
        <w:pStyle w:val="style40"/>
        <w:ind w:hanging="0" w:left="-720" w:right="0"/>
      </w:pPr>
      <w:r>
        <w:rPr>
          <w:rFonts w:ascii="Times New Roman" w:hAnsi="Times New Roman"/>
        </w:rPr>
      </w:r>
    </w:p>
    <w:p>
      <w:pPr>
        <w:pStyle w:val="style0"/>
      </w:pPr>
      <w:del w:author="James Moore" w:date="2011-10-03T16:32:00Z" w:id="18">
        <w:r>
          <w:rPr>
            <w:sz w:val="20"/>
            <w:szCs w:val="20"/>
          </w:rPr>
          <w:delText>A thread is activated</w:delText>
        </w:r>
      </w:del>
      <w:ins w:author="James Moore" w:date="2011-10-03T16:34:00Z" w:id="19">
        <w:r>
          <w:rPr>
            <w:sz w:val="20"/>
            <w:szCs w:val="20"/>
          </w:rPr>
          <w:t>A vulnerability can occur if an</w:t>
        </w:r>
      </w:ins>
      <w:ins w:author="James Moore" w:date="2011-10-03T16:32:00Z" w:id="20">
        <w:r>
          <w:rPr>
            <w:sz w:val="20"/>
            <w:szCs w:val="20"/>
          </w:rPr>
          <w:t xml:space="preserve"> attempt has been made to activate a thread</w:t>
        </w:r>
      </w:ins>
      <w:r>
        <w:rPr>
          <w:sz w:val="20"/>
          <w:szCs w:val="20"/>
        </w:rPr>
        <w:t xml:space="preserve">, </w:t>
      </w:r>
      <w:del w:author="James Moore" w:date="2011-10-03T16:32:00Z" w:id="21">
        <w:r>
          <w:rPr>
            <w:sz w:val="20"/>
            <w:szCs w:val="20"/>
          </w:rPr>
          <w:delText xml:space="preserve"> </w:delText>
        </w:r>
      </w:del>
      <w:r>
        <w:rPr>
          <w:sz w:val="20"/>
          <w:szCs w:val="20"/>
        </w:rPr>
        <w:t xml:space="preserve">but </w:t>
      </w:r>
      <w:ins w:author="James Moore" w:date="2011-10-03T16:35:00Z" w:id="22">
        <w:r>
          <w:rPr>
            <w:sz w:val="20"/>
            <w:szCs w:val="20"/>
          </w:rPr>
          <w:t xml:space="preserve">a programming error or </w:t>
        </w:r>
      </w:ins>
      <w:r>
        <w:rPr>
          <w:sz w:val="20"/>
          <w:szCs w:val="20"/>
        </w:rPr>
        <w:t xml:space="preserve">the lack of some resource </w:t>
      </w:r>
      <w:del w:author="James Moore" w:date="2011-10-03T16:35:00Z" w:id="23">
        <w:r>
          <w:rPr>
            <w:sz w:val="20"/>
            <w:szCs w:val="20"/>
          </w:rPr>
          <w:delText xml:space="preserve">or a programming error </w:delText>
        </w:r>
      </w:del>
      <w:r>
        <w:rPr>
          <w:sz w:val="20"/>
          <w:szCs w:val="20"/>
        </w:rPr>
        <w:t xml:space="preserve">prevents the activation from completing. The activating thread may not have sufficient visibility or awareness into the execution of the activated thread to determine if </w:t>
      </w:r>
      <w:del w:author="Stephen Michell" w:date="2011-10-03T23:07:00Z" w:id="24">
        <w:r>
          <w:rPr>
            <w:sz w:val="20"/>
            <w:szCs w:val="20"/>
          </w:rPr>
          <w:delText>it has</w:delText>
        </w:r>
      </w:del>
      <w:r>
        <w:rPr>
          <w:sz w:val="20"/>
          <w:szCs w:val="20"/>
        </w:rPr>
        <w:t xml:space="preserve"> </w:t>
      </w:r>
      <w:del w:author="James Moore" w:date="2011-10-03T16:33:00Z" w:id="25">
        <w:r>
          <w:rPr>
            <w:sz w:val="20"/>
            <w:szCs w:val="20"/>
          </w:rPr>
          <w:delText xml:space="preserve">indeed </w:delText>
        </w:r>
      </w:del>
      <w:r>
        <w:rPr>
          <w:sz w:val="20"/>
          <w:szCs w:val="20"/>
        </w:rPr>
        <w:t>been activat</w:t>
      </w:r>
      <w:ins w:author="Stephen Michell" w:date="2011-10-03T23:07:00Z" w:id="26">
        <w:r>
          <w:rPr>
            <w:sz w:val="20"/>
            <w:szCs w:val="20"/>
          </w:rPr>
          <w:t>ion has been successful</w:t>
        </w:r>
      </w:ins>
      <w:del w:author="Stephen Michell" w:date="2011-10-03T23:07:00Z" w:id="27">
        <w:r>
          <w:rPr>
            <w:sz w:val="20"/>
            <w:szCs w:val="20"/>
          </w:rPr>
          <w:delText>ed</w:delText>
        </w:r>
      </w:del>
      <w:del w:author="James Moore" w:date="2011-10-03T16:33:00Z" w:id="28">
        <w:r>
          <w:rPr>
            <w:sz w:val="20"/>
            <w:szCs w:val="20"/>
          </w:rPr>
          <w:delText xml:space="preserve"> at the point that it is needed</w:delText>
        </w:r>
      </w:del>
      <w:r>
        <w:rPr>
          <w:sz w:val="20"/>
          <w:szCs w:val="20"/>
        </w:rPr>
        <w:t xml:space="preserve">. The </w:t>
      </w:r>
      <w:del w:author="James Moore" w:date="2011-10-03T16:33:00Z" w:id="29">
        <w:r>
          <w:rPr>
            <w:sz w:val="20"/>
            <w:szCs w:val="20"/>
          </w:rPr>
          <w:delText xml:space="preserve">unrecognised </w:delText>
        </w:r>
      </w:del>
      <w:ins w:author="James Moore" w:date="2011-10-03T16:33:00Z" w:id="30">
        <w:r>
          <w:rPr>
            <w:sz w:val="20"/>
            <w:szCs w:val="20"/>
          </w:rPr>
          <w:t xml:space="preserve">unrecognized </w:t>
        </w:r>
      </w:ins>
      <w:r>
        <w:rPr>
          <w:sz w:val="20"/>
          <w:szCs w:val="20"/>
        </w:rPr>
        <w:t>activation failure can cause a protocol failure in the activating</w:t>
      </w:r>
      <w:del w:author="James Moore" w:date="2011-10-03T16:34:00Z" w:id="31">
        <w:r>
          <w:rPr>
            <w:sz w:val="20"/>
            <w:szCs w:val="20"/>
          </w:rPr>
          <w:delText xml:space="preserve"> </w:delText>
        </w:r>
      </w:del>
      <w:r>
        <w:rPr>
          <w:sz w:val="20"/>
          <w:szCs w:val="20"/>
        </w:rPr>
        <w:t xml:space="preserve"> thread or in other threads that rely upon some action by the unactivated thread. This may cause the other thread(s) to wait forever for some event from the unactivated thread, </w:t>
      </w:r>
      <w:del w:author="James Moore" w:date="2011-10-03T16:33:00Z" w:id="32">
        <w:r>
          <w:rPr>
            <w:sz w:val="20"/>
            <w:szCs w:val="20"/>
          </w:rPr>
          <w:delText xml:space="preserve"> </w:delText>
        </w:r>
      </w:del>
      <w:r>
        <w:rPr>
          <w:sz w:val="20"/>
          <w:szCs w:val="20"/>
        </w:rPr>
        <w:t>or may cause an unhandled event or exception in the other threads.</w:t>
      </w:r>
    </w:p>
    <w:p>
      <w:pPr>
        <w:pStyle w:val="style0"/>
      </w:pPr>
      <w:ins w:author="Stephen Michell" w:date="2011-10-03T23:09:00Z" w:id="33">
        <w:r>
          <w:rPr>
            <w:sz w:val="20"/>
            <w:szCs w:val="20"/>
          </w:rPr>
          <w:t xml:space="preserve">Although the term thread is used here and the context portrayed is that of shared memory threads executing as part of a process, everything documented applies equally to other variants of concurrency such as interrupt handlers being enabled by a process, processes being created on the same system using operating system routines, or processes created as a result of distributed messages sent over a network. The mitigation approaches will be similar to those listed in CGA.5 below, but the implications for standardization will be dependent on how much language support is provided for the programming of the concurrent system. </w:t>
        </w:r>
      </w:ins>
    </w:p>
    <w:p>
      <w:pPr>
        <w:pStyle w:val="style40"/>
      </w:pPr>
      <w:r>
        <w:rPr>
          <w:rFonts w:ascii="Times New Roman" w:hAnsi="Times New Roman"/>
        </w:rPr>
      </w:r>
    </w:p>
    <w:p>
      <w:pPr>
        <w:pStyle w:val="style3"/>
        <w:numPr>
          <w:ilvl w:val="0"/>
          <w:numId w:val="2"/>
        </w:numPr>
        <w:ind w:hanging="720" w:left="0" w:right="0"/>
      </w:pPr>
      <w:r>
        <w:rPr/>
        <w:t>6.CGA.2 Cross References</w:t>
      </w:r>
    </w:p>
    <w:p>
      <w:pPr>
        <w:pStyle w:val="style40"/>
        <w:ind w:hanging="0" w:left="-720" w:right="0"/>
      </w:pPr>
      <w:r>
        <w:rPr>
          <w:rFonts w:ascii="Times New Roman" w:hAnsi="Times New Roman"/>
        </w:rPr>
      </w:r>
    </w:p>
    <w:p>
      <w:pPr>
        <w:pStyle w:val="style40"/>
      </w:pPr>
      <w:r>
        <w:rPr>
          <w:rFonts w:ascii="Times New Roman" w:hAnsi="Times New Roman"/>
        </w:rPr>
        <w:t xml:space="preserve">   </w:t>
      </w:r>
      <w:r>
        <w:rPr>
          <w:rFonts w:ascii="Times New Roman" w:hAnsi="Times New Roman"/>
        </w:rPr>
        <w:t>Hoare A., "Communicating Sequential Processes", Prentice Hall, 1985</w:t>
      </w:r>
    </w:p>
    <w:p>
      <w:pPr>
        <w:pStyle w:val="style40"/>
      </w:pPr>
      <w:r>
        <w:rPr>
          <w:rFonts w:ascii="Times New Roman" w:hAnsi="Times New Roman"/>
        </w:rPr>
        <w:t xml:space="preserve">   </w:t>
      </w:r>
      <w:r>
        <w:rPr>
          <w:rFonts w:ascii="Times New Roman" w:hAnsi="Times New Roman"/>
        </w:rPr>
        <w:t xml:space="preserve">Holzmann G., "The SPIN Model Checker: Principles and Reference Manual"., Addison Wesley  </w:t>
      </w:r>
    </w:p>
    <w:p>
      <w:pPr>
        <w:pStyle w:val="style40"/>
      </w:pPr>
      <w:r>
        <w:rPr>
          <w:rFonts w:ascii="Times New Roman" w:hAnsi="Times New Roman"/>
        </w:rPr>
        <w:t xml:space="preserve">   </w:t>
      </w:r>
      <w:r>
        <w:rPr>
          <w:rFonts w:ascii="Times New Roman" w:hAnsi="Times New Roman"/>
        </w:rPr>
        <w:t>Professional. 2003</w:t>
      </w:r>
    </w:p>
    <w:p>
      <w:pPr>
        <w:pStyle w:val="style40"/>
      </w:pPr>
      <w:r>
        <w:rPr>
          <w:rFonts w:ascii="Times New Roman" w:hAnsi="Times New Roman"/>
        </w:rPr>
      </w:r>
    </w:p>
    <w:p>
      <w:pPr>
        <w:pStyle w:val="style40"/>
      </w:pPr>
      <w:r>
        <w:rPr>
          <w:rFonts w:ascii="Times New Roman" w:hAnsi="Times New Roman"/>
        </w:rPr>
        <w:t xml:space="preserve">   </w:t>
      </w:r>
      <w:r>
        <w:rPr>
          <w:rFonts w:ascii="Times New Roman" w:hAnsi="Times New Roman"/>
        </w:rPr>
        <w:t xml:space="preserve">UPPAAL, available from www.uppaal.com, </w:t>
      </w:r>
    </w:p>
    <w:p>
      <w:pPr>
        <w:pStyle w:val="style40"/>
      </w:pPr>
      <w:r>
        <w:rPr>
          <w:rFonts w:ascii="Times New Roman" w:hAnsi="Times New Roman"/>
        </w:rPr>
      </w:r>
    </w:p>
    <w:p>
      <w:pPr>
        <w:pStyle w:val="style40"/>
      </w:pPr>
      <w:r>
        <w:rPr>
          <w:rFonts w:ascii="Times New Roman" w:hAnsi="Times New Roman"/>
        </w:rPr>
        <w:t xml:space="preserve">   </w:t>
      </w:r>
      <w:r>
        <w:rPr>
          <w:rFonts w:ascii="Times New Roman" w:hAnsi="Times New Roman"/>
        </w:rPr>
        <w:t>Larsen, Peterson, Wang, "Model Checking for Real-Time Sy</w:t>
      </w:r>
      <w:ins w:author="James Moore" w:date="2011-10-03T16:36:00Z" w:id="34">
        <w:r>
          <w:rPr>
            <w:rFonts w:ascii="Times New Roman" w:hAnsi="Times New Roman"/>
          </w:rPr>
          <w:t>s</w:t>
        </w:r>
      </w:ins>
      <w:del w:author="James Moore" w:date="2011-10-03T16:36:00Z" w:id="35">
        <w:r>
          <w:rPr>
            <w:rFonts w:ascii="Times New Roman" w:hAnsi="Times New Roman"/>
          </w:rPr>
          <w:delText>e</w:delText>
        </w:r>
      </w:del>
      <w:r>
        <w:rPr>
          <w:rFonts w:ascii="Times New Roman" w:hAnsi="Times New Roman"/>
        </w:rPr>
        <w:t>tems"., Proceedings of the 10th</w:t>
      </w:r>
    </w:p>
    <w:p>
      <w:pPr>
        <w:pStyle w:val="style40"/>
      </w:pPr>
      <w:r>
        <w:rPr>
          <w:rFonts w:ascii="Times New Roman" w:hAnsi="Times New Roman"/>
        </w:rPr>
        <w:t xml:space="preserve">   </w:t>
      </w:r>
      <w:r>
        <w:rPr>
          <w:rFonts w:ascii="Times New Roman" w:hAnsi="Times New Roman"/>
        </w:rPr>
        <w:t xml:space="preserve">International Conference on Fundamentals of Computation Theory, 1995 </w:t>
      </w:r>
    </w:p>
    <w:p>
      <w:pPr>
        <w:pStyle w:val="style40"/>
      </w:pPr>
      <w:r>
        <w:rPr>
          <w:rFonts w:ascii="Times New Roman" w:hAnsi="Times New Roman"/>
        </w:rPr>
      </w:r>
    </w:p>
    <w:p>
      <w:pPr>
        <w:pStyle w:val="style40"/>
      </w:pPr>
      <w:r>
        <w:rPr>
          <w:rFonts w:ascii="Times New Roman" w:hAnsi="Times New Roman"/>
        </w:rPr>
        <w:t xml:space="preserve">   </w:t>
      </w:r>
      <w:r>
        <w:rPr>
          <w:rFonts w:ascii="Times New Roman" w:hAnsi="Times New Roman"/>
        </w:rPr>
        <w:t>Ravenscar Tasking Profile, specified in ISO/IEC 8652:1995 Ada with TC 1:2001 and AM 1:2007</w:t>
      </w:r>
    </w:p>
    <w:p>
      <w:pPr>
        <w:pStyle w:val="style40"/>
      </w:pPr>
      <w:r>
        <w:rPr/>
      </w:r>
    </w:p>
    <w:p>
      <w:pPr>
        <w:pStyle w:val="style40"/>
      </w:pPr>
      <w:r>
        <w:rPr>
          <w:rFonts w:ascii="Times New Roman" w:hAnsi="Times New Roman"/>
        </w:rPr>
        <w:t xml:space="preserve">  </w:t>
      </w:r>
      <w:r>
        <w:rPr>
          <w:rFonts w:ascii="Times New Roman" w:hAnsi="Times New Roman"/>
        </w:rPr>
        <w:t>CWE 364 Signal Handler Race Condition</w:t>
      </w:r>
    </w:p>
    <w:p>
      <w:pPr>
        <w:pStyle w:val="style3"/>
        <w:numPr>
          <w:ilvl w:val="0"/>
          <w:numId w:val="2"/>
        </w:numPr>
        <w:ind w:hanging="720" w:left="0" w:right="0"/>
      </w:pPr>
      <w:r>
        <w:rPr/>
        <w:t>6.CGA.3 Mechanism of Failure</w:t>
      </w:r>
      <w:r>
        <w:rPr/>
      </w:r>
    </w:p>
    <w:p>
      <w:pPr>
        <w:pStyle w:val="style40"/>
        <w:ind w:hanging="0" w:left="-720" w:right="0"/>
      </w:pPr>
      <w:r>
        <w:rPr>
          <w:rFonts w:ascii="Times New Roman" w:hAnsi="Times New Roman"/>
        </w:rPr>
      </w:r>
    </w:p>
    <w:p>
      <w:pPr>
        <w:pStyle w:val="style35"/>
        <w:suppressAutoHyphens w:val="true"/>
      </w:pPr>
      <w:ins w:author="James Moore" w:date="2011-10-03T16:39:00Z" w:id="36">
        <w:r>
          <w:rPr>
            <w:sz w:val="20"/>
            <w:szCs w:val="20"/>
          </w:rPr>
          <w:t>The context of the problem is that a</w:t>
        </w:r>
      </w:ins>
      <w:del w:author="James Moore" w:date="2011-10-03T16:39:00Z" w:id="37">
        <w:r>
          <w:rPr>
            <w:sz w:val="20"/>
            <w:szCs w:val="20"/>
          </w:rPr>
          <w:delText>A</w:delText>
        </w:r>
      </w:del>
      <w:r>
        <w:rPr>
          <w:sz w:val="20"/>
          <w:szCs w:val="20"/>
        </w:rPr>
        <w:t xml:space="preserve">ll threads except the main thread </w:t>
      </w:r>
      <w:del w:author="James Moore" w:date="2011-10-03T16:38:00Z" w:id="38">
        <w:r>
          <w:rPr>
            <w:sz w:val="20"/>
            <w:szCs w:val="20"/>
          </w:rPr>
          <w:delText>must be</w:delText>
        </w:r>
      </w:del>
      <w:ins w:author="James Moore" w:date="2011-10-03T16:38:00Z" w:id="39">
        <w:r>
          <w:rPr>
            <w:sz w:val="20"/>
            <w:szCs w:val="20"/>
          </w:rPr>
          <w:t>are</w:t>
        </w:r>
      </w:ins>
      <w:r>
        <w:rPr>
          <w:sz w:val="20"/>
          <w:szCs w:val="20"/>
        </w:rPr>
        <w:t xml:space="preserve"> activated by program steps of another thread. The activation of each thread requires that dedicated resources be created for that thread, such as a thread stack, thread attributes, and communication ports. If insufficient resources remain when the activation attempt is made, the activation will fail. Similarly, if there is a program error in the activated thread or if the activated thread detects an error that causes it to terminate before beginning its main work, then it may appear to have failed during activation. When the activation is “static”, resources have been preallocated</w:t>
      </w:r>
      <w:ins w:author="James Moore" w:date="2011-10-03T16:38:00Z" w:id="40">
        <w:r>
          <w:rPr>
            <w:sz w:val="20"/>
            <w:szCs w:val="20"/>
          </w:rPr>
          <w:t>,</w:t>
        </w:r>
      </w:ins>
      <w:r>
        <w:rPr>
          <w:sz w:val="20"/>
          <w:szCs w:val="20"/>
        </w:rPr>
        <w:t xml:space="preserve"> so activation failure  because of a lack of resources will not occur</w:t>
      </w:r>
      <w:ins w:author="James Moore" w:date="2011-10-03T16:39:00Z" w:id="41">
        <w:r>
          <w:rPr>
            <w:sz w:val="20"/>
            <w:szCs w:val="20"/>
          </w:rPr>
          <w:t>.</w:t>
        </w:r>
      </w:ins>
      <w:del w:author="James Moore" w:date="2011-10-03T16:39:00Z" w:id="42">
        <w:r>
          <w:rPr>
            <w:sz w:val="20"/>
            <w:szCs w:val="20"/>
          </w:rPr>
          <w:delText>,</w:delText>
        </w:r>
      </w:del>
      <w:r>
        <w:rPr>
          <w:sz w:val="20"/>
          <w:szCs w:val="20"/>
        </w:rPr>
        <w:t xml:space="preserve"> </w:t>
      </w:r>
      <w:del w:author="James Moore" w:date="2011-10-03T16:39:00Z" w:id="43">
        <w:r>
          <w:rPr>
            <w:sz w:val="20"/>
            <w:szCs w:val="20"/>
          </w:rPr>
          <w:delText xml:space="preserve">however </w:delText>
        </w:r>
      </w:del>
      <w:ins w:author="James Moore" w:date="2011-10-03T16:39:00Z" w:id="44">
        <w:r>
          <w:rPr>
            <w:sz w:val="20"/>
            <w:szCs w:val="20"/>
          </w:rPr>
          <w:t xml:space="preserve">However </w:t>
        </w:r>
      </w:ins>
      <w:r>
        <w:rPr>
          <w:sz w:val="20"/>
          <w:szCs w:val="20"/>
        </w:rPr>
        <w:t>errors may occur for reasons other than resource allocation and the results of an activation failure will be similar.</w:t>
      </w:r>
    </w:p>
    <w:p>
      <w:pPr>
        <w:pStyle w:val="style35"/>
        <w:suppressAutoHyphens w:val="true"/>
      </w:pPr>
      <w:r>
        <w:rPr>
          <w:sz w:val="20"/>
          <w:szCs w:val="20"/>
        </w:rPr>
        <w:t>If the activating thread waits for each activated thread, then the activating thread will likely be notified of activation failures (if the particular construct or capability supports activation failure notification) and can be programmed to take alternate action. If notification occurs but alternate action is not programmed, then the program will execute erroneously. If the activating thread is loosely coupled with the activated threads, and the activating thread does not receive notification of a failure to activate, then it may wait indefinitely for the unactivated task to do its work, or may make wrong calculations because of incomplete data.</w:t>
      </w:r>
    </w:p>
    <w:p>
      <w:pPr>
        <w:pStyle w:val="style35"/>
        <w:suppressAutoHyphens w:val="true"/>
      </w:pPr>
      <w:r>
        <w:rPr>
          <w:sz w:val="20"/>
          <w:szCs w:val="20"/>
        </w:rPr>
        <w:t xml:space="preserve">The single activation is a special case of activations of collections of threads simultaneously. This paradigm (activation of collections of threads) can be used </w:t>
      </w:r>
      <w:del w:author="James Moore" w:date="2011-10-03T16:43:00Z" w:id="45">
        <w:r>
          <w:rPr>
            <w:sz w:val="20"/>
            <w:szCs w:val="20"/>
          </w:rPr>
          <w:delText xml:space="preserve">in Ada with arrays of tasks that activate as part of their declaration, or in other </w:delText>
        </w:r>
      </w:del>
      <w:ins w:author="James Moore" w:date="2011-10-03T16:43:00Z" w:id="46">
        <w:r>
          <w:rPr>
            <w:sz w:val="20"/>
            <w:szCs w:val="20"/>
          </w:rPr>
          <w:t xml:space="preserve">in </w:t>
        </w:r>
      </w:ins>
      <w:r>
        <w:rPr>
          <w:sz w:val="20"/>
          <w:szCs w:val="20"/>
        </w:rPr>
        <w:t>languages that parallelise calculations and create anonymous threads to execute each slice of data. In such situations the activating thread is unlikely to individually monitor each activated thread, so a failure of some to activate without explicit notification to the activating thread can result in erroneous calculations.</w:t>
      </w:r>
    </w:p>
    <w:p>
      <w:pPr>
        <w:pStyle w:val="style35"/>
        <w:suppressAutoHyphens w:val="true"/>
      </w:pPr>
      <w:r>
        <w:rPr>
          <w:sz w:val="20"/>
          <w:szCs w:val="20"/>
        </w:rPr>
        <w:t>If the rest of the application is unaware that an activation has failed, an incorrect execution of the application algorithm may occur, such as deadlock of threads waiting for the activated thread</w:t>
      </w:r>
      <w:ins w:author="James Moore" w:date="2011-10-03T16:46:00Z" w:id="47">
        <w:r>
          <w:rPr>
            <w:sz w:val="20"/>
            <w:szCs w:val="20"/>
          </w:rPr>
          <w:t xml:space="preserve">, </w:t>
        </w:r>
      </w:ins>
      <w:ins w:author="James Moore" w:date="2011-10-03T16:47:00Z" w:id="48">
        <w:r>
          <w:rPr>
            <w:sz w:val="20"/>
            <w:szCs w:val="20"/>
          </w:rPr>
          <w:t xml:space="preserve">or </w:t>
        </w:r>
      </w:ins>
      <w:ins w:author="James Moore" w:date="2011-10-03T16:46:00Z" w:id="49">
        <w:r>
          <w:rPr>
            <w:sz w:val="20"/>
            <w:szCs w:val="20"/>
          </w:rPr>
          <w:t>possibly causing errors or incorrect calculations</w:t>
        </w:r>
      </w:ins>
      <w:r>
        <w:rPr>
          <w:sz w:val="20"/>
          <w:szCs w:val="20"/>
        </w:rPr>
        <w:t>.</w:t>
      </w:r>
    </w:p>
    <w:p>
      <w:pPr>
        <w:pStyle w:val="style35"/>
        <w:suppressAutoHyphens w:val="true"/>
      </w:pPr>
      <w:del w:author="James Moore" w:date="2011-10-03T16:47:00Z" w:id="50">
        <w:r>
          <w:rPr>
            <w:sz w:val="20"/>
            <w:szCs w:val="20"/>
            <w:rFonts w:ascii="Times New Roman" w:hAnsi="Times New Roman"/>
          </w:rPr>
          <w:delText>Activation failures usually result in deadlock of the application, or cause errors and incorrect calculations that may cause the user to lose trust in the application. It would be unlikely that an external attacker could take control of a system simply by causing activation failures; however when coupled with other vulnerabilities, activation failures could be used to change calculations or to further other attacks.</w:delText>
        </w:r>
      </w:del>
    </w:p>
    <w:p>
      <w:pPr>
        <w:pStyle w:val="style35"/>
        <w:suppressAutoHyphens w:val="true"/>
      </w:pPr>
      <w:r>
        <w:rPr>
          <w:rFonts w:ascii="Times New Roman" w:hAnsi="Times New Roman"/>
        </w:rPr>
      </w:r>
    </w:p>
    <w:p>
      <w:pPr>
        <w:pStyle w:val="style3"/>
        <w:numPr>
          <w:ilvl w:val="0"/>
          <w:numId w:val="2"/>
        </w:numPr>
        <w:ind w:hanging="720" w:left="0" w:right="0"/>
      </w:pPr>
      <w:r>
        <w:rPr/>
        <w:t>6.CGA.4 Applicable Language Characteristics</w:t>
      </w:r>
    </w:p>
    <w:p>
      <w:pPr>
        <w:pStyle w:val="style35"/>
      </w:pPr>
      <w:r>
        <w:rPr>
          <w:sz w:val="20"/>
          <w:szCs w:val="20"/>
        </w:rPr>
        <w:t>Languages that permit concurrency within the language, or that use support libraries and operating systems (such as POSIX or Windows) that provide concurrency control mechanisms. In essence all traditional languages on fully functional operating systems (such as POSIX-compliant OS or Windows) can access the OS-provided mechanisms.</w:t>
      </w:r>
    </w:p>
    <w:p>
      <w:pPr>
        <w:pStyle w:val="style40"/>
      </w:pPr>
      <w:r>
        <w:rPr>
          <w:rFonts w:ascii="Times New Roman" w:hAnsi="Times New Roman"/>
        </w:rPr>
      </w:r>
    </w:p>
    <w:p>
      <w:pPr>
        <w:pStyle w:val="style3"/>
        <w:numPr>
          <w:ilvl w:val="0"/>
          <w:numId w:val="2"/>
        </w:numPr>
        <w:ind w:hanging="720" w:left="0" w:right="0"/>
      </w:pPr>
      <w:r>
        <w:rPr/>
        <w:t>6.CGA.5 Avoiding the Vulnerability or Mitigating its Effects</w:t>
      </w:r>
    </w:p>
    <w:p>
      <w:pPr>
        <w:pStyle w:val="style35"/>
      </w:pPr>
      <w:r>
        <w:rPr>
          <w:color w:val="000000"/>
          <w:sz w:val="20"/>
          <w:szCs w:val="20"/>
          <w:rFonts w:cs="Calibri" w:eastAsia="Calibri"/>
        </w:rPr>
        <w:t xml:space="preserve">Software developers can avoid the vulnerability or mitigate its ill effects in the following ways: </w:t>
      </w:r>
    </w:p>
    <w:p>
      <w:pPr>
        <w:pStyle w:val="style40"/>
        <w:numPr>
          <w:ilvl w:val="0"/>
          <w:numId w:val="3"/>
        </w:numPr>
      </w:pPr>
      <w:r>
        <w:rPr>
          <w:rFonts w:ascii="Times New Roman" w:hAnsi="Times New Roman"/>
        </w:rPr>
        <w:t xml:space="preserve">Always check return codes on </w:t>
      </w:r>
      <w:ins w:author="Stephen Michell" w:date="2011-10-03T23:19:00Z" w:id="51">
        <w:r>
          <w:rPr>
            <w:rFonts w:ascii="Times New Roman" w:hAnsi="Times New Roman"/>
          </w:rPr>
          <w:t>operating system command</w:t>
        </w:r>
      </w:ins>
      <w:del w:author="Stephen Michell" w:date="2011-10-03T23:19:00Z" w:id="52">
        <w:r>
          <w:rPr>
            <w:rFonts w:ascii="Times New Roman" w:hAnsi="Times New Roman"/>
          </w:rPr>
          <w:delText>OS</w:delText>
        </w:r>
      </w:del>
      <w:r>
        <w:rPr>
          <w:rFonts w:ascii="Times New Roman" w:hAnsi="Times New Roman"/>
        </w:rPr>
        <w:t xml:space="preserve">, library provided or language thread activation </w:t>
      </w:r>
      <w:del w:author="James Moore" w:date="2011-10-03T17:07:00Z" w:id="53">
        <w:r>
          <w:rPr>
            <w:rFonts w:ascii="Times New Roman" w:hAnsi="Times New Roman"/>
          </w:rPr>
          <w:delText>routines</w:delText>
        </w:r>
      </w:del>
      <w:ins w:author="James Moore" w:date="2011-10-03T17:07:00Z" w:id="54">
        <w:r>
          <w:rPr>
            <w:rFonts w:ascii="Times New Roman" w:hAnsi="Times New Roman"/>
          </w:rPr>
          <w:t>mechanisms</w:t>
        </w:r>
      </w:ins>
      <w:r>
        <w:rPr>
          <w:rFonts w:ascii="Times New Roman" w:hAnsi="Times New Roman"/>
        </w:rPr>
        <w:t>.</w:t>
      </w:r>
    </w:p>
    <w:p>
      <w:pPr>
        <w:pStyle w:val="style40"/>
        <w:numPr>
          <w:ilvl w:val="0"/>
          <w:numId w:val="3"/>
        </w:numPr>
      </w:pPr>
      <w:r>
        <w:rPr>
          <w:rFonts w:ascii="Times New Roman" w:hAnsi="Times New Roman"/>
        </w:rPr>
        <w:t xml:space="preserve">Handle errors and exceptions that </w:t>
      </w:r>
      <w:del w:author="James Moore" w:date="2011-10-03T17:07:00Z" w:id="55">
        <w:r>
          <w:rPr>
            <w:rFonts w:ascii="Times New Roman" w:hAnsi="Times New Roman"/>
          </w:rPr>
          <w:delText xml:space="preserve"> </w:delText>
        </w:r>
      </w:del>
      <w:r>
        <w:rPr>
          <w:rFonts w:ascii="Times New Roman" w:hAnsi="Times New Roman"/>
        </w:rPr>
        <w:t xml:space="preserve">occur on activation. </w:t>
      </w:r>
    </w:p>
    <w:p>
      <w:pPr>
        <w:pStyle w:val="style40"/>
        <w:numPr>
          <w:ilvl w:val="0"/>
          <w:numId w:val="3"/>
        </w:numPr>
      </w:pPr>
      <w:r>
        <w:rPr>
          <w:rFonts w:ascii="Times New Roman" w:hAnsi="Times New Roman"/>
        </w:rPr>
        <w:t xml:space="preserve">Create explicit synchronization protocols, to ensure that all activations have occurred before beginning the parallel algorithm, if not provided by the language or by the threading subsystem. </w:t>
      </w:r>
    </w:p>
    <w:p>
      <w:pPr>
        <w:pStyle w:val="style40"/>
        <w:numPr>
          <w:ilvl w:val="0"/>
          <w:numId w:val="3"/>
        </w:numPr>
      </w:pPr>
      <w:r>
        <w:rPr>
          <w:rFonts w:ascii="Times New Roman" w:hAnsi="Times New Roman"/>
        </w:rPr>
        <w:t>Use programming language provided features that couple the activated thread with the activating thread to detect activation errors so that errors can be reported and recovery made.</w:t>
      </w:r>
    </w:p>
    <w:p>
      <w:pPr>
        <w:pStyle w:val="style40"/>
        <w:numPr>
          <w:ilvl w:val="0"/>
          <w:numId w:val="3"/>
        </w:numPr>
      </w:pPr>
      <w:r>
        <w:rPr>
          <w:rFonts w:ascii="Times New Roman" w:hAnsi="Times New Roman"/>
        </w:rPr>
        <w:t>Use static activation in preference to dynamic activation so that static analysis can guarantee correct activation of threads.</w:t>
      </w:r>
    </w:p>
    <w:p>
      <w:pPr>
        <w:pStyle w:val="style40"/>
        <w:ind w:hanging="0" w:left="720" w:right="0"/>
      </w:pPr>
      <w:r>
        <w:rPr>
          <w:rFonts w:ascii="Times New Roman" w:hAnsi="Times New Roman"/>
        </w:rPr>
      </w:r>
    </w:p>
    <w:p>
      <w:pPr>
        <w:pStyle w:val="style3"/>
        <w:numPr>
          <w:ilvl w:val="0"/>
          <w:numId w:val="2"/>
        </w:numPr>
        <w:ind w:hanging="720" w:left="0" w:right="0"/>
      </w:pPr>
      <w:r>
        <w:rPr/>
        <w:t>6.CGA.6 Implications for Standardization</w:t>
      </w:r>
    </w:p>
    <w:p>
      <w:pPr>
        <w:pStyle w:val="style35"/>
      </w:pPr>
      <w:r>
        <w:rPr>
          <w:color w:val="000000"/>
          <w:sz w:val="20"/>
          <w:szCs w:val="20"/>
          <w:rFonts w:cs="Calibri" w:eastAsia="Calibri"/>
        </w:rPr>
        <w:t xml:space="preserve">In future standardization activities, the following items should be considered: </w:t>
      </w:r>
    </w:p>
    <w:p>
      <w:pPr>
        <w:pStyle w:val="style40"/>
        <w:numPr>
          <w:ilvl w:val="0"/>
          <w:numId w:val="4"/>
        </w:numPr>
      </w:pPr>
      <w:r>
        <w:rPr>
          <w:rFonts w:ascii="Times New Roman" w:hAnsi="Times New Roman"/>
        </w:rPr>
        <w:t>Consider including automatic synchronization of thread initiation as part of the concurrency model.</w:t>
      </w:r>
    </w:p>
    <w:p>
      <w:pPr>
        <w:pStyle w:val="style40"/>
        <w:ind w:hanging="0" w:left="-720" w:right="0"/>
      </w:pPr>
      <w:del w:author="Stephen Michell" w:date="2011-10-03T23:05:00Z" w:id="56">
        <w:r>
          <w:rPr/>
        </w:r>
      </w:del>
    </w:p>
    <w:p>
      <w:pPr>
        <w:pStyle w:val="style40"/>
        <w:ind w:hanging="0" w:left="-720" w:right="0"/>
      </w:pPr>
      <w:r>
        <w:rPr/>
      </w:r>
    </w:p>
    <w:sectPr>
      <w:formProt w:val="off"/>
      <w:pgSz w:h="15840" w:w="12240"/>
      <w:textDirection w:val="lrTb"/>
      <w:pgNumType w:fmt="decimal"/>
      <w:type w:val="nextPage"/>
      <w:pgMar w:bottom="1134" w:left="1134" w:right="1134" w:top="1134"/>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s>
</file>

<file path=word/numbering.xml><?xml version="1.0" encoding="utf-8"?>
<w:numbering xmlns:w="http://schemas.openxmlformats.org/wordprocessingml/2006/main">
  <w:abstractNum w:abstractNumId="1">
    <w:lvl w:ilvl="0">
      <w:start w:val="1"/>
      <w:numFmt w:val="decimal"/>
      <w:lvlJc w:val="left"/>
      <w:lvlText w:val="%1"/>
      <w:pPr>
        <w:ind w:hanging="432" w:left="432"/>
      </w:pPr>
    </w:lvl>
    <w:lvl w:ilvl="1">
      <w:start w:val="1"/>
      <w:numFmt w:val="decimal"/>
      <w:lvlJc w:val="left"/>
      <w:lvlText w:val="%2"/>
      <w:pPr>
        <w:ind w:hanging="576" w:left="576"/>
      </w:pPr>
    </w:lvl>
    <w:lvl w:ilvl="2">
      <w:start w:val="1"/>
      <w:numFmt w:val="decimal"/>
      <w:lvlJc w:val="left"/>
      <w:lvlText w:val="%3"/>
      <w:pPr>
        <w:ind w:hanging="720" w:left="720"/>
      </w:pPr>
    </w:lvl>
    <w:lvl w:ilvl="3">
      <w:start w:val="1"/>
      <w:numFmt w:val="decimal"/>
      <w:lvlJc w:val="left"/>
      <w:lvlText w:val="%4"/>
      <w:pPr>
        <w:ind w:hanging="864" w:left="864"/>
      </w:pPr>
    </w:lvl>
    <w:lvl w:ilvl="4">
      <w:start w:val="1"/>
      <w:numFmt w:val="decimal"/>
      <w:lvlJc w:val="left"/>
      <w:lvlText w:val="%5"/>
      <w:pPr>
        <w:ind w:hanging="1008" w:left="1008"/>
      </w:pPr>
    </w:lvl>
    <w:lvl w:ilvl="5">
      <w:start w:val="1"/>
      <w:numFmt w:val="decimal"/>
      <w:lvlJc w:val="left"/>
      <w:lvlText w:val="%6"/>
      <w:pPr>
        <w:ind w:hanging="1152" w:left="1152"/>
      </w:pPr>
    </w:lvl>
    <w:lvl w:ilvl="6">
      <w:start w:val="1"/>
      <w:numFmt w:val="decimal"/>
      <w:lvlJc w:val="left"/>
      <w:lvlText w:val="%7"/>
      <w:pPr>
        <w:ind w:hanging="1296" w:left="1296"/>
      </w:pPr>
    </w:lvl>
    <w:lvl w:ilvl="7">
      <w:start w:val="1"/>
      <w:numFmt w:val="decimal"/>
      <w:lvlJc w:val="left"/>
      <w:lvlText w:val="%8"/>
      <w:pPr>
        <w:ind w:hanging="1440" w:left="1440"/>
      </w:pPr>
    </w:lvl>
    <w:lvl w:ilvl="8">
      <w:start w:val="1"/>
      <w:numFmt w:val="decimal"/>
      <w:lvlJc w:val="left"/>
      <w:lvlText w:val="%9"/>
      <w:pPr>
        <w:ind w:hanging="1584" w:left="1584"/>
      </w:pPr>
    </w:lvl>
  </w:abstractNum>
  <w:abstractNum w:abstractNumId="2">
    <w:lvl w:ilvl="0">
      <w:start w:val="1"/>
      <w:numFmt w:val="decimal"/>
      <w:lvlJc w:val="left"/>
      <w:lvlText w:val="%1"/>
      <w:pPr>
        <w:ind w:hanging="432" w:left="432"/>
      </w:pPr>
    </w:lvl>
    <w:lvl w:ilvl="1">
      <w:start w:val="1"/>
      <w:numFmt w:val="decimal"/>
      <w:lvlJc w:val="left"/>
      <w:lvlText w:val="%2"/>
      <w:pPr>
        <w:ind w:hanging="576" w:left="576"/>
      </w:pPr>
    </w:lvl>
    <w:lvl w:ilvl="2">
      <w:start w:val="1"/>
      <w:numFmt w:val="decimal"/>
      <w:lvlJc w:val="left"/>
      <w:lvlText w:val="%3"/>
      <w:pPr>
        <w:ind w:hanging="720" w:left="720"/>
      </w:pPr>
    </w:lvl>
    <w:lvl w:ilvl="3">
      <w:start w:val="1"/>
      <w:numFmt w:val="decimal"/>
      <w:lvlJc w:val="left"/>
      <w:lvlText w:val="%4"/>
      <w:pPr>
        <w:ind w:hanging="864" w:left="864"/>
      </w:pPr>
    </w:lvl>
    <w:lvl w:ilvl="4">
      <w:start w:val="1"/>
      <w:numFmt w:val="decimal"/>
      <w:lvlJc w:val="left"/>
      <w:lvlText w:val="%5"/>
      <w:pPr>
        <w:ind w:hanging="1008" w:left="1008"/>
      </w:pPr>
    </w:lvl>
    <w:lvl w:ilvl="5">
      <w:start w:val="1"/>
      <w:numFmt w:val="decimal"/>
      <w:lvlJc w:val="left"/>
      <w:lvlText w:val="%6"/>
      <w:pPr>
        <w:ind w:hanging="1152" w:left="1152"/>
      </w:pPr>
    </w:lvl>
    <w:lvl w:ilvl="6">
      <w:start w:val="1"/>
      <w:numFmt w:val="decimal"/>
      <w:lvlJc w:val="left"/>
      <w:lvlText w:val="%7"/>
      <w:pPr>
        <w:ind w:hanging="1296" w:left="1296"/>
      </w:pPr>
    </w:lvl>
    <w:lvl w:ilvl="7">
      <w:start w:val="1"/>
      <w:numFmt w:val="decimal"/>
      <w:lvlJc w:val="left"/>
      <w:lvlText w:val="%8"/>
      <w:pPr>
        <w:ind w:hanging="1440" w:left="1440"/>
      </w:pPr>
    </w:lvl>
    <w:lvl w:ilvl="8">
      <w:start w:val="1"/>
      <w:numFmt w:val="decimal"/>
      <w:lvlJc w:val="left"/>
      <w:lvlText w:val="%9"/>
      <w:pPr>
        <w:ind w:hanging="1584" w:left="1584"/>
      </w:pPr>
    </w:lvl>
  </w:abstractNum>
  <w:abstractNum w:abstractNumId="3">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OpenSymbol" w:cs="OpenSymbol" w:hAnsi="OpenSymbol" w:hint="default"/>
      </w:rPr>
    </w:lvl>
    <w:lvl w:ilvl="2">
      <w:start w:val="1"/>
      <w:numFmt w:val="bullet"/>
      <w:lvlJc w:val="left"/>
      <w:lvlText w:val="▪"/>
      <w:pPr>
        <w:ind w:hanging="360" w:left="1440"/>
      </w:pPr>
      <w:rPr>
        <w:rFonts w:ascii="OpenSymbol" w:cs="OpenSymbol" w:hAnsi="Open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OpenSymbol" w:cs="OpenSymbol" w:hAnsi="OpenSymbol" w:hint="default"/>
      </w:rPr>
    </w:lvl>
    <w:lvl w:ilvl="5">
      <w:start w:val="1"/>
      <w:numFmt w:val="bullet"/>
      <w:lvlJc w:val="left"/>
      <w:lvlText w:val="▪"/>
      <w:pPr>
        <w:ind w:hanging="360" w:left="2520"/>
      </w:pPr>
      <w:rPr>
        <w:rFonts w:ascii="OpenSymbol" w:cs="OpenSymbol" w:hAnsi="Open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OpenSymbol" w:cs="OpenSymbol" w:hAnsi="OpenSymbol" w:hint="default"/>
      </w:rPr>
    </w:lvl>
    <w:lvl w:ilvl="8">
      <w:start w:val="1"/>
      <w:numFmt w:val="bullet"/>
      <w:lvlJc w:val="left"/>
      <w:lvlText w:val="▪"/>
      <w:pPr>
        <w:ind w:hanging="360" w:left="3600"/>
      </w:pPr>
      <w:rPr>
        <w:rFonts w:ascii="OpenSymbol" w:cs="OpenSymbol" w:hAnsi="OpenSymbol" w:hint="default"/>
      </w:rPr>
    </w:lvl>
  </w:abstractNum>
  <w:abstractNum w:abstractNumId="4">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OpenSymbol" w:cs="OpenSymbol" w:hAnsi="OpenSymbol" w:hint="default"/>
      </w:rPr>
    </w:lvl>
    <w:lvl w:ilvl="2">
      <w:start w:val="1"/>
      <w:numFmt w:val="bullet"/>
      <w:lvlJc w:val="left"/>
      <w:lvlText w:val="▪"/>
      <w:pPr>
        <w:ind w:hanging="360" w:left="1440"/>
      </w:pPr>
      <w:rPr>
        <w:rFonts w:ascii="OpenSymbol" w:cs="OpenSymbol" w:hAnsi="Open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OpenSymbol" w:cs="OpenSymbol" w:hAnsi="OpenSymbol" w:hint="default"/>
      </w:rPr>
    </w:lvl>
    <w:lvl w:ilvl="5">
      <w:start w:val="1"/>
      <w:numFmt w:val="bullet"/>
      <w:lvlJc w:val="left"/>
      <w:lvlText w:val="▪"/>
      <w:pPr>
        <w:ind w:hanging="360" w:left="2520"/>
      </w:pPr>
      <w:rPr>
        <w:rFonts w:ascii="OpenSymbol" w:cs="OpenSymbol" w:hAnsi="Open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OpenSymbol" w:cs="OpenSymbol" w:hAnsi="OpenSymbol" w:hint="default"/>
      </w:rPr>
    </w:lvl>
    <w:lvl w:ilvl="8">
      <w:start w:val="1"/>
      <w:numFmt w:val="bullet"/>
      <w:lvlJc w:val="left"/>
      <w:lvlText w:val="▪"/>
      <w:pPr>
        <w:ind w:hanging="360" w:left="3600"/>
      </w:pPr>
      <w:rPr>
        <w:rFonts w:ascii="OpenSymbol" w:cs="OpenSymbol" w:hAnsi="OpenSymbol" w:hint="default"/>
      </w:rPr>
    </w:lvl>
  </w:abstractNum>
  <w:num w:numId="1">
    <w:abstractNumId w:val="1"/>
  </w:num>
  <w:num w:numId="2">
    <w:abstractNumId w:val="2"/>
  </w:num>
  <w:num w:numId="3">
    <w:abstractNumId w:val="3"/>
  </w:num>
  <w:num w:numId="4">
    <w:abstractNumId w:val="4"/>
  </w:num>
</w:numbering>
</file>

<file path=word/styles.xml><?xml version="1.0" encoding="utf-8"?>
<w:styles xmlns:w="http://schemas.openxmlformats.org/wordprocessingml/2006/main">
  <w:style w:styleId="style0" w:type="paragraph">
    <w:name w:val="Default"/>
    <w:next w:val="style0"/>
    <w:pPr>
      <w:jc w:val="left"/>
      <w:widowControl/>
      <w:suppressAutoHyphens w:val="true"/>
      <w:tabs>
        <w:tab w:leader="none" w:pos="709" w:val="left"/>
      </w:tabs>
      <w:spacing w:after="0" w:before="0" w:line="200" w:lineRule="atLeast"/>
    </w:pPr>
    <w:rPr>
      <w:color w:val="auto"/>
      <w:sz w:val="24"/>
      <w:szCs w:val="24"/>
      <w:rFonts w:ascii="Times New Roman" w:cs="Times New Roman" w:eastAsia="Arial" w:hAnsi="Times New Roman"/>
      <w:lang w:bidi="ar-SA" w:eastAsia="ar-SA" w:val="en-CA"/>
    </w:rPr>
  </w:style>
  <w:style w:styleId="style2" w:type="paragraph">
    <w:name w:val="Heading 2"/>
    <w:basedOn w:val="style0"/>
    <w:next w:val="style35"/>
    <w:pPr>
      <w:outlineLvl w:val="1"/>
      <w:numPr>
        <w:ilvl w:val="1"/>
        <w:numId w:val="1"/>
      </w:numPr>
      <w:keepNext/>
      <w:spacing w:after="60" w:before="240"/>
    </w:pPr>
    <w:rPr>
      <w:sz w:val="28"/>
      <w:b/>
      <w:szCs w:val="28"/>
      <w:iCs/>
      <w:bCs/>
      <w:rFonts w:ascii="Bitstream Vera Sans" w:cs="Arial" w:hAnsi="Bitstream Vera Sans"/>
    </w:rPr>
  </w:style>
  <w:style w:styleId="style3" w:type="paragraph">
    <w:name w:val="Heading 3"/>
    <w:basedOn w:val="style0"/>
    <w:next w:val="style35"/>
    <w:pPr>
      <w:outlineLvl w:val="2"/>
      <w:numPr>
        <w:ilvl w:val="2"/>
        <w:numId w:val="1"/>
      </w:numPr>
      <w:keepNext/>
      <w:spacing w:after="60" w:before="240"/>
    </w:pPr>
    <w:rPr>
      <w:sz w:val="26"/>
      <w:b/>
      <w:szCs w:val="26"/>
      <w:bCs/>
      <w:rFonts w:ascii="Arial" w:cs="Arial" w:hAnsi="Arial"/>
    </w:rPr>
  </w:style>
  <w:style w:styleId="style15" w:type="character">
    <w:name w:val="ListLabel 1"/>
    <w:next w:val="style15"/>
    <w:rPr>
      <w:rFonts w:cs="OpenSymbol"/>
    </w:rPr>
  </w:style>
  <w:style w:styleId="style16" w:type="character">
    <w:name w:val="Absatz-Standardschriftart"/>
    <w:next w:val="style16"/>
    <w:rPr/>
  </w:style>
  <w:style w:styleId="style17" w:type="character">
    <w:name w:val="WW8Num2z0"/>
    <w:next w:val="style17"/>
    <w:rPr/>
  </w:style>
  <w:style w:styleId="style18" w:type="character">
    <w:name w:val="WW8Num2z1"/>
    <w:next w:val="style18"/>
    <w:rPr/>
  </w:style>
  <w:style w:styleId="style19" w:type="character">
    <w:name w:val="WW8Num3z0"/>
    <w:next w:val="style19"/>
    <w:rPr/>
  </w:style>
  <w:style w:styleId="style20" w:type="character">
    <w:name w:val="WW8Num3z1"/>
    <w:next w:val="style20"/>
    <w:rPr/>
  </w:style>
  <w:style w:styleId="style21" w:type="character">
    <w:name w:val="WW-Absatz-Standardschriftart"/>
    <w:next w:val="style21"/>
    <w:rPr/>
  </w:style>
  <w:style w:styleId="style22" w:type="character">
    <w:name w:val="WW-Absatz-Standardschriftart1"/>
    <w:next w:val="style22"/>
    <w:rPr/>
  </w:style>
  <w:style w:styleId="style23" w:type="character">
    <w:name w:val="WW-Absatz-Standardschriftart11"/>
    <w:next w:val="style23"/>
    <w:rPr/>
  </w:style>
  <w:style w:styleId="style24" w:type="character">
    <w:name w:val="WW8Num4z0"/>
    <w:next w:val="style24"/>
    <w:rPr/>
  </w:style>
  <w:style w:styleId="style25" w:type="character">
    <w:name w:val="WW8Num4z1"/>
    <w:next w:val="style25"/>
    <w:rPr/>
  </w:style>
  <w:style w:styleId="style26" w:type="character">
    <w:name w:val="WW8Num4z2"/>
    <w:next w:val="style26"/>
    <w:rPr/>
  </w:style>
  <w:style w:styleId="style27" w:type="character">
    <w:name w:val="WW8Num4z3"/>
    <w:next w:val="style27"/>
    <w:rPr/>
  </w:style>
  <w:style w:styleId="style28" w:type="character">
    <w:name w:val="Default Paragraph Font"/>
    <w:next w:val="style28"/>
    <w:rPr/>
  </w:style>
  <w:style w:styleId="style29" w:type="character">
    <w:name w:val="Bullets"/>
    <w:next w:val="style29"/>
    <w:rPr>
      <w:rFonts w:ascii="OpenSymbol" w:cs="OpenSymbol" w:eastAsia="OpenSymbol" w:hAnsi="OpenSymbol"/>
    </w:rPr>
  </w:style>
  <w:style w:styleId="style30" w:type="character">
    <w:name w:val="annotation reference"/>
    <w:next w:val="style30"/>
    <w:rPr/>
  </w:style>
  <w:style w:styleId="style31" w:type="character">
    <w:name w:val="Comment Text Char"/>
    <w:next w:val="style31"/>
    <w:rPr/>
  </w:style>
  <w:style w:styleId="style32" w:type="character">
    <w:name w:val="Comment Subject Char"/>
    <w:next w:val="style32"/>
    <w:rPr/>
  </w:style>
  <w:style w:styleId="style33" w:type="character">
    <w:name w:val="Balloon Text Char"/>
    <w:next w:val="style33"/>
    <w:rPr/>
  </w:style>
  <w:style w:styleId="style34" w:type="paragraph">
    <w:name w:val="Heading"/>
    <w:basedOn w:val="style0"/>
    <w:next w:val="style35"/>
    <w:pPr>
      <w:keepNext/>
      <w:spacing w:after="120" w:before="240"/>
    </w:pPr>
    <w:rPr>
      <w:sz w:val="28"/>
      <w:szCs w:val="28"/>
      <w:rFonts w:ascii="Arial" w:cs="Tahoma" w:eastAsia="Arial" w:hAnsi="Arial"/>
    </w:rPr>
  </w:style>
  <w:style w:styleId="style35" w:type="paragraph">
    <w:name w:val="Text body"/>
    <w:basedOn w:val="style0"/>
    <w:next w:val="style35"/>
    <w:pPr>
      <w:spacing w:after="120" w:before="0"/>
    </w:pPr>
    <w:rPr/>
  </w:style>
  <w:style w:styleId="style36" w:type="paragraph">
    <w:name w:val="List"/>
    <w:basedOn w:val="style35"/>
    <w:next w:val="style36"/>
    <w:pPr/>
    <w:rPr>
      <w:rFonts w:cs="Tahoma"/>
    </w:rPr>
  </w:style>
  <w:style w:styleId="style37" w:type="paragraph">
    <w:name w:val="Caption"/>
    <w:basedOn w:val="style0"/>
    <w:next w:val="style37"/>
    <w:pPr>
      <w:suppressLineNumbers/>
      <w:spacing w:after="120" w:before="120"/>
    </w:pPr>
    <w:rPr>
      <w:sz w:val="24"/>
      <w:i/>
      <w:szCs w:val="24"/>
      <w:iCs/>
      <w:rFonts w:ascii="Arial" w:cs="Tahoma" w:hAnsi="Arial"/>
    </w:rPr>
  </w:style>
  <w:style w:styleId="style38" w:type="paragraph">
    <w:name w:val="Index"/>
    <w:basedOn w:val="style0"/>
    <w:next w:val="style38"/>
    <w:pPr>
      <w:suppressLineNumbers/>
    </w:pPr>
    <w:rPr>
      <w:rFonts w:cs="Tahoma"/>
    </w:rPr>
  </w:style>
  <w:style w:styleId="style39" w:type="paragraph">
    <w:name w:val="caption"/>
    <w:basedOn w:val="style0"/>
    <w:next w:val="style39"/>
    <w:pPr/>
    <w:rPr/>
  </w:style>
  <w:style w:styleId="style40" w:type="paragraph">
    <w:name w:val="Preformatted Text"/>
    <w:basedOn w:val="style0"/>
    <w:next w:val="style40"/>
    <w:pPr>
      <w:spacing w:after="0" w:before="0"/>
    </w:pPr>
    <w:rPr>
      <w:sz w:val="20"/>
      <w:szCs w:val="20"/>
      <w:rFonts w:ascii="Courier New" w:cs="Courier New" w:eastAsia="Courier New" w:hAnsi="Courier New"/>
    </w:rPr>
  </w:style>
  <w:style w:styleId="style41" w:type="paragraph">
    <w:name w:val="annotation text"/>
    <w:basedOn w:val="style0"/>
    <w:next w:val="style41"/>
    <w:pPr/>
    <w:rPr/>
  </w:style>
  <w:style w:styleId="style42" w:type="paragraph">
    <w:name w:val="annotation subject"/>
    <w:basedOn w:val="style41"/>
    <w:next w:val="style42"/>
    <w:pPr/>
    <w:rPr/>
  </w:style>
  <w:style w:styleId="style43" w:type="paragraph">
    <w:name w:val="Balloon Text"/>
    <w:basedOn w:val="style0"/>
    <w:next w:val="style43"/>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cga-a.docx.dotx</Template>
  <TotalTime>39</TotalTime>
  <Application>NeoOffice/3.2$Unix OpenOffice.org_project/Patch 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2011-10-03T18:05:39.00Z</dcterms:created>
  <dc:creator>Stephen Michell</dc:creator>
  <cp:lastModifiedBy>James Moore</cp:lastModifiedBy>
  <cp:lastPrinted>1601-01-01T00:00:00.00Z</cp:lastPrinted>
  <dcterms:modified xsi:type="dcterms:W3CDTF">2011-10-03T16:07:00.00Z</dcterms:modified>
  <cp:revision>4</cp:revision>
</cp:coreProperties>
</file>