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1A7DC52E" w14:textId="758ACC8E"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C07348">
        <w:rPr>
          <w:sz w:val="28"/>
          <w:szCs w:val="28"/>
        </w:rPr>
        <w:t xml:space="preserve"> </w:t>
      </w:r>
      <w:r w:rsidR="001A6E5C">
        <w:rPr>
          <w:sz w:val="28"/>
          <w:szCs w:val="28"/>
        </w:rPr>
        <w:t xml:space="preserve">– Part 3 </w:t>
      </w:r>
      <w:r w:rsidR="0007492D">
        <w:rPr>
          <w:sz w:val="28"/>
          <w:szCs w:val="28"/>
        </w:rPr>
        <w:t xml:space="preserve">– Vulnerability descriptions for the programming language </w:t>
      </w:r>
      <w:r w:rsidR="006D4092">
        <w:rPr>
          <w:sz w:val="28"/>
          <w:szCs w:val="28"/>
        </w:rPr>
        <w:t>C</w:t>
      </w:r>
    </w:p>
    <w:p w14:paraId="660246C8" w14:textId="77777777" w:rsidR="00A32382" w:rsidRPr="00BD083E" w:rsidRDefault="00A32382" w:rsidP="00A32382">
      <w:pPr>
        <w:pStyle w:val="Bibliography1"/>
      </w:pPr>
    </w:p>
    <w:p w14:paraId="00625508" w14:textId="357D8C4A"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gramStart"/>
      <w:r w:rsidRPr="0007492D">
        <w:rPr>
          <w:b w:val="0"/>
          <w:bCs w:val="0"/>
          <w:color w:val="auto"/>
          <w:sz w:val="20"/>
          <w:szCs w:val="20"/>
          <w:lang w:val="fr-FR"/>
        </w:rPr>
        <w:t>type:</w:t>
      </w:r>
      <w:proofErr w:type="gramEnd"/>
      <w:r w:rsidRPr="0007492D">
        <w:rPr>
          <w:b w:val="0"/>
          <w:bCs w:val="0"/>
          <w:color w:val="auto"/>
          <w:sz w:val="20"/>
          <w:szCs w:val="20"/>
          <w:lang w:val="fr-FR"/>
        </w:rPr>
        <w:t xml:space="preserve"> International </w:t>
      </w:r>
      <w:proofErr w:type="spellStart"/>
      <w:r w:rsidR="00D03975">
        <w:rPr>
          <w:b w:val="0"/>
          <w:bCs w:val="0"/>
          <w:color w:val="auto"/>
          <w:sz w:val="20"/>
          <w:szCs w:val="20"/>
          <w:lang w:val="fr-FR"/>
        </w:rPr>
        <w:t>technical</w:t>
      </w:r>
      <w:proofErr w:type="spellEnd"/>
      <w:r w:rsidR="00D03975">
        <w:rPr>
          <w:b w:val="0"/>
          <w:bCs w:val="0"/>
          <w:color w:val="auto"/>
          <w:sz w:val="20"/>
          <w:szCs w:val="20"/>
          <w:lang w:val="fr-FR"/>
        </w:rPr>
        <w:t xml:space="preserve"> report</w:t>
      </w:r>
    </w:p>
    <w:p w14:paraId="5764B65F"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spellStart"/>
      <w:proofErr w:type="gramStart"/>
      <w:r w:rsidRPr="0007492D">
        <w:rPr>
          <w:b w:val="0"/>
          <w:bCs w:val="0"/>
          <w:color w:val="auto"/>
          <w:sz w:val="20"/>
          <w:szCs w:val="20"/>
          <w:lang w:val="fr-FR"/>
        </w:rPr>
        <w:t>subtype</w:t>
      </w:r>
      <w:proofErr w:type="spellEnd"/>
      <w:r w:rsidRPr="0007492D">
        <w:rPr>
          <w:b w:val="0"/>
          <w:bCs w:val="0"/>
          <w:color w:val="auto"/>
          <w:sz w:val="20"/>
          <w:szCs w:val="20"/>
          <w:lang w:val="fr-FR"/>
        </w:rPr>
        <w:t>:</w:t>
      </w:r>
      <w:proofErr w:type="gramEnd"/>
      <w:r w:rsidRPr="0007492D">
        <w:rPr>
          <w:b w:val="0"/>
          <w:bCs w:val="0"/>
          <w:color w:val="auto"/>
          <w:sz w:val="20"/>
          <w:szCs w:val="20"/>
          <w:lang w:val="fr-FR"/>
        </w:rPr>
        <w:t xml:space="preserve"> if applicable</w:t>
      </w:r>
    </w:p>
    <w:p w14:paraId="4DB549A2" w14:textId="76B9A62D"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gramStart"/>
      <w:r w:rsidRPr="0007492D">
        <w:rPr>
          <w:b w:val="0"/>
          <w:bCs w:val="0"/>
          <w:color w:val="auto"/>
          <w:sz w:val="20"/>
          <w:szCs w:val="20"/>
          <w:lang w:val="fr-FR"/>
        </w:rPr>
        <w:t>stage:</w:t>
      </w:r>
      <w:proofErr w:type="gramEnd"/>
      <w:r w:rsidRPr="0007492D">
        <w:rPr>
          <w:b w:val="0"/>
          <w:bCs w:val="0"/>
          <w:color w:val="auto"/>
          <w:sz w:val="20"/>
          <w:szCs w:val="20"/>
          <w:lang w:val="fr-FR"/>
        </w:rPr>
        <w:t xml:space="preserve"> </w:t>
      </w:r>
      <w:r w:rsidR="00D03975">
        <w:rPr>
          <w:b w:val="0"/>
          <w:bCs w:val="0"/>
          <w:color w:val="auto"/>
          <w:sz w:val="20"/>
          <w:szCs w:val="20"/>
          <w:lang w:val="fr-FR"/>
        </w:rPr>
        <w:t>publication</w:t>
      </w:r>
      <w:r w:rsidR="00707984" w:rsidRPr="0007492D">
        <w:rPr>
          <w:b w:val="0"/>
          <w:bCs w:val="0"/>
          <w:color w:val="auto"/>
          <w:sz w:val="20"/>
          <w:szCs w:val="20"/>
          <w:lang w:val="fr-FR"/>
        </w:rPr>
        <w:t xml:space="preserve"> </w:t>
      </w:r>
      <w:r w:rsidRPr="0007492D">
        <w:rPr>
          <w:b w:val="0"/>
          <w:bCs w:val="0"/>
          <w:color w:val="auto"/>
          <w:sz w:val="20"/>
          <w:szCs w:val="20"/>
          <w:lang w:val="fr-FR"/>
        </w:rPr>
        <w:t>stage</w:t>
      </w:r>
    </w:p>
    <w:p w14:paraId="3ED69C06" w14:textId="77777777" w:rsidR="00A32382" w:rsidRPr="0007492D" w:rsidRDefault="00A32382" w:rsidP="00B35625">
      <w:pPr>
        <w:pStyle w:val="zzCover"/>
        <w:framePr w:hSpace="142" w:vSpace="142" w:wrap="auto" w:hAnchor="margin" w:yAlign="bottom"/>
        <w:suppressAutoHyphens/>
        <w:spacing w:after="360"/>
        <w:jc w:val="left"/>
        <w:rPr>
          <w:b w:val="0"/>
          <w:bCs w:val="0"/>
          <w:color w:val="auto"/>
          <w:sz w:val="20"/>
          <w:szCs w:val="20"/>
          <w:lang w:val="fr-FR"/>
        </w:rPr>
      </w:pPr>
      <w:r w:rsidRPr="0007492D">
        <w:rPr>
          <w:b w:val="0"/>
          <w:bCs w:val="0"/>
          <w:color w:val="auto"/>
          <w:sz w:val="20"/>
          <w:szCs w:val="20"/>
          <w:lang w:val="fr-FR"/>
        </w:rPr>
        <w:t xml:space="preserve">Document </w:t>
      </w:r>
      <w:proofErr w:type="spellStart"/>
      <w:proofErr w:type="gramStart"/>
      <w:r w:rsidRPr="0007492D">
        <w:rPr>
          <w:b w:val="0"/>
          <w:bCs w:val="0"/>
          <w:color w:val="auto"/>
          <w:sz w:val="20"/>
          <w:szCs w:val="20"/>
          <w:lang w:val="fr-FR"/>
        </w:rPr>
        <w:t>language</w:t>
      </w:r>
      <w:proofErr w:type="spellEnd"/>
      <w:r w:rsidRPr="0007492D">
        <w:rPr>
          <w:b w:val="0"/>
          <w:bCs w:val="0"/>
          <w:color w:val="auto"/>
          <w:sz w:val="20"/>
          <w:szCs w:val="20"/>
          <w:lang w:val="fr-FR"/>
        </w:rPr>
        <w:t>:</w:t>
      </w:r>
      <w:proofErr w:type="gramEnd"/>
      <w:r w:rsidRPr="0007492D">
        <w:rPr>
          <w:b w:val="0"/>
          <w:bCs w:val="0"/>
          <w:color w:val="auto"/>
          <w:sz w:val="20"/>
          <w:szCs w:val="20"/>
          <w:lang w:val="fr-FR"/>
        </w:rPr>
        <w:t xml:space="preserve"> E</w:t>
      </w:r>
    </w:p>
    <w:p w14:paraId="4A2C79A8" w14:textId="77777777" w:rsidR="00A32382" w:rsidRPr="0007492D" w:rsidRDefault="00A32382">
      <w:pPr>
        <w:pStyle w:val="zzCover"/>
        <w:framePr w:hSpace="142" w:vSpace="142" w:wrap="auto" w:hAnchor="margin" w:yAlign="bottom"/>
        <w:spacing w:after="0"/>
        <w:jc w:val="left"/>
        <w:rPr>
          <w:b w:val="0"/>
          <w:bCs w:val="0"/>
          <w:color w:val="auto"/>
          <w:sz w:val="20"/>
          <w:szCs w:val="20"/>
          <w:lang w:val="fr-FR"/>
        </w:rPr>
      </w:pPr>
    </w:p>
    <w:p w14:paraId="2743F5F4" w14:textId="77777777" w:rsidR="00A32382" w:rsidRPr="0007492D" w:rsidRDefault="00A32382">
      <w:pPr>
        <w:rPr>
          <w:i/>
          <w:iCs/>
          <w:lang w:val="fr-FR"/>
        </w:rPr>
      </w:pPr>
      <w:r w:rsidRPr="0007492D">
        <w:rPr>
          <w:i/>
          <w:iCs/>
          <w:lang w:val="fr-FR"/>
        </w:rPr>
        <w:t>Élément introductif — Élément principal — Partie </w:t>
      </w:r>
      <w:proofErr w:type="gramStart"/>
      <w:r w:rsidRPr="0007492D">
        <w:rPr>
          <w:i/>
          <w:iCs/>
          <w:lang w:val="fr-FR"/>
        </w:rPr>
        <w:t>n:</w:t>
      </w:r>
      <w:proofErr w:type="gramEnd"/>
      <w:r w:rsidRPr="0007492D">
        <w:rPr>
          <w:i/>
          <w:iCs/>
          <w:lang w:val="fr-FR"/>
        </w:rPr>
        <w:t xml:space="preserve"> Titre de la partie</w:t>
      </w:r>
    </w:p>
    <w:p w14:paraId="753F55E6" w14:textId="77777777" w:rsidR="00A32382" w:rsidRPr="0007492D" w:rsidRDefault="00A32382">
      <w:pPr>
        <w:pStyle w:val="zzCover"/>
        <w:jc w:val="left"/>
        <w:rPr>
          <w:b w:val="0"/>
          <w:bCs w:val="0"/>
          <w:color w:val="auto"/>
          <w:sz w:val="20"/>
          <w:szCs w:val="20"/>
          <w:lang w:val="fr-FR"/>
        </w:rPr>
      </w:pPr>
    </w:p>
    <w:p w14:paraId="19CF449B"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3F879F16"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50EEF259"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79D414A0" w14:textId="77777777" w:rsidR="00FF003F" w:rsidRDefault="00FF003F">
      <w:r>
        <w:br w:type="page"/>
      </w:r>
    </w:p>
    <w:p w14:paraId="5828253A" w14:textId="77777777" w:rsidR="00A32382" w:rsidRPr="00BD083E" w:rsidRDefault="00A32382"/>
    <w:p w14:paraId="1728F984"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19F8EF7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7E071F50"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724928A9"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7BA9CB1C"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 xml:space="preserve">Case </w:t>
      </w:r>
      <w:proofErr w:type="spellStart"/>
      <w:r w:rsidRPr="00BD083E">
        <w:rPr>
          <w:i/>
          <w:iCs/>
          <w:color w:val="auto"/>
        </w:rPr>
        <w:t>postale</w:t>
      </w:r>
      <w:proofErr w:type="spellEnd"/>
      <w:r w:rsidRPr="00BD083E">
        <w:rPr>
          <w:i/>
          <w:iCs/>
          <w:color w:val="auto"/>
        </w:rPr>
        <w:t xml:space="preserve"> 56, CH-1211 Geneva 20</w:t>
      </w:r>
    </w:p>
    <w:p w14:paraId="3BE1EAC8"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64F8CD00"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37DD6ABE"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4454CA86"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03EA45CF"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4D84C27B" w14:textId="22D0768F" w:rsidR="00A32382"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32610160" w14:textId="4E7E86E8" w:rsidR="00924D6D" w:rsidRPr="00924D6D" w:rsidRDefault="00924D6D" w:rsidP="00924D6D"/>
    <w:p w14:paraId="670A539C" w14:textId="12368601" w:rsidR="00924D6D" w:rsidRPr="00924D6D" w:rsidRDefault="00924D6D" w:rsidP="00924D6D"/>
    <w:p w14:paraId="50BF9147" w14:textId="6035447B" w:rsidR="00924D6D" w:rsidRPr="00924D6D" w:rsidRDefault="00924D6D" w:rsidP="00924D6D"/>
    <w:p w14:paraId="76910DE7" w14:textId="35CF5459" w:rsidR="00924D6D" w:rsidRPr="00924D6D" w:rsidRDefault="00924D6D" w:rsidP="00924D6D"/>
    <w:p w14:paraId="6DE3B6DE" w14:textId="53EB4900" w:rsidR="00924D6D" w:rsidRPr="00924D6D" w:rsidRDefault="00924D6D" w:rsidP="00924D6D"/>
    <w:p w14:paraId="045C63A3" w14:textId="67672780" w:rsidR="00924D6D" w:rsidRPr="00924D6D" w:rsidRDefault="00924D6D" w:rsidP="00924D6D"/>
    <w:p w14:paraId="7B6337AE" w14:textId="285C1AC7" w:rsidR="00924D6D" w:rsidRPr="00924D6D" w:rsidRDefault="00924D6D" w:rsidP="00924D6D"/>
    <w:p w14:paraId="707C14D7" w14:textId="6338600F" w:rsidR="00924D6D" w:rsidRPr="00924D6D" w:rsidRDefault="00924D6D" w:rsidP="00924D6D"/>
    <w:p w14:paraId="04CA0548" w14:textId="553948DD" w:rsidR="00924D6D" w:rsidRPr="00924D6D" w:rsidRDefault="00924D6D" w:rsidP="00924D6D"/>
    <w:p w14:paraId="11AD187C" w14:textId="38910A7D" w:rsidR="00924D6D" w:rsidRPr="00924D6D" w:rsidRDefault="00924D6D" w:rsidP="00924D6D"/>
    <w:p w14:paraId="2F4C3527" w14:textId="199FE78C" w:rsidR="00924D6D" w:rsidRPr="00924D6D" w:rsidRDefault="00924D6D" w:rsidP="00924D6D"/>
    <w:p w14:paraId="26829930" w14:textId="7B3B8A2B" w:rsidR="00924D6D" w:rsidRPr="00924D6D" w:rsidRDefault="00924D6D" w:rsidP="00924D6D"/>
    <w:p w14:paraId="36309B9E" w14:textId="01CEC9F4" w:rsidR="00924D6D" w:rsidRPr="00924D6D" w:rsidRDefault="00924D6D" w:rsidP="00924D6D"/>
    <w:p w14:paraId="7526490A" w14:textId="58CCF5B3" w:rsidR="00924D6D" w:rsidRPr="00924D6D" w:rsidRDefault="00924D6D" w:rsidP="00924D6D">
      <w:pPr>
        <w:tabs>
          <w:tab w:val="left" w:pos="8444"/>
        </w:tabs>
      </w:pPr>
      <w:r>
        <w:tab/>
      </w:r>
    </w:p>
    <w:p w14:paraId="7925CFEE" w14:textId="77777777" w:rsidR="00A32382" w:rsidRDefault="00A32382">
      <w:pPr>
        <w:pStyle w:val="zzContents"/>
        <w:tabs>
          <w:tab w:val="right" w:pos="9752"/>
        </w:tabs>
      </w:pPr>
      <w:r>
        <w:lastRenderedPageBreak/>
        <w:t>Contents</w:t>
      </w:r>
      <w:r>
        <w:tab/>
      </w:r>
      <w:r>
        <w:rPr>
          <w:b w:val="0"/>
          <w:bCs w:val="0"/>
          <w:sz w:val="20"/>
          <w:szCs w:val="20"/>
        </w:rPr>
        <w:t>Page</w:t>
      </w:r>
    </w:p>
    <w:p w14:paraId="14FACFFD" w14:textId="2F858616" w:rsidR="00166BD5" w:rsidRDefault="003E6398">
      <w:pPr>
        <w:pStyle w:val="TOC1"/>
        <w:rPr>
          <w:b w:val="0"/>
          <w:bCs w:val="0"/>
          <w:sz w:val="24"/>
          <w:szCs w:val="24"/>
          <w:lang w:val="en-CA"/>
        </w:rPr>
      </w:pPr>
      <w:r>
        <w:fldChar w:fldCharType="begin"/>
      </w:r>
      <w:r w:rsidR="00A32382">
        <w:instrText xml:space="preserve"> TOC \o "1-2" \f \h \z \u </w:instrText>
      </w:r>
      <w:r>
        <w:fldChar w:fldCharType="separate"/>
      </w:r>
      <w:hyperlink w:anchor="_Toc2099570" w:history="1">
        <w:r w:rsidR="00166BD5" w:rsidRPr="002E364E">
          <w:rPr>
            <w:rStyle w:val="Hyperlink"/>
          </w:rPr>
          <w:t>Foreword</w:t>
        </w:r>
        <w:r w:rsidR="00166BD5">
          <w:rPr>
            <w:webHidden/>
          </w:rPr>
          <w:tab/>
        </w:r>
        <w:r w:rsidR="00166BD5">
          <w:rPr>
            <w:webHidden/>
          </w:rPr>
          <w:fldChar w:fldCharType="begin"/>
        </w:r>
        <w:r w:rsidR="00166BD5">
          <w:rPr>
            <w:webHidden/>
          </w:rPr>
          <w:instrText xml:space="preserve"> PAGEREF _Toc2099570 \h </w:instrText>
        </w:r>
        <w:r w:rsidR="00166BD5">
          <w:rPr>
            <w:webHidden/>
          </w:rPr>
        </w:r>
        <w:r w:rsidR="00166BD5">
          <w:rPr>
            <w:webHidden/>
          </w:rPr>
          <w:fldChar w:fldCharType="separate"/>
        </w:r>
        <w:r w:rsidR="00924D6D">
          <w:rPr>
            <w:webHidden/>
          </w:rPr>
          <w:t>v</w:t>
        </w:r>
        <w:r w:rsidR="00166BD5">
          <w:rPr>
            <w:webHidden/>
          </w:rPr>
          <w:fldChar w:fldCharType="end"/>
        </w:r>
      </w:hyperlink>
    </w:p>
    <w:p w14:paraId="7509D52E" w14:textId="33328537" w:rsidR="00166BD5" w:rsidRDefault="00AF4054">
      <w:pPr>
        <w:pStyle w:val="TOC1"/>
        <w:rPr>
          <w:b w:val="0"/>
          <w:bCs w:val="0"/>
          <w:sz w:val="24"/>
          <w:szCs w:val="24"/>
          <w:lang w:val="en-CA"/>
        </w:rPr>
      </w:pPr>
      <w:hyperlink w:anchor="_Toc2099571" w:history="1">
        <w:r w:rsidR="00166BD5" w:rsidRPr="002E364E">
          <w:rPr>
            <w:rStyle w:val="Hyperlink"/>
          </w:rPr>
          <w:t>Introduction</w:t>
        </w:r>
        <w:r w:rsidR="00166BD5">
          <w:rPr>
            <w:webHidden/>
          </w:rPr>
          <w:tab/>
        </w:r>
        <w:r w:rsidR="00166BD5">
          <w:rPr>
            <w:webHidden/>
          </w:rPr>
          <w:fldChar w:fldCharType="begin"/>
        </w:r>
        <w:r w:rsidR="00166BD5">
          <w:rPr>
            <w:webHidden/>
          </w:rPr>
          <w:instrText xml:space="preserve"> PAGEREF _Toc2099571 \h </w:instrText>
        </w:r>
        <w:r w:rsidR="00166BD5">
          <w:rPr>
            <w:webHidden/>
          </w:rPr>
        </w:r>
        <w:r w:rsidR="00166BD5">
          <w:rPr>
            <w:webHidden/>
          </w:rPr>
          <w:fldChar w:fldCharType="separate"/>
        </w:r>
        <w:r w:rsidR="00924D6D">
          <w:rPr>
            <w:webHidden/>
          </w:rPr>
          <w:t>vii</w:t>
        </w:r>
        <w:r w:rsidR="00166BD5">
          <w:rPr>
            <w:webHidden/>
          </w:rPr>
          <w:fldChar w:fldCharType="end"/>
        </w:r>
      </w:hyperlink>
    </w:p>
    <w:p w14:paraId="15442F5D" w14:textId="4CD8F4EF" w:rsidR="00166BD5" w:rsidRDefault="00AF4054">
      <w:pPr>
        <w:pStyle w:val="TOC1"/>
        <w:rPr>
          <w:b w:val="0"/>
          <w:bCs w:val="0"/>
          <w:sz w:val="24"/>
          <w:szCs w:val="24"/>
          <w:lang w:val="en-CA"/>
        </w:rPr>
      </w:pPr>
      <w:hyperlink w:anchor="_Toc2099572" w:history="1">
        <w:r w:rsidR="00166BD5" w:rsidRPr="002E364E">
          <w:rPr>
            <w:rStyle w:val="Hyperlink"/>
          </w:rPr>
          <w:t>1. Scope</w:t>
        </w:r>
        <w:r w:rsidR="00166BD5">
          <w:rPr>
            <w:webHidden/>
          </w:rPr>
          <w:tab/>
        </w:r>
        <w:r w:rsidR="00166BD5">
          <w:rPr>
            <w:webHidden/>
          </w:rPr>
          <w:fldChar w:fldCharType="begin"/>
        </w:r>
        <w:r w:rsidR="00166BD5">
          <w:rPr>
            <w:webHidden/>
          </w:rPr>
          <w:instrText xml:space="preserve"> PAGEREF _Toc2099572 \h </w:instrText>
        </w:r>
        <w:r w:rsidR="00166BD5">
          <w:rPr>
            <w:webHidden/>
          </w:rPr>
        </w:r>
        <w:r w:rsidR="00166BD5">
          <w:rPr>
            <w:webHidden/>
          </w:rPr>
          <w:fldChar w:fldCharType="separate"/>
        </w:r>
        <w:r w:rsidR="00924D6D">
          <w:rPr>
            <w:webHidden/>
          </w:rPr>
          <w:t>8</w:t>
        </w:r>
        <w:r w:rsidR="00166BD5">
          <w:rPr>
            <w:webHidden/>
          </w:rPr>
          <w:fldChar w:fldCharType="end"/>
        </w:r>
      </w:hyperlink>
    </w:p>
    <w:p w14:paraId="73D9BAC1" w14:textId="462F230A" w:rsidR="00166BD5" w:rsidRDefault="00AF4054">
      <w:pPr>
        <w:pStyle w:val="TOC1"/>
        <w:rPr>
          <w:b w:val="0"/>
          <w:bCs w:val="0"/>
          <w:sz w:val="24"/>
          <w:szCs w:val="24"/>
          <w:lang w:val="en-CA"/>
        </w:rPr>
      </w:pPr>
      <w:hyperlink w:anchor="_Toc2099573" w:history="1">
        <w:r w:rsidR="00166BD5" w:rsidRPr="002E364E">
          <w:rPr>
            <w:rStyle w:val="Hyperlink"/>
          </w:rPr>
          <w:t>2. Normative references</w:t>
        </w:r>
        <w:r w:rsidR="00166BD5">
          <w:rPr>
            <w:webHidden/>
          </w:rPr>
          <w:tab/>
        </w:r>
        <w:r w:rsidR="00166BD5">
          <w:rPr>
            <w:webHidden/>
          </w:rPr>
          <w:fldChar w:fldCharType="begin"/>
        </w:r>
        <w:r w:rsidR="00166BD5">
          <w:rPr>
            <w:webHidden/>
          </w:rPr>
          <w:instrText xml:space="preserve"> PAGEREF _Toc2099573 \h </w:instrText>
        </w:r>
        <w:r w:rsidR="00166BD5">
          <w:rPr>
            <w:webHidden/>
          </w:rPr>
        </w:r>
        <w:r w:rsidR="00166BD5">
          <w:rPr>
            <w:webHidden/>
          </w:rPr>
          <w:fldChar w:fldCharType="separate"/>
        </w:r>
        <w:r w:rsidR="00924D6D">
          <w:rPr>
            <w:webHidden/>
          </w:rPr>
          <w:t>8</w:t>
        </w:r>
        <w:r w:rsidR="00166BD5">
          <w:rPr>
            <w:webHidden/>
          </w:rPr>
          <w:fldChar w:fldCharType="end"/>
        </w:r>
      </w:hyperlink>
    </w:p>
    <w:p w14:paraId="02DE7242" w14:textId="13EC3493" w:rsidR="00166BD5" w:rsidRDefault="00AF4054">
      <w:pPr>
        <w:pStyle w:val="TOC1"/>
        <w:rPr>
          <w:b w:val="0"/>
          <w:bCs w:val="0"/>
          <w:sz w:val="24"/>
          <w:szCs w:val="24"/>
          <w:lang w:val="en-CA"/>
        </w:rPr>
      </w:pPr>
      <w:hyperlink w:anchor="_Toc2099574" w:history="1">
        <w:r w:rsidR="00166BD5" w:rsidRPr="002E364E">
          <w:rPr>
            <w:rStyle w:val="Hyperlink"/>
          </w:rPr>
          <w:t>3. Terms and definitions, symbols and conventions</w:t>
        </w:r>
        <w:r w:rsidR="00166BD5">
          <w:rPr>
            <w:webHidden/>
          </w:rPr>
          <w:tab/>
        </w:r>
        <w:r w:rsidR="00166BD5">
          <w:rPr>
            <w:webHidden/>
          </w:rPr>
          <w:fldChar w:fldCharType="begin"/>
        </w:r>
        <w:r w:rsidR="00166BD5">
          <w:rPr>
            <w:webHidden/>
          </w:rPr>
          <w:instrText xml:space="preserve"> PAGEREF _Toc2099574 \h </w:instrText>
        </w:r>
        <w:r w:rsidR="00166BD5">
          <w:rPr>
            <w:webHidden/>
          </w:rPr>
        </w:r>
        <w:r w:rsidR="00166BD5">
          <w:rPr>
            <w:webHidden/>
          </w:rPr>
          <w:fldChar w:fldCharType="separate"/>
        </w:r>
        <w:r w:rsidR="00924D6D">
          <w:rPr>
            <w:webHidden/>
          </w:rPr>
          <w:t>8</w:t>
        </w:r>
        <w:r w:rsidR="00166BD5">
          <w:rPr>
            <w:webHidden/>
          </w:rPr>
          <w:fldChar w:fldCharType="end"/>
        </w:r>
      </w:hyperlink>
    </w:p>
    <w:p w14:paraId="2AD1F012" w14:textId="719A0B66" w:rsidR="00166BD5" w:rsidRDefault="00AF4054">
      <w:pPr>
        <w:pStyle w:val="TOC2"/>
        <w:rPr>
          <w:b w:val="0"/>
          <w:bCs w:val="0"/>
          <w:sz w:val="24"/>
          <w:szCs w:val="24"/>
          <w:lang w:val="en-CA"/>
        </w:rPr>
      </w:pPr>
      <w:hyperlink w:anchor="_Toc2099575" w:history="1">
        <w:r w:rsidR="00166BD5" w:rsidRPr="002E364E">
          <w:rPr>
            <w:rStyle w:val="Hyperlink"/>
          </w:rPr>
          <w:t>3.1 Terms and definitions</w:t>
        </w:r>
        <w:r w:rsidR="00166BD5">
          <w:rPr>
            <w:webHidden/>
          </w:rPr>
          <w:tab/>
        </w:r>
        <w:r w:rsidR="00166BD5">
          <w:rPr>
            <w:webHidden/>
          </w:rPr>
          <w:fldChar w:fldCharType="begin"/>
        </w:r>
        <w:r w:rsidR="00166BD5">
          <w:rPr>
            <w:webHidden/>
          </w:rPr>
          <w:instrText xml:space="preserve"> PAGEREF _Toc2099575 \h </w:instrText>
        </w:r>
        <w:r w:rsidR="00166BD5">
          <w:rPr>
            <w:webHidden/>
          </w:rPr>
        </w:r>
        <w:r w:rsidR="00166BD5">
          <w:rPr>
            <w:webHidden/>
          </w:rPr>
          <w:fldChar w:fldCharType="separate"/>
        </w:r>
        <w:r w:rsidR="00924D6D">
          <w:rPr>
            <w:webHidden/>
          </w:rPr>
          <w:t>8</w:t>
        </w:r>
        <w:r w:rsidR="00166BD5">
          <w:rPr>
            <w:webHidden/>
          </w:rPr>
          <w:fldChar w:fldCharType="end"/>
        </w:r>
      </w:hyperlink>
    </w:p>
    <w:p w14:paraId="52F3AED1" w14:textId="464DD448" w:rsidR="00166BD5" w:rsidRDefault="00AF4054">
      <w:pPr>
        <w:pStyle w:val="TOC1"/>
        <w:rPr>
          <w:b w:val="0"/>
          <w:bCs w:val="0"/>
          <w:sz w:val="24"/>
          <w:szCs w:val="24"/>
          <w:lang w:val="en-CA"/>
        </w:rPr>
      </w:pPr>
      <w:hyperlink w:anchor="_Toc2099576" w:history="1">
        <w:r w:rsidR="00166BD5" w:rsidRPr="002E364E">
          <w:rPr>
            <w:rStyle w:val="Hyperlink"/>
          </w:rPr>
          <w:t>4. Language concepts</w:t>
        </w:r>
        <w:r w:rsidR="00166BD5">
          <w:rPr>
            <w:webHidden/>
          </w:rPr>
          <w:tab/>
        </w:r>
        <w:r w:rsidR="00166BD5">
          <w:rPr>
            <w:webHidden/>
          </w:rPr>
          <w:fldChar w:fldCharType="begin"/>
        </w:r>
        <w:r w:rsidR="00166BD5">
          <w:rPr>
            <w:webHidden/>
          </w:rPr>
          <w:instrText xml:space="preserve"> PAGEREF _Toc2099576 \h </w:instrText>
        </w:r>
        <w:r w:rsidR="00166BD5">
          <w:rPr>
            <w:webHidden/>
          </w:rPr>
        </w:r>
        <w:r w:rsidR="00166BD5">
          <w:rPr>
            <w:webHidden/>
          </w:rPr>
          <w:fldChar w:fldCharType="separate"/>
        </w:r>
        <w:r w:rsidR="00924D6D">
          <w:rPr>
            <w:webHidden/>
          </w:rPr>
          <w:t>14</w:t>
        </w:r>
        <w:r w:rsidR="00166BD5">
          <w:rPr>
            <w:webHidden/>
          </w:rPr>
          <w:fldChar w:fldCharType="end"/>
        </w:r>
      </w:hyperlink>
    </w:p>
    <w:p w14:paraId="69867552" w14:textId="48616168" w:rsidR="00166BD5" w:rsidRDefault="00AF4054">
      <w:pPr>
        <w:pStyle w:val="TOC1"/>
        <w:rPr>
          <w:b w:val="0"/>
          <w:bCs w:val="0"/>
          <w:sz w:val="24"/>
          <w:szCs w:val="24"/>
          <w:lang w:val="en-CA"/>
        </w:rPr>
      </w:pPr>
      <w:hyperlink w:anchor="_Toc2099577" w:history="1">
        <w:r w:rsidR="00166BD5" w:rsidRPr="002E364E">
          <w:rPr>
            <w:rStyle w:val="Hyperlink"/>
          </w:rPr>
          <w:t xml:space="preserve">5. </w:t>
        </w:r>
        <w:r w:rsidR="00166BD5" w:rsidRPr="002E364E">
          <w:rPr>
            <w:rStyle w:val="Hyperlink"/>
            <w:rFonts w:cs="Calibri"/>
            <w:lang w:val="en"/>
          </w:rPr>
          <w:t>Avoiding programming language vulnerabilities in C</w:t>
        </w:r>
        <w:r w:rsidR="00166BD5">
          <w:rPr>
            <w:webHidden/>
          </w:rPr>
          <w:tab/>
        </w:r>
        <w:r w:rsidR="00166BD5">
          <w:rPr>
            <w:webHidden/>
          </w:rPr>
          <w:fldChar w:fldCharType="begin"/>
        </w:r>
        <w:r w:rsidR="00166BD5">
          <w:rPr>
            <w:webHidden/>
          </w:rPr>
          <w:instrText xml:space="preserve"> PAGEREF _Toc2099577 \h </w:instrText>
        </w:r>
        <w:r w:rsidR="00166BD5">
          <w:rPr>
            <w:webHidden/>
          </w:rPr>
        </w:r>
        <w:r w:rsidR="00166BD5">
          <w:rPr>
            <w:webHidden/>
          </w:rPr>
          <w:fldChar w:fldCharType="separate"/>
        </w:r>
        <w:r w:rsidR="00924D6D">
          <w:rPr>
            <w:webHidden/>
          </w:rPr>
          <w:t>14</w:t>
        </w:r>
        <w:r w:rsidR="00166BD5">
          <w:rPr>
            <w:webHidden/>
          </w:rPr>
          <w:fldChar w:fldCharType="end"/>
        </w:r>
      </w:hyperlink>
    </w:p>
    <w:p w14:paraId="664FAC1E" w14:textId="4347957B" w:rsidR="00166BD5" w:rsidRDefault="00AF4054">
      <w:pPr>
        <w:pStyle w:val="TOC1"/>
        <w:rPr>
          <w:b w:val="0"/>
          <w:bCs w:val="0"/>
          <w:sz w:val="24"/>
          <w:szCs w:val="24"/>
          <w:lang w:val="en-CA"/>
        </w:rPr>
      </w:pPr>
      <w:hyperlink w:anchor="_Toc2099578" w:history="1">
        <w:r w:rsidR="00166BD5" w:rsidRPr="002E364E">
          <w:rPr>
            <w:rStyle w:val="Hyperlink"/>
          </w:rPr>
          <w:t>6. Specific Guidance for C Vulnerabilities</w:t>
        </w:r>
        <w:r w:rsidR="00166BD5">
          <w:rPr>
            <w:webHidden/>
          </w:rPr>
          <w:tab/>
        </w:r>
        <w:r w:rsidR="00166BD5">
          <w:rPr>
            <w:webHidden/>
          </w:rPr>
          <w:fldChar w:fldCharType="begin"/>
        </w:r>
        <w:r w:rsidR="00166BD5">
          <w:rPr>
            <w:webHidden/>
          </w:rPr>
          <w:instrText xml:space="preserve"> PAGEREF _Toc2099578 \h </w:instrText>
        </w:r>
        <w:r w:rsidR="00166BD5">
          <w:rPr>
            <w:webHidden/>
          </w:rPr>
        </w:r>
        <w:r w:rsidR="00166BD5">
          <w:rPr>
            <w:webHidden/>
          </w:rPr>
          <w:fldChar w:fldCharType="separate"/>
        </w:r>
        <w:r w:rsidR="00924D6D">
          <w:rPr>
            <w:webHidden/>
          </w:rPr>
          <w:t>16</w:t>
        </w:r>
        <w:r w:rsidR="00166BD5">
          <w:rPr>
            <w:webHidden/>
          </w:rPr>
          <w:fldChar w:fldCharType="end"/>
        </w:r>
      </w:hyperlink>
    </w:p>
    <w:p w14:paraId="198AF93B" w14:textId="6F4F4346" w:rsidR="00166BD5" w:rsidRDefault="00AF4054">
      <w:pPr>
        <w:pStyle w:val="TOC2"/>
        <w:rPr>
          <w:b w:val="0"/>
          <w:bCs w:val="0"/>
          <w:sz w:val="24"/>
          <w:szCs w:val="24"/>
          <w:lang w:val="en-CA"/>
        </w:rPr>
      </w:pPr>
      <w:hyperlink w:anchor="_Toc2099579" w:history="1">
        <w:r w:rsidR="00166BD5" w:rsidRPr="002E364E">
          <w:rPr>
            <w:rStyle w:val="Hyperlink"/>
          </w:rPr>
          <w:t>6.1 General</w:t>
        </w:r>
        <w:r w:rsidR="00166BD5">
          <w:rPr>
            <w:webHidden/>
          </w:rPr>
          <w:tab/>
        </w:r>
        <w:r w:rsidR="00166BD5">
          <w:rPr>
            <w:webHidden/>
          </w:rPr>
          <w:fldChar w:fldCharType="begin"/>
        </w:r>
        <w:r w:rsidR="00166BD5">
          <w:rPr>
            <w:webHidden/>
          </w:rPr>
          <w:instrText xml:space="preserve"> PAGEREF _Toc2099579 \h </w:instrText>
        </w:r>
        <w:r w:rsidR="00166BD5">
          <w:rPr>
            <w:webHidden/>
          </w:rPr>
        </w:r>
        <w:r w:rsidR="00166BD5">
          <w:rPr>
            <w:webHidden/>
          </w:rPr>
          <w:fldChar w:fldCharType="separate"/>
        </w:r>
        <w:r w:rsidR="00924D6D">
          <w:rPr>
            <w:webHidden/>
          </w:rPr>
          <w:t>16</w:t>
        </w:r>
        <w:r w:rsidR="00166BD5">
          <w:rPr>
            <w:webHidden/>
          </w:rPr>
          <w:fldChar w:fldCharType="end"/>
        </w:r>
      </w:hyperlink>
    </w:p>
    <w:p w14:paraId="0388095B" w14:textId="552205B4" w:rsidR="00166BD5" w:rsidRDefault="00AF4054">
      <w:pPr>
        <w:pStyle w:val="TOC2"/>
        <w:rPr>
          <w:b w:val="0"/>
          <w:bCs w:val="0"/>
          <w:sz w:val="24"/>
          <w:szCs w:val="24"/>
          <w:lang w:val="en-CA"/>
        </w:rPr>
      </w:pPr>
      <w:hyperlink w:anchor="_Toc2099580" w:history="1">
        <w:r w:rsidR="00166BD5" w:rsidRPr="002E364E">
          <w:rPr>
            <w:rStyle w:val="Hyperlink"/>
            <w:lang w:bidi="en-US"/>
          </w:rPr>
          <w:t>6.2 Type system [IHN]</w:t>
        </w:r>
        <w:r w:rsidR="00166BD5">
          <w:rPr>
            <w:webHidden/>
          </w:rPr>
          <w:tab/>
        </w:r>
        <w:r w:rsidR="00166BD5">
          <w:rPr>
            <w:webHidden/>
          </w:rPr>
          <w:fldChar w:fldCharType="begin"/>
        </w:r>
        <w:r w:rsidR="00166BD5">
          <w:rPr>
            <w:webHidden/>
          </w:rPr>
          <w:instrText xml:space="preserve"> PAGEREF _Toc2099580 \h </w:instrText>
        </w:r>
        <w:r w:rsidR="00166BD5">
          <w:rPr>
            <w:webHidden/>
          </w:rPr>
        </w:r>
        <w:r w:rsidR="00166BD5">
          <w:rPr>
            <w:webHidden/>
          </w:rPr>
          <w:fldChar w:fldCharType="separate"/>
        </w:r>
        <w:r w:rsidR="00924D6D">
          <w:rPr>
            <w:webHidden/>
          </w:rPr>
          <w:t>16</w:t>
        </w:r>
        <w:r w:rsidR="00166BD5">
          <w:rPr>
            <w:webHidden/>
          </w:rPr>
          <w:fldChar w:fldCharType="end"/>
        </w:r>
      </w:hyperlink>
    </w:p>
    <w:p w14:paraId="14DB8F06" w14:textId="15CFB45F" w:rsidR="00166BD5" w:rsidRDefault="00AF4054">
      <w:pPr>
        <w:pStyle w:val="TOC2"/>
        <w:rPr>
          <w:b w:val="0"/>
          <w:bCs w:val="0"/>
          <w:sz w:val="24"/>
          <w:szCs w:val="24"/>
          <w:lang w:val="en-CA"/>
        </w:rPr>
      </w:pPr>
      <w:hyperlink w:anchor="_Toc2099581" w:history="1">
        <w:r w:rsidR="00166BD5" w:rsidRPr="002E364E">
          <w:rPr>
            <w:rStyle w:val="Hyperlink"/>
            <w:lang w:bidi="en-US"/>
          </w:rPr>
          <w:t>6.3 Bit representations [STR]</w:t>
        </w:r>
        <w:r w:rsidR="00166BD5">
          <w:rPr>
            <w:webHidden/>
          </w:rPr>
          <w:tab/>
        </w:r>
        <w:r w:rsidR="00166BD5">
          <w:rPr>
            <w:webHidden/>
          </w:rPr>
          <w:fldChar w:fldCharType="begin"/>
        </w:r>
        <w:r w:rsidR="00166BD5">
          <w:rPr>
            <w:webHidden/>
          </w:rPr>
          <w:instrText xml:space="preserve"> PAGEREF _Toc2099581 \h </w:instrText>
        </w:r>
        <w:r w:rsidR="00166BD5">
          <w:rPr>
            <w:webHidden/>
          </w:rPr>
        </w:r>
        <w:r w:rsidR="00166BD5">
          <w:rPr>
            <w:webHidden/>
          </w:rPr>
          <w:fldChar w:fldCharType="separate"/>
        </w:r>
        <w:r w:rsidR="00924D6D">
          <w:rPr>
            <w:webHidden/>
          </w:rPr>
          <w:t>17</w:t>
        </w:r>
        <w:r w:rsidR="00166BD5">
          <w:rPr>
            <w:webHidden/>
          </w:rPr>
          <w:fldChar w:fldCharType="end"/>
        </w:r>
      </w:hyperlink>
    </w:p>
    <w:p w14:paraId="460A9E0A" w14:textId="384B38A0" w:rsidR="00166BD5" w:rsidRDefault="00AF4054">
      <w:pPr>
        <w:pStyle w:val="TOC2"/>
        <w:rPr>
          <w:b w:val="0"/>
          <w:bCs w:val="0"/>
          <w:sz w:val="24"/>
          <w:szCs w:val="24"/>
          <w:lang w:val="en-CA"/>
        </w:rPr>
      </w:pPr>
      <w:hyperlink w:anchor="_Toc2099582" w:history="1">
        <w:r w:rsidR="00166BD5" w:rsidRPr="002E364E">
          <w:rPr>
            <w:rStyle w:val="Hyperlink"/>
            <w:lang w:bidi="en-US"/>
          </w:rPr>
          <w:t>6.4 Floating-point arithmetic [PLF]</w:t>
        </w:r>
        <w:r w:rsidR="00166BD5">
          <w:rPr>
            <w:webHidden/>
          </w:rPr>
          <w:tab/>
        </w:r>
        <w:r w:rsidR="00166BD5">
          <w:rPr>
            <w:webHidden/>
          </w:rPr>
          <w:fldChar w:fldCharType="begin"/>
        </w:r>
        <w:r w:rsidR="00166BD5">
          <w:rPr>
            <w:webHidden/>
          </w:rPr>
          <w:instrText xml:space="preserve"> PAGEREF _Toc2099582 \h </w:instrText>
        </w:r>
        <w:r w:rsidR="00166BD5">
          <w:rPr>
            <w:webHidden/>
          </w:rPr>
        </w:r>
        <w:r w:rsidR="00166BD5">
          <w:rPr>
            <w:webHidden/>
          </w:rPr>
          <w:fldChar w:fldCharType="separate"/>
        </w:r>
        <w:r w:rsidR="00924D6D">
          <w:rPr>
            <w:webHidden/>
          </w:rPr>
          <w:t>18</w:t>
        </w:r>
        <w:r w:rsidR="00166BD5">
          <w:rPr>
            <w:webHidden/>
          </w:rPr>
          <w:fldChar w:fldCharType="end"/>
        </w:r>
      </w:hyperlink>
    </w:p>
    <w:p w14:paraId="205DBCB4" w14:textId="70AAA727" w:rsidR="00166BD5" w:rsidRDefault="00AF4054">
      <w:pPr>
        <w:pStyle w:val="TOC2"/>
        <w:rPr>
          <w:b w:val="0"/>
          <w:bCs w:val="0"/>
          <w:sz w:val="24"/>
          <w:szCs w:val="24"/>
          <w:lang w:val="en-CA"/>
        </w:rPr>
      </w:pPr>
      <w:hyperlink w:anchor="_Toc2099583" w:history="1">
        <w:r w:rsidR="00166BD5" w:rsidRPr="002E364E">
          <w:rPr>
            <w:rStyle w:val="Hyperlink"/>
            <w:lang w:bidi="en-US"/>
          </w:rPr>
          <w:t>6.5 Enumerator issues [CCB]</w:t>
        </w:r>
        <w:r w:rsidR="00166BD5">
          <w:rPr>
            <w:webHidden/>
          </w:rPr>
          <w:tab/>
        </w:r>
        <w:r w:rsidR="00166BD5">
          <w:rPr>
            <w:webHidden/>
          </w:rPr>
          <w:fldChar w:fldCharType="begin"/>
        </w:r>
        <w:r w:rsidR="00166BD5">
          <w:rPr>
            <w:webHidden/>
          </w:rPr>
          <w:instrText xml:space="preserve"> PAGEREF _Toc2099583 \h </w:instrText>
        </w:r>
        <w:r w:rsidR="00166BD5">
          <w:rPr>
            <w:webHidden/>
          </w:rPr>
        </w:r>
        <w:r w:rsidR="00166BD5">
          <w:rPr>
            <w:webHidden/>
          </w:rPr>
          <w:fldChar w:fldCharType="separate"/>
        </w:r>
        <w:r w:rsidR="00924D6D">
          <w:rPr>
            <w:webHidden/>
          </w:rPr>
          <w:t>18</w:t>
        </w:r>
        <w:r w:rsidR="00166BD5">
          <w:rPr>
            <w:webHidden/>
          </w:rPr>
          <w:fldChar w:fldCharType="end"/>
        </w:r>
      </w:hyperlink>
    </w:p>
    <w:p w14:paraId="471CFB6A" w14:textId="46CAA206" w:rsidR="00166BD5" w:rsidRDefault="00AF4054">
      <w:pPr>
        <w:pStyle w:val="TOC2"/>
        <w:rPr>
          <w:b w:val="0"/>
          <w:bCs w:val="0"/>
          <w:sz w:val="24"/>
          <w:szCs w:val="24"/>
          <w:lang w:val="en-CA"/>
        </w:rPr>
      </w:pPr>
      <w:hyperlink w:anchor="_Toc2099584" w:history="1">
        <w:r w:rsidR="00166BD5" w:rsidRPr="002E364E">
          <w:rPr>
            <w:rStyle w:val="Hyperlink"/>
            <w:lang w:bidi="en-US"/>
          </w:rPr>
          <w:t>6.6 Conversion errors [FLC]</w:t>
        </w:r>
        <w:r w:rsidR="00166BD5">
          <w:rPr>
            <w:webHidden/>
          </w:rPr>
          <w:tab/>
        </w:r>
        <w:r w:rsidR="00166BD5">
          <w:rPr>
            <w:webHidden/>
          </w:rPr>
          <w:fldChar w:fldCharType="begin"/>
        </w:r>
        <w:r w:rsidR="00166BD5">
          <w:rPr>
            <w:webHidden/>
          </w:rPr>
          <w:instrText xml:space="preserve"> PAGEREF _Toc2099584 \h </w:instrText>
        </w:r>
        <w:r w:rsidR="00166BD5">
          <w:rPr>
            <w:webHidden/>
          </w:rPr>
        </w:r>
        <w:r w:rsidR="00166BD5">
          <w:rPr>
            <w:webHidden/>
          </w:rPr>
          <w:fldChar w:fldCharType="separate"/>
        </w:r>
        <w:r w:rsidR="00924D6D">
          <w:rPr>
            <w:webHidden/>
          </w:rPr>
          <w:t>20</w:t>
        </w:r>
        <w:r w:rsidR="00166BD5">
          <w:rPr>
            <w:webHidden/>
          </w:rPr>
          <w:fldChar w:fldCharType="end"/>
        </w:r>
      </w:hyperlink>
    </w:p>
    <w:p w14:paraId="3DE5E9EC" w14:textId="05EC273E" w:rsidR="00166BD5" w:rsidRDefault="00AF4054">
      <w:pPr>
        <w:pStyle w:val="TOC2"/>
        <w:rPr>
          <w:b w:val="0"/>
          <w:bCs w:val="0"/>
          <w:sz w:val="24"/>
          <w:szCs w:val="24"/>
          <w:lang w:val="en-CA"/>
        </w:rPr>
      </w:pPr>
      <w:hyperlink w:anchor="_Toc2099585" w:history="1">
        <w:r w:rsidR="00166BD5" w:rsidRPr="002E364E">
          <w:rPr>
            <w:rStyle w:val="Hyperlink"/>
            <w:lang w:bidi="en-US"/>
          </w:rPr>
          <w:t>6.7 String termination [CJM]</w:t>
        </w:r>
        <w:r w:rsidR="00166BD5">
          <w:rPr>
            <w:webHidden/>
          </w:rPr>
          <w:tab/>
        </w:r>
        <w:r w:rsidR="00166BD5">
          <w:rPr>
            <w:webHidden/>
          </w:rPr>
          <w:fldChar w:fldCharType="begin"/>
        </w:r>
        <w:r w:rsidR="00166BD5">
          <w:rPr>
            <w:webHidden/>
          </w:rPr>
          <w:instrText xml:space="preserve"> PAGEREF _Toc2099585 \h </w:instrText>
        </w:r>
        <w:r w:rsidR="00166BD5">
          <w:rPr>
            <w:webHidden/>
          </w:rPr>
        </w:r>
        <w:r w:rsidR="00166BD5">
          <w:rPr>
            <w:webHidden/>
          </w:rPr>
          <w:fldChar w:fldCharType="separate"/>
        </w:r>
        <w:r w:rsidR="00924D6D">
          <w:rPr>
            <w:webHidden/>
          </w:rPr>
          <w:t>22</w:t>
        </w:r>
        <w:r w:rsidR="00166BD5">
          <w:rPr>
            <w:webHidden/>
          </w:rPr>
          <w:fldChar w:fldCharType="end"/>
        </w:r>
      </w:hyperlink>
    </w:p>
    <w:p w14:paraId="384BE976" w14:textId="4E8C0FD1" w:rsidR="00166BD5" w:rsidRDefault="00AF4054">
      <w:pPr>
        <w:pStyle w:val="TOC2"/>
        <w:rPr>
          <w:b w:val="0"/>
          <w:bCs w:val="0"/>
          <w:sz w:val="24"/>
          <w:szCs w:val="24"/>
          <w:lang w:val="en-CA"/>
        </w:rPr>
      </w:pPr>
      <w:hyperlink w:anchor="_Toc2099586" w:history="1">
        <w:r w:rsidR="00166BD5" w:rsidRPr="002E364E">
          <w:rPr>
            <w:rStyle w:val="Hyperlink"/>
            <w:lang w:bidi="en-US"/>
          </w:rPr>
          <w:t>6.8 Buffer boundary violation (buffer overflow) [HCB]</w:t>
        </w:r>
        <w:r w:rsidR="00166BD5">
          <w:rPr>
            <w:webHidden/>
          </w:rPr>
          <w:tab/>
        </w:r>
        <w:r w:rsidR="00166BD5">
          <w:rPr>
            <w:webHidden/>
          </w:rPr>
          <w:fldChar w:fldCharType="begin"/>
        </w:r>
        <w:r w:rsidR="00166BD5">
          <w:rPr>
            <w:webHidden/>
          </w:rPr>
          <w:instrText xml:space="preserve"> PAGEREF _Toc2099586 \h </w:instrText>
        </w:r>
        <w:r w:rsidR="00166BD5">
          <w:rPr>
            <w:webHidden/>
          </w:rPr>
        </w:r>
        <w:r w:rsidR="00166BD5">
          <w:rPr>
            <w:webHidden/>
          </w:rPr>
          <w:fldChar w:fldCharType="separate"/>
        </w:r>
        <w:r w:rsidR="00924D6D">
          <w:rPr>
            <w:webHidden/>
          </w:rPr>
          <w:t>23</w:t>
        </w:r>
        <w:r w:rsidR="00166BD5">
          <w:rPr>
            <w:webHidden/>
          </w:rPr>
          <w:fldChar w:fldCharType="end"/>
        </w:r>
      </w:hyperlink>
    </w:p>
    <w:p w14:paraId="53482ED4" w14:textId="4E54A359" w:rsidR="00166BD5" w:rsidRDefault="00AF4054">
      <w:pPr>
        <w:pStyle w:val="TOC2"/>
        <w:rPr>
          <w:b w:val="0"/>
          <w:bCs w:val="0"/>
          <w:sz w:val="24"/>
          <w:szCs w:val="24"/>
          <w:lang w:val="en-CA"/>
        </w:rPr>
      </w:pPr>
      <w:hyperlink w:anchor="_Toc2099587" w:history="1">
        <w:r w:rsidR="00166BD5" w:rsidRPr="002E364E">
          <w:rPr>
            <w:rStyle w:val="Hyperlink"/>
            <w:lang w:bidi="en-US"/>
          </w:rPr>
          <w:t>6.9 Unchecked array indexing [XYZ]</w:t>
        </w:r>
        <w:r w:rsidR="00166BD5">
          <w:rPr>
            <w:webHidden/>
          </w:rPr>
          <w:tab/>
        </w:r>
        <w:r w:rsidR="00166BD5">
          <w:rPr>
            <w:webHidden/>
          </w:rPr>
          <w:fldChar w:fldCharType="begin"/>
        </w:r>
        <w:r w:rsidR="00166BD5">
          <w:rPr>
            <w:webHidden/>
          </w:rPr>
          <w:instrText xml:space="preserve"> PAGEREF _Toc2099587 \h </w:instrText>
        </w:r>
        <w:r w:rsidR="00166BD5">
          <w:rPr>
            <w:webHidden/>
          </w:rPr>
        </w:r>
        <w:r w:rsidR="00166BD5">
          <w:rPr>
            <w:webHidden/>
          </w:rPr>
          <w:fldChar w:fldCharType="separate"/>
        </w:r>
        <w:r w:rsidR="00924D6D">
          <w:rPr>
            <w:webHidden/>
          </w:rPr>
          <w:t>24</w:t>
        </w:r>
        <w:r w:rsidR="00166BD5">
          <w:rPr>
            <w:webHidden/>
          </w:rPr>
          <w:fldChar w:fldCharType="end"/>
        </w:r>
      </w:hyperlink>
    </w:p>
    <w:p w14:paraId="1339687D" w14:textId="6F2EA3EA" w:rsidR="00166BD5" w:rsidRDefault="00AF4054">
      <w:pPr>
        <w:pStyle w:val="TOC2"/>
        <w:rPr>
          <w:b w:val="0"/>
          <w:bCs w:val="0"/>
          <w:sz w:val="24"/>
          <w:szCs w:val="24"/>
          <w:lang w:val="en-CA"/>
        </w:rPr>
      </w:pPr>
      <w:hyperlink w:anchor="_Toc2099588" w:history="1">
        <w:r w:rsidR="00166BD5" w:rsidRPr="002E364E">
          <w:rPr>
            <w:rStyle w:val="Hyperlink"/>
            <w:lang w:bidi="en-US"/>
          </w:rPr>
          <w:t>6.10 Unchecked array copying [XYW]</w:t>
        </w:r>
        <w:r w:rsidR="00166BD5">
          <w:rPr>
            <w:webHidden/>
          </w:rPr>
          <w:tab/>
        </w:r>
        <w:r w:rsidR="00166BD5">
          <w:rPr>
            <w:webHidden/>
          </w:rPr>
          <w:fldChar w:fldCharType="begin"/>
        </w:r>
        <w:r w:rsidR="00166BD5">
          <w:rPr>
            <w:webHidden/>
          </w:rPr>
          <w:instrText xml:space="preserve"> PAGEREF _Toc2099588 \h </w:instrText>
        </w:r>
        <w:r w:rsidR="00166BD5">
          <w:rPr>
            <w:webHidden/>
          </w:rPr>
        </w:r>
        <w:r w:rsidR="00166BD5">
          <w:rPr>
            <w:webHidden/>
          </w:rPr>
          <w:fldChar w:fldCharType="separate"/>
        </w:r>
        <w:r w:rsidR="00924D6D">
          <w:rPr>
            <w:webHidden/>
          </w:rPr>
          <w:t>25</w:t>
        </w:r>
        <w:r w:rsidR="00166BD5">
          <w:rPr>
            <w:webHidden/>
          </w:rPr>
          <w:fldChar w:fldCharType="end"/>
        </w:r>
      </w:hyperlink>
    </w:p>
    <w:p w14:paraId="1C6A4559" w14:textId="7317A79B" w:rsidR="00166BD5" w:rsidRDefault="00AF4054">
      <w:pPr>
        <w:pStyle w:val="TOC2"/>
        <w:rPr>
          <w:b w:val="0"/>
          <w:bCs w:val="0"/>
          <w:sz w:val="24"/>
          <w:szCs w:val="24"/>
          <w:lang w:val="en-CA"/>
        </w:rPr>
      </w:pPr>
      <w:hyperlink w:anchor="_Toc2099589" w:history="1">
        <w:r w:rsidR="00166BD5" w:rsidRPr="002E364E">
          <w:rPr>
            <w:rStyle w:val="Hyperlink"/>
            <w:lang w:bidi="en-US"/>
          </w:rPr>
          <w:t>6.11 Pointer type conversions [HFC]</w:t>
        </w:r>
        <w:r w:rsidR="00166BD5">
          <w:rPr>
            <w:webHidden/>
          </w:rPr>
          <w:tab/>
        </w:r>
        <w:r w:rsidR="00166BD5">
          <w:rPr>
            <w:webHidden/>
          </w:rPr>
          <w:fldChar w:fldCharType="begin"/>
        </w:r>
        <w:r w:rsidR="00166BD5">
          <w:rPr>
            <w:webHidden/>
          </w:rPr>
          <w:instrText xml:space="preserve"> PAGEREF _Toc2099589 \h </w:instrText>
        </w:r>
        <w:r w:rsidR="00166BD5">
          <w:rPr>
            <w:webHidden/>
          </w:rPr>
        </w:r>
        <w:r w:rsidR="00166BD5">
          <w:rPr>
            <w:webHidden/>
          </w:rPr>
          <w:fldChar w:fldCharType="separate"/>
        </w:r>
        <w:r w:rsidR="00924D6D">
          <w:rPr>
            <w:webHidden/>
          </w:rPr>
          <w:t>26</w:t>
        </w:r>
        <w:r w:rsidR="00166BD5">
          <w:rPr>
            <w:webHidden/>
          </w:rPr>
          <w:fldChar w:fldCharType="end"/>
        </w:r>
      </w:hyperlink>
    </w:p>
    <w:p w14:paraId="33F33B2E" w14:textId="42BD3B9E" w:rsidR="00166BD5" w:rsidRDefault="00AF4054">
      <w:pPr>
        <w:pStyle w:val="TOC2"/>
        <w:rPr>
          <w:b w:val="0"/>
          <w:bCs w:val="0"/>
          <w:sz w:val="24"/>
          <w:szCs w:val="24"/>
          <w:lang w:val="en-CA"/>
        </w:rPr>
      </w:pPr>
      <w:hyperlink w:anchor="_Toc2099590" w:history="1">
        <w:r w:rsidR="00166BD5" w:rsidRPr="002E364E">
          <w:rPr>
            <w:rStyle w:val="Hyperlink"/>
            <w:lang w:bidi="en-US"/>
          </w:rPr>
          <w:t>6.12 Pointer arithmetic [RVG]</w:t>
        </w:r>
        <w:r w:rsidR="00166BD5">
          <w:rPr>
            <w:webHidden/>
          </w:rPr>
          <w:tab/>
        </w:r>
        <w:r w:rsidR="00166BD5">
          <w:rPr>
            <w:webHidden/>
          </w:rPr>
          <w:fldChar w:fldCharType="begin"/>
        </w:r>
        <w:r w:rsidR="00166BD5">
          <w:rPr>
            <w:webHidden/>
          </w:rPr>
          <w:instrText xml:space="preserve"> PAGEREF _Toc2099590 \h </w:instrText>
        </w:r>
        <w:r w:rsidR="00166BD5">
          <w:rPr>
            <w:webHidden/>
          </w:rPr>
        </w:r>
        <w:r w:rsidR="00166BD5">
          <w:rPr>
            <w:webHidden/>
          </w:rPr>
          <w:fldChar w:fldCharType="separate"/>
        </w:r>
        <w:r w:rsidR="00924D6D">
          <w:rPr>
            <w:webHidden/>
          </w:rPr>
          <w:t>26</w:t>
        </w:r>
        <w:r w:rsidR="00166BD5">
          <w:rPr>
            <w:webHidden/>
          </w:rPr>
          <w:fldChar w:fldCharType="end"/>
        </w:r>
      </w:hyperlink>
    </w:p>
    <w:p w14:paraId="15321101" w14:textId="00B2F46D" w:rsidR="00166BD5" w:rsidRDefault="00AF4054">
      <w:pPr>
        <w:pStyle w:val="TOC2"/>
        <w:rPr>
          <w:b w:val="0"/>
          <w:bCs w:val="0"/>
          <w:sz w:val="24"/>
          <w:szCs w:val="24"/>
          <w:lang w:val="en-CA"/>
        </w:rPr>
      </w:pPr>
      <w:hyperlink w:anchor="_Toc2099591" w:history="1">
        <w:r w:rsidR="00166BD5" w:rsidRPr="002E364E">
          <w:rPr>
            <w:rStyle w:val="Hyperlink"/>
            <w:lang w:bidi="en-US"/>
          </w:rPr>
          <w:t>6.13 Null pointer dereference [XYH]</w:t>
        </w:r>
        <w:r w:rsidR="00166BD5">
          <w:rPr>
            <w:webHidden/>
          </w:rPr>
          <w:tab/>
        </w:r>
        <w:r w:rsidR="00166BD5">
          <w:rPr>
            <w:webHidden/>
          </w:rPr>
          <w:fldChar w:fldCharType="begin"/>
        </w:r>
        <w:r w:rsidR="00166BD5">
          <w:rPr>
            <w:webHidden/>
          </w:rPr>
          <w:instrText xml:space="preserve"> PAGEREF _Toc2099591 \h </w:instrText>
        </w:r>
        <w:r w:rsidR="00166BD5">
          <w:rPr>
            <w:webHidden/>
          </w:rPr>
        </w:r>
        <w:r w:rsidR="00166BD5">
          <w:rPr>
            <w:webHidden/>
          </w:rPr>
          <w:fldChar w:fldCharType="separate"/>
        </w:r>
        <w:r w:rsidR="00924D6D">
          <w:rPr>
            <w:webHidden/>
          </w:rPr>
          <w:t>27</w:t>
        </w:r>
        <w:r w:rsidR="00166BD5">
          <w:rPr>
            <w:webHidden/>
          </w:rPr>
          <w:fldChar w:fldCharType="end"/>
        </w:r>
      </w:hyperlink>
    </w:p>
    <w:p w14:paraId="3CC31D2B" w14:textId="7AF37F6F" w:rsidR="00166BD5" w:rsidRDefault="00AF4054">
      <w:pPr>
        <w:pStyle w:val="TOC2"/>
        <w:rPr>
          <w:b w:val="0"/>
          <w:bCs w:val="0"/>
          <w:sz w:val="24"/>
          <w:szCs w:val="24"/>
          <w:lang w:val="en-CA"/>
        </w:rPr>
      </w:pPr>
      <w:hyperlink w:anchor="_Toc2099592" w:history="1">
        <w:r w:rsidR="00166BD5" w:rsidRPr="002E364E">
          <w:rPr>
            <w:rStyle w:val="Hyperlink"/>
            <w:lang w:bidi="en-US"/>
          </w:rPr>
          <w:t>6.14 Dangling reference to heap [XYK]</w:t>
        </w:r>
        <w:r w:rsidR="00166BD5">
          <w:rPr>
            <w:webHidden/>
          </w:rPr>
          <w:tab/>
        </w:r>
        <w:r w:rsidR="00166BD5">
          <w:rPr>
            <w:webHidden/>
          </w:rPr>
          <w:fldChar w:fldCharType="begin"/>
        </w:r>
        <w:r w:rsidR="00166BD5">
          <w:rPr>
            <w:webHidden/>
          </w:rPr>
          <w:instrText xml:space="preserve"> PAGEREF _Toc2099592 \h </w:instrText>
        </w:r>
        <w:r w:rsidR="00166BD5">
          <w:rPr>
            <w:webHidden/>
          </w:rPr>
        </w:r>
        <w:r w:rsidR="00166BD5">
          <w:rPr>
            <w:webHidden/>
          </w:rPr>
          <w:fldChar w:fldCharType="separate"/>
        </w:r>
        <w:r w:rsidR="00924D6D">
          <w:rPr>
            <w:webHidden/>
          </w:rPr>
          <w:t>28</w:t>
        </w:r>
        <w:r w:rsidR="00166BD5">
          <w:rPr>
            <w:webHidden/>
          </w:rPr>
          <w:fldChar w:fldCharType="end"/>
        </w:r>
      </w:hyperlink>
    </w:p>
    <w:p w14:paraId="2442D13D" w14:textId="6908279E" w:rsidR="00166BD5" w:rsidRDefault="00AF4054">
      <w:pPr>
        <w:pStyle w:val="TOC2"/>
        <w:rPr>
          <w:b w:val="0"/>
          <w:bCs w:val="0"/>
          <w:sz w:val="24"/>
          <w:szCs w:val="24"/>
          <w:lang w:val="en-CA"/>
        </w:rPr>
      </w:pPr>
      <w:hyperlink w:anchor="_Toc2099593" w:history="1">
        <w:r w:rsidR="00166BD5" w:rsidRPr="002E364E">
          <w:rPr>
            <w:rStyle w:val="Hyperlink"/>
            <w:lang w:bidi="en-US"/>
          </w:rPr>
          <w:t>6.15 Arithmetic wrap-around error [FIF]</w:t>
        </w:r>
        <w:r w:rsidR="00166BD5">
          <w:rPr>
            <w:webHidden/>
          </w:rPr>
          <w:tab/>
        </w:r>
        <w:r w:rsidR="00166BD5">
          <w:rPr>
            <w:webHidden/>
          </w:rPr>
          <w:fldChar w:fldCharType="begin"/>
        </w:r>
        <w:r w:rsidR="00166BD5">
          <w:rPr>
            <w:webHidden/>
          </w:rPr>
          <w:instrText xml:space="preserve"> PAGEREF _Toc2099593 \h </w:instrText>
        </w:r>
        <w:r w:rsidR="00166BD5">
          <w:rPr>
            <w:webHidden/>
          </w:rPr>
        </w:r>
        <w:r w:rsidR="00166BD5">
          <w:rPr>
            <w:webHidden/>
          </w:rPr>
          <w:fldChar w:fldCharType="separate"/>
        </w:r>
        <w:r w:rsidR="00924D6D">
          <w:rPr>
            <w:webHidden/>
          </w:rPr>
          <w:t>29</w:t>
        </w:r>
        <w:r w:rsidR="00166BD5">
          <w:rPr>
            <w:webHidden/>
          </w:rPr>
          <w:fldChar w:fldCharType="end"/>
        </w:r>
      </w:hyperlink>
    </w:p>
    <w:p w14:paraId="3261EA1A" w14:textId="7A8229B7" w:rsidR="00166BD5" w:rsidRDefault="00AF4054">
      <w:pPr>
        <w:pStyle w:val="TOC2"/>
        <w:rPr>
          <w:b w:val="0"/>
          <w:bCs w:val="0"/>
          <w:sz w:val="24"/>
          <w:szCs w:val="24"/>
          <w:lang w:val="en-CA"/>
        </w:rPr>
      </w:pPr>
      <w:hyperlink w:anchor="_Toc2099594" w:history="1">
        <w:r w:rsidR="00166BD5" w:rsidRPr="002E364E">
          <w:rPr>
            <w:rStyle w:val="Hyperlink"/>
            <w:lang w:bidi="en-US"/>
          </w:rPr>
          <w:t>6.16 Using shift operations for multiplication and division [PIK]</w:t>
        </w:r>
        <w:r w:rsidR="00166BD5">
          <w:rPr>
            <w:webHidden/>
          </w:rPr>
          <w:tab/>
        </w:r>
        <w:r w:rsidR="00166BD5">
          <w:rPr>
            <w:webHidden/>
          </w:rPr>
          <w:fldChar w:fldCharType="begin"/>
        </w:r>
        <w:r w:rsidR="00166BD5">
          <w:rPr>
            <w:webHidden/>
          </w:rPr>
          <w:instrText xml:space="preserve"> PAGEREF _Toc2099594 \h </w:instrText>
        </w:r>
        <w:r w:rsidR="00166BD5">
          <w:rPr>
            <w:webHidden/>
          </w:rPr>
        </w:r>
        <w:r w:rsidR="00166BD5">
          <w:rPr>
            <w:webHidden/>
          </w:rPr>
          <w:fldChar w:fldCharType="separate"/>
        </w:r>
        <w:r w:rsidR="00924D6D">
          <w:rPr>
            <w:webHidden/>
          </w:rPr>
          <w:t>30</w:t>
        </w:r>
        <w:r w:rsidR="00166BD5">
          <w:rPr>
            <w:webHidden/>
          </w:rPr>
          <w:fldChar w:fldCharType="end"/>
        </w:r>
      </w:hyperlink>
    </w:p>
    <w:p w14:paraId="715EB239" w14:textId="5627D169" w:rsidR="00166BD5" w:rsidRDefault="00AF4054">
      <w:pPr>
        <w:pStyle w:val="TOC2"/>
        <w:rPr>
          <w:b w:val="0"/>
          <w:bCs w:val="0"/>
          <w:sz w:val="24"/>
          <w:szCs w:val="24"/>
          <w:lang w:val="en-CA"/>
        </w:rPr>
      </w:pPr>
      <w:hyperlink w:anchor="_Toc2099595" w:history="1">
        <w:r w:rsidR="00166BD5" w:rsidRPr="002E364E">
          <w:rPr>
            <w:rStyle w:val="Hyperlink"/>
            <w:lang w:bidi="en-US"/>
          </w:rPr>
          <w:t>6.17 Choice of clear names [NAI]</w:t>
        </w:r>
        <w:r w:rsidR="00166BD5">
          <w:rPr>
            <w:webHidden/>
          </w:rPr>
          <w:tab/>
        </w:r>
        <w:r w:rsidR="00166BD5">
          <w:rPr>
            <w:webHidden/>
          </w:rPr>
          <w:fldChar w:fldCharType="begin"/>
        </w:r>
        <w:r w:rsidR="00166BD5">
          <w:rPr>
            <w:webHidden/>
          </w:rPr>
          <w:instrText xml:space="preserve"> PAGEREF _Toc2099595 \h </w:instrText>
        </w:r>
        <w:r w:rsidR="00166BD5">
          <w:rPr>
            <w:webHidden/>
          </w:rPr>
        </w:r>
        <w:r w:rsidR="00166BD5">
          <w:rPr>
            <w:webHidden/>
          </w:rPr>
          <w:fldChar w:fldCharType="separate"/>
        </w:r>
        <w:r w:rsidR="00924D6D">
          <w:rPr>
            <w:webHidden/>
          </w:rPr>
          <w:t>31</w:t>
        </w:r>
        <w:r w:rsidR="00166BD5">
          <w:rPr>
            <w:webHidden/>
          </w:rPr>
          <w:fldChar w:fldCharType="end"/>
        </w:r>
      </w:hyperlink>
    </w:p>
    <w:p w14:paraId="58E8192F" w14:textId="2C540E72" w:rsidR="00166BD5" w:rsidRDefault="00AF4054">
      <w:pPr>
        <w:pStyle w:val="TOC2"/>
        <w:rPr>
          <w:b w:val="0"/>
          <w:bCs w:val="0"/>
          <w:sz w:val="24"/>
          <w:szCs w:val="24"/>
          <w:lang w:val="en-CA"/>
        </w:rPr>
      </w:pPr>
      <w:hyperlink w:anchor="_Toc2099596" w:history="1">
        <w:r w:rsidR="00166BD5" w:rsidRPr="002E364E">
          <w:rPr>
            <w:rStyle w:val="Hyperlink"/>
            <w:lang w:bidi="en-US"/>
          </w:rPr>
          <w:t>6.18 Dead store [WXQ]</w:t>
        </w:r>
        <w:r w:rsidR="00166BD5">
          <w:rPr>
            <w:webHidden/>
          </w:rPr>
          <w:tab/>
        </w:r>
        <w:r w:rsidR="00166BD5">
          <w:rPr>
            <w:webHidden/>
          </w:rPr>
          <w:fldChar w:fldCharType="begin"/>
        </w:r>
        <w:r w:rsidR="00166BD5">
          <w:rPr>
            <w:webHidden/>
          </w:rPr>
          <w:instrText xml:space="preserve"> PAGEREF _Toc2099596 \h </w:instrText>
        </w:r>
        <w:r w:rsidR="00166BD5">
          <w:rPr>
            <w:webHidden/>
          </w:rPr>
        </w:r>
        <w:r w:rsidR="00166BD5">
          <w:rPr>
            <w:webHidden/>
          </w:rPr>
          <w:fldChar w:fldCharType="separate"/>
        </w:r>
        <w:r w:rsidR="00924D6D">
          <w:rPr>
            <w:webHidden/>
          </w:rPr>
          <w:t>31</w:t>
        </w:r>
        <w:r w:rsidR="00166BD5">
          <w:rPr>
            <w:webHidden/>
          </w:rPr>
          <w:fldChar w:fldCharType="end"/>
        </w:r>
      </w:hyperlink>
    </w:p>
    <w:p w14:paraId="5B1B103E" w14:textId="30FF8BBD" w:rsidR="00166BD5" w:rsidRDefault="00AF4054">
      <w:pPr>
        <w:pStyle w:val="TOC2"/>
        <w:rPr>
          <w:b w:val="0"/>
          <w:bCs w:val="0"/>
          <w:sz w:val="24"/>
          <w:szCs w:val="24"/>
          <w:lang w:val="en-CA"/>
        </w:rPr>
      </w:pPr>
      <w:hyperlink w:anchor="_Toc2099597" w:history="1">
        <w:r w:rsidR="00166BD5" w:rsidRPr="002E364E">
          <w:rPr>
            <w:rStyle w:val="Hyperlink"/>
            <w:lang w:bidi="en-US"/>
          </w:rPr>
          <w:t>6.19 Unused variable [YZS]</w:t>
        </w:r>
        <w:r w:rsidR="00166BD5">
          <w:rPr>
            <w:webHidden/>
          </w:rPr>
          <w:tab/>
        </w:r>
        <w:r w:rsidR="00166BD5">
          <w:rPr>
            <w:webHidden/>
          </w:rPr>
          <w:fldChar w:fldCharType="begin"/>
        </w:r>
        <w:r w:rsidR="00166BD5">
          <w:rPr>
            <w:webHidden/>
          </w:rPr>
          <w:instrText xml:space="preserve"> PAGEREF _Toc2099597 \h </w:instrText>
        </w:r>
        <w:r w:rsidR="00166BD5">
          <w:rPr>
            <w:webHidden/>
          </w:rPr>
        </w:r>
        <w:r w:rsidR="00166BD5">
          <w:rPr>
            <w:webHidden/>
          </w:rPr>
          <w:fldChar w:fldCharType="separate"/>
        </w:r>
        <w:r w:rsidR="00924D6D">
          <w:rPr>
            <w:webHidden/>
          </w:rPr>
          <w:t>32</w:t>
        </w:r>
        <w:r w:rsidR="00166BD5">
          <w:rPr>
            <w:webHidden/>
          </w:rPr>
          <w:fldChar w:fldCharType="end"/>
        </w:r>
      </w:hyperlink>
    </w:p>
    <w:p w14:paraId="384AF124" w14:textId="6D58D9BD" w:rsidR="00166BD5" w:rsidRDefault="00AF4054">
      <w:pPr>
        <w:pStyle w:val="TOC2"/>
        <w:rPr>
          <w:b w:val="0"/>
          <w:bCs w:val="0"/>
          <w:sz w:val="24"/>
          <w:szCs w:val="24"/>
          <w:lang w:val="en-CA"/>
        </w:rPr>
      </w:pPr>
      <w:hyperlink w:anchor="_Toc2099598" w:history="1">
        <w:r w:rsidR="00166BD5" w:rsidRPr="002E364E">
          <w:rPr>
            <w:rStyle w:val="Hyperlink"/>
            <w:lang w:bidi="en-US"/>
          </w:rPr>
          <w:t>6.20 Identifier name reuse [YOW]</w:t>
        </w:r>
        <w:r w:rsidR="00166BD5">
          <w:rPr>
            <w:webHidden/>
          </w:rPr>
          <w:tab/>
        </w:r>
        <w:r w:rsidR="00166BD5">
          <w:rPr>
            <w:webHidden/>
          </w:rPr>
          <w:fldChar w:fldCharType="begin"/>
        </w:r>
        <w:r w:rsidR="00166BD5">
          <w:rPr>
            <w:webHidden/>
          </w:rPr>
          <w:instrText xml:space="preserve"> PAGEREF _Toc2099598 \h </w:instrText>
        </w:r>
        <w:r w:rsidR="00166BD5">
          <w:rPr>
            <w:webHidden/>
          </w:rPr>
        </w:r>
        <w:r w:rsidR="00166BD5">
          <w:rPr>
            <w:webHidden/>
          </w:rPr>
          <w:fldChar w:fldCharType="separate"/>
        </w:r>
        <w:r w:rsidR="00924D6D">
          <w:rPr>
            <w:webHidden/>
          </w:rPr>
          <w:t>32</w:t>
        </w:r>
        <w:r w:rsidR="00166BD5">
          <w:rPr>
            <w:webHidden/>
          </w:rPr>
          <w:fldChar w:fldCharType="end"/>
        </w:r>
      </w:hyperlink>
    </w:p>
    <w:p w14:paraId="2E11CB05" w14:textId="7251BDB0" w:rsidR="00166BD5" w:rsidRDefault="00AF4054">
      <w:pPr>
        <w:pStyle w:val="TOC2"/>
        <w:rPr>
          <w:b w:val="0"/>
          <w:bCs w:val="0"/>
          <w:sz w:val="24"/>
          <w:szCs w:val="24"/>
          <w:lang w:val="en-CA"/>
        </w:rPr>
      </w:pPr>
      <w:hyperlink w:anchor="_Toc2099599" w:history="1">
        <w:r w:rsidR="00166BD5" w:rsidRPr="002E364E">
          <w:rPr>
            <w:rStyle w:val="Hyperlink"/>
            <w:lang w:bidi="en-US"/>
          </w:rPr>
          <w:t>6.21 Namespace issues [BJL]</w:t>
        </w:r>
        <w:r w:rsidR="00166BD5">
          <w:rPr>
            <w:webHidden/>
          </w:rPr>
          <w:tab/>
        </w:r>
        <w:r w:rsidR="00166BD5">
          <w:rPr>
            <w:webHidden/>
          </w:rPr>
          <w:fldChar w:fldCharType="begin"/>
        </w:r>
        <w:r w:rsidR="00166BD5">
          <w:rPr>
            <w:webHidden/>
          </w:rPr>
          <w:instrText xml:space="preserve"> PAGEREF _Toc2099599 \h </w:instrText>
        </w:r>
        <w:r w:rsidR="00166BD5">
          <w:rPr>
            <w:webHidden/>
          </w:rPr>
        </w:r>
        <w:r w:rsidR="00166BD5">
          <w:rPr>
            <w:webHidden/>
          </w:rPr>
          <w:fldChar w:fldCharType="separate"/>
        </w:r>
        <w:r w:rsidR="00924D6D">
          <w:rPr>
            <w:webHidden/>
          </w:rPr>
          <w:t>33</w:t>
        </w:r>
        <w:r w:rsidR="00166BD5">
          <w:rPr>
            <w:webHidden/>
          </w:rPr>
          <w:fldChar w:fldCharType="end"/>
        </w:r>
      </w:hyperlink>
    </w:p>
    <w:p w14:paraId="7BA64997" w14:textId="6E1A1E9D" w:rsidR="00166BD5" w:rsidRDefault="00AF4054">
      <w:pPr>
        <w:pStyle w:val="TOC2"/>
        <w:rPr>
          <w:b w:val="0"/>
          <w:bCs w:val="0"/>
          <w:sz w:val="24"/>
          <w:szCs w:val="24"/>
          <w:lang w:val="en-CA"/>
        </w:rPr>
      </w:pPr>
      <w:hyperlink w:anchor="_Toc2099600" w:history="1">
        <w:r w:rsidR="00166BD5" w:rsidRPr="002E364E">
          <w:rPr>
            <w:rStyle w:val="Hyperlink"/>
            <w:lang w:bidi="en-US"/>
          </w:rPr>
          <w:t>6.22 Initialization of variables [LAV]</w:t>
        </w:r>
        <w:r w:rsidR="00166BD5">
          <w:rPr>
            <w:webHidden/>
          </w:rPr>
          <w:tab/>
        </w:r>
        <w:r w:rsidR="00166BD5">
          <w:rPr>
            <w:webHidden/>
          </w:rPr>
          <w:fldChar w:fldCharType="begin"/>
        </w:r>
        <w:r w:rsidR="00166BD5">
          <w:rPr>
            <w:webHidden/>
          </w:rPr>
          <w:instrText xml:space="preserve"> PAGEREF _Toc2099600 \h </w:instrText>
        </w:r>
        <w:r w:rsidR="00166BD5">
          <w:rPr>
            <w:webHidden/>
          </w:rPr>
        </w:r>
        <w:r w:rsidR="00166BD5">
          <w:rPr>
            <w:webHidden/>
          </w:rPr>
          <w:fldChar w:fldCharType="separate"/>
        </w:r>
        <w:r w:rsidR="00924D6D">
          <w:rPr>
            <w:webHidden/>
          </w:rPr>
          <w:t>33</w:t>
        </w:r>
        <w:r w:rsidR="00166BD5">
          <w:rPr>
            <w:webHidden/>
          </w:rPr>
          <w:fldChar w:fldCharType="end"/>
        </w:r>
      </w:hyperlink>
    </w:p>
    <w:p w14:paraId="356230B3" w14:textId="7DCAC8F9" w:rsidR="00166BD5" w:rsidRDefault="00AF4054">
      <w:pPr>
        <w:pStyle w:val="TOC2"/>
        <w:rPr>
          <w:b w:val="0"/>
          <w:bCs w:val="0"/>
          <w:sz w:val="24"/>
          <w:szCs w:val="24"/>
          <w:lang w:val="en-CA"/>
        </w:rPr>
      </w:pPr>
      <w:hyperlink w:anchor="_Toc2099601" w:history="1">
        <w:r w:rsidR="00166BD5" w:rsidRPr="002E364E">
          <w:rPr>
            <w:rStyle w:val="Hyperlink"/>
            <w:lang w:bidi="en-US"/>
          </w:rPr>
          <w:t>6.23 Operator precedence and associativity [JCW]</w:t>
        </w:r>
        <w:r w:rsidR="00166BD5">
          <w:rPr>
            <w:webHidden/>
          </w:rPr>
          <w:tab/>
        </w:r>
        <w:r w:rsidR="00166BD5">
          <w:rPr>
            <w:webHidden/>
          </w:rPr>
          <w:fldChar w:fldCharType="begin"/>
        </w:r>
        <w:r w:rsidR="00166BD5">
          <w:rPr>
            <w:webHidden/>
          </w:rPr>
          <w:instrText xml:space="preserve"> PAGEREF _Toc2099601 \h </w:instrText>
        </w:r>
        <w:r w:rsidR="00166BD5">
          <w:rPr>
            <w:webHidden/>
          </w:rPr>
        </w:r>
        <w:r w:rsidR="00166BD5">
          <w:rPr>
            <w:webHidden/>
          </w:rPr>
          <w:fldChar w:fldCharType="separate"/>
        </w:r>
        <w:r w:rsidR="00924D6D">
          <w:rPr>
            <w:webHidden/>
          </w:rPr>
          <w:t>34</w:t>
        </w:r>
        <w:r w:rsidR="00166BD5">
          <w:rPr>
            <w:webHidden/>
          </w:rPr>
          <w:fldChar w:fldCharType="end"/>
        </w:r>
      </w:hyperlink>
    </w:p>
    <w:p w14:paraId="12F30CD6" w14:textId="25DBC0C4" w:rsidR="00166BD5" w:rsidRDefault="00AF4054">
      <w:pPr>
        <w:pStyle w:val="TOC2"/>
        <w:rPr>
          <w:b w:val="0"/>
          <w:bCs w:val="0"/>
          <w:sz w:val="24"/>
          <w:szCs w:val="24"/>
          <w:lang w:val="en-CA"/>
        </w:rPr>
      </w:pPr>
      <w:hyperlink w:anchor="_Toc2099602" w:history="1">
        <w:r w:rsidR="00166BD5" w:rsidRPr="002E364E">
          <w:rPr>
            <w:rStyle w:val="Hyperlink"/>
            <w:lang w:bidi="en-US"/>
          </w:rPr>
          <w:t>6.24 Side-effects and order of evaluation</w:t>
        </w:r>
        <w:r w:rsidR="00166BD5" w:rsidRPr="002E364E">
          <w:rPr>
            <w:rStyle w:val="Hyperlink"/>
          </w:rPr>
          <w:t xml:space="preserve"> of operands</w:t>
        </w:r>
        <w:r w:rsidR="00166BD5" w:rsidRPr="002E364E">
          <w:rPr>
            <w:rStyle w:val="Hyperlink"/>
            <w:lang w:bidi="en-US"/>
          </w:rPr>
          <w:t xml:space="preserve"> [SAM]</w:t>
        </w:r>
        <w:r w:rsidR="00166BD5">
          <w:rPr>
            <w:webHidden/>
          </w:rPr>
          <w:tab/>
        </w:r>
        <w:r w:rsidR="00166BD5">
          <w:rPr>
            <w:webHidden/>
          </w:rPr>
          <w:fldChar w:fldCharType="begin"/>
        </w:r>
        <w:r w:rsidR="00166BD5">
          <w:rPr>
            <w:webHidden/>
          </w:rPr>
          <w:instrText xml:space="preserve"> PAGEREF _Toc2099602 \h </w:instrText>
        </w:r>
        <w:r w:rsidR="00166BD5">
          <w:rPr>
            <w:webHidden/>
          </w:rPr>
        </w:r>
        <w:r w:rsidR="00166BD5">
          <w:rPr>
            <w:webHidden/>
          </w:rPr>
          <w:fldChar w:fldCharType="separate"/>
        </w:r>
        <w:r w:rsidR="00924D6D">
          <w:rPr>
            <w:webHidden/>
          </w:rPr>
          <w:t>34</w:t>
        </w:r>
        <w:r w:rsidR="00166BD5">
          <w:rPr>
            <w:webHidden/>
          </w:rPr>
          <w:fldChar w:fldCharType="end"/>
        </w:r>
      </w:hyperlink>
    </w:p>
    <w:p w14:paraId="11401E00" w14:textId="6F6AC31D" w:rsidR="00166BD5" w:rsidRDefault="00AF4054">
      <w:pPr>
        <w:pStyle w:val="TOC2"/>
        <w:rPr>
          <w:b w:val="0"/>
          <w:bCs w:val="0"/>
          <w:sz w:val="24"/>
          <w:szCs w:val="24"/>
          <w:lang w:val="en-CA"/>
        </w:rPr>
      </w:pPr>
      <w:hyperlink w:anchor="_Toc2099603" w:history="1">
        <w:r w:rsidR="00166BD5" w:rsidRPr="002E364E">
          <w:rPr>
            <w:rStyle w:val="Hyperlink"/>
            <w:lang w:bidi="en-US"/>
          </w:rPr>
          <w:t>6.25 Likely incorrect expression [KOA]</w:t>
        </w:r>
        <w:r w:rsidR="00166BD5">
          <w:rPr>
            <w:webHidden/>
          </w:rPr>
          <w:tab/>
        </w:r>
        <w:r w:rsidR="00166BD5">
          <w:rPr>
            <w:webHidden/>
          </w:rPr>
          <w:fldChar w:fldCharType="begin"/>
        </w:r>
        <w:r w:rsidR="00166BD5">
          <w:rPr>
            <w:webHidden/>
          </w:rPr>
          <w:instrText xml:space="preserve"> PAGEREF _Toc2099603 \h </w:instrText>
        </w:r>
        <w:r w:rsidR="00166BD5">
          <w:rPr>
            <w:webHidden/>
          </w:rPr>
        </w:r>
        <w:r w:rsidR="00166BD5">
          <w:rPr>
            <w:webHidden/>
          </w:rPr>
          <w:fldChar w:fldCharType="separate"/>
        </w:r>
        <w:r w:rsidR="00924D6D">
          <w:rPr>
            <w:webHidden/>
          </w:rPr>
          <w:t>35</w:t>
        </w:r>
        <w:r w:rsidR="00166BD5">
          <w:rPr>
            <w:webHidden/>
          </w:rPr>
          <w:fldChar w:fldCharType="end"/>
        </w:r>
      </w:hyperlink>
    </w:p>
    <w:p w14:paraId="63CB9893" w14:textId="48CCAB65" w:rsidR="00166BD5" w:rsidRDefault="00AF4054">
      <w:pPr>
        <w:pStyle w:val="TOC2"/>
        <w:rPr>
          <w:b w:val="0"/>
          <w:bCs w:val="0"/>
          <w:sz w:val="24"/>
          <w:szCs w:val="24"/>
          <w:lang w:val="en-CA"/>
        </w:rPr>
      </w:pPr>
      <w:hyperlink w:anchor="_Toc2099604" w:history="1">
        <w:r w:rsidR="00166BD5" w:rsidRPr="002E364E">
          <w:rPr>
            <w:rStyle w:val="Hyperlink"/>
            <w:lang w:bidi="en-US"/>
          </w:rPr>
          <w:t>6.26 Dead and deactivated code [XYQ]</w:t>
        </w:r>
        <w:r w:rsidR="00166BD5">
          <w:rPr>
            <w:webHidden/>
          </w:rPr>
          <w:tab/>
        </w:r>
        <w:r w:rsidR="00166BD5">
          <w:rPr>
            <w:webHidden/>
          </w:rPr>
          <w:fldChar w:fldCharType="begin"/>
        </w:r>
        <w:r w:rsidR="00166BD5">
          <w:rPr>
            <w:webHidden/>
          </w:rPr>
          <w:instrText xml:space="preserve"> PAGEREF _Toc2099604 \h </w:instrText>
        </w:r>
        <w:r w:rsidR="00166BD5">
          <w:rPr>
            <w:webHidden/>
          </w:rPr>
        </w:r>
        <w:r w:rsidR="00166BD5">
          <w:rPr>
            <w:webHidden/>
          </w:rPr>
          <w:fldChar w:fldCharType="separate"/>
        </w:r>
        <w:r w:rsidR="00924D6D">
          <w:rPr>
            <w:webHidden/>
          </w:rPr>
          <w:t>36</w:t>
        </w:r>
        <w:r w:rsidR="00166BD5">
          <w:rPr>
            <w:webHidden/>
          </w:rPr>
          <w:fldChar w:fldCharType="end"/>
        </w:r>
      </w:hyperlink>
    </w:p>
    <w:p w14:paraId="14A9308C" w14:textId="75B02A8A" w:rsidR="00166BD5" w:rsidRDefault="00AF4054">
      <w:pPr>
        <w:pStyle w:val="TOC2"/>
        <w:rPr>
          <w:b w:val="0"/>
          <w:bCs w:val="0"/>
          <w:sz w:val="24"/>
          <w:szCs w:val="24"/>
          <w:lang w:val="en-CA"/>
        </w:rPr>
      </w:pPr>
      <w:hyperlink w:anchor="_Toc2099605" w:history="1">
        <w:r w:rsidR="00166BD5" w:rsidRPr="002E364E">
          <w:rPr>
            <w:rStyle w:val="Hyperlink"/>
            <w:lang w:bidi="en-US"/>
          </w:rPr>
          <w:t>6.27 Switch statements and static analysis [CLL]</w:t>
        </w:r>
        <w:r w:rsidR="00166BD5">
          <w:rPr>
            <w:webHidden/>
          </w:rPr>
          <w:tab/>
        </w:r>
        <w:r w:rsidR="00166BD5">
          <w:rPr>
            <w:webHidden/>
          </w:rPr>
          <w:fldChar w:fldCharType="begin"/>
        </w:r>
        <w:r w:rsidR="00166BD5">
          <w:rPr>
            <w:webHidden/>
          </w:rPr>
          <w:instrText xml:space="preserve"> PAGEREF _Toc2099605 \h </w:instrText>
        </w:r>
        <w:r w:rsidR="00166BD5">
          <w:rPr>
            <w:webHidden/>
          </w:rPr>
        </w:r>
        <w:r w:rsidR="00166BD5">
          <w:rPr>
            <w:webHidden/>
          </w:rPr>
          <w:fldChar w:fldCharType="separate"/>
        </w:r>
        <w:r w:rsidR="00924D6D">
          <w:rPr>
            <w:webHidden/>
          </w:rPr>
          <w:t>37</w:t>
        </w:r>
        <w:r w:rsidR="00166BD5">
          <w:rPr>
            <w:webHidden/>
          </w:rPr>
          <w:fldChar w:fldCharType="end"/>
        </w:r>
      </w:hyperlink>
    </w:p>
    <w:p w14:paraId="39B828FA" w14:textId="3F410A3C" w:rsidR="00166BD5" w:rsidRDefault="00AF4054">
      <w:pPr>
        <w:pStyle w:val="TOC2"/>
        <w:rPr>
          <w:b w:val="0"/>
          <w:bCs w:val="0"/>
          <w:sz w:val="24"/>
          <w:szCs w:val="24"/>
          <w:lang w:val="en-CA"/>
        </w:rPr>
      </w:pPr>
      <w:hyperlink w:anchor="_Toc2099606" w:history="1">
        <w:r w:rsidR="00166BD5" w:rsidRPr="002E364E">
          <w:rPr>
            <w:rStyle w:val="Hyperlink"/>
            <w:lang w:bidi="en-US"/>
          </w:rPr>
          <w:t>6.28 Demarcation of control flow [EOJ]</w:t>
        </w:r>
        <w:r w:rsidR="00166BD5">
          <w:rPr>
            <w:webHidden/>
          </w:rPr>
          <w:tab/>
        </w:r>
        <w:r w:rsidR="00166BD5">
          <w:rPr>
            <w:webHidden/>
          </w:rPr>
          <w:fldChar w:fldCharType="begin"/>
        </w:r>
        <w:r w:rsidR="00166BD5">
          <w:rPr>
            <w:webHidden/>
          </w:rPr>
          <w:instrText xml:space="preserve"> PAGEREF _Toc2099606 \h </w:instrText>
        </w:r>
        <w:r w:rsidR="00166BD5">
          <w:rPr>
            <w:webHidden/>
          </w:rPr>
        </w:r>
        <w:r w:rsidR="00166BD5">
          <w:rPr>
            <w:webHidden/>
          </w:rPr>
          <w:fldChar w:fldCharType="separate"/>
        </w:r>
        <w:r w:rsidR="00924D6D">
          <w:rPr>
            <w:webHidden/>
          </w:rPr>
          <w:t>38</w:t>
        </w:r>
        <w:r w:rsidR="00166BD5">
          <w:rPr>
            <w:webHidden/>
          </w:rPr>
          <w:fldChar w:fldCharType="end"/>
        </w:r>
      </w:hyperlink>
    </w:p>
    <w:p w14:paraId="6908C88C" w14:textId="550F63C7" w:rsidR="00166BD5" w:rsidRDefault="00AF4054">
      <w:pPr>
        <w:pStyle w:val="TOC2"/>
        <w:rPr>
          <w:b w:val="0"/>
          <w:bCs w:val="0"/>
          <w:sz w:val="24"/>
          <w:szCs w:val="24"/>
          <w:lang w:val="en-CA"/>
        </w:rPr>
      </w:pPr>
      <w:hyperlink w:anchor="_Toc2099607" w:history="1">
        <w:r w:rsidR="00166BD5" w:rsidRPr="002E364E">
          <w:rPr>
            <w:rStyle w:val="Hyperlink"/>
            <w:lang w:bidi="en-US"/>
          </w:rPr>
          <w:t>6.29 Loop control variables [TEX]</w:t>
        </w:r>
        <w:r w:rsidR="00166BD5">
          <w:rPr>
            <w:webHidden/>
          </w:rPr>
          <w:tab/>
        </w:r>
        <w:r w:rsidR="00166BD5">
          <w:rPr>
            <w:webHidden/>
          </w:rPr>
          <w:fldChar w:fldCharType="begin"/>
        </w:r>
        <w:r w:rsidR="00166BD5">
          <w:rPr>
            <w:webHidden/>
          </w:rPr>
          <w:instrText xml:space="preserve"> PAGEREF _Toc2099607 \h </w:instrText>
        </w:r>
        <w:r w:rsidR="00166BD5">
          <w:rPr>
            <w:webHidden/>
          </w:rPr>
        </w:r>
        <w:r w:rsidR="00166BD5">
          <w:rPr>
            <w:webHidden/>
          </w:rPr>
          <w:fldChar w:fldCharType="separate"/>
        </w:r>
        <w:r w:rsidR="00924D6D">
          <w:rPr>
            <w:webHidden/>
          </w:rPr>
          <w:t>39</w:t>
        </w:r>
        <w:r w:rsidR="00166BD5">
          <w:rPr>
            <w:webHidden/>
          </w:rPr>
          <w:fldChar w:fldCharType="end"/>
        </w:r>
      </w:hyperlink>
    </w:p>
    <w:p w14:paraId="110298E0" w14:textId="50602B5E" w:rsidR="00166BD5" w:rsidRDefault="00AF4054">
      <w:pPr>
        <w:pStyle w:val="TOC2"/>
        <w:rPr>
          <w:b w:val="0"/>
          <w:bCs w:val="0"/>
          <w:sz w:val="24"/>
          <w:szCs w:val="24"/>
          <w:lang w:val="en-CA"/>
        </w:rPr>
      </w:pPr>
      <w:hyperlink w:anchor="_Toc2099608" w:history="1">
        <w:r w:rsidR="00166BD5" w:rsidRPr="002E364E">
          <w:rPr>
            <w:rStyle w:val="Hyperlink"/>
            <w:lang w:bidi="en-US"/>
          </w:rPr>
          <w:t>6.30 Off-by-one error [XZH]</w:t>
        </w:r>
        <w:r w:rsidR="00166BD5">
          <w:rPr>
            <w:webHidden/>
          </w:rPr>
          <w:tab/>
        </w:r>
        <w:r w:rsidR="00166BD5">
          <w:rPr>
            <w:webHidden/>
          </w:rPr>
          <w:fldChar w:fldCharType="begin"/>
        </w:r>
        <w:r w:rsidR="00166BD5">
          <w:rPr>
            <w:webHidden/>
          </w:rPr>
          <w:instrText xml:space="preserve"> PAGEREF _Toc2099608 \h </w:instrText>
        </w:r>
        <w:r w:rsidR="00166BD5">
          <w:rPr>
            <w:webHidden/>
          </w:rPr>
        </w:r>
        <w:r w:rsidR="00166BD5">
          <w:rPr>
            <w:webHidden/>
          </w:rPr>
          <w:fldChar w:fldCharType="separate"/>
        </w:r>
        <w:r w:rsidR="00924D6D">
          <w:rPr>
            <w:webHidden/>
          </w:rPr>
          <w:t>40</w:t>
        </w:r>
        <w:r w:rsidR="00166BD5">
          <w:rPr>
            <w:webHidden/>
          </w:rPr>
          <w:fldChar w:fldCharType="end"/>
        </w:r>
      </w:hyperlink>
    </w:p>
    <w:p w14:paraId="2BAF8013" w14:textId="6E4FF85F" w:rsidR="00166BD5" w:rsidRDefault="00AF4054">
      <w:pPr>
        <w:pStyle w:val="TOC2"/>
        <w:rPr>
          <w:b w:val="0"/>
          <w:bCs w:val="0"/>
          <w:sz w:val="24"/>
          <w:szCs w:val="24"/>
          <w:lang w:val="en-CA"/>
        </w:rPr>
      </w:pPr>
      <w:r>
        <w:lastRenderedPageBreak/>
        <w:fldChar w:fldCharType="begin"/>
      </w:r>
      <w:r>
        <w:instrText xml:space="preserve"> HYPERLINK \l "_Toc2099609" </w:instrText>
      </w:r>
      <w:r>
        <w:fldChar w:fldCharType="separate"/>
      </w:r>
      <w:r w:rsidR="00166BD5" w:rsidRPr="002E364E">
        <w:rPr>
          <w:rStyle w:val="Hyperlink"/>
          <w:lang w:bidi="en-US"/>
        </w:rPr>
        <w:t xml:space="preserve">6.31 </w:t>
      </w:r>
      <w:del w:id="0" w:author="Stephen Michell" w:date="2019-11-08T12:29:00Z">
        <w:r w:rsidR="00166BD5" w:rsidRPr="002E364E">
          <w:rPr>
            <w:rStyle w:val="Hyperlink"/>
            <w:lang w:bidi="en-US"/>
          </w:rPr>
          <w:delText>Structured</w:delText>
        </w:r>
      </w:del>
      <w:ins w:id="1" w:author="Stephen Michell" w:date="2019-11-08T12:29:00Z">
        <w:r w:rsidR="00E901CA">
          <w:rPr>
            <w:rStyle w:val="Hyperlink"/>
            <w:lang w:bidi="en-US"/>
          </w:rPr>
          <w:t>Uns</w:t>
        </w:r>
        <w:r w:rsidR="00166BD5" w:rsidRPr="002E364E">
          <w:rPr>
            <w:rStyle w:val="Hyperlink"/>
            <w:lang w:bidi="en-US"/>
          </w:rPr>
          <w:t>tructured</w:t>
        </w:r>
      </w:ins>
      <w:r w:rsidR="00166BD5" w:rsidRPr="002E364E">
        <w:rPr>
          <w:rStyle w:val="Hyperlink"/>
          <w:lang w:bidi="en-US"/>
        </w:rPr>
        <w:t xml:space="preserve"> programming [EWD]</w:t>
      </w:r>
      <w:r w:rsidR="00166BD5">
        <w:rPr>
          <w:webHidden/>
        </w:rPr>
        <w:tab/>
      </w:r>
      <w:r w:rsidR="00166BD5">
        <w:rPr>
          <w:webHidden/>
        </w:rPr>
        <w:fldChar w:fldCharType="begin"/>
      </w:r>
      <w:r w:rsidR="00166BD5">
        <w:rPr>
          <w:webHidden/>
        </w:rPr>
        <w:instrText xml:space="preserve"> PAGEREF _Toc2099609 \h </w:instrText>
      </w:r>
      <w:r w:rsidR="00166BD5">
        <w:rPr>
          <w:webHidden/>
        </w:rPr>
      </w:r>
      <w:r w:rsidR="00166BD5">
        <w:rPr>
          <w:webHidden/>
        </w:rPr>
        <w:fldChar w:fldCharType="separate"/>
      </w:r>
      <w:r w:rsidR="00924D6D">
        <w:rPr>
          <w:webHidden/>
        </w:rPr>
        <w:t>40</w:t>
      </w:r>
      <w:r w:rsidR="00166BD5">
        <w:rPr>
          <w:webHidden/>
        </w:rPr>
        <w:fldChar w:fldCharType="end"/>
      </w:r>
      <w:r>
        <w:fldChar w:fldCharType="end"/>
      </w:r>
    </w:p>
    <w:p w14:paraId="06D1234F" w14:textId="195E0AF8" w:rsidR="00166BD5" w:rsidRDefault="00AF4054">
      <w:pPr>
        <w:pStyle w:val="TOC2"/>
        <w:rPr>
          <w:b w:val="0"/>
          <w:bCs w:val="0"/>
          <w:sz w:val="24"/>
          <w:szCs w:val="24"/>
          <w:lang w:val="en-CA"/>
        </w:rPr>
      </w:pPr>
      <w:hyperlink w:anchor="_Toc2099610" w:history="1">
        <w:r w:rsidR="00166BD5" w:rsidRPr="002E364E">
          <w:rPr>
            <w:rStyle w:val="Hyperlink"/>
            <w:lang w:bidi="en-US"/>
          </w:rPr>
          <w:t>6.32 Passing parameters and return values [CSJ]</w:t>
        </w:r>
        <w:r w:rsidR="00166BD5">
          <w:rPr>
            <w:webHidden/>
          </w:rPr>
          <w:tab/>
        </w:r>
        <w:r w:rsidR="00166BD5">
          <w:rPr>
            <w:webHidden/>
          </w:rPr>
          <w:fldChar w:fldCharType="begin"/>
        </w:r>
        <w:r w:rsidR="00166BD5">
          <w:rPr>
            <w:webHidden/>
          </w:rPr>
          <w:instrText xml:space="preserve"> PAGEREF _Toc2099610 \h </w:instrText>
        </w:r>
        <w:r w:rsidR="00166BD5">
          <w:rPr>
            <w:webHidden/>
          </w:rPr>
        </w:r>
        <w:r w:rsidR="00166BD5">
          <w:rPr>
            <w:webHidden/>
          </w:rPr>
          <w:fldChar w:fldCharType="separate"/>
        </w:r>
        <w:r w:rsidR="00924D6D">
          <w:rPr>
            <w:webHidden/>
          </w:rPr>
          <w:t>41</w:t>
        </w:r>
        <w:r w:rsidR="00166BD5">
          <w:rPr>
            <w:webHidden/>
          </w:rPr>
          <w:fldChar w:fldCharType="end"/>
        </w:r>
      </w:hyperlink>
    </w:p>
    <w:p w14:paraId="20444F57" w14:textId="32DE1A5A" w:rsidR="00166BD5" w:rsidRDefault="00AF4054">
      <w:pPr>
        <w:pStyle w:val="TOC2"/>
        <w:rPr>
          <w:b w:val="0"/>
          <w:bCs w:val="0"/>
          <w:sz w:val="24"/>
          <w:szCs w:val="24"/>
          <w:lang w:val="en-CA"/>
        </w:rPr>
      </w:pPr>
      <w:hyperlink w:anchor="_Toc2099611" w:history="1">
        <w:r w:rsidR="00166BD5" w:rsidRPr="002E364E">
          <w:rPr>
            <w:rStyle w:val="Hyperlink"/>
            <w:lang w:bidi="en-US"/>
          </w:rPr>
          <w:t>6.33 Dangling references to stack frames [DCM]</w:t>
        </w:r>
        <w:r w:rsidR="00166BD5">
          <w:rPr>
            <w:webHidden/>
          </w:rPr>
          <w:tab/>
        </w:r>
        <w:r w:rsidR="00166BD5">
          <w:rPr>
            <w:webHidden/>
          </w:rPr>
          <w:fldChar w:fldCharType="begin"/>
        </w:r>
        <w:r w:rsidR="00166BD5">
          <w:rPr>
            <w:webHidden/>
          </w:rPr>
          <w:instrText xml:space="preserve"> PAGEREF _Toc2099611 \h </w:instrText>
        </w:r>
        <w:r w:rsidR="00166BD5">
          <w:rPr>
            <w:webHidden/>
          </w:rPr>
        </w:r>
        <w:r w:rsidR="00166BD5">
          <w:rPr>
            <w:webHidden/>
          </w:rPr>
          <w:fldChar w:fldCharType="separate"/>
        </w:r>
        <w:r w:rsidR="00924D6D">
          <w:rPr>
            <w:webHidden/>
          </w:rPr>
          <w:t>42</w:t>
        </w:r>
        <w:r w:rsidR="00166BD5">
          <w:rPr>
            <w:webHidden/>
          </w:rPr>
          <w:fldChar w:fldCharType="end"/>
        </w:r>
      </w:hyperlink>
    </w:p>
    <w:p w14:paraId="77A47493" w14:textId="292842AE" w:rsidR="00166BD5" w:rsidRDefault="00AF4054">
      <w:pPr>
        <w:pStyle w:val="TOC2"/>
        <w:rPr>
          <w:b w:val="0"/>
          <w:bCs w:val="0"/>
          <w:sz w:val="24"/>
          <w:szCs w:val="24"/>
          <w:lang w:val="en-CA"/>
        </w:rPr>
      </w:pPr>
      <w:hyperlink w:anchor="_Toc2099612" w:history="1">
        <w:r w:rsidR="00166BD5" w:rsidRPr="002E364E">
          <w:rPr>
            <w:rStyle w:val="Hyperlink"/>
            <w:lang w:bidi="en-US"/>
          </w:rPr>
          <w:t>6.34 Subprogram signature mismatch [OTR]</w:t>
        </w:r>
        <w:r w:rsidR="00166BD5">
          <w:rPr>
            <w:webHidden/>
          </w:rPr>
          <w:tab/>
        </w:r>
        <w:r w:rsidR="00166BD5">
          <w:rPr>
            <w:webHidden/>
          </w:rPr>
          <w:fldChar w:fldCharType="begin"/>
        </w:r>
        <w:r w:rsidR="00166BD5">
          <w:rPr>
            <w:webHidden/>
          </w:rPr>
          <w:instrText xml:space="preserve"> PAGEREF _Toc2099612 \h </w:instrText>
        </w:r>
        <w:r w:rsidR="00166BD5">
          <w:rPr>
            <w:webHidden/>
          </w:rPr>
        </w:r>
        <w:r w:rsidR="00166BD5">
          <w:rPr>
            <w:webHidden/>
          </w:rPr>
          <w:fldChar w:fldCharType="separate"/>
        </w:r>
        <w:r w:rsidR="00924D6D">
          <w:rPr>
            <w:webHidden/>
          </w:rPr>
          <w:t>43</w:t>
        </w:r>
        <w:r w:rsidR="00166BD5">
          <w:rPr>
            <w:webHidden/>
          </w:rPr>
          <w:fldChar w:fldCharType="end"/>
        </w:r>
      </w:hyperlink>
    </w:p>
    <w:p w14:paraId="7B191F8A" w14:textId="0463AA2B" w:rsidR="00166BD5" w:rsidRDefault="00AF4054">
      <w:pPr>
        <w:pStyle w:val="TOC2"/>
        <w:rPr>
          <w:b w:val="0"/>
          <w:bCs w:val="0"/>
          <w:sz w:val="24"/>
          <w:szCs w:val="24"/>
          <w:lang w:val="en-CA"/>
        </w:rPr>
      </w:pPr>
      <w:hyperlink w:anchor="_Toc2099613" w:history="1">
        <w:r w:rsidR="00166BD5" w:rsidRPr="002E364E">
          <w:rPr>
            <w:rStyle w:val="Hyperlink"/>
            <w:lang w:bidi="en-US"/>
          </w:rPr>
          <w:t>6.35 Recursion [GDL]</w:t>
        </w:r>
        <w:r w:rsidR="00166BD5">
          <w:rPr>
            <w:webHidden/>
          </w:rPr>
          <w:tab/>
        </w:r>
        <w:r w:rsidR="00166BD5">
          <w:rPr>
            <w:webHidden/>
          </w:rPr>
          <w:fldChar w:fldCharType="begin"/>
        </w:r>
        <w:r w:rsidR="00166BD5">
          <w:rPr>
            <w:webHidden/>
          </w:rPr>
          <w:instrText xml:space="preserve"> PAGEREF _Toc2099613 \h </w:instrText>
        </w:r>
        <w:r w:rsidR="00166BD5">
          <w:rPr>
            <w:webHidden/>
          </w:rPr>
        </w:r>
        <w:r w:rsidR="00166BD5">
          <w:rPr>
            <w:webHidden/>
          </w:rPr>
          <w:fldChar w:fldCharType="separate"/>
        </w:r>
        <w:r w:rsidR="00924D6D">
          <w:rPr>
            <w:webHidden/>
          </w:rPr>
          <w:t>44</w:t>
        </w:r>
        <w:r w:rsidR="00166BD5">
          <w:rPr>
            <w:webHidden/>
          </w:rPr>
          <w:fldChar w:fldCharType="end"/>
        </w:r>
      </w:hyperlink>
    </w:p>
    <w:p w14:paraId="0DDBDFF5" w14:textId="26900CE2" w:rsidR="00166BD5" w:rsidRDefault="00AF4054">
      <w:pPr>
        <w:pStyle w:val="TOC2"/>
        <w:rPr>
          <w:b w:val="0"/>
          <w:bCs w:val="0"/>
          <w:sz w:val="24"/>
          <w:szCs w:val="24"/>
          <w:lang w:val="en-CA"/>
        </w:rPr>
      </w:pPr>
      <w:hyperlink w:anchor="_Toc2099614" w:history="1">
        <w:r w:rsidR="00166BD5" w:rsidRPr="002E364E">
          <w:rPr>
            <w:rStyle w:val="Hyperlink"/>
            <w:lang w:bidi="en-US"/>
          </w:rPr>
          <w:t>6.36 Ignored error status and unhandled exceptions [OYB]</w:t>
        </w:r>
        <w:r w:rsidR="00166BD5">
          <w:rPr>
            <w:webHidden/>
          </w:rPr>
          <w:tab/>
        </w:r>
        <w:r w:rsidR="00166BD5">
          <w:rPr>
            <w:webHidden/>
          </w:rPr>
          <w:fldChar w:fldCharType="begin"/>
        </w:r>
        <w:r w:rsidR="00166BD5">
          <w:rPr>
            <w:webHidden/>
          </w:rPr>
          <w:instrText xml:space="preserve"> PAGEREF _Toc2099614 \h </w:instrText>
        </w:r>
        <w:r w:rsidR="00166BD5">
          <w:rPr>
            <w:webHidden/>
          </w:rPr>
        </w:r>
        <w:r w:rsidR="00166BD5">
          <w:rPr>
            <w:webHidden/>
          </w:rPr>
          <w:fldChar w:fldCharType="separate"/>
        </w:r>
        <w:r w:rsidR="00924D6D">
          <w:rPr>
            <w:webHidden/>
          </w:rPr>
          <w:t>44</w:t>
        </w:r>
        <w:r w:rsidR="00166BD5">
          <w:rPr>
            <w:webHidden/>
          </w:rPr>
          <w:fldChar w:fldCharType="end"/>
        </w:r>
      </w:hyperlink>
    </w:p>
    <w:p w14:paraId="472B5FFE" w14:textId="7C322E46" w:rsidR="00166BD5" w:rsidRDefault="00AF4054">
      <w:pPr>
        <w:pStyle w:val="TOC2"/>
        <w:rPr>
          <w:b w:val="0"/>
          <w:bCs w:val="0"/>
          <w:sz w:val="24"/>
          <w:szCs w:val="24"/>
          <w:lang w:val="en-CA"/>
        </w:rPr>
      </w:pPr>
      <w:hyperlink w:anchor="_Toc2099615" w:history="1">
        <w:r w:rsidR="00166BD5" w:rsidRPr="002E364E">
          <w:rPr>
            <w:rStyle w:val="Hyperlink"/>
            <w:lang w:bidi="en-US"/>
          </w:rPr>
          <w:t>6.37 Type-breaking reinterpretation of data [AMV]</w:t>
        </w:r>
        <w:r w:rsidR="00166BD5">
          <w:rPr>
            <w:webHidden/>
          </w:rPr>
          <w:tab/>
        </w:r>
        <w:r w:rsidR="00166BD5">
          <w:rPr>
            <w:webHidden/>
          </w:rPr>
          <w:fldChar w:fldCharType="begin"/>
        </w:r>
        <w:r w:rsidR="00166BD5">
          <w:rPr>
            <w:webHidden/>
          </w:rPr>
          <w:instrText xml:space="preserve"> PAGEREF _Toc2099615 \h </w:instrText>
        </w:r>
        <w:r w:rsidR="00166BD5">
          <w:rPr>
            <w:webHidden/>
          </w:rPr>
        </w:r>
        <w:r w:rsidR="00166BD5">
          <w:rPr>
            <w:webHidden/>
          </w:rPr>
          <w:fldChar w:fldCharType="separate"/>
        </w:r>
        <w:r w:rsidR="00924D6D">
          <w:rPr>
            <w:webHidden/>
          </w:rPr>
          <w:t>45</w:t>
        </w:r>
        <w:r w:rsidR="00166BD5">
          <w:rPr>
            <w:webHidden/>
          </w:rPr>
          <w:fldChar w:fldCharType="end"/>
        </w:r>
      </w:hyperlink>
    </w:p>
    <w:p w14:paraId="660E70A2" w14:textId="5069A1AB" w:rsidR="00166BD5" w:rsidRDefault="00AF4054">
      <w:pPr>
        <w:pStyle w:val="TOC2"/>
        <w:rPr>
          <w:b w:val="0"/>
          <w:bCs w:val="0"/>
          <w:sz w:val="24"/>
          <w:szCs w:val="24"/>
          <w:lang w:val="en-CA"/>
        </w:rPr>
      </w:pPr>
      <w:hyperlink w:anchor="_Toc2099616" w:history="1">
        <w:r w:rsidR="00166BD5" w:rsidRPr="002E364E">
          <w:rPr>
            <w:rStyle w:val="Hyperlink"/>
          </w:rPr>
          <w:t>6.38 Deep vs. shallow copying [YAN]</w:t>
        </w:r>
        <w:r w:rsidR="00166BD5">
          <w:rPr>
            <w:webHidden/>
          </w:rPr>
          <w:tab/>
        </w:r>
        <w:r w:rsidR="00166BD5">
          <w:rPr>
            <w:webHidden/>
          </w:rPr>
          <w:fldChar w:fldCharType="begin"/>
        </w:r>
        <w:r w:rsidR="00166BD5">
          <w:rPr>
            <w:webHidden/>
          </w:rPr>
          <w:instrText xml:space="preserve"> PAGEREF _Toc2099616 \h </w:instrText>
        </w:r>
        <w:r w:rsidR="00166BD5">
          <w:rPr>
            <w:webHidden/>
          </w:rPr>
        </w:r>
        <w:r w:rsidR="00166BD5">
          <w:rPr>
            <w:webHidden/>
          </w:rPr>
          <w:fldChar w:fldCharType="separate"/>
        </w:r>
        <w:r w:rsidR="00924D6D">
          <w:rPr>
            <w:webHidden/>
          </w:rPr>
          <w:t>45</w:t>
        </w:r>
        <w:r w:rsidR="00166BD5">
          <w:rPr>
            <w:webHidden/>
          </w:rPr>
          <w:fldChar w:fldCharType="end"/>
        </w:r>
      </w:hyperlink>
    </w:p>
    <w:p w14:paraId="5303DD21" w14:textId="6B4A3469" w:rsidR="00166BD5" w:rsidRDefault="00AF4054">
      <w:pPr>
        <w:pStyle w:val="TOC2"/>
        <w:rPr>
          <w:b w:val="0"/>
          <w:bCs w:val="0"/>
          <w:sz w:val="24"/>
          <w:szCs w:val="24"/>
          <w:lang w:val="en-CA"/>
        </w:rPr>
      </w:pPr>
      <w:hyperlink w:anchor="_Toc2099617" w:history="1">
        <w:r w:rsidR="00166BD5" w:rsidRPr="002E364E">
          <w:rPr>
            <w:rStyle w:val="Hyperlink"/>
            <w:lang w:bidi="en-US"/>
          </w:rPr>
          <w:t>6.39 Memory leaks and heap fragmentation [XYL]</w:t>
        </w:r>
        <w:r w:rsidR="00166BD5">
          <w:rPr>
            <w:webHidden/>
          </w:rPr>
          <w:tab/>
        </w:r>
        <w:r w:rsidR="00166BD5">
          <w:rPr>
            <w:webHidden/>
          </w:rPr>
          <w:fldChar w:fldCharType="begin"/>
        </w:r>
        <w:r w:rsidR="00166BD5">
          <w:rPr>
            <w:webHidden/>
          </w:rPr>
          <w:instrText xml:space="preserve"> PAGEREF _Toc2099617 \h </w:instrText>
        </w:r>
        <w:r w:rsidR="00166BD5">
          <w:rPr>
            <w:webHidden/>
          </w:rPr>
        </w:r>
        <w:r w:rsidR="00166BD5">
          <w:rPr>
            <w:webHidden/>
          </w:rPr>
          <w:fldChar w:fldCharType="separate"/>
        </w:r>
        <w:r w:rsidR="00924D6D">
          <w:rPr>
            <w:webHidden/>
          </w:rPr>
          <w:t>46</w:t>
        </w:r>
        <w:r w:rsidR="00166BD5">
          <w:rPr>
            <w:webHidden/>
          </w:rPr>
          <w:fldChar w:fldCharType="end"/>
        </w:r>
      </w:hyperlink>
    </w:p>
    <w:p w14:paraId="56471281" w14:textId="050042CC" w:rsidR="00166BD5" w:rsidRDefault="00AF4054">
      <w:pPr>
        <w:pStyle w:val="TOC2"/>
        <w:rPr>
          <w:b w:val="0"/>
          <w:bCs w:val="0"/>
          <w:sz w:val="24"/>
          <w:szCs w:val="24"/>
          <w:lang w:val="en-CA"/>
        </w:rPr>
      </w:pPr>
      <w:hyperlink w:anchor="_Toc2099618" w:history="1">
        <w:r w:rsidR="00166BD5" w:rsidRPr="002E364E">
          <w:rPr>
            <w:rStyle w:val="Hyperlink"/>
            <w:lang w:bidi="en-US"/>
          </w:rPr>
          <w:t>6.40 Templates and generics [SYM]</w:t>
        </w:r>
        <w:r w:rsidR="00166BD5">
          <w:rPr>
            <w:webHidden/>
          </w:rPr>
          <w:tab/>
        </w:r>
        <w:r w:rsidR="00166BD5">
          <w:rPr>
            <w:webHidden/>
          </w:rPr>
          <w:fldChar w:fldCharType="begin"/>
        </w:r>
        <w:r w:rsidR="00166BD5">
          <w:rPr>
            <w:webHidden/>
          </w:rPr>
          <w:instrText xml:space="preserve"> PAGEREF _Toc2099618 \h </w:instrText>
        </w:r>
        <w:r w:rsidR="00166BD5">
          <w:rPr>
            <w:webHidden/>
          </w:rPr>
        </w:r>
        <w:r w:rsidR="00166BD5">
          <w:rPr>
            <w:webHidden/>
          </w:rPr>
          <w:fldChar w:fldCharType="separate"/>
        </w:r>
        <w:r w:rsidR="00924D6D">
          <w:rPr>
            <w:webHidden/>
          </w:rPr>
          <w:t>46</w:t>
        </w:r>
        <w:r w:rsidR="00166BD5">
          <w:rPr>
            <w:webHidden/>
          </w:rPr>
          <w:fldChar w:fldCharType="end"/>
        </w:r>
      </w:hyperlink>
    </w:p>
    <w:p w14:paraId="7F9DBEB1" w14:textId="41AE132C" w:rsidR="00166BD5" w:rsidRDefault="00AF4054">
      <w:pPr>
        <w:pStyle w:val="TOC2"/>
        <w:rPr>
          <w:b w:val="0"/>
          <w:bCs w:val="0"/>
          <w:sz w:val="24"/>
          <w:szCs w:val="24"/>
          <w:lang w:val="en-CA"/>
        </w:rPr>
      </w:pPr>
      <w:hyperlink w:anchor="_Toc2099619" w:history="1">
        <w:r w:rsidR="00166BD5" w:rsidRPr="002E364E">
          <w:rPr>
            <w:rStyle w:val="Hyperlink"/>
            <w:lang w:bidi="en-US"/>
          </w:rPr>
          <w:t>6.41 Inheritance [RIP]</w:t>
        </w:r>
        <w:r w:rsidR="00166BD5">
          <w:rPr>
            <w:webHidden/>
          </w:rPr>
          <w:tab/>
        </w:r>
        <w:r w:rsidR="00166BD5">
          <w:rPr>
            <w:webHidden/>
          </w:rPr>
          <w:fldChar w:fldCharType="begin"/>
        </w:r>
        <w:r w:rsidR="00166BD5">
          <w:rPr>
            <w:webHidden/>
          </w:rPr>
          <w:instrText xml:space="preserve"> PAGEREF _Toc2099619 \h </w:instrText>
        </w:r>
        <w:r w:rsidR="00166BD5">
          <w:rPr>
            <w:webHidden/>
          </w:rPr>
        </w:r>
        <w:r w:rsidR="00166BD5">
          <w:rPr>
            <w:webHidden/>
          </w:rPr>
          <w:fldChar w:fldCharType="separate"/>
        </w:r>
        <w:r w:rsidR="00924D6D">
          <w:rPr>
            <w:webHidden/>
          </w:rPr>
          <w:t>46</w:t>
        </w:r>
        <w:r w:rsidR="00166BD5">
          <w:rPr>
            <w:webHidden/>
          </w:rPr>
          <w:fldChar w:fldCharType="end"/>
        </w:r>
      </w:hyperlink>
    </w:p>
    <w:p w14:paraId="61A998B7" w14:textId="188DD31E" w:rsidR="00166BD5" w:rsidRDefault="00AF4054">
      <w:pPr>
        <w:pStyle w:val="TOC2"/>
        <w:rPr>
          <w:b w:val="0"/>
          <w:bCs w:val="0"/>
          <w:sz w:val="24"/>
          <w:szCs w:val="24"/>
          <w:lang w:val="en-CA"/>
        </w:rPr>
      </w:pPr>
      <w:hyperlink w:anchor="_Toc2099620" w:history="1">
        <w:r w:rsidR="00166BD5" w:rsidRPr="002E364E">
          <w:rPr>
            <w:rStyle w:val="Hyperlink"/>
          </w:rPr>
          <w:t>6.42 Violations of the Liskov substitution principle or the contract model [BLP]</w:t>
        </w:r>
        <w:r w:rsidR="00166BD5">
          <w:rPr>
            <w:webHidden/>
          </w:rPr>
          <w:tab/>
        </w:r>
        <w:r w:rsidR="00166BD5">
          <w:rPr>
            <w:webHidden/>
          </w:rPr>
          <w:fldChar w:fldCharType="begin"/>
        </w:r>
        <w:r w:rsidR="00166BD5">
          <w:rPr>
            <w:webHidden/>
          </w:rPr>
          <w:instrText xml:space="preserve"> PAGEREF _Toc2099620 \h </w:instrText>
        </w:r>
        <w:r w:rsidR="00166BD5">
          <w:rPr>
            <w:webHidden/>
          </w:rPr>
        </w:r>
        <w:r w:rsidR="00166BD5">
          <w:rPr>
            <w:webHidden/>
          </w:rPr>
          <w:fldChar w:fldCharType="separate"/>
        </w:r>
        <w:r w:rsidR="00924D6D">
          <w:rPr>
            <w:webHidden/>
          </w:rPr>
          <w:t>46</w:t>
        </w:r>
        <w:r w:rsidR="00166BD5">
          <w:rPr>
            <w:webHidden/>
          </w:rPr>
          <w:fldChar w:fldCharType="end"/>
        </w:r>
      </w:hyperlink>
    </w:p>
    <w:p w14:paraId="42548D9B" w14:textId="690A30F9" w:rsidR="00166BD5" w:rsidRDefault="00AF4054">
      <w:pPr>
        <w:pStyle w:val="TOC2"/>
        <w:rPr>
          <w:b w:val="0"/>
          <w:bCs w:val="0"/>
          <w:sz w:val="24"/>
          <w:szCs w:val="24"/>
          <w:lang w:val="en-CA"/>
        </w:rPr>
      </w:pPr>
      <w:hyperlink w:anchor="_Toc2099621" w:history="1">
        <w:r w:rsidR="00166BD5" w:rsidRPr="002E364E">
          <w:rPr>
            <w:rStyle w:val="Hyperlink"/>
          </w:rPr>
          <w:t>6.43 Redispatching [PPH]</w:t>
        </w:r>
        <w:r w:rsidR="00166BD5">
          <w:rPr>
            <w:webHidden/>
          </w:rPr>
          <w:tab/>
        </w:r>
        <w:r w:rsidR="00166BD5">
          <w:rPr>
            <w:webHidden/>
          </w:rPr>
          <w:fldChar w:fldCharType="begin"/>
        </w:r>
        <w:r w:rsidR="00166BD5">
          <w:rPr>
            <w:webHidden/>
          </w:rPr>
          <w:instrText xml:space="preserve"> PAGEREF _Toc2099621 \h </w:instrText>
        </w:r>
        <w:r w:rsidR="00166BD5">
          <w:rPr>
            <w:webHidden/>
          </w:rPr>
        </w:r>
        <w:r w:rsidR="00166BD5">
          <w:rPr>
            <w:webHidden/>
          </w:rPr>
          <w:fldChar w:fldCharType="separate"/>
        </w:r>
        <w:r w:rsidR="00924D6D">
          <w:rPr>
            <w:webHidden/>
          </w:rPr>
          <w:t>46</w:t>
        </w:r>
        <w:r w:rsidR="00166BD5">
          <w:rPr>
            <w:webHidden/>
          </w:rPr>
          <w:fldChar w:fldCharType="end"/>
        </w:r>
      </w:hyperlink>
    </w:p>
    <w:p w14:paraId="40C94714" w14:textId="40500100" w:rsidR="00166BD5" w:rsidRDefault="00AF4054">
      <w:pPr>
        <w:pStyle w:val="TOC2"/>
        <w:rPr>
          <w:b w:val="0"/>
          <w:bCs w:val="0"/>
          <w:sz w:val="24"/>
          <w:szCs w:val="24"/>
          <w:lang w:val="en-CA"/>
        </w:rPr>
      </w:pPr>
      <w:hyperlink w:anchor="_Toc2099622" w:history="1">
        <w:r w:rsidR="00166BD5" w:rsidRPr="002E364E">
          <w:rPr>
            <w:rStyle w:val="Hyperlink"/>
          </w:rPr>
          <w:t>6.44 Polymorphic variables [BKK]</w:t>
        </w:r>
        <w:r w:rsidR="00166BD5">
          <w:rPr>
            <w:webHidden/>
          </w:rPr>
          <w:tab/>
        </w:r>
        <w:r w:rsidR="00166BD5">
          <w:rPr>
            <w:webHidden/>
          </w:rPr>
          <w:fldChar w:fldCharType="begin"/>
        </w:r>
        <w:r w:rsidR="00166BD5">
          <w:rPr>
            <w:webHidden/>
          </w:rPr>
          <w:instrText xml:space="preserve"> PAGEREF _Toc2099622 \h </w:instrText>
        </w:r>
        <w:r w:rsidR="00166BD5">
          <w:rPr>
            <w:webHidden/>
          </w:rPr>
        </w:r>
        <w:r w:rsidR="00166BD5">
          <w:rPr>
            <w:webHidden/>
          </w:rPr>
          <w:fldChar w:fldCharType="separate"/>
        </w:r>
        <w:r w:rsidR="00924D6D">
          <w:rPr>
            <w:webHidden/>
          </w:rPr>
          <w:t>47</w:t>
        </w:r>
        <w:r w:rsidR="00166BD5">
          <w:rPr>
            <w:webHidden/>
          </w:rPr>
          <w:fldChar w:fldCharType="end"/>
        </w:r>
      </w:hyperlink>
    </w:p>
    <w:p w14:paraId="04B8A6F5" w14:textId="26B55B1B" w:rsidR="00166BD5" w:rsidRDefault="00AF4054">
      <w:pPr>
        <w:pStyle w:val="TOC2"/>
        <w:rPr>
          <w:b w:val="0"/>
          <w:bCs w:val="0"/>
          <w:sz w:val="24"/>
          <w:szCs w:val="24"/>
          <w:lang w:val="en-CA"/>
        </w:rPr>
      </w:pPr>
      <w:hyperlink w:anchor="_Toc2099623" w:history="1">
        <w:r w:rsidR="00166BD5" w:rsidRPr="002E364E">
          <w:rPr>
            <w:rStyle w:val="Hyperlink"/>
            <w:lang w:bidi="en-US"/>
          </w:rPr>
          <w:t>6.45 Extra intrinsics [LRM]</w:t>
        </w:r>
        <w:r w:rsidR="00166BD5">
          <w:rPr>
            <w:webHidden/>
          </w:rPr>
          <w:tab/>
        </w:r>
        <w:r w:rsidR="00166BD5">
          <w:rPr>
            <w:webHidden/>
          </w:rPr>
          <w:fldChar w:fldCharType="begin"/>
        </w:r>
        <w:r w:rsidR="00166BD5">
          <w:rPr>
            <w:webHidden/>
          </w:rPr>
          <w:instrText xml:space="preserve"> PAGEREF _Toc2099623 \h </w:instrText>
        </w:r>
        <w:r w:rsidR="00166BD5">
          <w:rPr>
            <w:webHidden/>
          </w:rPr>
        </w:r>
        <w:r w:rsidR="00166BD5">
          <w:rPr>
            <w:webHidden/>
          </w:rPr>
          <w:fldChar w:fldCharType="separate"/>
        </w:r>
        <w:r w:rsidR="00924D6D">
          <w:rPr>
            <w:webHidden/>
          </w:rPr>
          <w:t>47</w:t>
        </w:r>
        <w:r w:rsidR="00166BD5">
          <w:rPr>
            <w:webHidden/>
          </w:rPr>
          <w:fldChar w:fldCharType="end"/>
        </w:r>
      </w:hyperlink>
    </w:p>
    <w:p w14:paraId="3AE9AC91" w14:textId="1CC0F9AC" w:rsidR="00166BD5" w:rsidRDefault="00AF4054">
      <w:pPr>
        <w:pStyle w:val="TOC2"/>
        <w:rPr>
          <w:b w:val="0"/>
          <w:bCs w:val="0"/>
          <w:sz w:val="24"/>
          <w:szCs w:val="24"/>
          <w:lang w:val="en-CA"/>
        </w:rPr>
      </w:pPr>
      <w:hyperlink w:anchor="_Toc2099624" w:history="1">
        <w:r w:rsidR="00166BD5" w:rsidRPr="002E364E">
          <w:rPr>
            <w:rStyle w:val="Hyperlink"/>
            <w:lang w:bidi="en-US"/>
          </w:rPr>
          <w:t>6.46 Argument passing to library functions [TRJ]</w:t>
        </w:r>
        <w:r w:rsidR="00166BD5">
          <w:rPr>
            <w:webHidden/>
          </w:rPr>
          <w:tab/>
        </w:r>
        <w:r w:rsidR="00166BD5">
          <w:rPr>
            <w:webHidden/>
          </w:rPr>
          <w:fldChar w:fldCharType="begin"/>
        </w:r>
        <w:r w:rsidR="00166BD5">
          <w:rPr>
            <w:webHidden/>
          </w:rPr>
          <w:instrText xml:space="preserve"> PAGEREF _Toc2099624 \h </w:instrText>
        </w:r>
        <w:r w:rsidR="00166BD5">
          <w:rPr>
            <w:webHidden/>
          </w:rPr>
        </w:r>
        <w:r w:rsidR="00166BD5">
          <w:rPr>
            <w:webHidden/>
          </w:rPr>
          <w:fldChar w:fldCharType="separate"/>
        </w:r>
        <w:r w:rsidR="00924D6D">
          <w:rPr>
            <w:webHidden/>
          </w:rPr>
          <w:t>47</w:t>
        </w:r>
        <w:r w:rsidR="00166BD5">
          <w:rPr>
            <w:webHidden/>
          </w:rPr>
          <w:fldChar w:fldCharType="end"/>
        </w:r>
      </w:hyperlink>
    </w:p>
    <w:p w14:paraId="318E0CEB" w14:textId="04233AE2" w:rsidR="00166BD5" w:rsidRDefault="00AF4054">
      <w:pPr>
        <w:pStyle w:val="TOC2"/>
        <w:rPr>
          <w:b w:val="0"/>
          <w:bCs w:val="0"/>
          <w:sz w:val="24"/>
          <w:szCs w:val="24"/>
          <w:lang w:val="en-CA"/>
        </w:rPr>
      </w:pPr>
      <w:hyperlink w:anchor="_Toc2099625" w:history="1">
        <w:r w:rsidR="00166BD5" w:rsidRPr="002E364E">
          <w:rPr>
            <w:rStyle w:val="Hyperlink"/>
            <w:lang w:bidi="en-US"/>
          </w:rPr>
          <w:t>6.47 Inter-language calling [DJS]</w:t>
        </w:r>
        <w:r w:rsidR="00166BD5">
          <w:rPr>
            <w:webHidden/>
          </w:rPr>
          <w:tab/>
        </w:r>
        <w:r w:rsidR="00166BD5">
          <w:rPr>
            <w:webHidden/>
          </w:rPr>
          <w:fldChar w:fldCharType="begin"/>
        </w:r>
        <w:r w:rsidR="00166BD5">
          <w:rPr>
            <w:webHidden/>
          </w:rPr>
          <w:instrText xml:space="preserve"> PAGEREF _Toc2099625 \h </w:instrText>
        </w:r>
        <w:r w:rsidR="00166BD5">
          <w:rPr>
            <w:webHidden/>
          </w:rPr>
        </w:r>
        <w:r w:rsidR="00166BD5">
          <w:rPr>
            <w:webHidden/>
          </w:rPr>
          <w:fldChar w:fldCharType="separate"/>
        </w:r>
        <w:r w:rsidR="00924D6D">
          <w:rPr>
            <w:webHidden/>
          </w:rPr>
          <w:t>47</w:t>
        </w:r>
        <w:r w:rsidR="00166BD5">
          <w:rPr>
            <w:webHidden/>
          </w:rPr>
          <w:fldChar w:fldCharType="end"/>
        </w:r>
      </w:hyperlink>
    </w:p>
    <w:p w14:paraId="31926FD5" w14:textId="6BE03881" w:rsidR="00166BD5" w:rsidRDefault="00AF4054">
      <w:pPr>
        <w:pStyle w:val="TOC2"/>
        <w:rPr>
          <w:b w:val="0"/>
          <w:bCs w:val="0"/>
          <w:sz w:val="24"/>
          <w:szCs w:val="24"/>
          <w:lang w:val="en-CA"/>
        </w:rPr>
      </w:pPr>
      <w:hyperlink w:anchor="_Toc2099626" w:history="1">
        <w:r w:rsidR="00166BD5" w:rsidRPr="002E364E">
          <w:rPr>
            <w:rStyle w:val="Hyperlink"/>
            <w:lang w:bidi="en-US"/>
          </w:rPr>
          <w:t>6.48 Dynamically-linked code and self-modifying code [NYY]</w:t>
        </w:r>
        <w:r w:rsidR="00166BD5">
          <w:rPr>
            <w:webHidden/>
          </w:rPr>
          <w:tab/>
        </w:r>
        <w:r w:rsidR="00166BD5">
          <w:rPr>
            <w:webHidden/>
          </w:rPr>
          <w:fldChar w:fldCharType="begin"/>
        </w:r>
        <w:r w:rsidR="00166BD5">
          <w:rPr>
            <w:webHidden/>
          </w:rPr>
          <w:instrText xml:space="preserve"> PAGEREF _Toc2099626 \h </w:instrText>
        </w:r>
        <w:r w:rsidR="00166BD5">
          <w:rPr>
            <w:webHidden/>
          </w:rPr>
        </w:r>
        <w:r w:rsidR="00166BD5">
          <w:rPr>
            <w:webHidden/>
          </w:rPr>
          <w:fldChar w:fldCharType="separate"/>
        </w:r>
        <w:r w:rsidR="00924D6D">
          <w:rPr>
            <w:webHidden/>
          </w:rPr>
          <w:t>48</w:t>
        </w:r>
        <w:r w:rsidR="00166BD5">
          <w:rPr>
            <w:webHidden/>
          </w:rPr>
          <w:fldChar w:fldCharType="end"/>
        </w:r>
      </w:hyperlink>
    </w:p>
    <w:p w14:paraId="59D91DC3" w14:textId="45210A52" w:rsidR="00166BD5" w:rsidRDefault="00AF4054">
      <w:pPr>
        <w:pStyle w:val="TOC2"/>
        <w:rPr>
          <w:b w:val="0"/>
          <w:bCs w:val="0"/>
          <w:sz w:val="24"/>
          <w:szCs w:val="24"/>
          <w:lang w:val="en-CA"/>
        </w:rPr>
      </w:pPr>
      <w:hyperlink w:anchor="_Toc2099627" w:history="1">
        <w:r w:rsidR="00166BD5" w:rsidRPr="002E364E">
          <w:rPr>
            <w:rStyle w:val="Hyperlink"/>
            <w:lang w:bidi="en-US"/>
          </w:rPr>
          <w:t>6.49 Library signature [NSQ]</w:t>
        </w:r>
        <w:r w:rsidR="00166BD5">
          <w:rPr>
            <w:webHidden/>
          </w:rPr>
          <w:tab/>
        </w:r>
        <w:r w:rsidR="00166BD5">
          <w:rPr>
            <w:webHidden/>
          </w:rPr>
          <w:fldChar w:fldCharType="begin"/>
        </w:r>
        <w:r w:rsidR="00166BD5">
          <w:rPr>
            <w:webHidden/>
          </w:rPr>
          <w:instrText xml:space="preserve"> PAGEREF _Toc2099627 \h </w:instrText>
        </w:r>
        <w:r w:rsidR="00166BD5">
          <w:rPr>
            <w:webHidden/>
          </w:rPr>
        </w:r>
        <w:r w:rsidR="00166BD5">
          <w:rPr>
            <w:webHidden/>
          </w:rPr>
          <w:fldChar w:fldCharType="separate"/>
        </w:r>
        <w:r w:rsidR="00924D6D">
          <w:rPr>
            <w:webHidden/>
          </w:rPr>
          <w:t>48</w:t>
        </w:r>
        <w:r w:rsidR="00166BD5">
          <w:rPr>
            <w:webHidden/>
          </w:rPr>
          <w:fldChar w:fldCharType="end"/>
        </w:r>
      </w:hyperlink>
    </w:p>
    <w:p w14:paraId="7957A471" w14:textId="516C5068" w:rsidR="00166BD5" w:rsidRDefault="00AF4054">
      <w:pPr>
        <w:pStyle w:val="TOC2"/>
        <w:rPr>
          <w:b w:val="0"/>
          <w:bCs w:val="0"/>
          <w:sz w:val="24"/>
          <w:szCs w:val="24"/>
          <w:lang w:val="en-CA"/>
        </w:rPr>
      </w:pPr>
      <w:hyperlink w:anchor="_Toc2099628" w:history="1">
        <w:r w:rsidR="00166BD5" w:rsidRPr="002E364E">
          <w:rPr>
            <w:rStyle w:val="Hyperlink"/>
            <w:lang w:bidi="en-US"/>
          </w:rPr>
          <w:t>6.50 Unanticipated exceptions from library routines [HJW]</w:t>
        </w:r>
        <w:r w:rsidR="00166BD5">
          <w:rPr>
            <w:webHidden/>
          </w:rPr>
          <w:tab/>
        </w:r>
        <w:r w:rsidR="00166BD5">
          <w:rPr>
            <w:webHidden/>
          </w:rPr>
          <w:fldChar w:fldCharType="begin"/>
        </w:r>
        <w:r w:rsidR="00166BD5">
          <w:rPr>
            <w:webHidden/>
          </w:rPr>
          <w:instrText xml:space="preserve"> PAGEREF _Toc2099628 \h </w:instrText>
        </w:r>
        <w:r w:rsidR="00166BD5">
          <w:rPr>
            <w:webHidden/>
          </w:rPr>
        </w:r>
        <w:r w:rsidR="00166BD5">
          <w:rPr>
            <w:webHidden/>
          </w:rPr>
          <w:fldChar w:fldCharType="separate"/>
        </w:r>
        <w:r w:rsidR="00924D6D">
          <w:rPr>
            <w:webHidden/>
          </w:rPr>
          <w:t>49</w:t>
        </w:r>
        <w:r w:rsidR="00166BD5">
          <w:rPr>
            <w:webHidden/>
          </w:rPr>
          <w:fldChar w:fldCharType="end"/>
        </w:r>
      </w:hyperlink>
    </w:p>
    <w:p w14:paraId="324C84C1" w14:textId="446C4D25" w:rsidR="00166BD5" w:rsidRDefault="00AF4054">
      <w:pPr>
        <w:pStyle w:val="TOC2"/>
        <w:rPr>
          <w:b w:val="0"/>
          <w:bCs w:val="0"/>
          <w:sz w:val="24"/>
          <w:szCs w:val="24"/>
          <w:lang w:val="en-CA"/>
        </w:rPr>
      </w:pPr>
      <w:hyperlink w:anchor="_Toc2099629" w:history="1">
        <w:r w:rsidR="00166BD5" w:rsidRPr="002E364E">
          <w:rPr>
            <w:rStyle w:val="Hyperlink"/>
            <w:lang w:bidi="en-US"/>
          </w:rPr>
          <w:t>6.51 Pre-processor directives [NMP]</w:t>
        </w:r>
        <w:r w:rsidR="00166BD5">
          <w:rPr>
            <w:webHidden/>
          </w:rPr>
          <w:tab/>
        </w:r>
        <w:r w:rsidR="00166BD5">
          <w:rPr>
            <w:webHidden/>
          </w:rPr>
          <w:fldChar w:fldCharType="begin"/>
        </w:r>
        <w:r w:rsidR="00166BD5">
          <w:rPr>
            <w:webHidden/>
          </w:rPr>
          <w:instrText xml:space="preserve"> PAGEREF _Toc2099629 \h </w:instrText>
        </w:r>
        <w:r w:rsidR="00166BD5">
          <w:rPr>
            <w:webHidden/>
          </w:rPr>
        </w:r>
        <w:r w:rsidR="00166BD5">
          <w:rPr>
            <w:webHidden/>
          </w:rPr>
          <w:fldChar w:fldCharType="separate"/>
        </w:r>
        <w:r w:rsidR="00924D6D">
          <w:rPr>
            <w:webHidden/>
          </w:rPr>
          <w:t>49</w:t>
        </w:r>
        <w:r w:rsidR="00166BD5">
          <w:rPr>
            <w:webHidden/>
          </w:rPr>
          <w:fldChar w:fldCharType="end"/>
        </w:r>
      </w:hyperlink>
    </w:p>
    <w:p w14:paraId="3C8DA3C6" w14:textId="4E800C7D" w:rsidR="00166BD5" w:rsidRDefault="00AF4054">
      <w:pPr>
        <w:pStyle w:val="TOC2"/>
        <w:rPr>
          <w:b w:val="0"/>
          <w:bCs w:val="0"/>
          <w:sz w:val="24"/>
          <w:szCs w:val="24"/>
          <w:lang w:val="en-CA"/>
        </w:rPr>
      </w:pPr>
      <w:hyperlink w:anchor="_Toc2099630" w:history="1">
        <w:r w:rsidR="00166BD5" w:rsidRPr="002E364E">
          <w:rPr>
            <w:rStyle w:val="Hyperlink"/>
            <w:lang w:bidi="en-US"/>
          </w:rPr>
          <w:t>6.52 Suppression of language-defined run-time checking [MXB]</w:t>
        </w:r>
        <w:r w:rsidR="00166BD5">
          <w:rPr>
            <w:webHidden/>
          </w:rPr>
          <w:tab/>
        </w:r>
        <w:r w:rsidR="00166BD5">
          <w:rPr>
            <w:webHidden/>
          </w:rPr>
          <w:fldChar w:fldCharType="begin"/>
        </w:r>
        <w:r w:rsidR="00166BD5">
          <w:rPr>
            <w:webHidden/>
          </w:rPr>
          <w:instrText xml:space="preserve"> PAGEREF _Toc2099630 \h </w:instrText>
        </w:r>
        <w:r w:rsidR="00166BD5">
          <w:rPr>
            <w:webHidden/>
          </w:rPr>
        </w:r>
        <w:r w:rsidR="00166BD5">
          <w:rPr>
            <w:webHidden/>
          </w:rPr>
          <w:fldChar w:fldCharType="separate"/>
        </w:r>
        <w:r w:rsidR="00924D6D">
          <w:rPr>
            <w:webHidden/>
          </w:rPr>
          <w:t>50</w:t>
        </w:r>
        <w:r w:rsidR="00166BD5">
          <w:rPr>
            <w:webHidden/>
          </w:rPr>
          <w:fldChar w:fldCharType="end"/>
        </w:r>
      </w:hyperlink>
    </w:p>
    <w:p w14:paraId="20D0BD98" w14:textId="46970476" w:rsidR="00166BD5" w:rsidRDefault="00AF4054">
      <w:pPr>
        <w:pStyle w:val="TOC2"/>
        <w:rPr>
          <w:b w:val="0"/>
          <w:bCs w:val="0"/>
          <w:sz w:val="24"/>
          <w:szCs w:val="24"/>
          <w:lang w:val="en-CA"/>
        </w:rPr>
      </w:pPr>
      <w:hyperlink w:anchor="_Toc2099631" w:history="1">
        <w:r w:rsidR="00166BD5" w:rsidRPr="002E364E">
          <w:rPr>
            <w:rStyle w:val="Hyperlink"/>
            <w:lang w:bidi="en-US"/>
          </w:rPr>
          <w:t>6.53 Provision of inherently unsafe operations [SKL]</w:t>
        </w:r>
        <w:r w:rsidR="00166BD5">
          <w:rPr>
            <w:webHidden/>
          </w:rPr>
          <w:tab/>
        </w:r>
        <w:r w:rsidR="00166BD5">
          <w:rPr>
            <w:webHidden/>
          </w:rPr>
          <w:fldChar w:fldCharType="begin"/>
        </w:r>
        <w:r w:rsidR="00166BD5">
          <w:rPr>
            <w:webHidden/>
          </w:rPr>
          <w:instrText xml:space="preserve"> PAGEREF _Toc2099631 \h </w:instrText>
        </w:r>
        <w:r w:rsidR="00166BD5">
          <w:rPr>
            <w:webHidden/>
          </w:rPr>
        </w:r>
        <w:r w:rsidR="00166BD5">
          <w:rPr>
            <w:webHidden/>
          </w:rPr>
          <w:fldChar w:fldCharType="separate"/>
        </w:r>
        <w:r w:rsidR="00924D6D">
          <w:rPr>
            <w:webHidden/>
          </w:rPr>
          <w:t>50</w:t>
        </w:r>
        <w:r w:rsidR="00166BD5">
          <w:rPr>
            <w:webHidden/>
          </w:rPr>
          <w:fldChar w:fldCharType="end"/>
        </w:r>
      </w:hyperlink>
    </w:p>
    <w:p w14:paraId="030641D2" w14:textId="66C13D39" w:rsidR="00166BD5" w:rsidRDefault="00AF4054">
      <w:pPr>
        <w:pStyle w:val="TOC2"/>
        <w:rPr>
          <w:b w:val="0"/>
          <w:bCs w:val="0"/>
          <w:sz w:val="24"/>
          <w:szCs w:val="24"/>
          <w:lang w:val="en-CA"/>
        </w:rPr>
      </w:pPr>
      <w:hyperlink w:anchor="_Toc2099632" w:history="1">
        <w:r w:rsidR="00166BD5" w:rsidRPr="002E364E">
          <w:rPr>
            <w:rStyle w:val="Hyperlink"/>
            <w:lang w:bidi="en-US"/>
          </w:rPr>
          <w:t>6.54 Obscure language features [BRS]</w:t>
        </w:r>
        <w:r w:rsidR="00166BD5">
          <w:rPr>
            <w:webHidden/>
          </w:rPr>
          <w:tab/>
        </w:r>
        <w:r w:rsidR="00166BD5">
          <w:rPr>
            <w:webHidden/>
          </w:rPr>
          <w:fldChar w:fldCharType="begin"/>
        </w:r>
        <w:r w:rsidR="00166BD5">
          <w:rPr>
            <w:webHidden/>
          </w:rPr>
          <w:instrText xml:space="preserve"> PAGEREF _Toc2099632 \h </w:instrText>
        </w:r>
        <w:r w:rsidR="00166BD5">
          <w:rPr>
            <w:webHidden/>
          </w:rPr>
        </w:r>
        <w:r w:rsidR="00166BD5">
          <w:rPr>
            <w:webHidden/>
          </w:rPr>
          <w:fldChar w:fldCharType="separate"/>
        </w:r>
        <w:r w:rsidR="00924D6D">
          <w:rPr>
            <w:webHidden/>
          </w:rPr>
          <w:t>50</w:t>
        </w:r>
        <w:r w:rsidR="00166BD5">
          <w:rPr>
            <w:webHidden/>
          </w:rPr>
          <w:fldChar w:fldCharType="end"/>
        </w:r>
      </w:hyperlink>
    </w:p>
    <w:p w14:paraId="2217C159" w14:textId="7AE2959F" w:rsidR="00166BD5" w:rsidRDefault="00AF4054">
      <w:pPr>
        <w:pStyle w:val="TOC2"/>
        <w:rPr>
          <w:b w:val="0"/>
          <w:bCs w:val="0"/>
          <w:sz w:val="24"/>
          <w:szCs w:val="24"/>
          <w:lang w:val="en-CA"/>
        </w:rPr>
      </w:pPr>
      <w:hyperlink w:anchor="_Toc2099633" w:history="1">
        <w:r w:rsidR="00166BD5" w:rsidRPr="002E364E">
          <w:rPr>
            <w:rStyle w:val="Hyperlink"/>
            <w:lang w:bidi="en-US"/>
          </w:rPr>
          <w:t>6.55 Unspecified behaviour [BQF]</w:t>
        </w:r>
        <w:r w:rsidR="00166BD5">
          <w:rPr>
            <w:webHidden/>
          </w:rPr>
          <w:tab/>
        </w:r>
        <w:r w:rsidR="00166BD5">
          <w:rPr>
            <w:webHidden/>
          </w:rPr>
          <w:fldChar w:fldCharType="begin"/>
        </w:r>
        <w:r w:rsidR="00166BD5">
          <w:rPr>
            <w:webHidden/>
          </w:rPr>
          <w:instrText xml:space="preserve"> PAGEREF _Toc2099633 \h </w:instrText>
        </w:r>
        <w:r w:rsidR="00166BD5">
          <w:rPr>
            <w:webHidden/>
          </w:rPr>
        </w:r>
        <w:r w:rsidR="00166BD5">
          <w:rPr>
            <w:webHidden/>
          </w:rPr>
          <w:fldChar w:fldCharType="separate"/>
        </w:r>
        <w:r w:rsidR="00924D6D">
          <w:rPr>
            <w:webHidden/>
          </w:rPr>
          <w:t>51</w:t>
        </w:r>
        <w:r w:rsidR="00166BD5">
          <w:rPr>
            <w:webHidden/>
          </w:rPr>
          <w:fldChar w:fldCharType="end"/>
        </w:r>
      </w:hyperlink>
    </w:p>
    <w:p w14:paraId="046145AF" w14:textId="5C81E846" w:rsidR="00166BD5" w:rsidRDefault="00AF4054">
      <w:pPr>
        <w:pStyle w:val="TOC2"/>
        <w:rPr>
          <w:b w:val="0"/>
          <w:bCs w:val="0"/>
          <w:sz w:val="24"/>
          <w:szCs w:val="24"/>
          <w:lang w:val="en-CA"/>
        </w:rPr>
      </w:pPr>
      <w:hyperlink w:anchor="_Toc2099634" w:history="1">
        <w:r w:rsidR="00166BD5" w:rsidRPr="002E364E">
          <w:rPr>
            <w:rStyle w:val="Hyperlink"/>
            <w:lang w:bidi="en-US"/>
          </w:rPr>
          <w:t>6.56 Undefined behaviour [EWF]</w:t>
        </w:r>
        <w:r w:rsidR="00166BD5" w:rsidRPr="002E364E">
          <w:rPr>
            <w:rStyle w:val="Hyperlink"/>
            <w:lang w:val="en-CA"/>
          </w:rPr>
          <w:t xml:space="preserve"> </w:t>
        </w:r>
        <w:r w:rsidR="00166BD5" w:rsidRPr="002E364E">
          <w:rPr>
            <w:rStyle w:val="Hyperlink"/>
            <w:rFonts w:cstheme="minorHAnsi"/>
            <w:lang w:bidi="en-US"/>
          </w:rPr>
          <w:t>.</w:t>
        </w:r>
        <w:r w:rsidR="00166BD5">
          <w:rPr>
            <w:webHidden/>
          </w:rPr>
          <w:tab/>
        </w:r>
        <w:r w:rsidR="00166BD5">
          <w:rPr>
            <w:webHidden/>
          </w:rPr>
          <w:fldChar w:fldCharType="begin"/>
        </w:r>
        <w:r w:rsidR="00166BD5">
          <w:rPr>
            <w:webHidden/>
          </w:rPr>
          <w:instrText xml:space="preserve"> PAGEREF _Toc2099634 \h </w:instrText>
        </w:r>
        <w:r w:rsidR="00166BD5">
          <w:rPr>
            <w:webHidden/>
          </w:rPr>
        </w:r>
        <w:r w:rsidR="00166BD5">
          <w:rPr>
            <w:webHidden/>
          </w:rPr>
          <w:fldChar w:fldCharType="separate"/>
        </w:r>
        <w:r w:rsidR="00924D6D">
          <w:rPr>
            <w:webHidden/>
          </w:rPr>
          <w:t>51</w:t>
        </w:r>
        <w:r w:rsidR="00166BD5">
          <w:rPr>
            <w:webHidden/>
          </w:rPr>
          <w:fldChar w:fldCharType="end"/>
        </w:r>
      </w:hyperlink>
    </w:p>
    <w:p w14:paraId="22BB0698" w14:textId="0DB9F51C" w:rsidR="00166BD5" w:rsidRDefault="00AF4054">
      <w:pPr>
        <w:pStyle w:val="TOC2"/>
        <w:rPr>
          <w:b w:val="0"/>
          <w:bCs w:val="0"/>
          <w:sz w:val="24"/>
          <w:szCs w:val="24"/>
          <w:lang w:val="en-CA"/>
        </w:rPr>
      </w:pPr>
      <w:hyperlink w:anchor="_Toc2099635" w:history="1">
        <w:r w:rsidR="00166BD5" w:rsidRPr="002E364E">
          <w:rPr>
            <w:rStyle w:val="Hyperlink"/>
            <w:lang w:bidi="en-US"/>
          </w:rPr>
          <w:t>6.57 Implementation–defined behaviour [FAB]</w:t>
        </w:r>
        <w:r w:rsidR="00166BD5">
          <w:rPr>
            <w:webHidden/>
          </w:rPr>
          <w:tab/>
        </w:r>
        <w:r w:rsidR="00166BD5">
          <w:rPr>
            <w:webHidden/>
          </w:rPr>
          <w:fldChar w:fldCharType="begin"/>
        </w:r>
        <w:r w:rsidR="00166BD5">
          <w:rPr>
            <w:webHidden/>
          </w:rPr>
          <w:instrText xml:space="preserve"> PAGEREF _Toc2099635 \h </w:instrText>
        </w:r>
        <w:r w:rsidR="00166BD5">
          <w:rPr>
            <w:webHidden/>
          </w:rPr>
        </w:r>
        <w:r w:rsidR="00166BD5">
          <w:rPr>
            <w:webHidden/>
          </w:rPr>
          <w:fldChar w:fldCharType="separate"/>
        </w:r>
        <w:r w:rsidR="00924D6D">
          <w:rPr>
            <w:webHidden/>
          </w:rPr>
          <w:t>52</w:t>
        </w:r>
        <w:r w:rsidR="00166BD5">
          <w:rPr>
            <w:webHidden/>
          </w:rPr>
          <w:fldChar w:fldCharType="end"/>
        </w:r>
      </w:hyperlink>
    </w:p>
    <w:p w14:paraId="7BF8BBA6" w14:textId="4F42F34D" w:rsidR="00166BD5" w:rsidRDefault="00AF4054">
      <w:pPr>
        <w:pStyle w:val="TOC2"/>
        <w:rPr>
          <w:b w:val="0"/>
          <w:bCs w:val="0"/>
          <w:sz w:val="24"/>
          <w:szCs w:val="24"/>
          <w:lang w:val="en-CA"/>
        </w:rPr>
      </w:pPr>
      <w:hyperlink w:anchor="_Toc2099636" w:history="1">
        <w:r w:rsidR="00166BD5" w:rsidRPr="002E364E">
          <w:rPr>
            <w:rStyle w:val="Hyperlink"/>
            <w:lang w:bidi="en-US"/>
          </w:rPr>
          <w:t>6.58 Deprecated language features [MEM]</w:t>
        </w:r>
        <w:r w:rsidR="00166BD5">
          <w:rPr>
            <w:webHidden/>
          </w:rPr>
          <w:tab/>
        </w:r>
        <w:r w:rsidR="00166BD5">
          <w:rPr>
            <w:webHidden/>
          </w:rPr>
          <w:fldChar w:fldCharType="begin"/>
        </w:r>
        <w:r w:rsidR="00166BD5">
          <w:rPr>
            <w:webHidden/>
          </w:rPr>
          <w:instrText xml:space="preserve"> PAGEREF _Toc2099636 \h </w:instrText>
        </w:r>
        <w:r w:rsidR="00166BD5">
          <w:rPr>
            <w:webHidden/>
          </w:rPr>
        </w:r>
        <w:r w:rsidR="00166BD5">
          <w:rPr>
            <w:webHidden/>
          </w:rPr>
          <w:fldChar w:fldCharType="separate"/>
        </w:r>
        <w:r w:rsidR="00924D6D">
          <w:rPr>
            <w:webHidden/>
          </w:rPr>
          <w:t>52</w:t>
        </w:r>
        <w:r w:rsidR="00166BD5">
          <w:rPr>
            <w:webHidden/>
          </w:rPr>
          <w:fldChar w:fldCharType="end"/>
        </w:r>
      </w:hyperlink>
    </w:p>
    <w:p w14:paraId="1043C59F" w14:textId="0A5820B8" w:rsidR="00166BD5" w:rsidRDefault="00AF4054">
      <w:pPr>
        <w:pStyle w:val="TOC2"/>
        <w:rPr>
          <w:b w:val="0"/>
          <w:bCs w:val="0"/>
          <w:sz w:val="24"/>
          <w:szCs w:val="24"/>
          <w:lang w:val="en-CA"/>
        </w:rPr>
      </w:pPr>
      <w:hyperlink w:anchor="_Toc2099637" w:history="1">
        <w:r w:rsidR="00166BD5" w:rsidRPr="002E364E">
          <w:rPr>
            <w:rStyle w:val="Hyperlink"/>
          </w:rPr>
          <w:t>6.59 Concurrency – Activation [CGA]</w:t>
        </w:r>
        <w:r w:rsidR="00166BD5">
          <w:rPr>
            <w:webHidden/>
          </w:rPr>
          <w:tab/>
        </w:r>
        <w:r w:rsidR="00166BD5">
          <w:rPr>
            <w:webHidden/>
          </w:rPr>
          <w:fldChar w:fldCharType="begin"/>
        </w:r>
        <w:r w:rsidR="00166BD5">
          <w:rPr>
            <w:webHidden/>
          </w:rPr>
          <w:instrText xml:space="preserve"> PAGEREF _Toc2099637 \h </w:instrText>
        </w:r>
        <w:r w:rsidR="00166BD5">
          <w:rPr>
            <w:webHidden/>
          </w:rPr>
        </w:r>
        <w:r w:rsidR="00166BD5">
          <w:rPr>
            <w:webHidden/>
          </w:rPr>
          <w:fldChar w:fldCharType="separate"/>
        </w:r>
        <w:r w:rsidR="00924D6D">
          <w:rPr>
            <w:webHidden/>
          </w:rPr>
          <w:t>53</w:t>
        </w:r>
        <w:r w:rsidR="00166BD5">
          <w:rPr>
            <w:webHidden/>
          </w:rPr>
          <w:fldChar w:fldCharType="end"/>
        </w:r>
      </w:hyperlink>
    </w:p>
    <w:p w14:paraId="1301110C" w14:textId="7FD90183" w:rsidR="00166BD5" w:rsidRDefault="00AF4054">
      <w:pPr>
        <w:pStyle w:val="TOC2"/>
        <w:rPr>
          <w:b w:val="0"/>
          <w:bCs w:val="0"/>
          <w:sz w:val="24"/>
          <w:szCs w:val="24"/>
          <w:lang w:val="en-CA"/>
        </w:rPr>
      </w:pPr>
      <w:hyperlink w:anchor="_Toc2099638" w:history="1">
        <w:r w:rsidR="00166BD5" w:rsidRPr="002E364E">
          <w:rPr>
            <w:rStyle w:val="Hyperlink"/>
            <w:lang w:val="en-CA"/>
          </w:rPr>
          <w:t>6.60 Concurrency – Directed termination [CGT]</w:t>
        </w:r>
        <w:r w:rsidR="00166BD5">
          <w:rPr>
            <w:webHidden/>
          </w:rPr>
          <w:tab/>
        </w:r>
        <w:r w:rsidR="00166BD5">
          <w:rPr>
            <w:webHidden/>
          </w:rPr>
          <w:fldChar w:fldCharType="begin"/>
        </w:r>
        <w:r w:rsidR="00166BD5">
          <w:rPr>
            <w:webHidden/>
          </w:rPr>
          <w:instrText xml:space="preserve"> PAGEREF _Toc2099638 \h </w:instrText>
        </w:r>
        <w:r w:rsidR="00166BD5">
          <w:rPr>
            <w:webHidden/>
          </w:rPr>
        </w:r>
        <w:r w:rsidR="00166BD5">
          <w:rPr>
            <w:webHidden/>
          </w:rPr>
          <w:fldChar w:fldCharType="separate"/>
        </w:r>
        <w:r w:rsidR="00924D6D">
          <w:rPr>
            <w:webHidden/>
          </w:rPr>
          <w:t>53</w:t>
        </w:r>
        <w:r w:rsidR="00166BD5">
          <w:rPr>
            <w:webHidden/>
          </w:rPr>
          <w:fldChar w:fldCharType="end"/>
        </w:r>
      </w:hyperlink>
    </w:p>
    <w:p w14:paraId="2AF7BA40" w14:textId="23DC8590" w:rsidR="00166BD5" w:rsidRDefault="00AF4054">
      <w:pPr>
        <w:pStyle w:val="TOC2"/>
        <w:rPr>
          <w:b w:val="0"/>
          <w:bCs w:val="0"/>
          <w:sz w:val="24"/>
          <w:szCs w:val="24"/>
          <w:lang w:val="en-CA"/>
        </w:rPr>
      </w:pPr>
      <w:hyperlink w:anchor="_Toc2099639" w:history="1">
        <w:r w:rsidR="00166BD5" w:rsidRPr="002E364E">
          <w:rPr>
            <w:rStyle w:val="Hyperlink"/>
          </w:rPr>
          <w:t>6.61 Concurrent data access [CGX]</w:t>
        </w:r>
        <w:r w:rsidR="00166BD5">
          <w:rPr>
            <w:webHidden/>
          </w:rPr>
          <w:tab/>
        </w:r>
        <w:r w:rsidR="00166BD5">
          <w:rPr>
            <w:webHidden/>
          </w:rPr>
          <w:fldChar w:fldCharType="begin"/>
        </w:r>
        <w:r w:rsidR="00166BD5">
          <w:rPr>
            <w:webHidden/>
          </w:rPr>
          <w:instrText xml:space="preserve"> PAGEREF _Toc2099639 \h </w:instrText>
        </w:r>
        <w:r w:rsidR="00166BD5">
          <w:rPr>
            <w:webHidden/>
          </w:rPr>
        </w:r>
        <w:r w:rsidR="00166BD5">
          <w:rPr>
            <w:webHidden/>
          </w:rPr>
          <w:fldChar w:fldCharType="separate"/>
        </w:r>
        <w:r w:rsidR="00924D6D">
          <w:rPr>
            <w:webHidden/>
          </w:rPr>
          <w:t>53</w:t>
        </w:r>
        <w:r w:rsidR="00166BD5">
          <w:rPr>
            <w:webHidden/>
          </w:rPr>
          <w:fldChar w:fldCharType="end"/>
        </w:r>
      </w:hyperlink>
    </w:p>
    <w:p w14:paraId="7CB0E843" w14:textId="439A3436" w:rsidR="00166BD5" w:rsidRDefault="00AF4054">
      <w:pPr>
        <w:pStyle w:val="TOC2"/>
        <w:rPr>
          <w:b w:val="0"/>
          <w:bCs w:val="0"/>
          <w:sz w:val="24"/>
          <w:szCs w:val="24"/>
          <w:lang w:val="en-CA"/>
        </w:rPr>
      </w:pPr>
      <w:hyperlink w:anchor="_Toc2099640" w:history="1">
        <w:r w:rsidR="00166BD5" w:rsidRPr="002E364E">
          <w:rPr>
            <w:rStyle w:val="Hyperlink"/>
            <w:lang w:val="en-CA"/>
          </w:rPr>
          <w:t>6.62 Concurrency – Premature termination [CGS]</w:t>
        </w:r>
        <w:r w:rsidR="00166BD5">
          <w:rPr>
            <w:webHidden/>
          </w:rPr>
          <w:tab/>
        </w:r>
        <w:r w:rsidR="00166BD5">
          <w:rPr>
            <w:webHidden/>
          </w:rPr>
          <w:fldChar w:fldCharType="begin"/>
        </w:r>
        <w:r w:rsidR="00166BD5">
          <w:rPr>
            <w:webHidden/>
          </w:rPr>
          <w:instrText xml:space="preserve"> PAGEREF _Toc2099640 \h </w:instrText>
        </w:r>
        <w:r w:rsidR="00166BD5">
          <w:rPr>
            <w:webHidden/>
          </w:rPr>
        </w:r>
        <w:r w:rsidR="00166BD5">
          <w:rPr>
            <w:webHidden/>
          </w:rPr>
          <w:fldChar w:fldCharType="separate"/>
        </w:r>
        <w:r w:rsidR="00924D6D">
          <w:rPr>
            <w:webHidden/>
          </w:rPr>
          <w:t>54</w:t>
        </w:r>
        <w:r w:rsidR="00166BD5">
          <w:rPr>
            <w:webHidden/>
          </w:rPr>
          <w:fldChar w:fldCharType="end"/>
        </w:r>
      </w:hyperlink>
    </w:p>
    <w:p w14:paraId="29CB4954" w14:textId="469A93CE" w:rsidR="00166BD5" w:rsidRDefault="00AF4054">
      <w:pPr>
        <w:pStyle w:val="TOC2"/>
        <w:rPr>
          <w:b w:val="0"/>
          <w:bCs w:val="0"/>
          <w:sz w:val="24"/>
          <w:szCs w:val="24"/>
          <w:lang w:val="en-CA"/>
        </w:rPr>
      </w:pPr>
      <w:hyperlink w:anchor="_Toc2099641" w:history="1">
        <w:r w:rsidR="00166BD5" w:rsidRPr="002E364E">
          <w:rPr>
            <w:rStyle w:val="Hyperlink"/>
            <w:lang w:val="en-CA"/>
          </w:rPr>
          <w:t>6.63 Lock protocol errors [CGM]</w:t>
        </w:r>
        <w:r w:rsidR="00166BD5">
          <w:rPr>
            <w:webHidden/>
          </w:rPr>
          <w:tab/>
        </w:r>
        <w:r w:rsidR="00166BD5">
          <w:rPr>
            <w:webHidden/>
          </w:rPr>
          <w:fldChar w:fldCharType="begin"/>
        </w:r>
        <w:r w:rsidR="00166BD5">
          <w:rPr>
            <w:webHidden/>
          </w:rPr>
          <w:instrText xml:space="preserve"> PAGEREF _Toc2099641 \h </w:instrText>
        </w:r>
        <w:r w:rsidR="00166BD5">
          <w:rPr>
            <w:webHidden/>
          </w:rPr>
        </w:r>
        <w:r w:rsidR="00166BD5">
          <w:rPr>
            <w:webHidden/>
          </w:rPr>
          <w:fldChar w:fldCharType="separate"/>
        </w:r>
        <w:r w:rsidR="00924D6D">
          <w:rPr>
            <w:webHidden/>
          </w:rPr>
          <w:t>54</w:t>
        </w:r>
        <w:r w:rsidR="00166BD5">
          <w:rPr>
            <w:webHidden/>
          </w:rPr>
          <w:fldChar w:fldCharType="end"/>
        </w:r>
      </w:hyperlink>
    </w:p>
    <w:p w14:paraId="76C8E012" w14:textId="3176AA72" w:rsidR="00166BD5" w:rsidRDefault="00AF4054">
      <w:pPr>
        <w:pStyle w:val="TOC2"/>
        <w:rPr>
          <w:b w:val="0"/>
          <w:bCs w:val="0"/>
          <w:sz w:val="24"/>
          <w:szCs w:val="24"/>
          <w:lang w:val="en-CA"/>
        </w:rPr>
      </w:pPr>
      <w:hyperlink w:anchor="_Toc2099642" w:history="1">
        <w:r w:rsidR="00166BD5" w:rsidRPr="002E364E">
          <w:rPr>
            <w:rStyle w:val="Hyperlink"/>
            <w:rFonts w:eastAsia="MS PGothic"/>
            <w:lang w:eastAsia="ja-JP"/>
          </w:rPr>
          <w:t>6.64  Reliance on external format strings  [SHL]</w:t>
        </w:r>
        <w:r w:rsidR="00166BD5">
          <w:rPr>
            <w:webHidden/>
          </w:rPr>
          <w:tab/>
        </w:r>
        <w:r w:rsidR="00166BD5">
          <w:rPr>
            <w:webHidden/>
          </w:rPr>
          <w:fldChar w:fldCharType="begin"/>
        </w:r>
        <w:r w:rsidR="00166BD5">
          <w:rPr>
            <w:webHidden/>
          </w:rPr>
          <w:instrText xml:space="preserve"> PAGEREF _Toc2099642 \h </w:instrText>
        </w:r>
        <w:r w:rsidR="00166BD5">
          <w:rPr>
            <w:webHidden/>
          </w:rPr>
        </w:r>
        <w:r w:rsidR="00166BD5">
          <w:rPr>
            <w:webHidden/>
          </w:rPr>
          <w:fldChar w:fldCharType="separate"/>
        </w:r>
        <w:r w:rsidR="00924D6D">
          <w:rPr>
            <w:webHidden/>
          </w:rPr>
          <w:t>54</w:t>
        </w:r>
        <w:r w:rsidR="00166BD5">
          <w:rPr>
            <w:webHidden/>
          </w:rPr>
          <w:fldChar w:fldCharType="end"/>
        </w:r>
      </w:hyperlink>
    </w:p>
    <w:p w14:paraId="13491A76" w14:textId="2AAB63FD" w:rsidR="00166BD5" w:rsidRDefault="00AF4054">
      <w:pPr>
        <w:pStyle w:val="TOC1"/>
        <w:rPr>
          <w:b w:val="0"/>
          <w:bCs w:val="0"/>
          <w:sz w:val="24"/>
          <w:szCs w:val="24"/>
          <w:lang w:val="en-CA"/>
        </w:rPr>
      </w:pPr>
      <w:hyperlink w:anchor="_Toc2099643" w:history="1">
        <w:r w:rsidR="00166BD5" w:rsidRPr="002E364E">
          <w:rPr>
            <w:rStyle w:val="Hyperlink"/>
          </w:rPr>
          <w:t>7. Language specific vulnerabilities for C</w:t>
        </w:r>
        <w:r w:rsidR="00166BD5">
          <w:rPr>
            <w:webHidden/>
          </w:rPr>
          <w:tab/>
        </w:r>
        <w:r w:rsidR="00166BD5">
          <w:rPr>
            <w:webHidden/>
          </w:rPr>
          <w:fldChar w:fldCharType="begin"/>
        </w:r>
        <w:r w:rsidR="00166BD5">
          <w:rPr>
            <w:webHidden/>
          </w:rPr>
          <w:instrText xml:space="preserve"> PAGEREF _Toc2099643 \h </w:instrText>
        </w:r>
        <w:r w:rsidR="00166BD5">
          <w:rPr>
            <w:webHidden/>
          </w:rPr>
        </w:r>
        <w:r w:rsidR="00166BD5">
          <w:rPr>
            <w:webHidden/>
          </w:rPr>
          <w:fldChar w:fldCharType="separate"/>
        </w:r>
        <w:r w:rsidR="00924D6D">
          <w:rPr>
            <w:webHidden/>
          </w:rPr>
          <w:t>55</w:t>
        </w:r>
        <w:r w:rsidR="00166BD5">
          <w:rPr>
            <w:webHidden/>
          </w:rPr>
          <w:fldChar w:fldCharType="end"/>
        </w:r>
      </w:hyperlink>
    </w:p>
    <w:p w14:paraId="7688E786" w14:textId="6B034B9E" w:rsidR="00166BD5" w:rsidRDefault="00AF4054">
      <w:pPr>
        <w:pStyle w:val="TOC1"/>
        <w:rPr>
          <w:b w:val="0"/>
          <w:bCs w:val="0"/>
          <w:sz w:val="24"/>
          <w:szCs w:val="24"/>
          <w:lang w:val="en-CA"/>
        </w:rPr>
      </w:pPr>
      <w:hyperlink w:anchor="_Toc2099644" w:history="1">
        <w:r w:rsidR="00166BD5" w:rsidRPr="002E364E">
          <w:rPr>
            <w:rStyle w:val="Hyperlink"/>
          </w:rPr>
          <w:t>Bibliography</w:t>
        </w:r>
        <w:r w:rsidR="00166BD5">
          <w:rPr>
            <w:webHidden/>
          </w:rPr>
          <w:tab/>
        </w:r>
        <w:r w:rsidR="00166BD5">
          <w:rPr>
            <w:webHidden/>
          </w:rPr>
          <w:fldChar w:fldCharType="begin"/>
        </w:r>
        <w:r w:rsidR="00166BD5">
          <w:rPr>
            <w:webHidden/>
          </w:rPr>
          <w:instrText xml:space="preserve"> PAGEREF _Toc2099644 \h </w:instrText>
        </w:r>
        <w:r w:rsidR="00166BD5">
          <w:rPr>
            <w:webHidden/>
          </w:rPr>
        </w:r>
        <w:r w:rsidR="00166BD5">
          <w:rPr>
            <w:webHidden/>
          </w:rPr>
          <w:fldChar w:fldCharType="separate"/>
        </w:r>
        <w:r w:rsidR="00924D6D">
          <w:rPr>
            <w:webHidden/>
          </w:rPr>
          <w:t>56</w:t>
        </w:r>
        <w:r w:rsidR="00166BD5">
          <w:rPr>
            <w:webHidden/>
          </w:rPr>
          <w:fldChar w:fldCharType="end"/>
        </w:r>
      </w:hyperlink>
    </w:p>
    <w:p w14:paraId="7D26E488" w14:textId="51088DE7" w:rsidR="00166BD5" w:rsidRDefault="00AF4054">
      <w:pPr>
        <w:pStyle w:val="TOC1"/>
        <w:rPr>
          <w:b w:val="0"/>
          <w:bCs w:val="0"/>
          <w:sz w:val="24"/>
          <w:szCs w:val="24"/>
          <w:lang w:val="en-CA"/>
        </w:rPr>
      </w:pPr>
      <w:hyperlink w:anchor="_Toc2099645" w:history="1">
        <w:r w:rsidR="00166BD5" w:rsidRPr="002E364E">
          <w:rPr>
            <w:rStyle w:val="Hyperlink"/>
          </w:rPr>
          <w:t>Index</w:t>
        </w:r>
        <w:r w:rsidR="00166BD5">
          <w:rPr>
            <w:webHidden/>
          </w:rPr>
          <w:tab/>
        </w:r>
        <w:r w:rsidR="00166BD5">
          <w:rPr>
            <w:webHidden/>
          </w:rPr>
          <w:fldChar w:fldCharType="begin"/>
        </w:r>
        <w:r w:rsidR="00166BD5">
          <w:rPr>
            <w:webHidden/>
          </w:rPr>
          <w:instrText xml:space="preserve"> PAGEREF _Toc2099645 \h </w:instrText>
        </w:r>
        <w:r w:rsidR="00166BD5">
          <w:rPr>
            <w:webHidden/>
          </w:rPr>
        </w:r>
        <w:r w:rsidR="00166BD5">
          <w:rPr>
            <w:webHidden/>
          </w:rPr>
          <w:fldChar w:fldCharType="separate"/>
        </w:r>
        <w:r w:rsidR="00924D6D">
          <w:rPr>
            <w:webHidden/>
          </w:rPr>
          <w:t>57</w:t>
        </w:r>
        <w:r w:rsidR="00166BD5">
          <w:rPr>
            <w:webHidden/>
          </w:rPr>
          <w:fldChar w:fldCharType="end"/>
        </w:r>
      </w:hyperlink>
    </w:p>
    <w:p w14:paraId="60CFE4E3" w14:textId="371753E9" w:rsidR="00A32382" w:rsidRDefault="003E6398">
      <w:pPr>
        <w:rPr>
          <w:noProof/>
        </w:rPr>
      </w:pPr>
      <w:r>
        <w:rPr>
          <w:noProof/>
        </w:rPr>
        <w:fldChar w:fldCharType="end"/>
      </w:r>
    </w:p>
    <w:p w14:paraId="228CB2F6" w14:textId="77777777" w:rsidR="00A32382" w:rsidRDefault="00A32382">
      <w:r>
        <w:rPr>
          <w:noProof/>
        </w:rPr>
        <w:br w:type="page"/>
      </w:r>
    </w:p>
    <w:p w14:paraId="0ABA52E6" w14:textId="77777777" w:rsidR="00A32382" w:rsidRDefault="00A32382" w:rsidP="00AB6756">
      <w:pPr>
        <w:pStyle w:val="Heading1"/>
      </w:pPr>
      <w:bookmarkStart w:id="2" w:name="_Toc443470358"/>
      <w:bookmarkStart w:id="3" w:name="_Toc450303208"/>
      <w:bookmarkStart w:id="4" w:name="_Toc2099570"/>
      <w:r>
        <w:lastRenderedPageBreak/>
        <w:t>Foreword</w:t>
      </w:r>
      <w:bookmarkEnd w:id="2"/>
      <w:bookmarkEnd w:id="3"/>
      <w:bookmarkEnd w:id="4"/>
    </w:p>
    <w:p w14:paraId="290AF8A1"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24F0FF5F" w14:textId="77777777" w:rsidR="002C78C4" w:rsidRDefault="002C78C4" w:rsidP="002C78C4">
      <w:r>
        <w:t>International Standards are drafted in accordance with the rules given in the ISO/IEC Directives, Part 2.</w:t>
      </w:r>
    </w:p>
    <w:p w14:paraId="4C81B2E8"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26B94E7E" w14:textId="1ABC9FD1" w:rsidR="00AD547A" w:rsidRDefault="00AD547A" w:rsidP="004A155C">
      <w:r>
        <w:t xml:space="preserve">In exceptional circumstances, when the joint technical committee has collected data of a different kind from that which is normally published as an International Standard (“state of the art”, for example), it may decide to publish a Technical Report. </w:t>
      </w:r>
      <w:r w:rsidR="006E1DE1">
        <w:t xml:space="preserve"> </w:t>
      </w:r>
      <w:r>
        <w:t>A Technical Report is entirely informative in nature and shall be subject to review every five years in the same manner as an International Standard.</w:t>
      </w:r>
    </w:p>
    <w:p w14:paraId="2E04F3F1"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6D0DAB77" w14:textId="48EFFA21" w:rsidR="001360E4" w:rsidRDefault="002C78C4" w:rsidP="001360E4">
      <w:pPr>
        <w:tabs>
          <w:tab w:val="left" w:leader="dot" w:pos="9923"/>
        </w:tabs>
      </w:pPr>
      <w:r>
        <w:t>I</w:t>
      </w:r>
      <w:bookmarkStart w:id="5" w:name="_Toc443470359"/>
      <w:bookmarkStart w:id="6" w:name="_Toc450303209"/>
      <w:r w:rsidR="001360E4" w:rsidRPr="001360E4">
        <w:t xml:space="preserve"> </w:t>
      </w:r>
      <w:r w:rsidR="001360E4">
        <w:t xml:space="preserve">ISO/IEC TR 24772-3, was prepared by Joint Technical Committee ISO/IEC JTC 1, </w:t>
      </w:r>
      <w:r w:rsidR="001360E4">
        <w:rPr>
          <w:i/>
          <w:iCs/>
        </w:rPr>
        <w:t>Information technology</w:t>
      </w:r>
      <w:r w:rsidR="001360E4">
        <w:t xml:space="preserve">, Subcommittee SC 22, </w:t>
      </w:r>
      <w:r w:rsidR="001360E4" w:rsidRPr="000261A3">
        <w:rPr>
          <w:i/>
          <w:iCs/>
        </w:rPr>
        <w:t>Programming languages, their environments</w:t>
      </w:r>
      <w:r w:rsidR="001360E4">
        <w:rPr>
          <w:i/>
          <w:iCs/>
        </w:rPr>
        <w:t xml:space="preserve"> and system software interfaces</w:t>
      </w:r>
      <w:r w:rsidR="001360E4">
        <w:rPr>
          <w:iCs/>
        </w:rPr>
        <w:t>.</w:t>
      </w:r>
    </w:p>
    <w:p w14:paraId="4077E320" w14:textId="381BBEC1" w:rsidR="001360E4" w:rsidRDefault="001360E4" w:rsidP="001360E4">
      <w:pPr>
        <w:tabs>
          <w:tab w:val="left" w:leader="dot" w:pos="9923"/>
        </w:tabs>
        <w:rPr>
          <w:iCs/>
        </w:rPr>
      </w:pPr>
      <w:r>
        <w:rPr>
          <w:iCs/>
        </w:rPr>
        <w:t>With the cancellation of TR 24772:2013, this document replaces ISO IEC TR 24772:2012 Annex D. The main changes between this document and Annex D of TR 24772:2013 are:</w:t>
      </w:r>
    </w:p>
    <w:p w14:paraId="525115DF" w14:textId="51F52BD7" w:rsidR="001360E4" w:rsidRDefault="001360E4" w:rsidP="001360E4">
      <w:pPr>
        <w:pStyle w:val="ListParagraph"/>
        <w:numPr>
          <w:ilvl w:val="0"/>
          <w:numId w:val="57"/>
        </w:numPr>
        <w:tabs>
          <w:tab w:val="left" w:leader="dot" w:pos="9923"/>
        </w:tabs>
        <w:rPr>
          <w:iCs/>
        </w:rPr>
      </w:pPr>
      <w:r>
        <w:rPr>
          <w:iCs/>
        </w:rPr>
        <w:t>Recommendations to avoid vulnerabilities are ranked and the top 10 are placed in a table in subclause 5.2, together with the vulnerabilities in clauses 6 that contain each recommendation.</w:t>
      </w:r>
    </w:p>
    <w:p w14:paraId="0BC0DE49" w14:textId="1BC1152A" w:rsidR="001360E4" w:rsidRDefault="001360E4" w:rsidP="001360E4">
      <w:pPr>
        <w:pStyle w:val="ListParagraph"/>
        <w:numPr>
          <w:ilvl w:val="0"/>
          <w:numId w:val="57"/>
        </w:numPr>
        <w:tabs>
          <w:tab w:val="left" w:leader="dot" w:pos="9923"/>
        </w:tabs>
        <w:rPr>
          <w:iCs/>
        </w:rPr>
      </w:pPr>
      <w:r>
        <w:rPr>
          <w:iCs/>
        </w:rPr>
        <w:t>The following vulnerabilities that were documented in clause 8 of TR 24772:2013 are now addressed in this document in clause 6.</w:t>
      </w:r>
    </w:p>
    <w:p w14:paraId="011C5AEF" w14:textId="77777777" w:rsidR="001360E4" w:rsidRDefault="001360E4" w:rsidP="001360E4">
      <w:pPr>
        <w:pStyle w:val="ListParagraph"/>
        <w:numPr>
          <w:ilvl w:val="1"/>
          <w:numId w:val="57"/>
        </w:numPr>
        <w:tabs>
          <w:tab w:val="left" w:leader="dot" w:pos="9923"/>
        </w:tabs>
        <w:rPr>
          <w:iCs/>
        </w:rPr>
      </w:pPr>
      <w:r>
        <w:rPr>
          <w:iCs/>
        </w:rPr>
        <w:t xml:space="preserve">[CGA] </w:t>
      </w:r>
      <w:r w:rsidRPr="00071917">
        <w:rPr>
          <w:i/>
          <w:iCs/>
        </w:rPr>
        <w:t>Concurrency – Activation</w:t>
      </w:r>
    </w:p>
    <w:p w14:paraId="37D93015" w14:textId="77777777" w:rsidR="001360E4" w:rsidRDefault="001360E4" w:rsidP="001360E4">
      <w:pPr>
        <w:pStyle w:val="ListParagraph"/>
        <w:numPr>
          <w:ilvl w:val="1"/>
          <w:numId w:val="57"/>
        </w:numPr>
        <w:tabs>
          <w:tab w:val="left" w:leader="dot" w:pos="9923"/>
        </w:tabs>
        <w:rPr>
          <w:iCs/>
        </w:rPr>
      </w:pPr>
      <w:r>
        <w:rPr>
          <w:iCs/>
        </w:rPr>
        <w:t xml:space="preserve">[CGT] </w:t>
      </w:r>
      <w:r w:rsidRPr="00071917">
        <w:rPr>
          <w:i/>
          <w:iCs/>
        </w:rPr>
        <w:t>Concurrency – Directed termination</w:t>
      </w:r>
    </w:p>
    <w:p w14:paraId="22166462" w14:textId="77777777" w:rsidR="001360E4" w:rsidRDefault="001360E4" w:rsidP="001360E4">
      <w:pPr>
        <w:pStyle w:val="ListParagraph"/>
        <w:numPr>
          <w:ilvl w:val="1"/>
          <w:numId w:val="57"/>
        </w:numPr>
        <w:tabs>
          <w:tab w:val="left" w:leader="dot" w:pos="9923"/>
        </w:tabs>
        <w:rPr>
          <w:iCs/>
        </w:rPr>
      </w:pPr>
      <w:r>
        <w:rPr>
          <w:iCs/>
        </w:rPr>
        <w:t xml:space="preserve">[CGX] </w:t>
      </w:r>
      <w:r w:rsidRPr="00071917">
        <w:rPr>
          <w:i/>
          <w:iCs/>
        </w:rPr>
        <w:t>Concurrent data access</w:t>
      </w:r>
    </w:p>
    <w:p w14:paraId="5015BEDF" w14:textId="77777777" w:rsidR="001360E4" w:rsidRDefault="001360E4" w:rsidP="001360E4">
      <w:pPr>
        <w:pStyle w:val="ListParagraph"/>
        <w:numPr>
          <w:ilvl w:val="1"/>
          <w:numId w:val="57"/>
        </w:numPr>
        <w:tabs>
          <w:tab w:val="left" w:leader="dot" w:pos="9923"/>
        </w:tabs>
        <w:rPr>
          <w:iCs/>
        </w:rPr>
      </w:pPr>
      <w:r>
        <w:rPr>
          <w:iCs/>
        </w:rPr>
        <w:t xml:space="preserve">[CGS] </w:t>
      </w:r>
      <w:r w:rsidRPr="00071917">
        <w:rPr>
          <w:i/>
          <w:iCs/>
        </w:rPr>
        <w:t>Concurrency – Premature termination</w:t>
      </w:r>
    </w:p>
    <w:p w14:paraId="6D483E7C" w14:textId="77777777" w:rsidR="001360E4" w:rsidRDefault="001360E4" w:rsidP="001360E4">
      <w:pPr>
        <w:pStyle w:val="ListParagraph"/>
        <w:numPr>
          <w:ilvl w:val="1"/>
          <w:numId w:val="57"/>
        </w:numPr>
        <w:tabs>
          <w:tab w:val="left" w:leader="dot" w:pos="9923"/>
        </w:tabs>
        <w:rPr>
          <w:iCs/>
        </w:rPr>
      </w:pPr>
      <w:r>
        <w:rPr>
          <w:iCs/>
        </w:rPr>
        <w:t xml:space="preserve">[CGM] </w:t>
      </w:r>
      <w:r w:rsidRPr="00071917">
        <w:rPr>
          <w:i/>
          <w:iCs/>
        </w:rPr>
        <w:t xml:space="preserve">Protocol lock errors is now </w:t>
      </w:r>
      <w:r>
        <w:rPr>
          <w:i/>
          <w:iCs/>
        </w:rPr>
        <w:t>Lo</w:t>
      </w:r>
      <w:r w:rsidRPr="00071917">
        <w:rPr>
          <w:i/>
          <w:iCs/>
        </w:rPr>
        <w:t>ck protocol errors</w:t>
      </w:r>
    </w:p>
    <w:p w14:paraId="07921436" w14:textId="77777777" w:rsidR="001360E4" w:rsidRPr="00071917" w:rsidRDefault="001360E4" w:rsidP="001360E4">
      <w:pPr>
        <w:pStyle w:val="ListParagraph"/>
        <w:numPr>
          <w:ilvl w:val="1"/>
          <w:numId w:val="57"/>
        </w:numPr>
        <w:tabs>
          <w:tab w:val="left" w:leader="dot" w:pos="9923"/>
        </w:tabs>
        <w:rPr>
          <w:i/>
          <w:iCs/>
        </w:rPr>
      </w:pPr>
      <w:r>
        <w:rPr>
          <w:iCs/>
        </w:rPr>
        <w:t xml:space="preserve">[CGY] </w:t>
      </w:r>
      <w:r w:rsidRPr="00071917">
        <w:rPr>
          <w:i/>
          <w:iCs/>
        </w:rPr>
        <w:t>Inadequately secure communication of shared resource</w:t>
      </w:r>
      <w:r>
        <w:rPr>
          <w:i/>
          <w:iCs/>
        </w:rPr>
        <w:t>.</w:t>
      </w:r>
    </w:p>
    <w:p w14:paraId="0A1E0428" w14:textId="77777777" w:rsidR="001360E4" w:rsidRDefault="001360E4" w:rsidP="001360E4">
      <w:pPr>
        <w:pStyle w:val="ListParagraph"/>
        <w:numPr>
          <w:ilvl w:val="0"/>
          <w:numId w:val="57"/>
        </w:numPr>
        <w:tabs>
          <w:tab w:val="left" w:leader="dot" w:pos="9923"/>
        </w:tabs>
        <w:rPr>
          <w:iCs/>
        </w:rPr>
      </w:pPr>
      <w:r>
        <w:rPr>
          <w:iCs/>
        </w:rPr>
        <w:t xml:space="preserve">Clauses 6.2 </w:t>
      </w:r>
      <w:r w:rsidRPr="00071917">
        <w:rPr>
          <w:i/>
          <w:iCs/>
        </w:rPr>
        <w:t>Terminology</w:t>
      </w:r>
      <w:r>
        <w:rPr>
          <w:iCs/>
        </w:rPr>
        <w:t xml:space="preserve"> is integrated into clause 3, and all subclauses in clause 6 are renumbered.</w:t>
      </w:r>
    </w:p>
    <w:p w14:paraId="3C923046" w14:textId="77777777" w:rsidR="001360E4" w:rsidRDefault="001360E4" w:rsidP="001360E4">
      <w:pPr>
        <w:pStyle w:val="ListParagraph"/>
        <w:numPr>
          <w:ilvl w:val="0"/>
          <w:numId w:val="57"/>
        </w:numPr>
        <w:tabs>
          <w:tab w:val="left" w:leader="dot" w:pos="9923"/>
        </w:tabs>
        <w:rPr>
          <w:iCs/>
        </w:rPr>
      </w:pPr>
      <w:r>
        <w:rPr>
          <w:iCs/>
        </w:rPr>
        <w:t>The following vulnerabilities were removed:</w:t>
      </w:r>
    </w:p>
    <w:p w14:paraId="4F52BAAE" w14:textId="77777777" w:rsidR="001360E4" w:rsidRPr="009D6D00" w:rsidRDefault="001360E4" w:rsidP="001360E4">
      <w:pPr>
        <w:pStyle w:val="ListParagraph"/>
        <w:numPr>
          <w:ilvl w:val="1"/>
          <w:numId w:val="57"/>
        </w:numPr>
        <w:tabs>
          <w:tab w:val="left" w:leader="dot" w:pos="9923"/>
        </w:tabs>
        <w:rPr>
          <w:iCs/>
        </w:rPr>
      </w:pPr>
      <w:r>
        <w:rPr>
          <w:iCs/>
        </w:rPr>
        <w:t xml:space="preserve">[XZI] </w:t>
      </w:r>
      <w:r w:rsidRPr="00071917">
        <w:rPr>
          <w:i/>
          <w:iCs/>
        </w:rPr>
        <w:t xml:space="preserve">Sign extension </w:t>
      </w:r>
      <w:proofErr w:type="gramStart"/>
      <w:r w:rsidRPr="00071917">
        <w:rPr>
          <w:i/>
          <w:iCs/>
        </w:rPr>
        <w:t>error</w:t>
      </w:r>
      <w:r>
        <w:rPr>
          <w:iCs/>
        </w:rPr>
        <w:t xml:space="preserve">  was</w:t>
      </w:r>
      <w:proofErr w:type="gramEnd"/>
      <w:r>
        <w:rPr>
          <w:iCs/>
        </w:rPr>
        <w:t xml:space="preserve"> integrated into [XTR] </w:t>
      </w:r>
      <w:r w:rsidRPr="00071917">
        <w:rPr>
          <w:i/>
          <w:iCs/>
        </w:rPr>
        <w:t>Type system</w:t>
      </w:r>
      <w:r>
        <w:rPr>
          <w:iCs/>
        </w:rPr>
        <w:t>.</w:t>
      </w:r>
    </w:p>
    <w:p w14:paraId="33D08977" w14:textId="1384DFF9" w:rsidR="001360E4" w:rsidRPr="009D6D00" w:rsidRDefault="001360E4" w:rsidP="001360E4">
      <w:pPr>
        <w:pStyle w:val="ListParagraph"/>
        <w:numPr>
          <w:ilvl w:val="1"/>
          <w:numId w:val="57"/>
        </w:numPr>
        <w:tabs>
          <w:tab w:val="left" w:leader="dot" w:pos="9923"/>
        </w:tabs>
        <w:rPr>
          <w:iCs/>
        </w:rPr>
      </w:pPr>
      <w:r>
        <w:rPr>
          <w:iCs/>
        </w:rPr>
        <w:t xml:space="preserve"> [REU] </w:t>
      </w:r>
      <w:r w:rsidRPr="00071917">
        <w:rPr>
          <w:i/>
          <w:iCs/>
        </w:rPr>
        <w:t>Termination strategy</w:t>
      </w:r>
      <w:r>
        <w:rPr>
          <w:iCs/>
        </w:rPr>
        <w:t xml:space="preserve">, </w:t>
      </w:r>
      <w:r w:rsidR="00F25A14">
        <w:rPr>
          <w:iCs/>
        </w:rPr>
        <w:t>6</w:t>
      </w:r>
      <w:r>
        <w:rPr>
          <w:iCs/>
        </w:rPr>
        <w:t xml:space="preserve">.39, is placed in clause 7 in Part 1, and hence is not documented for </w:t>
      </w:r>
      <w:r w:rsidR="00296DC0">
        <w:rPr>
          <w:iCs/>
        </w:rPr>
        <w:t>C</w:t>
      </w:r>
      <w:r>
        <w:rPr>
          <w:iCs/>
        </w:rPr>
        <w:t xml:space="preserve"> herein.</w:t>
      </w:r>
    </w:p>
    <w:p w14:paraId="6236756B" w14:textId="77777777" w:rsidR="001360E4" w:rsidRDefault="001360E4" w:rsidP="001360E4">
      <w:pPr>
        <w:pStyle w:val="ListParagraph"/>
        <w:numPr>
          <w:ilvl w:val="0"/>
          <w:numId w:val="57"/>
        </w:numPr>
        <w:tabs>
          <w:tab w:val="left" w:leader="dot" w:pos="9923"/>
        </w:tabs>
        <w:rPr>
          <w:iCs/>
        </w:rPr>
      </w:pPr>
      <w:r>
        <w:rPr>
          <w:iCs/>
        </w:rPr>
        <w:t xml:space="preserve"> The following vulnerabilities were renamed to track the changes made in Part 1:</w:t>
      </w:r>
    </w:p>
    <w:p w14:paraId="5E4365E2" w14:textId="77777777" w:rsidR="001360E4" w:rsidRDefault="001360E4" w:rsidP="001360E4">
      <w:pPr>
        <w:pStyle w:val="ListParagraph"/>
        <w:numPr>
          <w:ilvl w:val="1"/>
          <w:numId w:val="57"/>
        </w:numPr>
        <w:tabs>
          <w:tab w:val="left" w:leader="dot" w:pos="9923"/>
        </w:tabs>
        <w:rPr>
          <w:iCs/>
        </w:rPr>
      </w:pPr>
      <w:r>
        <w:rPr>
          <w:iCs/>
        </w:rPr>
        <w:lastRenderedPageBreak/>
        <w:t xml:space="preserve">[HFC] </w:t>
      </w:r>
      <w:r w:rsidRPr="00071917">
        <w:rPr>
          <w:i/>
          <w:iCs/>
        </w:rPr>
        <w:t xml:space="preserve">Pointer </w:t>
      </w:r>
      <w:proofErr w:type="gramStart"/>
      <w:r w:rsidRPr="00071917">
        <w:rPr>
          <w:i/>
          <w:iCs/>
        </w:rPr>
        <w:t>casting</w:t>
      </w:r>
      <w:proofErr w:type="gramEnd"/>
      <w:r w:rsidRPr="00071917">
        <w:rPr>
          <w:i/>
          <w:iCs/>
        </w:rPr>
        <w:t xml:space="preserve"> and pointer type changes</w:t>
      </w:r>
      <w:r>
        <w:rPr>
          <w:i/>
          <w:iCs/>
        </w:rPr>
        <w:t xml:space="preserve"> </w:t>
      </w:r>
      <w:r>
        <w:rPr>
          <w:iCs/>
        </w:rPr>
        <w:t>was renamed to</w:t>
      </w:r>
      <w:r>
        <w:rPr>
          <w:i/>
          <w:iCs/>
        </w:rPr>
        <w:t xml:space="preserve"> </w:t>
      </w:r>
      <w:r w:rsidRPr="00071917">
        <w:rPr>
          <w:i/>
          <w:iCs/>
        </w:rPr>
        <w:t>Pointer type conversion</w:t>
      </w:r>
      <w:r>
        <w:rPr>
          <w:iCs/>
        </w:rPr>
        <w:t>;</w:t>
      </w:r>
    </w:p>
    <w:p w14:paraId="5AA86B0A" w14:textId="0CF84DC0" w:rsidR="001360E4" w:rsidRDefault="001360E4" w:rsidP="001360E4">
      <w:pPr>
        <w:pStyle w:val="ListParagraph"/>
        <w:numPr>
          <w:ilvl w:val="1"/>
          <w:numId w:val="57"/>
        </w:numPr>
        <w:tabs>
          <w:tab w:val="left" w:leader="dot" w:pos="9923"/>
        </w:tabs>
        <w:rPr>
          <w:iCs/>
        </w:rPr>
      </w:pPr>
      <w:r>
        <w:rPr>
          <w:iCs/>
        </w:rPr>
        <w:t xml:space="preserve">[JCW] </w:t>
      </w:r>
      <w:r w:rsidRPr="00071917">
        <w:rPr>
          <w:i/>
          <w:iCs/>
        </w:rPr>
        <w:t>Operator precedence/Order of evaluation</w:t>
      </w:r>
      <w:del w:id="7" w:author="Stephen Michell" w:date="2019-11-08T12:29:00Z">
        <w:r>
          <w:rPr>
            <w:iCs/>
          </w:rPr>
          <w:delText xml:space="preserve">, </w:delText>
        </w:r>
      </w:del>
      <w:r>
        <w:rPr>
          <w:iCs/>
        </w:rPr>
        <w:t xml:space="preserve"> was renamed to </w:t>
      </w:r>
      <w:r w:rsidRPr="00071917">
        <w:rPr>
          <w:i/>
          <w:iCs/>
        </w:rPr>
        <w:t>Operator precedence and associativity</w:t>
      </w:r>
      <w:r>
        <w:rPr>
          <w:iCs/>
        </w:rPr>
        <w:t>;</w:t>
      </w:r>
    </w:p>
    <w:p w14:paraId="0A1F339B" w14:textId="77777777" w:rsidR="001360E4" w:rsidRDefault="001360E4" w:rsidP="001360E4">
      <w:pPr>
        <w:pStyle w:val="ListParagraph"/>
        <w:numPr>
          <w:ilvl w:val="1"/>
          <w:numId w:val="57"/>
        </w:numPr>
        <w:tabs>
          <w:tab w:val="left" w:leader="dot" w:pos="9923"/>
        </w:tabs>
        <w:rPr>
          <w:iCs/>
        </w:rPr>
      </w:pPr>
      <w:r>
        <w:rPr>
          <w:iCs/>
        </w:rPr>
        <w:t xml:space="preserve">[[XYL] </w:t>
      </w:r>
      <w:r w:rsidRPr="00071917">
        <w:rPr>
          <w:i/>
          <w:iCs/>
        </w:rPr>
        <w:t>Memory leak</w:t>
      </w:r>
      <w:r>
        <w:rPr>
          <w:iCs/>
        </w:rPr>
        <w:t xml:space="preserve"> is renamed to </w:t>
      </w:r>
      <w:r w:rsidRPr="00071917">
        <w:rPr>
          <w:i/>
          <w:iCs/>
        </w:rPr>
        <w:t>Memory leaks and heap fragmentation</w:t>
      </w:r>
      <w:r>
        <w:rPr>
          <w:iCs/>
        </w:rPr>
        <w:t>;</w:t>
      </w:r>
    </w:p>
    <w:p w14:paraId="6A0B7408" w14:textId="77777777" w:rsidR="001360E4" w:rsidRPr="00FA3C67" w:rsidRDefault="001360E4" w:rsidP="001360E4">
      <w:pPr>
        <w:pStyle w:val="ListParagraph"/>
        <w:numPr>
          <w:ilvl w:val="1"/>
          <w:numId w:val="57"/>
        </w:numPr>
        <w:tabs>
          <w:tab w:val="left" w:leader="dot" w:pos="9923"/>
        </w:tabs>
        <w:rPr>
          <w:iCs/>
        </w:rPr>
      </w:pPr>
      <w:r>
        <w:rPr>
          <w:iCs/>
        </w:rPr>
        <w:t xml:space="preserve">[XYP] </w:t>
      </w:r>
      <w:r w:rsidRPr="00071917">
        <w:rPr>
          <w:i/>
          <w:iCs/>
        </w:rPr>
        <w:t>Hard coded password</w:t>
      </w:r>
      <w:r>
        <w:rPr>
          <w:iCs/>
        </w:rPr>
        <w:t xml:space="preserve"> is renamed </w:t>
      </w:r>
      <w:r w:rsidRPr="00071917">
        <w:rPr>
          <w:i/>
          <w:iCs/>
        </w:rPr>
        <w:t>Hard coded credentials</w:t>
      </w:r>
      <w:r>
        <w:rPr>
          <w:iCs/>
        </w:rPr>
        <w:t>;</w:t>
      </w:r>
    </w:p>
    <w:p w14:paraId="546F55FC" w14:textId="198AEF51" w:rsidR="001360E4" w:rsidRDefault="001360E4" w:rsidP="001360E4">
      <w:pPr>
        <w:pStyle w:val="ListParagraph"/>
        <w:numPr>
          <w:ilvl w:val="0"/>
          <w:numId w:val="57"/>
        </w:numPr>
        <w:tabs>
          <w:tab w:val="left" w:leader="dot" w:pos="9923"/>
        </w:tabs>
        <w:rPr>
          <w:iCs/>
        </w:rPr>
      </w:pPr>
      <w:r>
        <w:rPr>
          <w:iCs/>
        </w:rPr>
        <w:t>New vulnerabilities are added, to match the additions of Part 1:</w:t>
      </w:r>
    </w:p>
    <w:p w14:paraId="4E4280C8" w14:textId="77777777" w:rsidR="001360E4" w:rsidRDefault="001360E4" w:rsidP="001360E4">
      <w:pPr>
        <w:pStyle w:val="ListParagraph"/>
        <w:numPr>
          <w:ilvl w:val="1"/>
          <w:numId w:val="57"/>
        </w:numPr>
        <w:tabs>
          <w:tab w:val="left" w:leader="dot" w:pos="9923"/>
        </w:tabs>
        <w:rPr>
          <w:iCs/>
        </w:rPr>
      </w:pPr>
      <w:r>
        <w:rPr>
          <w:iCs/>
        </w:rPr>
        <w:t xml:space="preserve">[YAN] </w:t>
      </w:r>
      <w:r w:rsidRPr="00071917">
        <w:rPr>
          <w:i/>
          <w:iCs/>
        </w:rPr>
        <w:t>Deep vs shallow copying</w:t>
      </w:r>
      <w:r>
        <w:rPr>
          <w:iCs/>
        </w:rPr>
        <w:t>;</w:t>
      </w:r>
    </w:p>
    <w:p w14:paraId="6853697F" w14:textId="77777777" w:rsidR="001360E4" w:rsidRDefault="001360E4" w:rsidP="001360E4">
      <w:pPr>
        <w:pStyle w:val="ListParagraph"/>
        <w:numPr>
          <w:ilvl w:val="1"/>
          <w:numId w:val="57"/>
        </w:numPr>
        <w:tabs>
          <w:tab w:val="left" w:leader="dot" w:pos="9923"/>
        </w:tabs>
        <w:rPr>
          <w:iCs/>
        </w:rPr>
      </w:pPr>
      <w:r>
        <w:rPr>
          <w:iCs/>
        </w:rPr>
        <w:t xml:space="preserve">[BLP] </w:t>
      </w:r>
      <w:r w:rsidRPr="00071917">
        <w:rPr>
          <w:i/>
          <w:iCs/>
        </w:rPr>
        <w:t xml:space="preserve">Violations of the </w:t>
      </w:r>
      <w:proofErr w:type="spellStart"/>
      <w:r w:rsidRPr="00071917">
        <w:rPr>
          <w:i/>
          <w:iCs/>
        </w:rPr>
        <w:t>Liskov</w:t>
      </w:r>
      <w:proofErr w:type="spellEnd"/>
      <w:r w:rsidRPr="00071917">
        <w:rPr>
          <w:i/>
          <w:iCs/>
        </w:rPr>
        <w:t xml:space="preserve"> substitution principle or the contract model</w:t>
      </w:r>
      <w:r>
        <w:rPr>
          <w:iCs/>
        </w:rPr>
        <w:t>;</w:t>
      </w:r>
    </w:p>
    <w:p w14:paraId="63031C1B" w14:textId="77777777" w:rsidR="001360E4" w:rsidRDefault="001360E4" w:rsidP="001360E4">
      <w:pPr>
        <w:pStyle w:val="ListParagraph"/>
        <w:numPr>
          <w:ilvl w:val="1"/>
          <w:numId w:val="57"/>
        </w:numPr>
        <w:tabs>
          <w:tab w:val="left" w:leader="dot" w:pos="9923"/>
        </w:tabs>
        <w:rPr>
          <w:iCs/>
        </w:rPr>
      </w:pPr>
      <w:r>
        <w:rPr>
          <w:iCs/>
        </w:rPr>
        <w:t>[PPH]</w:t>
      </w:r>
      <w:r w:rsidRPr="00FA3C67">
        <w:rPr>
          <w:iCs/>
        </w:rPr>
        <w:t xml:space="preserve"> </w:t>
      </w:r>
      <w:proofErr w:type="spellStart"/>
      <w:r w:rsidRPr="00071917">
        <w:rPr>
          <w:i/>
          <w:iCs/>
        </w:rPr>
        <w:t>Redispatchi</w:t>
      </w:r>
      <w:r>
        <w:rPr>
          <w:i/>
          <w:iCs/>
        </w:rPr>
        <w:t>ng</w:t>
      </w:r>
      <w:proofErr w:type="spellEnd"/>
      <w:r>
        <w:rPr>
          <w:iCs/>
        </w:rPr>
        <w:t>;</w:t>
      </w:r>
    </w:p>
    <w:p w14:paraId="095A1207" w14:textId="77777777" w:rsidR="001360E4" w:rsidRDefault="001360E4" w:rsidP="001360E4">
      <w:pPr>
        <w:pStyle w:val="ListParagraph"/>
        <w:numPr>
          <w:ilvl w:val="1"/>
          <w:numId w:val="57"/>
        </w:numPr>
        <w:tabs>
          <w:tab w:val="left" w:leader="dot" w:pos="9923"/>
        </w:tabs>
        <w:rPr>
          <w:iCs/>
        </w:rPr>
      </w:pPr>
      <w:r w:rsidRPr="00FA3C67">
        <w:rPr>
          <w:iCs/>
        </w:rPr>
        <w:t>[BKK]</w:t>
      </w:r>
      <w:r>
        <w:rPr>
          <w:iCs/>
        </w:rPr>
        <w:t xml:space="preserve"> </w:t>
      </w:r>
      <w:r w:rsidRPr="00071917">
        <w:rPr>
          <w:i/>
          <w:iCs/>
        </w:rPr>
        <w:t>Polymorphic Variables</w:t>
      </w:r>
      <w:r>
        <w:rPr>
          <w:iCs/>
        </w:rPr>
        <w:t>;</w:t>
      </w:r>
    </w:p>
    <w:p w14:paraId="5F723E54" w14:textId="77777777" w:rsidR="001360E4" w:rsidRDefault="001360E4" w:rsidP="001360E4">
      <w:pPr>
        <w:pStyle w:val="ListParagraph"/>
        <w:numPr>
          <w:ilvl w:val="1"/>
          <w:numId w:val="57"/>
        </w:numPr>
        <w:tabs>
          <w:tab w:val="left" w:leader="dot" w:pos="9923"/>
        </w:tabs>
        <w:rPr>
          <w:iCs/>
        </w:rPr>
      </w:pPr>
      <w:r>
        <w:rPr>
          <w:iCs/>
        </w:rPr>
        <w:t xml:space="preserve">[SHL] </w:t>
      </w:r>
      <w:r w:rsidRPr="00071917">
        <w:rPr>
          <w:i/>
          <w:iCs/>
        </w:rPr>
        <w:t>Reliance on external format strings</w:t>
      </w:r>
      <w:r>
        <w:rPr>
          <w:iCs/>
        </w:rPr>
        <w:t>;</w:t>
      </w:r>
    </w:p>
    <w:p w14:paraId="3CCE07AA" w14:textId="77777777" w:rsidR="001360E4" w:rsidRDefault="001360E4" w:rsidP="001360E4">
      <w:pPr>
        <w:pStyle w:val="ListParagraph"/>
        <w:numPr>
          <w:ilvl w:val="0"/>
          <w:numId w:val="57"/>
        </w:numPr>
        <w:tabs>
          <w:tab w:val="left" w:leader="dot" w:pos="9923"/>
        </w:tabs>
        <w:rPr>
          <w:iCs/>
        </w:rPr>
      </w:pPr>
      <w:r>
        <w:rPr>
          <w:iCs/>
        </w:rPr>
        <w:t>Guidance material for each vulnerability given in subclause 6.X.2 is reworded to be more explicit and directive.</w:t>
      </w:r>
    </w:p>
    <w:p w14:paraId="63FDC567" w14:textId="77777777" w:rsidR="00F25A14" w:rsidRDefault="001360E4" w:rsidP="001360E4">
      <w:pPr>
        <w:tabs>
          <w:tab w:val="left" w:leader="dot" w:pos="9923"/>
        </w:tabs>
        <w:rPr>
          <w:iCs/>
        </w:rPr>
      </w:pPr>
      <w:r>
        <w:rPr>
          <w:iCs/>
        </w:rPr>
        <w:t>Addition material has been added for some vulnerabilities to reflect addition knowledge gained since the publication of TR 24772:2013.</w:t>
      </w:r>
    </w:p>
    <w:p w14:paraId="56077D71" w14:textId="1561CCE2" w:rsidR="00A32382" w:rsidRPr="00BD083E" w:rsidRDefault="00A32382" w:rsidP="001360E4">
      <w:pPr>
        <w:tabs>
          <w:tab w:val="left" w:leader="dot" w:pos="9923"/>
        </w:tabs>
      </w:pPr>
      <w:r w:rsidRPr="00BD083E">
        <w:br w:type="page"/>
      </w:r>
    </w:p>
    <w:p w14:paraId="78642B5E" w14:textId="77777777" w:rsidR="00A32382" w:rsidRDefault="00A32382" w:rsidP="00A32382">
      <w:pPr>
        <w:pStyle w:val="Heading1"/>
      </w:pPr>
      <w:bookmarkStart w:id="8" w:name="_Toc2099571"/>
      <w:r>
        <w:lastRenderedPageBreak/>
        <w:t>Introduction</w:t>
      </w:r>
      <w:bookmarkEnd w:id="5"/>
      <w:bookmarkEnd w:id="6"/>
      <w:bookmarkEnd w:id="8"/>
    </w:p>
    <w:p w14:paraId="0883107B" w14:textId="514BC46E" w:rsidR="00A32382" w:rsidRDefault="00A32382" w:rsidP="00A55FB9">
      <w:pPr>
        <w:pStyle w:val="zzHelp"/>
        <w:ind w:right="263"/>
        <w:rPr>
          <w:color w:val="auto"/>
        </w:rPr>
      </w:pPr>
      <w:r w:rsidRPr="00B21E5A" w:rsidDel="009C104D">
        <w:rPr>
          <w:color w:val="auto"/>
        </w:rPr>
        <w:t xml:space="preserve">This </w:t>
      </w:r>
      <w:r w:rsidR="00E900CD">
        <w:rPr>
          <w:color w:val="auto"/>
        </w:rPr>
        <w:t>document</w:t>
      </w:r>
      <w:r w:rsidRPr="00B21E5A" w:rsidDel="009C104D">
        <w:rPr>
          <w:color w:val="auto"/>
        </w:rPr>
        <w:t xml:space="preserve"> provide</w:t>
      </w:r>
      <w:r w:rsidR="0007492D">
        <w:rPr>
          <w:color w:val="auto"/>
        </w:rPr>
        <w:t>s</w:t>
      </w:r>
      <w:r w:rsidRPr="00B21E5A" w:rsidDel="009C104D">
        <w:rPr>
          <w:color w:val="auto"/>
        </w:rPr>
        <w:t xml:space="preserve"> guidance </w:t>
      </w:r>
      <w:r w:rsidR="0007492D">
        <w:rPr>
          <w:color w:val="auto"/>
        </w:rPr>
        <w:t xml:space="preserve">for the programming language </w:t>
      </w:r>
      <w:r w:rsidR="00DE0622">
        <w:rPr>
          <w:color w:val="auto"/>
        </w:rPr>
        <w:t>C</w:t>
      </w:r>
      <w:r w:rsidRPr="00B21E5A" w:rsidDel="009C104D">
        <w:rPr>
          <w:color w:val="auto"/>
        </w:rPr>
        <w:t>, so that application developers</w:t>
      </w:r>
      <w:r w:rsidR="0007492D">
        <w:rPr>
          <w:color w:val="auto"/>
        </w:rPr>
        <w:t xml:space="preserve"> considering or using </w:t>
      </w:r>
      <w:r w:rsidR="00DE0622">
        <w:rPr>
          <w:color w:val="auto"/>
        </w:rPr>
        <w:t>C</w:t>
      </w:r>
      <w:r w:rsidRPr="00B21E5A" w:rsidDel="009C104D">
        <w:rPr>
          <w:color w:val="auto"/>
        </w:rPr>
        <w:t xml:space="preserve"> will be better able to avoid the programming constructs that lead to vulnerabilities and their attendant consequences.</w:t>
      </w:r>
      <w:r w:rsidR="006E1DE1">
        <w:rPr>
          <w:color w:val="auto"/>
        </w:rPr>
        <w:t xml:space="preserve"> </w:t>
      </w:r>
      <w:r w:rsidRPr="00B21E5A" w:rsidDel="009C104D">
        <w:rPr>
          <w:color w:val="auto"/>
        </w:rPr>
        <w:t xml:space="preserve">This guidance can also be used by developers to select source code evaluation tools that can discover and eliminate </w:t>
      </w:r>
      <w:r w:rsidR="00585D28">
        <w:rPr>
          <w:color w:val="auto"/>
        </w:rPr>
        <w:t>such</w:t>
      </w:r>
      <w:r w:rsidR="00585D28" w:rsidRPr="00B21E5A" w:rsidDel="009C104D">
        <w:rPr>
          <w:color w:val="auto"/>
        </w:rPr>
        <w:t xml:space="preserve"> </w:t>
      </w:r>
      <w:r w:rsidRPr="00B21E5A" w:rsidDel="009C104D">
        <w:rPr>
          <w:color w:val="auto"/>
        </w:rPr>
        <w:t>constructs in their software</w:t>
      </w:r>
      <w:r w:rsidR="00585D28">
        <w:rPr>
          <w:color w:val="auto"/>
        </w:rPr>
        <w:t>, or the developers of such tools</w:t>
      </w:r>
      <w:r w:rsidRPr="00B21E5A" w:rsidDel="009C104D">
        <w:rPr>
          <w:color w:val="auto"/>
        </w:rPr>
        <w:t>.</w:t>
      </w:r>
      <w:r w:rsidR="0007492D">
        <w:rPr>
          <w:color w:val="auto"/>
        </w:rPr>
        <w:t xml:space="preserve"> </w:t>
      </w:r>
    </w:p>
    <w:p w14:paraId="271BF349" w14:textId="028AB3F0" w:rsidR="0007492D" w:rsidRPr="00B21E5A" w:rsidRDefault="0007492D" w:rsidP="00A55FB9">
      <w:pPr>
        <w:pStyle w:val="zzHelp"/>
        <w:ind w:right="263"/>
        <w:rPr>
          <w:color w:val="auto"/>
        </w:rPr>
      </w:pPr>
      <w:r w:rsidRPr="0007492D">
        <w:rPr>
          <w:color w:val="auto"/>
        </w:rPr>
        <w:t xml:space="preserve">This </w:t>
      </w:r>
      <w:r w:rsidR="00E900CD">
        <w:rPr>
          <w:color w:val="auto"/>
        </w:rPr>
        <w:t>document</w:t>
      </w:r>
      <w:r w:rsidR="009F7FCC">
        <w:rPr>
          <w:color w:val="auto"/>
        </w:rPr>
        <w:t xml:space="preserve"> is intended to be used with TR </w:t>
      </w:r>
      <w:r w:rsidRPr="0007492D">
        <w:rPr>
          <w:color w:val="auto"/>
        </w:rPr>
        <w:t>24772</w:t>
      </w:r>
      <w:r w:rsidR="00076C3F" w:rsidRPr="00076C3F">
        <w:rPr>
          <w:color w:val="auto"/>
        </w:rPr>
        <w:t>–</w:t>
      </w:r>
      <w:r w:rsidRPr="0007492D">
        <w:rPr>
          <w:color w:val="auto"/>
        </w:rPr>
        <w:t>1, which discusses programming language vulnerabilities in a language independent fashion.</w:t>
      </w:r>
    </w:p>
    <w:p w14:paraId="687C460A" w14:textId="77777777" w:rsidR="00AD547A" w:rsidRDefault="00694B06" w:rsidP="00FD4672">
      <w:pPr>
        <w:autoSpaceDE w:val="0"/>
        <w:autoSpaceDN w:val="0"/>
        <w:adjustRightInd w:val="0"/>
        <w:ind w:right="263"/>
      </w:pPr>
      <w:r w:rsidRPr="00E139DD">
        <w:t xml:space="preserve">It should be noted that this </w:t>
      </w:r>
      <w:r w:rsidR="00E900CD">
        <w:t>document</w:t>
      </w:r>
      <w:r w:rsidRPr="00E139DD">
        <w:t xml:space="preserve"> is inherently incomplete.</w:t>
      </w:r>
      <w:r w:rsidR="006E1DE1">
        <w:t xml:space="preserve"> </w:t>
      </w:r>
      <w:r w:rsidRPr="00E139DD">
        <w:t>It is not possible to provide a complete list of programming language vulnerabilities because new weaknesses are discovered continually.</w:t>
      </w:r>
      <w:r w:rsidR="006E1DE1">
        <w:t xml:space="preserve"> </w:t>
      </w:r>
      <w:r w:rsidRPr="00E139DD">
        <w:t>Any such report can only describe those that have been found, characterized, and determined to have sufficient probability and consequence.</w:t>
      </w:r>
    </w:p>
    <w:p w14:paraId="0F28419E" w14:textId="77777777" w:rsidR="00831B8F" w:rsidRDefault="00831B8F" w:rsidP="00FD4672">
      <w:pPr>
        <w:autoSpaceDE w:val="0"/>
        <w:autoSpaceDN w:val="0"/>
        <w:adjustRightInd w:val="0"/>
        <w:ind w:right="263"/>
      </w:pPr>
    </w:p>
    <w:p w14:paraId="56ED2C8F" w14:textId="3A37F113" w:rsidR="00831B8F" w:rsidRPr="004A155C" w:rsidRDefault="00831B8F" w:rsidP="00FD4672">
      <w:pPr>
        <w:autoSpaceDE w:val="0"/>
        <w:autoSpaceDN w:val="0"/>
        <w:adjustRightInd w:val="0"/>
        <w:ind w:right="263"/>
        <w:sectPr w:rsidR="00831B8F" w:rsidRPr="004A155C" w:rsidSect="001B49C6">
          <w:headerReference w:type="even" r:id="rId8"/>
          <w:headerReference w:type="default" r:id="rId9"/>
          <w:footerReference w:type="even" r:id="rId10"/>
          <w:footerReference w:type="default" r:id="rId11"/>
          <w:headerReference w:type="first" r:id="rId12"/>
          <w:footerReference w:type="first" r:id="rId13"/>
          <w:type w:val="oddPage"/>
          <w:pgSz w:w="11899" w:h="16838" w:code="9"/>
          <w:pgMar w:top="734" w:right="562" w:bottom="821" w:left="792" w:header="706" w:footer="576" w:gutter="562"/>
          <w:pgNumType w:fmt="lowerRoman"/>
          <w:cols w:space="720"/>
        </w:sectPr>
      </w:pPr>
    </w:p>
    <w:p w14:paraId="63D34091" w14:textId="7FB2A516"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r w:rsidR="009F7FCC" w:rsidRPr="0025282A">
        <w:rPr>
          <w:b/>
          <w:sz w:val="32"/>
          <w:szCs w:val="32"/>
        </w:rPr>
        <w:t>—</w:t>
      </w:r>
      <w:r w:rsidR="009F7FCC" w:rsidRPr="00FD4672">
        <w:rPr>
          <w:b/>
          <w:sz w:val="32"/>
          <w:szCs w:val="32"/>
        </w:rPr>
        <w:t xml:space="preserve"> </w:t>
      </w:r>
      <w:r w:rsidR="0098336A">
        <w:rPr>
          <w:b/>
          <w:sz w:val="32"/>
          <w:szCs w:val="32"/>
        </w:rPr>
        <w:t xml:space="preserve">Part 3: </w:t>
      </w:r>
      <w:r w:rsidR="009F7FCC" w:rsidRPr="00FD4672">
        <w:rPr>
          <w:b/>
          <w:sz w:val="32"/>
          <w:szCs w:val="32"/>
        </w:rPr>
        <w:t xml:space="preserve">Vulnerability descriptions for the programming language </w:t>
      </w:r>
      <w:r w:rsidR="00DE0622">
        <w:rPr>
          <w:b/>
          <w:sz w:val="32"/>
          <w:szCs w:val="32"/>
        </w:rPr>
        <w:t>C</w:t>
      </w:r>
    </w:p>
    <w:p w14:paraId="3A60D39E" w14:textId="77777777" w:rsidR="00574981" w:rsidRPr="004A155C" w:rsidRDefault="00160778" w:rsidP="00B35625">
      <w:pPr>
        <w:pStyle w:val="Heading1"/>
      </w:pPr>
      <w:bookmarkStart w:id="9" w:name="_Toc2099572"/>
      <w:r w:rsidRPr="00B35625">
        <w:t>1.</w:t>
      </w:r>
      <w:r>
        <w:t xml:space="preserve"> Scope</w:t>
      </w:r>
      <w:bookmarkStart w:id="10" w:name="_Toc443461091"/>
      <w:bookmarkStart w:id="11" w:name="_Toc443470360"/>
      <w:bookmarkStart w:id="12" w:name="_Toc450303210"/>
      <w:bookmarkStart w:id="13" w:name="_Toc192557820"/>
      <w:bookmarkStart w:id="14" w:name="_Toc336348220"/>
      <w:bookmarkEnd w:id="9"/>
    </w:p>
    <w:bookmarkEnd w:id="10"/>
    <w:bookmarkEnd w:id="11"/>
    <w:bookmarkEnd w:id="12"/>
    <w:bookmarkEnd w:id="13"/>
    <w:bookmarkEnd w:id="14"/>
    <w:p w14:paraId="2FA31F2E" w14:textId="27864678" w:rsidR="00A32382" w:rsidRPr="00574981" w:rsidRDefault="00A32382">
      <w:r w:rsidRPr="00574981">
        <w:t xml:space="preserve">This </w:t>
      </w:r>
      <w:r w:rsidR="00E900CD">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w:t>
      </w:r>
      <w:proofErr w:type="spellStart"/>
      <w:r w:rsidRPr="00574981">
        <w:t>behaviour</w:t>
      </w:r>
      <w:proofErr w:type="spellEnd"/>
      <w:r w:rsidRPr="00574981">
        <w:t xml:space="preserve"> is required for security, safety, </w:t>
      </w:r>
      <w:r w:rsidR="003A50F1" w:rsidRPr="00574981">
        <w:t>mission-</w:t>
      </w:r>
      <w:r w:rsidRPr="00574981">
        <w:t xml:space="preserve">critical and </w:t>
      </w:r>
      <w:r w:rsidR="003A50F1" w:rsidRPr="00574981">
        <w:t>business-</w:t>
      </w:r>
      <w:r w:rsidRPr="00574981">
        <w:t>critical software.</w:t>
      </w:r>
      <w:r w:rsidR="006E1DE1">
        <w:t xml:space="preserve"> </w:t>
      </w:r>
      <w:r w:rsidRPr="00574981">
        <w:t>In general, this guidance is applicable to the software developed, reviewed, or maintained for any application.</w:t>
      </w:r>
    </w:p>
    <w:p w14:paraId="1FEFE5D4" w14:textId="5C298C27" w:rsidR="00521DD7" w:rsidRPr="00574981" w:rsidRDefault="0050317F">
      <w:r>
        <w:t>T</w:t>
      </w:r>
      <w:r w:rsidR="009F7FCC">
        <w:t xml:space="preserve">his </w:t>
      </w:r>
      <w:r w:rsidR="00E900CD">
        <w:t>document</w:t>
      </w:r>
      <w:r w:rsidR="009F7FCC">
        <w:t xml:space="preserve"> </w:t>
      </w:r>
      <w:r w:rsidR="000D0FA7">
        <w:t>describe</w:t>
      </w:r>
      <w:r>
        <w:t>s</w:t>
      </w:r>
      <w:r w:rsidR="000D0FA7">
        <w:t xml:space="preserve"> </w:t>
      </w:r>
      <w:r w:rsidR="009F7FCC">
        <w:t>the way that the vulnerabilit</w:t>
      </w:r>
      <w:r>
        <w:t>ies</w:t>
      </w:r>
      <w:r w:rsidR="009F7FCC">
        <w:t xml:space="preserve"> </w:t>
      </w:r>
      <w:r>
        <w:t xml:space="preserve">listed </w:t>
      </w:r>
      <w:r w:rsidR="009F7FCC">
        <w:t>in the language-independent TR 24772</w:t>
      </w:r>
      <w:r w:rsidR="00076C3F" w:rsidRPr="00076C3F">
        <w:t>–</w:t>
      </w:r>
      <w:r w:rsidR="009F7FCC">
        <w:t xml:space="preserve">1 are manifested </w:t>
      </w:r>
      <w:r w:rsidR="00585D28">
        <w:t xml:space="preserve">or avoided </w:t>
      </w:r>
      <w:r w:rsidR="009F7FCC">
        <w:t xml:space="preserve">in </w:t>
      </w:r>
      <w:r w:rsidR="00585D28">
        <w:t xml:space="preserve">the </w:t>
      </w:r>
      <w:r w:rsidR="00DE0622">
        <w:t>C</w:t>
      </w:r>
      <w:r w:rsidR="00585D28">
        <w:t xml:space="preserve"> language</w:t>
      </w:r>
      <w:r w:rsidR="00521DD7" w:rsidRPr="00574981">
        <w:t>.</w:t>
      </w:r>
    </w:p>
    <w:p w14:paraId="5150BFBF" w14:textId="77777777" w:rsidR="00AF15F9" w:rsidRPr="008731B5" w:rsidRDefault="00AF15F9" w:rsidP="0057762A">
      <w:pPr>
        <w:pStyle w:val="Heading1"/>
      </w:pPr>
      <w:bookmarkStart w:id="15" w:name="_Toc2099573"/>
      <w:bookmarkStart w:id="16" w:name="_Toc443461093"/>
      <w:bookmarkStart w:id="17" w:name="_Toc443470362"/>
      <w:bookmarkStart w:id="18" w:name="_Toc450303212"/>
      <w:bookmarkStart w:id="19" w:name="_Toc192557830"/>
      <w:r w:rsidRPr="008731B5">
        <w:t>2.</w:t>
      </w:r>
      <w:r w:rsidR="00142882">
        <w:t xml:space="preserve"> </w:t>
      </w:r>
      <w:r w:rsidRPr="008731B5">
        <w:t xml:space="preserve">Normative </w:t>
      </w:r>
      <w:r w:rsidRPr="00BC4165">
        <w:t>references</w:t>
      </w:r>
      <w:bookmarkEnd w:id="15"/>
    </w:p>
    <w:p w14:paraId="21D8D20A" w14:textId="6CCD6DB6" w:rsidR="00AF15F9" w:rsidRPr="008731B5" w:rsidRDefault="00AF15F9" w:rsidP="00BC4165">
      <w:r w:rsidRPr="008731B5">
        <w:t>The following referenced documents are indispensable for the application of this document.</w:t>
      </w:r>
      <w:r w:rsidR="006E1DE1">
        <w:t xml:space="preserve"> </w:t>
      </w:r>
      <w:r w:rsidRPr="008731B5">
        <w:t>For dated references, only the edition cited applies.</w:t>
      </w:r>
      <w:r w:rsidR="006E1DE1">
        <w:t xml:space="preserve"> </w:t>
      </w:r>
      <w:r w:rsidRPr="008731B5">
        <w:t>For undated references, the latest edition of the referenced document (including any amendments) applies.</w:t>
      </w:r>
    </w:p>
    <w:p w14:paraId="3598069E" w14:textId="0022C838" w:rsidR="00B219D9" w:rsidRDefault="00B219D9" w:rsidP="00B219D9">
      <w:pPr>
        <w:spacing w:after="0"/>
      </w:pPr>
      <w:r>
        <w:t xml:space="preserve">ISO/IEC 24772-1 </w:t>
      </w:r>
      <w:proofErr w:type="gramStart"/>
      <w:r>
        <w:t xml:space="preserve">-  </w:t>
      </w:r>
      <w:r w:rsidRPr="00B219D9">
        <w:rPr>
          <w:i/>
        </w:rPr>
        <w:t>Information</w:t>
      </w:r>
      <w:proofErr w:type="gramEnd"/>
      <w:r w:rsidRPr="00B219D9">
        <w:rPr>
          <w:i/>
        </w:rPr>
        <w:t xml:space="preserve"> Technology — Programming languages — Guidance to avoiding vulnerabilities in programming languages</w:t>
      </w:r>
    </w:p>
    <w:p w14:paraId="36A927D2" w14:textId="77A40964" w:rsidR="00DE0622" w:rsidRDefault="00DE0622" w:rsidP="00DE0622">
      <w:pPr>
        <w:spacing w:after="0"/>
      </w:pPr>
      <w:r>
        <w:t xml:space="preserve">ISO/IEC 9899:2011 — </w:t>
      </w:r>
      <w:r w:rsidR="002177DF" w:rsidRPr="00B219D9">
        <w:rPr>
          <w:i/>
        </w:rPr>
        <w:t xml:space="preserve">Information Technology — Programming languages </w:t>
      </w:r>
      <w:r w:rsidR="005D6F62" w:rsidRPr="00DE0622">
        <w:rPr>
          <w:i/>
        </w:rPr>
        <w:t>—</w:t>
      </w:r>
      <w:r w:rsidR="005D6F62">
        <w:rPr>
          <w:i/>
        </w:rPr>
        <w:t xml:space="preserve"> </w:t>
      </w:r>
      <w:r w:rsidRPr="00DE0622">
        <w:rPr>
          <w:i/>
        </w:rPr>
        <w:t>Programming Languages—C</w:t>
      </w:r>
      <w:r>
        <w:t xml:space="preserve"> </w:t>
      </w:r>
    </w:p>
    <w:p w14:paraId="12696322" w14:textId="019A92EE" w:rsidR="00DE0622" w:rsidRDefault="00DE0622" w:rsidP="00DE0622">
      <w:pPr>
        <w:spacing w:after="0"/>
      </w:pPr>
      <w:r>
        <w:t xml:space="preserve">ISO/IEC TR 24731-1:2007 — </w:t>
      </w:r>
      <w:r w:rsidR="005D6F62" w:rsidRPr="00B219D9">
        <w:rPr>
          <w:i/>
        </w:rPr>
        <w:t xml:space="preserve">Information Technology — Programming languages </w:t>
      </w:r>
      <w:r w:rsidR="005D6F62" w:rsidRPr="00DE0622">
        <w:rPr>
          <w:i/>
        </w:rPr>
        <w:t>—</w:t>
      </w:r>
      <w:r w:rsidR="005D6F62">
        <w:rPr>
          <w:i/>
        </w:rPr>
        <w:t xml:space="preserve"> </w:t>
      </w:r>
      <w:r w:rsidRPr="00DE0622">
        <w:rPr>
          <w:i/>
        </w:rPr>
        <w:t>Extensions to the C library — Part 1: Bounds-checking interfaces</w:t>
      </w:r>
    </w:p>
    <w:p w14:paraId="700CB989" w14:textId="7738B98C" w:rsidR="00DE0622" w:rsidRDefault="00DE0622" w:rsidP="00DE0622">
      <w:pPr>
        <w:spacing w:after="0"/>
      </w:pPr>
      <w:r>
        <w:t xml:space="preserve">ISO/IEC TR 24731-2:2010 — </w:t>
      </w:r>
      <w:r w:rsidR="005D6F62" w:rsidRPr="00B219D9">
        <w:rPr>
          <w:i/>
        </w:rPr>
        <w:t xml:space="preserve">Information Technology — Programming languages </w:t>
      </w:r>
      <w:r w:rsidR="005D6F62" w:rsidRPr="00DE0622">
        <w:rPr>
          <w:i/>
        </w:rPr>
        <w:t>—</w:t>
      </w:r>
      <w:r w:rsidR="005D6F62">
        <w:rPr>
          <w:i/>
        </w:rPr>
        <w:t xml:space="preserve"> </w:t>
      </w:r>
      <w:r w:rsidRPr="00DE0622">
        <w:rPr>
          <w:i/>
        </w:rPr>
        <w:t>Extensions to the C library — Part 2: Dynamic Allocation Functions</w:t>
      </w:r>
    </w:p>
    <w:p w14:paraId="12B6EA89" w14:textId="5E0FA445" w:rsidR="00DE0622" w:rsidRPr="006F413B" w:rsidRDefault="00DE0622" w:rsidP="00DE0622">
      <w:pPr>
        <w:spacing w:after="0"/>
        <w:rPr>
          <w:i/>
        </w:rPr>
      </w:pPr>
      <w:r>
        <w:t xml:space="preserve">ISO/IEC 9899:2011/Cor. 1:2012 — </w:t>
      </w:r>
      <w:r w:rsidR="005D6F62" w:rsidRPr="00B219D9">
        <w:rPr>
          <w:i/>
        </w:rPr>
        <w:t xml:space="preserve">Information Technology — Programming languages </w:t>
      </w:r>
      <w:r w:rsidR="005D6F62" w:rsidRPr="00DE0622">
        <w:rPr>
          <w:i/>
        </w:rPr>
        <w:t>—</w:t>
      </w:r>
      <w:r w:rsidR="005D6F62">
        <w:rPr>
          <w:i/>
        </w:rPr>
        <w:t xml:space="preserve"> </w:t>
      </w:r>
      <w:r w:rsidRPr="00DE0622">
        <w:rPr>
          <w:i/>
        </w:rPr>
        <w:t>Programming languages —</w:t>
      </w:r>
      <w:r w:rsidR="005D6F62">
        <w:rPr>
          <w:i/>
        </w:rPr>
        <w:t xml:space="preserve"> </w:t>
      </w:r>
      <w:r w:rsidRPr="00DE0622">
        <w:rPr>
          <w:i/>
        </w:rPr>
        <w:t>C</w:t>
      </w:r>
    </w:p>
    <w:p w14:paraId="190A7879" w14:textId="77777777" w:rsidR="00415515" w:rsidRDefault="00D14B18" w:rsidP="00874216">
      <w:pPr>
        <w:pStyle w:val="Heading1"/>
      </w:pPr>
      <w:bookmarkStart w:id="20" w:name="_Toc2099574"/>
      <w:bookmarkStart w:id="21" w:name="_Toc443461094"/>
      <w:bookmarkStart w:id="22" w:name="_Toc443470363"/>
      <w:bookmarkStart w:id="23" w:name="_Toc450303213"/>
      <w:bookmarkStart w:id="24" w:name="_Toc192557831"/>
      <w:bookmarkEnd w:id="16"/>
      <w:bookmarkEnd w:id="17"/>
      <w:bookmarkEnd w:id="18"/>
      <w:bookmarkEnd w:id="19"/>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20"/>
    </w:p>
    <w:p w14:paraId="41BC85B6" w14:textId="77777777" w:rsidR="00076C3F" w:rsidRDefault="00076C3F" w:rsidP="00076C3F">
      <w:pPr>
        <w:pStyle w:val="Heading2"/>
      </w:pPr>
      <w:bookmarkStart w:id="25" w:name="_Toc2099575"/>
      <w:r w:rsidRPr="008731B5">
        <w:t>3</w:t>
      </w:r>
      <w:r>
        <w:t xml:space="preserve">.1 </w:t>
      </w:r>
      <w:r w:rsidRPr="008731B5">
        <w:t>Terms</w:t>
      </w:r>
      <w:r>
        <w:t xml:space="preserve"> and </w:t>
      </w:r>
      <w:r w:rsidRPr="008731B5">
        <w:t>definitions</w:t>
      </w:r>
      <w:bookmarkEnd w:id="25"/>
    </w:p>
    <w:p w14:paraId="78626317" w14:textId="1FF6C253" w:rsidR="00076C3F" w:rsidRDefault="00076C3F" w:rsidP="00076C3F">
      <w:r>
        <w:t xml:space="preserve">For the purposes of this document, </w:t>
      </w:r>
      <w:r w:rsidRPr="002D2FA3">
        <w:t xml:space="preserve">the terms and definitions </w:t>
      </w:r>
      <w:r>
        <w:t>given in ISO/IEC 2382, in TR 24772</w:t>
      </w:r>
      <w:r w:rsidR="00C07348">
        <w:t>–</w:t>
      </w:r>
      <w:r>
        <w:t>1</w:t>
      </w:r>
      <w:r w:rsidR="00E35BB9">
        <w:t>, in 9899:2011</w:t>
      </w:r>
      <w:r>
        <w:t xml:space="preserve"> and the following </w:t>
      </w:r>
      <w:r w:rsidRPr="002D2FA3">
        <w:t>apply.</w:t>
      </w:r>
      <w:r w:rsidR="006E1DE1">
        <w:t xml:space="preserve"> </w:t>
      </w:r>
      <w:r>
        <w:t xml:space="preserve">Other terms are defined where they appear in </w:t>
      </w:r>
      <w:r w:rsidRPr="000D01FB">
        <w:rPr>
          <w:i/>
        </w:rPr>
        <w:t>italic</w:t>
      </w:r>
      <w:r>
        <w:t xml:space="preserve"> type.</w:t>
      </w:r>
    </w:p>
    <w:p w14:paraId="2B51FD17" w14:textId="13D6F6AE" w:rsidR="00805A59" w:rsidRDefault="00805A59" w:rsidP="00076C3F">
      <w:r>
        <w:t>The following terms are in alphabetical order, with general topics referencing the relevant specific terms.</w:t>
      </w:r>
    </w:p>
    <w:p w14:paraId="478CB0AF" w14:textId="696FB942" w:rsidR="00AE2507" w:rsidRPr="001C5828" w:rsidRDefault="009D5730" w:rsidP="00AE2507">
      <w:pPr>
        <w:spacing w:after="0"/>
        <w:rPr>
          <w:b/>
          <w:rPrChange w:id="26" w:author="Stephen Michell" w:date="2019-11-08T12:29:00Z">
            <w:rPr>
              <w:b/>
              <w:u w:val="single"/>
            </w:rPr>
          </w:rPrChange>
        </w:rPr>
      </w:pPr>
      <w:bookmarkStart w:id="27" w:name="_Toc192316172"/>
      <w:bookmarkStart w:id="28" w:name="_Toc192325324"/>
      <w:bookmarkStart w:id="29" w:name="_Toc192325826"/>
      <w:bookmarkStart w:id="30" w:name="_Toc192326328"/>
      <w:bookmarkStart w:id="31" w:name="_Toc192326830"/>
      <w:bookmarkStart w:id="32" w:name="_Toc192327334"/>
      <w:bookmarkStart w:id="33" w:name="_Toc192557387"/>
      <w:bookmarkStart w:id="34" w:name="_Toc192557888"/>
      <w:bookmarkStart w:id="35" w:name="_Toc192316222"/>
      <w:bookmarkStart w:id="36" w:name="_Toc192325374"/>
      <w:bookmarkStart w:id="37" w:name="_Toc192325876"/>
      <w:bookmarkStart w:id="38" w:name="_Toc192326378"/>
      <w:bookmarkStart w:id="39" w:name="_Toc192326880"/>
      <w:bookmarkStart w:id="40" w:name="_Toc192327384"/>
      <w:bookmarkStart w:id="41" w:name="_Toc192557437"/>
      <w:bookmarkStart w:id="42" w:name="_Toc192557938"/>
      <w:bookmarkEnd w:id="21"/>
      <w:bookmarkEnd w:id="22"/>
      <w:bookmarkEnd w:id="23"/>
      <w:bookmarkEnd w:id="24"/>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1C5828">
        <w:rPr>
          <w:b/>
          <w:rPrChange w:id="43" w:author="Stephen Michell" w:date="2019-11-08T12:29:00Z">
            <w:rPr>
              <w:b/>
              <w:u w:val="single"/>
            </w:rPr>
          </w:rPrChange>
        </w:rPr>
        <w:t>3.1.1</w:t>
      </w:r>
    </w:p>
    <w:p w14:paraId="2CCB6E55" w14:textId="77777777" w:rsidR="00AE2507" w:rsidRPr="005F1BE6" w:rsidRDefault="00AE2507" w:rsidP="00AE2507">
      <w:pPr>
        <w:spacing w:after="0"/>
        <w:rPr>
          <w:del w:id="44" w:author="Stephen Michell" w:date="2019-11-08T12:29:00Z"/>
          <w:b/>
          <w:u w:val="single"/>
        </w:rPr>
      </w:pPr>
    </w:p>
    <w:p w14:paraId="11E64906" w14:textId="13547378" w:rsidR="0050317F" w:rsidRPr="001C5828" w:rsidRDefault="00DE0622" w:rsidP="00AE2507">
      <w:pPr>
        <w:spacing w:after="0"/>
        <w:rPr>
          <w:b/>
          <w:rPrChange w:id="45" w:author="Stephen Michell" w:date="2019-11-08T12:29:00Z">
            <w:rPr/>
          </w:rPrChange>
        </w:rPr>
      </w:pPr>
      <w:r w:rsidRPr="001C5828">
        <w:rPr>
          <w:b/>
          <w:rPrChange w:id="46" w:author="Stephen Michell" w:date="2019-11-08T12:29:00Z">
            <w:rPr>
              <w:u w:val="single"/>
            </w:rPr>
          </w:rPrChange>
        </w:rPr>
        <w:t>access</w:t>
      </w:r>
      <w:del w:id="47" w:author="Stephen Michell" w:date="2019-11-08T12:29:00Z">
        <w:r>
          <w:delText xml:space="preserve">: </w:delText>
        </w:r>
      </w:del>
      <w:r w:rsidR="00820C9C" w:rsidRPr="001C5828">
        <w:rPr>
          <w:b/>
          <w:lang w:val="en-CA"/>
          <w:rPrChange w:id="48" w:author="Stephen Michell" w:date="2019-11-08T12:29:00Z">
            <w:rPr>
              <w:lang w:val="en-CA"/>
            </w:rPr>
          </w:rPrChange>
        </w:rPr>
        <w:fldChar w:fldCharType="begin"/>
      </w:r>
      <w:r w:rsidR="00820C9C" w:rsidRPr="001C5828">
        <w:rPr>
          <w:b/>
          <w:rPrChange w:id="49" w:author="Stephen Michell" w:date="2019-11-08T12:29:00Z">
            <w:rPr/>
          </w:rPrChange>
        </w:rPr>
        <w:instrText xml:space="preserve"> XE "access" </w:instrText>
      </w:r>
      <w:r w:rsidR="00820C9C" w:rsidRPr="001C5828">
        <w:rPr>
          <w:b/>
          <w:lang w:val="en-CA"/>
          <w:rPrChange w:id="50" w:author="Stephen Michell" w:date="2019-11-08T12:29:00Z">
            <w:rPr>
              <w:lang w:val="en-CA"/>
            </w:rPr>
          </w:rPrChange>
        </w:rPr>
        <w:fldChar w:fldCharType="end"/>
      </w:r>
    </w:p>
    <w:p w14:paraId="23F4E5CD" w14:textId="4AB01AE3" w:rsidR="00564615" w:rsidRDefault="00DE0622" w:rsidP="00AE2507">
      <w:pPr>
        <w:spacing w:after="0"/>
      </w:pPr>
      <w:r>
        <w:lastRenderedPageBreak/>
        <w:t>read or modify the value of an object</w:t>
      </w:r>
    </w:p>
    <w:p w14:paraId="5C6D4FAE" w14:textId="77777777" w:rsidR="0025264D" w:rsidRDefault="0025264D" w:rsidP="00AE2507">
      <w:pPr>
        <w:spacing w:after="0"/>
      </w:pPr>
    </w:p>
    <w:p w14:paraId="73FE9744" w14:textId="39C5FC00" w:rsidR="00755EE4" w:rsidRDefault="00564615" w:rsidP="0025264D">
      <w:pPr>
        <w:spacing w:after="0"/>
        <w:ind w:left="567"/>
      </w:pPr>
      <w:r>
        <w:t xml:space="preserve">Note: </w:t>
      </w:r>
      <w:r w:rsidR="00DE0622">
        <w:t>Modify includes the case where the new value being stored is the same as the previous value.</w:t>
      </w:r>
      <w:r w:rsidR="006E1DE1">
        <w:t xml:space="preserve"> </w:t>
      </w:r>
      <w:r w:rsidR="00DE0622">
        <w:t>Expressions that are not evaluated do not access objects</w:t>
      </w:r>
      <w:r w:rsidR="005D6F62">
        <w:t>.</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br/>
      </w:r>
    </w:p>
    <w:p w14:paraId="3BF4BDA5" w14:textId="22B08875" w:rsidR="0025264D" w:rsidRPr="001C5828" w:rsidRDefault="009D5730" w:rsidP="0025264D">
      <w:pPr>
        <w:spacing w:after="0"/>
        <w:rPr>
          <w:b/>
          <w:rPrChange w:id="51" w:author="Stephen Michell" w:date="2019-11-08T12:29:00Z">
            <w:rPr>
              <w:b/>
              <w:u w:val="single"/>
            </w:rPr>
          </w:rPrChange>
        </w:rPr>
      </w:pPr>
      <w:r w:rsidRPr="001C5828">
        <w:rPr>
          <w:b/>
          <w:rPrChange w:id="52" w:author="Stephen Michell" w:date="2019-11-08T12:29:00Z">
            <w:rPr>
              <w:b/>
              <w:u w:val="single"/>
            </w:rPr>
          </w:rPrChange>
        </w:rPr>
        <w:t>3.1.2</w:t>
      </w:r>
    </w:p>
    <w:p w14:paraId="29DE8C1A" w14:textId="77777777" w:rsidR="0025264D" w:rsidRDefault="0025264D" w:rsidP="0025264D">
      <w:pPr>
        <w:spacing w:after="0"/>
        <w:rPr>
          <w:del w:id="53" w:author="Stephen Michell" w:date="2019-11-08T12:29:00Z"/>
          <w:b/>
          <w:u w:val="single"/>
        </w:rPr>
      </w:pPr>
    </w:p>
    <w:p w14:paraId="5969E8C2" w14:textId="68726F8F" w:rsidR="00DE0622" w:rsidRDefault="00DE0622" w:rsidP="0025264D">
      <w:pPr>
        <w:spacing w:after="0"/>
      </w:pPr>
      <w:r w:rsidRPr="001C5828">
        <w:rPr>
          <w:b/>
          <w:rPrChange w:id="54" w:author="Stephen Michell" w:date="2019-11-08T12:29:00Z">
            <w:rPr>
              <w:b/>
              <w:u w:val="single"/>
            </w:rPr>
          </w:rPrChange>
        </w:rPr>
        <w:t>alignment</w:t>
      </w:r>
      <w:r w:rsidRPr="00F06274">
        <w:t xml:space="preserve"> </w:t>
      </w:r>
      <w:r w:rsidR="00820C9C" w:rsidRPr="00F06274">
        <w:rPr>
          <w:lang w:val="en-CA"/>
        </w:rPr>
        <w:fldChar w:fldCharType="begin"/>
      </w:r>
      <w:r w:rsidR="00820C9C" w:rsidRPr="00F06274">
        <w:instrText>XE "</w:instrText>
      </w:r>
      <w:r w:rsidR="00820C9C" w:rsidRPr="00F06274">
        <w:rPr>
          <w:lang w:bidi="en-US"/>
        </w:rPr>
        <w:instrText>alignment</w:instrText>
      </w:r>
      <w:r w:rsidR="00820C9C" w:rsidRPr="00F06274">
        <w:instrText>"</w:instrText>
      </w:r>
      <w:r w:rsidR="00820C9C" w:rsidRPr="00F06274">
        <w:rPr>
          <w:lang w:val="en-CA"/>
        </w:rPr>
        <w:fldChar w:fldCharType="end"/>
      </w:r>
      <w:r w:rsidR="00564615" w:rsidRPr="00F06274">
        <w:br/>
      </w:r>
      <w:r>
        <w:t>requirement that objects of a particular type be located on storage boundaries with addresses that are particular multiples of a byte address</w:t>
      </w:r>
    </w:p>
    <w:p w14:paraId="4C1B6259" w14:textId="77777777" w:rsidR="0025264D" w:rsidRDefault="0025264D" w:rsidP="0025264D">
      <w:pPr>
        <w:spacing w:after="0"/>
      </w:pPr>
    </w:p>
    <w:p w14:paraId="61C991C5" w14:textId="77C3841F" w:rsidR="0025264D" w:rsidRPr="001C5828" w:rsidRDefault="009D5730" w:rsidP="0025264D">
      <w:pPr>
        <w:spacing w:after="0"/>
        <w:rPr>
          <w:b/>
          <w:rPrChange w:id="55" w:author="Stephen Michell" w:date="2019-11-08T12:29:00Z">
            <w:rPr>
              <w:b/>
              <w:u w:val="single"/>
            </w:rPr>
          </w:rPrChange>
        </w:rPr>
      </w:pPr>
      <w:r w:rsidRPr="001C5828">
        <w:rPr>
          <w:b/>
          <w:rPrChange w:id="56" w:author="Stephen Michell" w:date="2019-11-08T12:29:00Z">
            <w:rPr>
              <w:b/>
              <w:u w:val="single"/>
            </w:rPr>
          </w:rPrChange>
        </w:rPr>
        <w:t>3.1.3</w:t>
      </w:r>
    </w:p>
    <w:p w14:paraId="59B17C30" w14:textId="77777777" w:rsidR="0025264D" w:rsidRDefault="0025264D" w:rsidP="0025264D">
      <w:pPr>
        <w:spacing w:after="0"/>
        <w:rPr>
          <w:del w:id="57" w:author="Stephen Michell" w:date="2019-11-08T12:29:00Z"/>
          <w:b/>
          <w:u w:val="single"/>
        </w:rPr>
      </w:pPr>
    </w:p>
    <w:p w14:paraId="6E8CC685" w14:textId="11E92DD9" w:rsidR="00564615" w:rsidRDefault="00564615" w:rsidP="0025264D">
      <w:pPr>
        <w:spacing w:after="0"/>
      </w:pPr>
      <w:r w:rsidRPr="001C5828">
        <w:rPr>
          <w:b/>
          <w:rPrChange w:id="58" w:author="Stephen Michell" w:date="2019-11-08T12:29:00Z">
            <w:rPr>
              <w:b/>
              <w:u w:val="single"/>
            </w:rPr>
          </w:rPrChange>
        </w:rPr>
        <w:t>a</w:t>
      </w:r>
      <w:r w:rsidR="00DE0622" w:rsidRPr="001C5828">
        <w:rPr>
          <w:b/>
          <w:rPrChange w:id="59" w:author="Stephen Michell" w:date="2019-11-08T12:29:00Z">
            <w:rPr>
              <w:b/>
              <w:u w:val="single"/>
            </w:rPr>
          </w:rPrChange>
        </w:rPr>
        <w:t>rgument</w:t>
      </w:r>
      <w:r w:rsidR="00820C9C" w:rsidRPr="001C5828">
        <w:rPr>
          <w:b/>
          <w:rPrChange w:id="60" w:author="Stephen Michell" w:date="2019-11-08T12:29:00Z">
            <w:rPr>
              <w:b/>
              <w:u w:val="single"/>
            </w:rPr>
          </w:rPrChange>
        </w:rPr>
        <w:t xml:space="preserve"> </w:t>
      </w:r>
      <w:r w:rsidR="00820C9C" w:rsidRPr="00F06274">
        <w:rPr>
          <w:lang w:val="en-CA"/>
        </w:rPr>
        <w:fldChar w:fldCharType="begin"/>
      </w:r>
      <w:r w:rsidR="00820C9C" w:rsidRPr="00F06274">
        <w:instrText>XE "a</w:instrText>
      </w:r>
      <w:r w:rsidR="00820C9C" w:rsidRPr="00F06274">
        <w:rPr>
          <w:lang w:bidi="en-US"/>
        </w:rPr>
        <w:instrText>rgument</w:instrText>
      </w:r>
      <w:r w:rsidR="00820C9C" w:rsidRPr="00F06274">
        <w:instrText>"</w:instrText>
      </w:r>
      <w:r w:rsidR="00820C9C" w:rsidRPr="00F06274">
        <w:rPr>
          <w:lang w:val="en-CA"/>
        </w:rPr>
        <w:fldChar w:fldCharType="end"/>
      </w:r>
      <w:r w:rsidRPr="001C5828">
        <w:rPr>
          <w:b/>
          <w:rPrChange w:id="61" w:author="Stephen Michell" w:date="2019-11-08T12:29:00Z">
            <w:rPr>
              <w:b/>
              <w:u w:val="single"/>
            </w:rPr>
          </w:rPrChange>
        </w:rPr>
        <w:br/>
      </w:r>
      <w:r>
        <w:t>expression in the comma-separated list bounded by the parentheses in a function call expression, or a sequence of preprocessing tokens in the comma-separated list bounded by the parentheses in a function-like macro invocation</w:t>
      </w:r>
    </w:p>
    <w:p w14:paraId="1B665C26" w14:textId="77777777" w:rsidR="0025264D" w:rsidRDefault="0025264D" w:rsidP="0025264D">
      <w:pPr>
        <w:spacing w:after="0"/>
      </w:pPr>
    </w:p>
    <w:p w14:paraId="7EC596ED" w14:textId="7B61622A" w:rsidR="00564615" w:rsidRDefault="00564615" w:rsidP="0025264D">
      <w:pPr>
        <w:spacing w:after="0"/>
        <w:ind w:left="403"/>
      </w:pPr>
      <w:r>
        <w:t xml:space="preserve">Note </w:t>
      </w:r>
      <w:r w:rsidR="009D5730">
        <w:t>1</w:t>
      </w:r>
      <w:r>
        <w:t>: Also called actual argument</w:t>
      </w:r>
      <w:r w:rsidR="005D6F62">
        <w:t>.</w:t>
      </w:r>
    </w:p>
    <w:p w14:paraId="4F133105" w14:textId="4C3B5A1F" w:rsidR="00DE0622" w:rsidRDefault="009D5730" w:rsidP="0025264D">
      <w:pPr>
        <w:spacing w:after="0"/>
        <w:ind w:firstLine="403"/>
      </w:pPr>
      <w:r>
        <w:t>Note 2</w:t>
      </w:r>
      <w:r w:rsidR="00564615">
        <w:t xml:space="preserve">: An argument replaces a </w:t>
      </w:r>
      <w:r w:rsidR="00564615" w:rsidRPr="008216A7">
        <w:rPr>
          <w:i/>
        </w:rPr>
        <w:t>formal parameter</w:t>
      </w:r>
      <w:r w:rsidR="00564615">
        <w:t xml:space="preserve"> as the call is realized.</w:t>
      </w:r>
      <w:r w:rsidR="00564615">
        <w:br/>
      </w:r>
    </w:p>
    <w:p w14:paraId="208337AD" w14:textId="7E230120" w:rsidR="0025264D" w:rsidRPr="001C5828" w:rsidRDefault="009D5730" w:rsidP="0025264D">
      <w:pPr>
        <w:spacing w:after="0"/>
        <w:rPr>
          <w:b/>
          <w:rPrChange w:id="62" w:author="Stephen Michell" w:date="2019-11-08T12:29:00Z">
            <w:rPr>
              <w:b/>
              <w:u w:val="single"/>
            </w:rPr>
          </w:rPrChange>
        </w:rPr>
      </w:pPr>
      <w:r w:rsidRPr="001C5828">
        <w:rPr>
          <w:b/>
          <w:rPrChange w:id="63" w:author="Stephen Michell" w:date="2019-11-08T12:29:00Z">
            <w:rPr>
              <w:b/>
              <w:u w:val="single"/>
            </w:rPr>
          </w:rPrChange>
        </w:rPr>
        <w:t>3.1.4</w:t>
      </w:r>
    </w:p>
    <w:p w14:paraId="08F626DE" w14:textId="77777777" w:rsidR="0025264D" w:rsidRDefault="0025264D" w:rsidP="0025264D">
      <w:pPr>
        <w:spacing w:after="0"/>
        <w:rPr>
          <w:del w:id="64" w:author="Stephen Michell" w:date="2019-11-08T12:29:00Z"/>
          <w:b/>
          <w:u w:val="single"/>
        </w:rPr>
      </w:pPr>
    </w:p>
    <w:p w14:paraId="101C282D" w14:textId="76900005" w:rsidR="00564615" w:rsidRDefault="00DE0622" w:rsidP="0025264D">
      <w:pPr>
        <w:spacing w:after="0"/>
      </w:pPr>
      <w:proofErr w:type="spellStart"/>
      <w:r w:rsidRPr="008216A7">
        <w:rPr>
          <w:b/>
          <w:u w:val="single"/>
        </w:rPr>
        <w:t>behaviour</w:t>
      </w:r>
      <w:proofErr w:type="spellEnd"/>
      <w:r w:rsidR="009603AC">
        <w:t xml:space="preserve"> </w:t>
      </w:r>
      <w:r w:rsidR="00820C9C">
        <w:rPr>
          <w:lang w:val="en-CA"/>
        </w:rPr>
        <w:fldChar w:fldCharType="begin"/>
      </w:r>
      <w:r w:rsidR="00820C9C">
        <w:instrText>XE "</w:instrText>
      </w:r>
      <w:r w:rsidR="00820C9C">
        <w:rPr>
          <w:lang w:bidi="en-US"/>
        </w:rPr>
        <w:instrText>behaviour</w:instrText>
      </w:r>
      <w:r w:rsidR="00820C9C">
        <w:instrText>"</w:instrText>
      </w:r>
      <w:r w:rsidR="00820C9C">
        <w:rPr>
          <w:lang w:val="en-CA"/>
        </w:rPr>
        <w:fldChar w:fldCharType="end"/>
      </w:r>
      <w:r w:rsidR="00564615">
        <w:br/>
      </w:r>
      <w:r>
        <w:t>external appearance or action</w:t>
      </w:r>
    </w:p>
    <w:p w14:paraId="59CD5DDE" w14:textId="77777777" w:rsidR="0025264D" w:rsidRDefault="0025264D" w:rsidP="0025264D">
      <w:pPr>
        <w:spacing w:after="0"/>
      </w:pPr>
    </w:p>
    <w:p w14:paraId="42DD3A48" w14:textId="664FC938" w:rsidR="00DE0622" w:rsidRDefault="009D5730" w:rsidP="0025264D">
      <w:pPr>
        <w:spacing w:after="0"/>
        <w:ind w:left="426"/>
      </w:pPr>
      <w:r>
        <w:t>Note</w:t>
      </w:r>
      <w:r w:rsidR="00564615">
        <w:t>:</w:t>
      </w:r>
      <w:r w:rsidR="006E1DE1">
        <w:t xml:space="preserve"> </w:t>
      </w:r>
      <w:r w:rsidR="00805A59">
        <w:t xml:space="preserve"> </w:t>
      </w:r>
      <w:r w:rsidR="00805A59" w:rsidRPr="00805A59">
        <w:t xml:space="preserve">See: implementation-defined </w:t>
      </w:r>
      <w:proofErr w:type="spellStart"/>
      <w:r w:rsidR="006851D5">
        <w:t>behaviour</w:t>
      </w:r>
      <w:proofErr w:type="spellEnd"/>
      <w:r w:rsidR="00805A59" w:rsidRPr="00805A59">
        <w:t xml:space="preserve">, locale-specific </w:t>
      </w:r>
      <w:proofErr w:type="spellStart"/>
      <w:r w:rsidR="00805A59" w:rsidRPr="00805A59">
        <w:t>behavio</w:t>
      </w:r>
      <w:r w:rsidR="00AE2507">
        <w:t>u</w:t>
      </w:r>
      <w:r w:rsidR="00805A59" w:rsidRPr="00805A59">
        <w:t>r</w:t>
      </w:r>
      <w:proofErr w:type="spellEnd"/>
      <w:r w:rsidR="00805A59" w:rsidRPr="00805A59">
        <w:t xml:space="preserve">, undefined </w:t>
      </w:r>
      <w:proofErr w:type="spellStart"/>
      <w:r w:rsidR="00805A59" w:rsidRPr="00805A59">
        <w:t>behavio</w:t>
      </w:r>
      <w:r w:rsidR="00AE2507">
        <w:t>u</w:t>
      </w:r>
      <w:r w:rsidR="00805A59" w:rsidRPr="00805A59">
        <w:t>r</w:t>
      </w:r>
      <w:proofErr w:type="spellEnd"/>
      <w:r w:rsidR="00805A59" w:rsidRPr="00805A59">
        <w:t xml:space="preserve">, unspecified </w:t>
      </w:r>
      <w:proofErr w:type="spellStart"/>
      <w:r w:rsidR="00805A59" w:rsidRPr="00805A59">
        <w:t>behaviour</w:t>
      </w:r>
      <w:proofErr w:type="spellEnd"/>
    </w:p>
    <w:p w14:paraId="0EE549FF" w14:textId="77777777" w:rsidR="00AE2507" w:rsidRPr="00805A59" w:rsidRDefault="00AE2507" w:rsidP="0025264D">
      <w:pPr>
        <w:spacing w:after="0"/>
      </w:pPr>
    </w:p>
    <w:p w14:paraId="33A45048" w14:textId="1FEF14E6" w:rsidR="0025264D" w:rsidRPr="001C5828" w:rsidRDefault="009D5730" w:rsidP="0025264D">
      <w:pPr>
        <w:spacing w:after="0"/>
        <w:rPr>
          <w:b/>
          <w:rPrChange w:id="65" w:author="Stephen Michell" w:date="2019-11-08T12:29:00Z">
            <w:rPr>
              <w:b/>
              <w:u w:val="single"/>
            </w:rPr>
          </w:rPrChange>
        </w:rPr>
      </w:pPr>
      <w:r w:rsidRPr="001C5828">
        <w:rPr>
          <w:b/>
          <w:rPrChange w:id="66" w:author="Stephen Michell" w:date="2019-11-08T12:29:00Z">
            <w:rPr>
              <w:b/>
              <w:u w:val="single"/>
            </w:rPr>
          </w:rPrChange>
        </w:rPr>
        <w:t>3.1.5</w:t>
      </w:r>
    </w:p>
    <w:p w14:paraId="663DB590" w14:textId="77777777" w:rsidR="0025264D" w:rsidRPr="008216A7" w:rsidRDefault="0025264D" w:rsidP="0025264D">
      <w:pPr>
        <w:spacing w:after="0"/>
        <w:rPr>
          <w:del w:id="67" w:author="Stephen Michell" w:date="2019-11-08T12:29:00Z"/>
          <w:b/>
          <w:u w:val="single"/>
        </w:rPr>
      </w:pPr>
    </w:p>
    <w:p w14:paraId="11190C00" w14:textId="0F363726" w:rsidR="00AE2507" w:rsidRDefault="009D5730" w:rsidP="0025264D">
      <w:pPr>
        <w:spacing w:after="0"/>
      </w:pPr>
      <w:r w:rsidRPr="001C5828">
        <w:rPr>
          <w:b/>
          <w:rPrChange w:id="68" w:author="Stephen Michell" w:date="2019-11-08T12:29:00Z">
            <w:rPr>
              <w:b/>
              <w:u w:val="single"/>
            </w:rPr>
          </w:rPrChange>
        </w:rPr>
        <w:t>b</w:t>
      </w:r>
      <w:r w:rsidR="00805A59" w:rsidRPr="001C5828">
        <w:rPr>
          <w:b/>
          <w:rPrChange w:id="69" w:author="Stephen Michell" w:date="2019-11-08T12:29:00Z">
            <w:rPr>
              <w:b/>
              <w:u w:val="single"/>
            </w:rPr>
          </w:rPrChange>
        </w:rPr>
        <w:t>it</w:t>
      </w:r>
      <w:r w:rsidR="00820C9C">
        <w:rPr>
          <w:lang w:val="en-CA"/>
        </w:rPr>
        <w:fldChar w:fldCharType="begin"/>
      </w:r>
      <w:r w:rsidR="00820C9C">
        <w:instrText>XE "</w:instrText>
      </w:r>
      <w:r w:rsidR="00820C9C">
        <w:rPr>
          <w:lang w:bidi="en-US"/>
        </w:rPr>
        <w:instrText>bit</w:instrText>
      </w:r>
      <w:r w:rsidR="00820C9C">
        <w:instrText>"</w:instrText>
      </w:r>
      <w:r w:rsidR="00820C9C">
        <w:rPr>
          <w:lang w:val="en-CA"/>
        </w:rPr>
        <w:fldChar w:fldCharType="end"/>
      </w:r>
      <w:r>
        <w:br/>
      </w:r>
      <w:r w:rsidR="00805A59">
        <w:t>unit of data storage in the execution environment large enough to hold an object that may have one of two values</w:t>
      </w:r>
    </w:p>
    <w:p w14:paraId="6884A2F0" w14:textId="77777777" w:rsidR="0025264D" w:rsidRDefault="0025264D" w:rsidP="0025264D">
      <w:pPr>
        <w:spacing w:after="0"/>
      </w:pPr>
    </w:p>
    <w:p w14:paraId="291DF2A3" w14:textId="61FFE11D" w:rsidR="00F97A64" w:rsidRDefault="00AE2507" w:rsidP="0025264D">
      <w:pPr>
        <w:spacing w:after="0"/>
        <w:ind w:firstLine="403"/>
      </w:pPr>
      <w:r>
        <w:t xml:space="preserve">Note: </w:t>
      </w:r>
      <w:r w:rsidR="00805A59">
        <w:t>It need not be possible to express the address of each individual bit of an object</w:t>
      </w:r>
      <w:r w:rsidR="005D6F62">
        <w:t>.</w:t>
      </w:r>
    </w:p>
    <w:p w14:paraId="43E7452D" w14:textId="77777777" w:rsidR="00AE2507" w:rsidRDefault="00AE2507" w:rsidP="0025264D">
      <w:pPr>
        <w:spacing w:after="0"/>
        <w:ind w:firstLine="403"/>
      </w:pPr>
    </w:p>
    <w:p w14:paraId="6DAC14FA" w14:textId="3201812A" w:rsidR="0025264D" w:rsidRPr="001C5828" w:rsidRDefault="003B3C5A" w:rsidP="0025264D">
      <w:pPr>
        <w:spacing w:after="0"/>
        <w:rPr>
          <w:b/>
          <w:rPrChange w:id="70" w:author="Stephen Michell" w:date="2019-11-08T12:29:00Z">
            <w:rPr>
              <w:b/>
              <w:u w:val="single"/>
            </w:rPr>
          </w:rPrChange>
        </w:rPr>
      </w:pPr>
      <w:r w:rsidRPr="001C5828">
        <w:rPr>
          <w:b/>
          <w:rPrChange w:id="71" w:author="Stephen Michell" w:date="2019-11-08T12:29:00Z">
            <w:rPr>
              <w:b/>
              <w:u w:val="single"/>
            </w:rPr>
          </w:rPrChange>
        </w:rPr>
        <w:t>3.1.6</w:t>
      </w:r>
    </w:p>
    <w:p w14:paraId="686B47E0" w14:textId="77777777" w:rsidR="0025264D" w:rsidRPr="008216A7" w:rsidRDefault="0025264D" w:rsidP="0025264D">
      <w:pPr>
        <w:spacing w:after="0"/>
        <w:rPr>
          <w:del w:id="72" w:author="Stephen Michell" w:date="2019-11-08T12:29:00Z"/>
          <w:b/>
          <w:u w:val="single"/>
        </w:rPr>
      </w:pPr>
    </w:p>
    <w:p w14:paraId="308F15D7" w14:textId="7B9CFEF5" w:rsidR="004F52C9" w:rsidRDefault="00805A59" w:rsidP="0025264D">
      <w:pPr>
        <w:spacing w:after="0"/>
      </w:pPr>
      <w:r w:rsidRPr="001C5828">
        <w:rPr>
          <w:b/>
          <w:rPrChange w:id="73" w:author="Stephen Michell" w:date="2019-11-08T12:29:00Z">
            <w:rPr>
              <w:b/>
              <w:u w:val="single"/>
            </w:rPr>
          </w:rPrChange>
        </w:rPr>
        <w:t>byte</w:t>
      </w:r>
      <w:r w:rsidR="00CD7AAC" w:rsidRPr="001C5828">
        <w:rPr>
          <w:b/>
          <w:rPrChange w:id="74" w:author="Stephen Michell" w:date="2019-11-08T12:29:00Z">
            <w:rPr>
              <w:b/>
              <w:u w:val="single"/>
            </w:rPr>
          </w:rPrChange>
        </w:rPr>
        <w:t xml:space="preserve"> </w:t>
      </w:r>
      <w:r w:rsidR="00CD7AAC">
        <w:rPr>
          <w:lang w:val="en-CA"/>
        </w:rPr>
        <w:fldChar w:fldCharType="begin"/>
      </w:r>
      <w:r w:rsidR="00CD7AAC">
        <w:instrText>XE "</w:instrText>
      </w:r>
      <w:r w:rsidR="00CD7AAC">
        <w:rPr>
          <w:lang w:bidi="en-US"/>
        </w:rPr>
        <w:instrText>byte</w:instrText>
      </w:r>
      <w:r w:rsidR="00CD7AAC">
        <w:instrText>"</w:instrText>
      </w:r>
      <w:r w:rsidR="00CD7AAC">
        <w:rPr>
          <w:lang w:val="en-CA"/>
        </w:rPr>
        <w:fldChar w:fldCharType="end"/>
      </w:r>
      <w:r w:rsidR="004F52C9">
        <w:br/>
      </w:r>
      <w:r>
        <w:t xml:space="preserve">addressable unit of data storage large enough to hold any member of the basic character set of the execution environment </w:t>
      </w:r>
    </w:p>
    <w:p w14:paraId="7A9852E8" w14:textId="77777777" w:rsidR="0025264D" w:rsidRDefault="0025264D" w:rsidP="0025264D">
      <w:pPr>
        <w:spacing w:after="0"/>
      </w:pPr>
    </w:p>
    <w:p w14:paraId="7345DC0D" w14:textId="0E6BEAAF" w:rsidR="00805A59" w:rsidRDefault="009D5730" w:rsidP="0025264D">
      <w:pPr>
        <w:spacing w:after="0"/>
        <w:ind w:left="142"/>
      </w:pPr>
      <w:r>
        <w:t>Note</w:t>
      </w:r>
      <w:r w:rsidR="004F52C9">
        <w:t xml:space="preserve">: </w:t>
      </w:r>
      <w:r w:rsidR="00805A59">
        <w:t>It is possible to express the address of each individual byte of an object uniquely.</w:t>
      </w:r>
      <w:r w:rsidR="006E1DE1">
        <w:t xml:space="preserve"> </w:t>
      </w:r>
      <w:r w:rsidR="00805A59">
        <w:t>A byte is composed of a contiguous sequence of bits, the number of which is implementation-defined</w:t>
      </w:r>
      <w:r w:rsidR="00B705CE">
        <w:rPr>
          <w:lang w:val="en-CA"/>
        </w:rPr>
        <w:fldChar w:fldCharType="begin"/>
      </w:r>
      <w:r w:rsidR="00B705CE">
        <w:instrText>XE "</w:instrText>
      </w:r>
      <w:r w:rsidR="00B705CE">
        <w:rPr>
          <w:lang w:bidi="en-US"/>
        </w:rPr>
        <w:instrText xml:space="preserve">behaviour: </w:instrText>
      </w:r>
      <w:r w:rsidR="00B705CE" w:rsidRPr="007163D9">
        <w:rPr>
          <w:u w:val="single"/>
        </w:rPr>
        <w:instrText>implementation-defined behaviour</w:instrText>
      </w:r>
      <w:r w:rsidR="00B705CE">
        <w:instrText xml:space="preserve"> "</w:instrText>
      </w:r>
      <w:r w:rsidR="00B705CE">
        <w:rPr>
          <w:lang w:val="en-CA"/>
        </w:rPr>
        <w:fldChar w:fldCharType="end"/>
      </w:r>
      <w:r w:rsidR="00B705CE">
        <w:rPr>
          <w:lang w:val="en-CA"/>
        </w:rPr>
        <w:fldChar w:fldCharType="begin"/>
      </w:r>
      <w:r w:rsidR="00B705CE">
        <w:instrText>XE "</w:instrText>
      </w:r>
      <w:r w:rsidR="00B705CE" w:rsidRPr="008A1B88">
        <w:rPr>
          <w:u w:val="single"/>
        </w:rPr>
        <w:instrText>implementation-defined behaviour</w:instrText>
      </w:r>
      <w:r w:rsidR="00B705CE">
        <w:instrText xml:space="preserve"> "</w:instrText>
      </w:r>
      <w:r w:rsidR="00B705CE">
        <w:rPr>
          <w:lang w:val="en-CA"/>
        </w:rPr>
        <w:fldChar w:fldCharType="end"/>
      </w:r>
      <w:r w:rsidR="00805A59">
        <w:t>. The least significant bit is called the low-order bit; the most significant bit is called the high-order bit.</w:t>
      </w:r>
    </w:p>
    <w:p w14:paraId="670C812B" w14:textId="77777777" w:rsidR="0025264D" w:rsidRDefault="0025264D" w:rsidP="0025264D">
      <w:pPr>
        <w:spacing w:after="0"/>
      </w:pPr>
    </w:p>
    <w:p w14:paraId="6AF0A263" w14:textId="7EC4F847" w:rsidR="0025264D" w:rsidRPr="001C5828" w:rsidRDefault="003B3C5A" w:rsidP="0025264D">
      <w:pPr>
        <w:spacing w:after="0"/>
        <w:rPr>
          <w:b/>
          <w:rPrChange w:id="75" w:author="Stephen Michell" w:date="2019-11-08T12:29:00Z">
            <w:rPr>
              <w:b/>
              <w:u w:val="single"/>
            </w:rPr>
          </w:rPrChange>
        </w:rPr>
      </w:pPr>
      <w:r w:rsidRPr="001C5828">
        <w:rPr>
          <w:b/>
          <w:rPrChange w:id="76" w:author="Stephen Michell" w:date="2019-11-08T12:29:00Z">
            <w:rPr>
              <w:b/>
              <w:u w:val="single"/>
            </w:rPr>
          </w:rPrChange>
        </w:rPr>
        <w:t>3.1.7</w:t>
      </w:r>
    </w:p>
    <w:p w14:paraId="76B15229" w14:textId="77777777" w:rsidR="0025264D" w:rsidRPr="008216A7" w:rsidRDefault="0025264D" w:rsidP="0025264D">
      <w:pPr>
        <w:spacing w:after="0"/>
        <w:rPr>
          <w:del w:id="77" w:author="Stephen Michell" w:date="2019-11-08T12:29:00Z"/>
          <w:b/>
          <w:u w:val="single"/>
        </w:rPr>
      </w:pPr>
    </w:p>
    <w:p w14:paraId="44616182" w14:textId="23D79DCF" w:rsidR="0025264D" w:rsidRDefault="004F52C9" w:rsidP="0025264D">
      <w:pPr>
        <w:spacing w:after="0"/>
      </w:pPr>
      <w:r w:rsidRPr="001C5828">
        <w:rPr>
          <w:b/>
          <w:rPrChange w:id="78" w:author="Stephen Michell" w:date="2019-11-08T12:29:00Z">
            <w:rPr>
              <w:b/>
              <w:u w:val="single"/>
            </w:rPr>
          </w:rPrChange>
        </w:rPr>
        <w:t>c</w:t>
      </w:r>
      <w:r w:rsidR="00805A59" w:rsidRPr="001C5828">
        <w:rPr>
          <w:b/>
          <w:rPrChange w:id="79" w:author="Stephen Michell" w:date="2019-11-08T12:29:00Z">
            <w:rPr>
              <w:b/>
              <w:u w:val="single"/>
            </w:rPr>
          </w:rPrChange>
        </w:rPr>
        <w:t>haracter</w:t>
      </w:r>
      <w:r w:rsidR="00CD7AAC">
        <w:rPr>
          <w:u w:val="single"/>
        </w:rPr>
        <w:t xml:space="preserve"> </w:t>
      </w:r>
      <w:r w:rsidR="00CD7AAC">
        <w:rPr>
          <w:lang w:val="en-CA"/>
        </w:rPr>
        <w:fldChar w:fldCharType="begin"/>
      </w:r>
      <w:r w:rsidR="00CD7AAC">
        <w:instrText>XE "</w:instrText>
      </w:r>
      <w:r w:rsidR="00CD7AAC">
        <w:rPr>
          <w:lang w:bidi="en-US"/>
        </w:rPr>
        <w:instrText>character</w:instrText>
      </w:r>
      <w:r w:rsidR="00CD7AAC">
        <w:instrText>"</w:instrText>
      </w:r>
      <w:r w:rsidR="00CD7AAC">
        <w:rPr>
          <w:lang w:val="en-CA"/>
        </w:rPr>
        <w:fldChar w:fldCharType="end"/>
      </w:r>
      <w:r>
        <w:br/>
      </w:r>
      <w:r w:rsidR="00805A59">
        <w:t xml:space="preserve"> abstract member of a set of elements used for the organization, control, or representation of data</w:t>
      </w:r>
    </w:p>
    <w:p w14:paraId="5C508042" w14:textId="3FD5A937" w:rsidR="004F52C9" w:rsidRDefault="004F52C9" w:rsidP="0025264D">
      <w:pPr>
        <w:spacing w:after="0"/>
      </w:pPr>
    </w:p>
    <w:p w14:paraId="5A17C18D" w14:textId="3A9C699A" w:rsidR="00805A59" w:rsidRDefault="004F52C9" w:rsidP="0025264D">
      <w:pPr>
        <w:spacing w:after="0"/>
        <w:ind w:firstLine="403"/>
      </w:pPr>
      <w:r>
        <w:t xml:space="preserve">Note: </w:t>
      </w:r>
      <w:r w:rsidR="00805A59" w:rsidRPr="00805A59">
        <w:t>See: single-byte character</w:t>
      </w:r>
      <w:r w:rsidR="001674CA">
        <w:rPr>
          <w:lang w:val="en-CA"/>
        </w:rPr>
        <w:fldChar w:fldCharType="begin"/>
      </w:r>
      <w:r w:rsidR="001674CA">
        <w:instrText>XE "</w:instrText>
      </w:r>
      <w:r w:rsidR="001674CA">
        <w:rPr>
          <w:lang w:bidi="en-US"/>
        </w:rPr>
        <w:instrText>single-byte character</w:instrText>
      </w:r>
      <w:r w:rsidR="001674CA">
        <w:instrText>"</w:instrText>
      </w:r>
      <w:r w:rsidR="001674CA">
        <w:rPr>
          <w:lang w:val="en-CA"/>
        </w:rPr>
        <w:fldChar w:fldCharType="end"/>
      </w:r>
      <w:r w:rsidR="001674CA">
        <w:rPr>
          <w:lang w:val="en-CA"/>
        </w:rPr>
        <w:fldChar w:fldCharType="begin"/>
      </w:r>
      <w:r w:rsidR="001674CA">
        <w:instrText>XE "</w:instrText>
      </w:r>
      <w:r w:rsidR="001674CA">
        <w:rPr>
          <w:lang w:bidi="en-US"/>
        </w:rPr>
        <w:instrText>character: single-byte</w:instrText>
      </w:r>
      <w:r w:rsidR="001674CA">
        <w:instrText>"</w:instrText>
      </w:r>
      <w:r w:rsidR="001674CA">
        <w:rPr>
          <w:lang w:val="en-CA"/>
        </w:rPr>
        <w:fldChar w:fldCharType="end"/>
      </w:r>
      <w:r w:rsidR="00805A59" w:rsidRPr="00805A59">
        <w:t>, multibyte character</w:t>
      </w:r>
      <w:r w:rsidR="001674CA">
        <w:t xml:space="preserve"> </w:t>
      </w:r>
      <w:r w:rsidR="001674CA">
        <w:rPr>
          <w:lang w:val="en-CA"/>
        </w:rPr>
        <w:fldChar w:fldCharType="begin"/>
      </w:r>
      <w:r w:rsidR="001674CA">
        <w:instrText>XE "</w:instrText>
      </w:r>
      <w:r w:rsidR="001674CA">
        <w:rPr>
          <w:lang w:bidi="en-US"/>
        </w:rPr>
        <w:instrText>multibyte character</w:instrText>
      </w:r>
      <w:r w:rsidR="001674CA">
        <w:instrText>"</w:instrText>
      </w:r>
      <w:r w:rsidR="001674CA">
        <w:rPr>
          <w:lang w:val="en-CA"/>
        </w:rPr>
        <w:fldChar w:fldCharType="end"/>
      </w:r>
      <w:r w:rsidR="001674CA">
        <w:rPr>
          <w:lang w:val="en-CA"/>
        </w:rPr>
        <w:fldChar w:fldCharType="begin"/>
      </w:r>
      <w:r w:rsidR="001674CA">
        <w:instrText>XE "</w:instrText>
      </w:r>
      <w:r w:rsidR="001674CA">
        <w:rPr>
          <w:lang w:bidi="en-US"/>
        </w:rPr>
        <w:instrText>character: multibyte</w:instrText>
      </w:r>
      <w:r w:rsidR="001674CA">
        <w:instrText>"</w:instrText>
      </w:r>
      <w:r w:rsidR="001674CA">
        <w:rPr>
          <w:lang w:val="en-CA"/>
        </w:rPr>
        <w:fldChar w:fldCharType="end"/>
      </w:r>
      <w:r w:rsidR="00805A59" w:rsidRPr="00805A59">
        <w:t>, wide character</w:t>
      </w:r>
      <w:r w:rsidR="00285706">
        <w:rPr>
          <w:lang w:val="en-CA"/>
        </w:rPr>
        <w:fldChar w:fldCharType="begin"/>
      </w:r>
      <w:r w:rsidR="00285706">
        <w:instrText>XE "</w:instrText>
      </w:r>
      <w:r w:rsidR="00285706">
        <w:rPr>
          <w:lang w:bidi="en-US"/>
        </w:rPr>
        <w:instrText>wide character</w:instrText>
      </w:r>
      <w:r w:rsidR="00285706">
        <w:instrText>"</w:instrText>
      </w:r>
      <w:r w:rsidR="00285706">
        <w:rPr>
          <w:lang w:val="en-CA"/>
        </w:rPr>
        <w:fldChar w:fldCharType="end"/>
      </w:r>
      <w:r w:rsidR="00285706">
        <w:rPr>
          <w:lang w:val="en-CA"/>
        </w:rPr>
        <w:fldChar w:fldCharType="begin"/>
      </w:r>
      <w:r w:rsidR="00285706">
        <w:instrText>XE "</w:instrText>
      </w:r>
      <w:r w:rsidR="00285706">
        <w:rPr>
          <w:lang w:bidi="en-US"/>
        </w:rPr>
        <w:instrText>character: wide</w:instrText>
      </w:r>
      <w:r w:rsidR="00285706">
        <w:instrText>"</w:instrText>
      </w:r>
      <w:r w:rsidR="00285706">
        <w:rPr>
          <w:lang w:val="en-CA"/>
        </w:rPr>
        <w:fldChar w:fldCharType="end"/>
      </w:r>
    </w:p>
    <w:p w14:paraId="48E3CC4C" w14:textId="77777777" w:rsidR="0025264D" w:rsidRDefault="0025264D" w:rsidP="0025264D">
      <w:pPr>
        <w:spacing w:after="0"/>
        <w:ind w:firstLine="403"/>
      </w:pPr>
    </w:p>
    <w:p w14:paraId="20A23A21" w14:textId="6575BBB2" w:rsidR="0025264D" w:rsidRPr="001C5828" w:rsidRDefault="003B3C5A" w:rsidP="0025264D">
      <w:pPr>
        <w:spacing w:after="0"/>
        <w:rPr>
          <w:b/>
          <w:rPrChange w:id="80" w:author="Stephen Michell" w:date="2019-11-08T12:29:00Z">
            <w:rPr>
              <w:b/>
              <w:u w:val="single"/>
            </w:rPr>
          </w:rPrChange>
        </w:rPr>
      </w:pPr>
      <w:r w:rsidRPr="001C5828">
        <w:rPr>
          <w:b/>
          <w:rPrChange w:id="81" w:author="Stephen Michell" w:date="2019-11-08T12:29:00Z">
            <w:rPr>
              <w:b/>
              <w:u w:val="single"/>
            </w:rPr>
          </w:rPrChange>
        </w:rPr>
        <w:t>3.1.8</w:t>
      </w:r>
    </w:p>
    <w:p w14:paraId="0BA9DD6B" w14:textId="77777777" w:rsidR="0025264D" w:rsidRPr="008216A7" w:rsidRDefault="0025264D" w:rsidP="0025264D">
      <w:pPr>
        <w:spacing w:after="0"/>
        <w:rPr>
          <w:del w:id="82" w:author="Stephen Michell" w:date="2019-11-08T12:29:00Z"/>
          <w:b/>
          <w:u w:val="single"/>
        </w:rPr>
      </w:pPr>
    </w:p>
    <w:p w14:paraId="16D6BF0F" w14:textId="0EA0025A" w:rsidR="00AE2507" w:rsidRDefault="00E506EC" w:rsidP="00AE2507">
      <w:pPr>
        <w:spacing w:after="0"/>
      </w:pPr>
      <w:r w:rsidRPr="001C5828">
        <w:rPr>
          <w:b/>
          <w:rPrChange w:id="83" w:author="Stephen Michell" w:date="2019-11-08T12:29:00Z">
            <w:rPr>
              <w:b/>
              <w:u w:val="single"/>
            </w:rPr>
          </w:rPrChange>
        </w:rPr>
        <w:t>correctly rounded result</w:t>
      </w:r>
      <w:del w:id="84" w:author="Stephen Michell" w:date="2019-11-08T12:29:00Z">
        <w:r>
          <w:delText>:</w:delText>
        </w:r>
        <w:r w:rsidR="00CD7AAC">
          <w:delText xml:space="preserve"> </w:delText>
        </w:r>
      </w:del>
      <w:r w:rsidR="00CD7AAC">
        <w:rPr>
          <w:lang w:val="en-CA"/>
        </w:rPr>
        <w:fldChar w:fldCharType="begin"/>
      </w:r>
      <w:r w:rsidR="00CD7AAC">
        <w:instrText>XE "</w:instrText>
      </w:r>
      <w:r w:rsidR="00CD7AAC">
        <w:rPr>
          <w:lang w:bidi="en-US"/>
        </w:rPr>
        <w:instrText>correctly rounded result</w:instrText>
      </w:r>
      <w:r w:rsidR="00CD7AAC">
        <w:instrText>"</w:instrText>
      </w:r>
      <w:r w:rsidR="00CD7AAC">
        <w:rPr>
          <w:lang w:val="en-CA"/>
        </w:rPr>
        <w:fldChar w:fldCharType="end"/>
      </w:r>
      <w:r w:rsidR="00CD7AAC">
        <w:rPr>
          <w:lang w:val="en-CA"/>
        </w:rPr>
        <w:fldChar w:fldCharType="begin"/>
      </w:r>
      <w:r w:rsidR="00CD7AAC">
        <w:instrText>XE "</w:instrText>
      </w:r>
      <w:r w:rsidR="00CD7AAC">
        <w:rPr>
          <w:lang w:bidi="en-US"/>
        </w:rPr>
        <w:instrText>result, correctly rounded</w:instrText>
      </w:r>
      <w:r w:rsidR="00CD7AAC">
        <w:instrText>"</w:instrText>
      </w:r>
      <w:r w:rsidR="00CD7AAC">
        <w:rPr>
          <w:lang w:val="en-CA"/>
        </w:rPr>
        <w:fldChar w:fldCharType="end"/>
      </w:r>
    </w:p>
    <w:p w14:paraId="671A7F5A" w14:textId="09025C3B" w:rsidR="00E506EC" w:rsidRDefault="00E506EC" w:rsidP="0025264D">
      <w:pPr>
        <w:spacing w:after="0"/>
      </w:pPr>
      <w:r>
        <w:t>representation in the result format that is nearest in value, subject to the current rounding mode, to what the result would be given unlimited range and precision</w:t>
      </w:r>
    </w:p>
    <w:p w14:paraId="34AA9E3E" w14:textId="77777777" w:rsidR="00AE2507" w:rsidRDefault="00AE2507" w:rsidP="0025264D">
      <w:pPr>
        <w:spacing w:after="0"/>
      </w:pPr>
    </w:p>
    <w:p w14:paraId="497DB476" w14:textId="0953C37A" w:rsidR="0025264D" w:rsidRPr="001C5828" w:rsidRDefault="003B3C5A" w:rsidP="0025264D">
      <w:pPr>
        <w:spacing w:after="0"/>
        <w:rPr>
          <w:b/>
          <w:rPrChange w:id="85" w:author="Stephen Michell" w:date="2019-11-08T12:29:00Z">
            <w:rPr>
              <w:b/>
              <w:u w:val="single"/>
            </w:rPr>
          </w:rPrChange>
        </w:rPr>
      </w:pPr>
      <w:r w:rsidRPr="001C5828">
        <w:rPr>
          <w:b/>
          <w:rPrChange w:id="86" w:author="Stephen Michell" w:date="2019-11-08T12:29:00Z">
            <w:rPr>
              <w:b/>
              <w:u w:val="single"/>
            </w:rPr>
          </w:rPrChange>
        </w:rPr>
        <w:t>3.1.9</w:t>
      </w:r>
    </w:p>
    <w:p w14:paraId="2B86FE2E" w14:textId="77777777" w:rsidR="0025264D" w:rsidRPr="008216A7" w:rsidRDefault="0025264D" w:rsidP="0025264D">
      <w:pPr>
        <w:spacing w:after="0"/>
        <w:rPr>
          <w:del w:id="87" w:author="Stephen Michell" w:date="2019-11-08T12:29:00Z"/>
          <w:b/>
          <w:u w:val="single"/>
        </w:rPr>
      </w:pPr>
    </w:p>
    <w:p w14:paraId="10B2643A" w14:textId="74D1E920" w:rsidR="00AE2507" w:rsidRDefault="00E506EC" w:rsidP="00AE2507">
      <w:pPr>
        <w:spacing w:after="0"/>
      </w:pPr>
      <w:r w:rsidRPr="001C5828">
        <w:rPr>
          <w:b/>
          <w:rPrChange w:id="88" w:author="Stephen Michell" w:date="2019-11-08T12:29:00Z">
            <w:rPr>
              <w:b/>
              <w:u w:val="single"/>
            </w:rPr>
          </w:rPrChange>
        </w:rPr>
        <w:t>diagnostic message</w:t>
      </w:r>
      <w:del w:id="89" w:author="Stephen Michell" w:date="2019-11-08T12:29:00Z">
        <w:r>
          <w:delText xml:space="preserve">: </w:delText>
        </w:r>
      </w:del>
      <w:r w:rsidR="00CD7AAC">
        <w:rPr>
          <w:lang w:val="en-CA"/>
        </w:rPr>
        <w:fldChar w:fldCharType="begin"/>
      </w:r>
      <w:r w:rsidR="00CD7AAC">
        <w:instrText>XE "</w:instrText>
      </w:r>
      <w:r w:rsidR="00CD7AAC">
        <w:rPr>
          <w:lang w:bidi="en-US"/>
        </w:rPr>
        <w:instrText>diagnostic message</w:instrText>
      </w:r>
      <w:r w:rsidR="00CD7AAC">
        <w:instrText>"</w:instrText>
      </w:r>
      <w:r w:rsidR="00CD7AAC">
        <w:rPr>
          <w:lang w:val="en-CA"/>
        </w:rPr>
        <w:fldChar w:fldCharType="end"/>
      </w:r>
    </w:p>
    <w:p w14:paraId="5C8F54ED" w14:textId="5D16EDA0" w:rsidR="00AE2507" w:rsidRDefault="00E506EC" w:rsidP="0025264D">
      <w:pPr>
        <w:spacing w:after="0"/>
      </w:pPr>
      <w:r>
        <w:t>message belonging to an implementation-defined subset of the implementation’s message output</w:t>
      </w:r>
      <w:r w:rsidR="00B705CE">
        <w:rPr>
          <w:lang w:val="en-CA"/>
        </w:rPr>
        <w:fldChar w:fldCharType="begin"/>
      </w:r>
      <w:r w:rsidR="00B705CE">
        <w:instrText>XE "</w:instrText>
      </w:r>
      <w:r w:rsidR="00B705CE">
        <w:rPr>
          <w:lang w:bidi="en-US"/>
        </w:rPr>
        <w:instrText xml:space="preserve">behaviour: </w:instrText>
      </w:r>
      <w:r w:rsidR="00B705CE" w:rsidRPr="007163D9">
        <w:rPr>
          <w:u w:val="single"/>
        </w:rPr>
        <w:instrText>implementation-defined behaviour</w:instrText>
      </w:r>
      <w:r w:rsidR="00B705CE">
        <w:instrText xml:space="preserve"> "</w:instrText>
      </w:r>
      <w:r w:rsidR="00B705CE">
        <w:rPr>
          <w:lang w:val="en-CA"/>
        </w:rPr>
        <w:fldChar w:fldCharType="end"/>
      </w:r>
      <w:r w:rsidR="00B705CE">
        <w:rPr>
          <w:lang w:val="en-CA"/>
        </w:rPr>
        <w:fldChar w:fldCharType="begin"/>
      </w:r>
      <w:r w:rsidR="00B705CE">
        <w:instrText>XE "</w:instrText>
      </w:r>
      <w:r w:rsidR="00B705CE" w:rsidRPr="008A1B88">
        <w:rPr>
          <w:u w:val="single"/>
        </w:rPr>
        <w:instrText>implementation-defined behaviour</w:instrText>
      </w:r>
      <w:r w:rsidR="00B705CE">
        <w:instrText xml:space="preserve"> "</w:instrText>
      </w:r>
      <w:r w:rsidR="00B705CE">
        <w:rPr>
          <w:lang w:val="en-CA"/>
        </w:rPr>
        <w:fldChar w:fldCharType="end"/>
      </w:r>
    </w:p>
    <w:p w14:paraId="16BE1916" w14:textId="77777777" w:rsidR="0025264D" w:rsidRDefault="0025264D" w:rsidP="0025264D">
      <w:pPr>
        <w:spacing w:after="0"/>
      </w:pPr>
    </w:p>
    <w:p w14:paraId="7E94904F" w14:textId="20A7B388" w:rsidR="00E506EC" w:rsidRDefault="00AE2507" w:rsidP="0025264D">
      <w:pPr>
        <w:spacing w:after="0"/>
        <w:ind w:firstLine="403"/>
      </w:pPr>
      <w:r>
        <w:t xml:space="preserve">Note: </w:t>
      </w:r>
      <w:r w:rsidR="00E506EC">
        <w:t>The C Standard requires diagnostic messages for all constraint violations.</w:t>
      </w:r>
    </w:p>
    <w:p w14:paraId="5C9F3582" w14:textId="77777777" w:rsidR="0025264D" w:rsidRDefault="0025264D" w:rsidP="0025264D">
      <w:pPr>
        <w:spacing w:after="0"/>
        <w:ind w:firstLine="403"/>
      </w:pPr>
    </w:p>
    <w:p w14:paraId="57AF6B81" w14:textId="3C0AF5E1" w:rsidR="0025264D" w:rsidRPr="001C5828" w:rsidRDefault="003B3C5A" w:rsidP="0025264D">
      <w:pPr>
        <w:spacing w:after="0"/>
        <w:rPr>
          <w:b/>
          <w:rPrChange w:id="90" w:author="Stephen Michell" w:date="2019-11-08T12:29:00Z">
            <w:rPr>
              <w:b/>
              <w:u w:val="single"/>
            </w:rPr>
          </w:rPrChange>
        </w:rPr>
      </w:pPr>
      <w:r w:rsidRPr="001C5828">
        <w:rPr>
          <w:b/>
          <w:rPrChange w:id="91" w:author="Stephen Michell" w:date="2019-11-08T12:29:00Z">
            <w:rPr>
              <w:b/>
              <w:u w:val="single"/>
            </w:rPr>
          </w:rPrChange>
        </w:rPr>
        <w:t>3.1.10</w:t>
      </w:r>
    </w:p>
    <w:p w14:paraId="33E9563B" w14:textId="77777777" w:rsidR="0025264D" w:rsidRPr="008216A7" w:rsidRDefault="0025264D" w:rsidP="0025264D">
      <w:pPr>
        <w:spacing w:after="0"/>
        <w:rPr>
          <w:del w:id="92" w:author="Stephen Michell" w:date="2019-11-08T12:29:00Z"/>
          <w:b/>
          <w:u w:val="single"/>
        </w:rPr>
      </w:pPr>
    </w:p>
    <w:p w14:paraId="38C522B1" w14:textId="199DD49A" w:rsidR="00AE2507" w:rsidRPr="00F06274" w:rsidRDefault="00743E20" w:rsidP="0025264D">
      <w:pPr>
        <w:spacing w:after="0"/>
      </w:pPr>
      <w:r w:rsidRPr="001C5828">
        <w:rPr>
          <w:b/>
          <w:rPrChange w:id="93" w:author="Stephen Michell" w:date="2019-11-08T12:29:00Z">
            <w:rPr>
              <w:b/>
              <w:u w:val="single"/>
            </w:rPr>
          </w:rPrChange>
        </w:rPr>
        <w:t>formal parameter</w:t>
      </w:r>
      <w:del w:id="94" w:author="Stephen Michell" w:date="2019-11-08T12:29:00Z">
        <w:r>
          <w:delText xml:space="preserve">: </w:delText>
        </w:r>
      </w:del>
      <w:r w:rsidR="00CD7AAC" w:rsidRPr="00F06274">
        <w:rPr>
          <w:lang w:val="en-CA"/>
        </w:rPr>
        <w:fldChar w:fldCharType="begin"/>
      </w:r>
      <w:r w:rsidR="00CD7AAC" w:rsidRPr="00F06274">
        <w:instrText>XE "</w:instrText>
      </w:r>
      <w:r w:rsidR="00CD7AAC" w:rsidRPr="00F06274">
        <w:rPr>
          <w:lang w:bidi="en-US"/>
        </w:rPr>
        <w:instrText>formal parameter</w:instrText>
      </w:r>
      <w:r w:rsidR="00CD7AAC" w:rsidRPr="00F06274">
        <w:instrText>"</w:instrText>
      </w:r>
      <w:r w:rsidR="00CD7AAC" w:rsidRPr="00F06274">
        <w:rPr>
          <w:lang w:val="en-CA"/>
        </w:rPr>
        <w:fldChar w:fldCharType="end"/>
      </w:r>
      <w:r w:rsidR="00CD7AAC" w:rsidRPr="00F06274">
        <w:rPr>
          <w:lang w:val="en-CA"/>
        </w:rPr>
        <w:fldChar w:fldCharType="begin"/>
      </w:r>
      <w:r w:rsidR="00CD7AAC" w:rsidRPr="00F06274">
        <w:instrText>XE "</w:instrText>
      </w:r>
      <w:r w:rsidR="005E28E2" w:rsidRPr="00F06274">
        <w:rPr>
          <w:lang w:bidi="en-US"/>
        </w:rPr>
        <w:instrText>parameter:</w:instrText>
      </w:r>
      <w:r w:rsidR="00CD7AAC" w:rsidRPr="00F06274">
        <w:rPr>
          <w:lang w:bidi="en-US"/>
        </w:rPr>
        <w:instrText xml:space="preserve"> formal</w:instrText>
      </w:r>
      <w:r w:rsidR="00CD7AAC" w:rsidRPr="00F06274">
        <w:instrText>"</w:instrText>
      </w:r>
      <w:r w:rsidR="00CD7AAC" w:rsidRPr="00F06274">
        <w:rPr>
          <w:lang w:val="en-CA"/>
        </w:rPr>
        <w:fldChar w:fldCharType="end"/>
      </w:r>
    </w:p>
    <w:p w14:paraId="00FC8566" w14:textId="0A6FD90D" w:rsidR="00743E20" w:rsidRDefault="00743E20" w:rsidP="0025264D">
      <w:pPr>
        <w:spacing w:after="0"/>
      </w:pPr>
      <w:r>
        <w:t>object declared as part of a function declaration or definition that acquires a value on entry to the function, or an identifier from the comma-separated list bounded by the parentheses immediately following the macro name in a function-like macro definition</w:t>
      </w:r>
    </w:p>
    <w:p w14:paraId="7AA13CB5" w14:textId="77777777" w:rsidR="0025264D" w:rsidRDefault="0025264D" w:rsidP="0025264D">
      <w:pPr>
        <w:spacing w:after="0"/>
      </w:pPr>
    </w:p>
    <w:p w14:paraId="37794116" w14:textId="0B878877" w:rsidR="0025264D" w:rsidRPr="001C5828" w:rsidRDefault="003B3C5A" w:rsidP="0025264D">
      <w:pPr>
        <w:spacing w:after="0"/>
        <w:rPr>
          <w:b/>
          <w:rPrChange w:id="95" w:author="Stephen Michell" w:date="2019-11-08T12:29:00Z">
            <w:rPr>
              <w:b/>
              <w:u w:val="single"/>
            </w:rPr>
          </w:rPrChange>
        </w:rPr>
      </w:pPr>
      <w:r w:rsidRPr="001C5828">
        <w:rPr>
          <w:b/>
          <w:rPrChange w:id="96" w:author="Stephen Michell" w:date="2019-11-08T12:29:00Z">
            <w:rPr>
              <w:b/>
              <w:u w:val="single"/>
            </w:rPr>
          </w:rPrChange>
        </w:rPr>
        <w:t>3.1.11</w:t>
      </w:r>
    </w:p>
    <w:p w14:paraId="56F1D024" w14:textId="77777777" w:rsidR="0025264D" w:rsidRPr="008216A7" w:rsidRDefault="0025264D" w:rsidP="0025264D">
      <w:pPr>
        <w:spacing w:after="0"/>
        <w:rPr>
          <w:del w:id="97" w:author="Stephen Michell" w:date="2019-11-08T12:29:00Z"/>
          <w:b/>
          <w:u w:val="single"/>
        </w:rPr>
      </w:pPr>
    </w:p>
    <w:p w14:paraId="24E219E2" w14:textId="15CAD7C3" w:rsidR="0025264D" w:rsidRDefault="00E506EC" w:rsidP="0025264D">
      <w:pPr>
        <w:spacing w:after="0"/>
      </w:pPr>
      <w:r w:rsidRPr="001C5828">
        <w:rPr>
          <w:b/>
          <w:rPrChange w:id="98" w:author="Stephen Michell" w:date="2019-11-08T12:29:00Z">
            <w:rPr>
              <w:b/>
              <w:u w:val="single"/>
            </w:rPr>
          </w:rPrChange>
        </w:rPr>
        <w:t>implementation</w:t>
      </w:r>
      <w:del w:id="99" w:author="Stephen Michell" w:date="2019-11-08T12:29:00Z">
        <w:r>
          <w:delText>:</w:delText>
        </w:r>
        <w:r w:rsidR="00CD7AAC" w:rsidRPr="00CD7AAC">
          <w:rPr>
            <w:lang w:val="en-CA"/>
          </w:rPr>
          <w:delText xml:space="preserve"> </w:delText>
        </w:r>
      </w:del>
      <w:r w:rsidR="00CD7AAC">
        <w:rPr>
          <w:lang w:val="en-CA"/>
        </w:rPr>
        <w:fldChar w:fldCharType="begin"/>
      </w:r>
      <w:r w:rsidR="00CD7AAC">
        <w:instrText>XE "</w:instrText>
      </w:r>
      <w:r w:rsidR="00CD7AAC">
        <w:rPr>
          <w:lang w:bidi="en-US"/>
        </w:rPr>
        <w:instrText>implementation</w:instrText>
      </w:r>
      <w:r w:rsidR="00CD7AAC">
        <w:instrText>"</w:instrText>
      </w:r>
      <w:r w:rsidR="00CD7AAC">
        <w:rPr>
          <w:lang w:val="en-CA"/>
        </w:rPr>
        <w:fldChar w:fldCharType="end"/>
      </w:r>
    </w:p>
    <w:p w14:paraId="24712721" w14:textId="46FD319D" w:rsidR="00E506EC" w:rsidRDefault="00E506EC" w:rsidP="0025264D">
      <w:pPr>
        <w:spacing w:after="0"/>
      </w:pPr>
      <w:r>
        <w:t>particular set of software, running in a particular translation environment under particular control options, that performs translation of programs for, and supports execution of functions in, a particular execution environment</w:t>
      </w:r>
    </w:p>
    <w:p w14:paraId="22629438" w14:textId="77777777" w:rsidR="0025264D" w:rsidRDefault="0025264D" w:rsidP="0025264D">
      <w:pPr>
        <w:spacing w:after="0"/>
      </w:pPr>
    </w:p>
    <w:p w14:paraId="56D8FA22" w14:textId="7D146D1D" w:rsidR="0025264D" w:rsidRPr="001C5828" w:rsidRDefault="003B3C5A" w:rsidP="0025264D">
      <w:pPr>
        <w:spacing w:after="0"/>
        <w:rPr>
          <w:b/>
          <w:rPrChange w:id="100" w:author="Stephen Michell" w:date="2019-11-08T12:29:00Z">
            <w:rPr>
              <w:b/>
              <w:u w:val="single"/>
            </w:rPr>
          </w:rPrChange>
        </w:rPr>
      </w:pPr>
      <w:r w:rsidRPr="001C5828">
        <w:rPr>
          <w:b/>
          <w:rPrChange w:id="101" w:author="Stephen Michell" w:date="2019-11-08T12:29:00Z">
            <w:rPr>
              <w:b/>
              <w:u w:val="single"/>
            </w:rPr>
          </w:rPrChange>
        </w:rPr>
        <w:t>3.1.12</w:t>
      </w:r>
    </w:p>
    <w:p w14:paraId="21C40FC9" w14:textId="77777777" w:rsidR="0025264D" w:rsidRPr="008216A7" w:rsidRDefault="0025264D" w:rsidP="0025264D">
      <w:pPr>
        <w:spacing w:after="0"/>
        <w:rPr>
          <w:del w:id="102" w:author="Stephen Michell" w:date="2019-11-08T12:29:00Z"/>
          <w:b/>
          <w:u w:val="single"/>
        </w:rPr>
      </w:pPr>
    </w:p>
    <w:p w14:paraId="71B79CCC" w14:textId="799E517B" w:rsidR="0025264D" w:rsidRPr="00F06274" w:rsidRDefault="009603AC" w:rsidP="0025264D">
      <w:pPr>
        <w:spacing w:after="0"/>
      </w:pPr>
      <w:r w:rsidRPr="001C5828">
        <w:rPr>
          <w:b/>
          <w:rPrChange w:id="103" w:author="Stephen Michell" w:date="2019-11-08T12:29:00Z">
            <w:rPr>
              <w:b/>
              <w:u w:val="single"/>
            </w:rPr>
          </w:rPrChange>
        </w:rPr>
        <w:t>implementation-defi</w:t>
      </w:r>
      <w:r w:rsidR="00DE0622" w:rsidRPr="001C5828">
        <w:rPr>
          <w:b/>
          <w:rPrChange w:id="104" w:author="Stephen Michell" w:date="2019-11-08T12:29:00Z">
            <w:rPr>
              <w:b/>
              <w:u w:val="single"/>
            </w:rPr>
          </w:rPrChange>
        </w:rPr>
        <w:t xml:space="preserve">ned </w:t>
      </w:r>
      <w:proofErr w:type="spellStart"/>
      <w:r w:rsidR="00DE0622" w:rsidRPr="001C5828">
        <w:rPr>
          <w:b/>
          <w:rPrChange w:id="105" w:author="Stephen Michell" w:date="2019-11-08T12:29:00Z">
            <w:rPr>
              <w:b/>
              <w:u w:val="single"/>
            </w:rPr>
          </w:rPrChange>
        </w:rPr>
        <w:t>behaviour</w:t>
      </w:r>
      <w:proofErr w:type="spellEnd"/>
      <w:del w:id="106" w:author="Stephen Michell" w:date="2019-11-08T12:29:00Z">
        <w:r w:rsidR="00DE0622">
          <w:delText>:</w:delText>
        </w:r>
        <w:r w:rsidR="00C65958">
          <w:delText xml:space="preserve"> </w:delText>
        </w:r>
        <w:r w:rsidR="00C65958">
          <w:rPr>
            <w:lang w:val="en-CA"/>
          </w:rPr>
          <w:fldChar w:fldCharType="begin"/>
        </w:r>
        <w:r w:rsidR="00C65958">
          <w:delInstrText>XE "</w:delInstrText>
        </w:r>
        <w:r w:rsidR="00C65958">
          <w:rPr>
            <w:lang w:bidi="en-US"/>
          </w:rPr>
          <w:delInstrText xml:space="preserve">behaviour: </w:delInstrText>
        </w:r>
        <w:r w:rsidR="00C65958" w:rsidRPr="007163D9">
          <w:rPr>
            <w:u w:val="single"/>
          </w:rPr>
          <w:delInstrText>implementation-defined behaviour</w:delInstrText>
        </w:r>
        <w:r w:rsidR="00C65958">
          <w:delInstrText xml:space="preserve"> "</w:delInstrText>
        </w:r>
        <w:r w:rsidR="00C65958">
          <w:rPr>
            <w:lang w:val="en-CA"/>
          </w:rPr>
          <w:fldChar w:fldCharType="end"/>
        </w:r>
        <w:r w:rsidR="00C65958">
          <w:rPr>
            <w:lang w:val="en-CA"/>
          </w:rPr>
          <w:fldChar w:fldCharType="begin"/>
        </w:r>
        <w:r w:rsidR="00C65958">
          <w:delInstrText>XE "</w:delInstrText>
        </w:r>
        <w:r w:rsidR="00C65958" w:rsidRPr="008A1B88">
          <w:rPr>
            <w:u w:val="single"/>
          </w:rPr>
          <w:delInstrText>implementation-defined behaviour</w:delInstrText>
        </w:r>
        <w:r w:rsidR="00C65958">
          <w:delInstrText xml:space="preserve"> "</w:delInstrText>
        </w:r>
        <w:r w:rsidR="00C65958">
          <w:rPr>
            <w:lang w:val="en-CA"/>
          </w:rPr>
          <w:fldChar w:fldCharType="end"/>
        </w:r>
        <w:r w:rsidR="00DE0622">
          <w:tab/>
        </w:r>
      </w:del>
      <w:ins w:id="107" w:author="Stephen Michell" w:date="2019-11-08T12:29:00Z">
        <w:r w:rsidR="00F06274" w:rsidRPr="00F06274">
          <w:t xml:space="preserve"> </w:t>
        </w:r>
      </w:ins>
    </w:p>
    <w:p w14:paraId="2945CDAF" w14:textId="2E0783E9" w:rsidR="0025264D" w:rsidRDefault="00DE0622" w:rsidP="0025264D">
      <w:pPr>
        <w:spacing w:after="0"/>
      </w:pPr>
      <w:proofErr w:type="spellStart"/>
      <w:r>
        <w:t>behaviour</w:t>
      </w:r>
      <w:proofErr w:type="spellEnd"/>
      <w:r>
        <w:t xml:space="preserve"> </w:t>
      </w:r>
      <w:r w:rsidR="006A41B2">
        <w:t xml:space="preserve">where multiple options are permitted </w:t>
      </w:r>
      <w:r w:rsidR="00985E35">
        <w:t xml:space="preserve">by the standard </w:t>
      </w:r>
      <w:r w:rsidR="006A41B2">
        <w:t xml:space="preserve">and </w:t>
      </w:r>
      <w:r>
        <w:t>where each implementation documents how the choice is made</w:t>
      </w:r>
    </w:p>
    <w:p w14:paraId="29D559FA" w14:textId="77777777" w:rsidR="0025264D" w:rsidRDefault="0025264D" w:rsidP="0025264D">
      <w:pPr>
        <w:spacing w:after="0"/>
      </w:pPr>
    </w:p>
    <w:p w14:paraId="3C11C043" w14:textId="79B774FE" w:rsidR="00DE0622" w:rsidRDefault="0025264D" w:rsidP="0025264D">
      <w:pPr>
        <w:spacing w:after="0"/>
        <w:ind w:left="426"/>
      </w:pPr>
      <w:r>
        <w:t xml:space="preserve">Note: </w:t>
      </w:r>
      <w:r w:rsidR="009603AC">
        <w:t>An example of implementation-defi</w:t>
      </w:r>
      <w:r w:rsidR="00DE0622">
        <w:t xml:space="preserve">ned </w:t>
      </w:r>
      <w:proofErr w:type="spellStart"/>
      <w:r w:rsidR="00DE0622">
        <w:t>behaviour</w:t>
      </w:r>
      <w:proofErr w:type="spellEnd"/>
      <w:r w:rsidR="00DE0622">
        <w:t xml:space="preserve"> is the propagation of the high-order bit when a signed integer is shifted right.</w:t>
      </w:r>
      <w:r w:rsidR="008D55D7">
        <w:t xml:space="preserve"> Implementation-defined </w:t>
      </w:r>
      <w:proofErr w:type="spellStart"/>
      <w:r w:rsidR="008D55D7">
        <w:t>behaviours</w:t>
      </w:r>
      <w:proofErr w:type="spellEnd"/>
      <w:r w:rsidR="008D55D7">
        <w:t xml:space="preserve"> are listed in the C language standard</w:t>
      </w:r>
      <w:r w:rsidR="005D6F62">
        <w:t xml:space="preserve"> [5]</w:t>
      </w:r>
      <w:r w:rsidR="00025C24">
        <w:t xml:space="preserve"> </w:t>
      </w:r>
      <w:r w:rsidR="008D55D7">
        <w:t>Annex J.3.</w:t>
      </w:r>
      <w:r w:rsidR="0095734E">
        <w:t xml:space="preserve"> </w:t>
      </w:r>
    </w:p>
    <w:p w14:paraId="7E7FBE73" w14:textId="77777777" w:rsidR="0025264D" w:rsidRDefault="0025264D" w:rsidP="0025264D">
      <w:pPr>
        <w:spacing w:after="0"/>
      </w:pPr>
    </w:p>
    <w:p w14:paraId="2D6D566B" w14:textId="1A71A4CC" w:rsidR="0025264D" w:rsidRPr="001C5828" w:rsidRDefault="003B3C5A" w:rsidP="0025264D">
      <w:pPr>
        <w:spacing w:after="0"/>
        <w:rPr>
          <w:b/>
          <w:rPrChange w:id="108" w:author="Stephen Michell" w:date="2019-11-08T12:29:00Z">
            <w:rPr>
              <w:b/>
              <w:u w:val="single"/>
            </w:rPr>
          </w:rPrChange>
        </w:rPr>
      </w:pPr>
      <w:r w:rsidRPr="001C5828">
        <w:rPr>
          <w:b/>
          <w:rPrChange w:id="109" w:author="Stephen Michell" w:date="2019-11-08T12:29:00Z">
            <w:rPr>
              <w:b/>
              <w:u w:val="single"/>
            </w:rPr>
          </w:rPrChange>
        </w:rPr>
        <w:t>3.1.13</w:t>
      </w:r>
    </w:p>
    <w:p w14:paraId="49A8D61E" w14:textId="77777777" w:rsidR="0025264D" w:rsidRPr="008216A7" w:rsidRDefault="0025264D" w:rsidP="0025264D">
      <w:pPr>
        <w:spacing w:after="0"/>
        <w:rPr>
          <w:del w:id="110" w:author="Stephen Michell" w:date="2019-11-08T12:29:00Z"/>
          <w:b/>
          <w:u w:val="single"/>
        </w:rPr>
      </w:pPr>
    </w:p>
    <w:p w14:paraId="7EE3CF4A" w14:textId="6D2B0F3E" w:rsidR="0025264D" w:rsidRPr="00F06274" w:rsidRDefault="00743E20" w:rsidP="0025264D">
      <w:pPr>
        <w:spacing w:after="0"/>
      </w:pPr>
      <w:r w:rsidRPr="001C5828">
        <w:rPr>
          <w:b/>
          <w:rPrChange w:id="111" w:author="Stephen Michell" w:date="2019-11-08T12:29:00Z">
            <w:rPr>
              <w:b/>
              <w:u w:val="single"/>
            </w:rPr>
          </w:rPrChange>
        </w:rPr>
        <w:t>implementation-defined value</w:t>
      </w:r>
      <w:del w:id="112" w:author="Stephen Michell" w:date="2019-11-08T12:29:00Z">
        <w:r>
          <w:delText xml:space="preserve">: </w:delText>
        </w:r>
      </w:del>
      <w:r w:rsidR="00CD7AAC" w:rsidRPr="00F06274">
        <w:rPr>
          <w:lang w:val="en-CA"/>
        </w:rPr>
        <w:fldChar w:fldCharType="begin"/>
      </w:r>
      <w:r w:rsidR="00CD7AAC" w:rsidRPr="00F06274">
        <w:instrText>XE "</w:instrText>
      </w:r>
      <w:r w:rsidR="00CD7AAC" w:rsidRPr="001C5828">
        <w:rPr>
          <w:rPrChange w:id="113" w:author="Stephen Michell" w:date="2019-11-08T12:29:00Z">
            <w:rPr>
              <w:u w:val="single"/>
            </w:rPr>
          </w:rPrChange>
        </w:rPr>
        <w:instrText>implementation-defined value</w:instrText>
      </w:r>
      <w:r w:rsidR="00CD7AAC" w:rsidRPr="00F06274">
        <w:instrText>"</w:instrText>
      </w:r>
      <w:r w:rsidR="00CD7AAC" w:rsidRPr="00F06274">
        <w:rPr>
          <w:lang w:val="en-CA"/>
        </w:rPr>
        <w:fldChar w:fldCharType="end"/>
      </w:r>
      <w:r w:rsidR="00CD7AAC" w:rsidRPr="00F06274">
        <w:rPr>
          <w:lang w:val="en-CA"/>
        </w:rPr>
        <w:fldChar w:fldCharType="begin"/>
      </w:r>
      <w:r w:rsidR="00CD7AAC" w:rsidRPr="00F06274">
        <w:instrText>XE "</w:instrText>
      </w:r>
      <w:r w:rsidR="005E28E2" w:rsidRPr="00F06274">
        <w:rPr>
          <w:lang w:bidi="en-US"/>
        </w:rPr>
        <w:instrText>value:</w:instrText>
      </w:r>
      <w:r w:rsidR="00CD7AAC" w:rsidRPr="00F06274">
        <w:rPr>
          <w:lang w:bidi="en-US"/>
        </w:rPr>
        <w:instrText xml:space="preserve"> </w:instrText>
      </w:r>
      <w:r w:rsidR="00CD7AAC" w:rsidRPr="001C5828">
        <w:rPr>
          <w:rPrChange w:id="114" w:author="Stephen Michell" w:date="2019-11-08T12:29:00Z">
            <w:rPr>
              <w:u w:val="single"/>
            </w:rPr>
          </w:rPrChange>
        </w:rPr>
        <w:instrText>implementation-defined</w:instrText>
      </w:r>
      <w:r w:rsidR="00CD7AAC" w:rsidRPr="00F06274">
        <w:instrText>"</w:instrText>
      </w:r>
      <w:r w:rsidR="00CD7AAC" w:rsidRPr="00F06274">
        <w:rPr>
          <w:lang w:val="en-CA"/>
        </w:rPr>
        <w:fldChar w:fldCharType="end"/>
      </w:r>
    </w:p>
    <w:p w14:paraId="583E173D" w14:textId="715C3B09" w:rsidR="00743E20" w:rsidRDefault="00743E20" w:rsidP="0025264D">
      <w:pPr>
        <w:spacing w:after="0"/>
      </w:pPr>
      <w:r>
        <w:t xml:space="preserve">value </w:t>
      </w:r>
      <w:r w:rsidR="006A41B2">
        <w:t xml:space="preserve">not specified in the standard </w:t>
      </w:r>
      <w:r>
        <w:t>where each implementation documents how the choice for the value is selected</w:t>
      </w:r>
    </w:p>
    <w:p w14:paraId="4F4CED16" w14:textId="77777777" w:rsidR="0025264D" w:rsidRDefault="0025264D" w:rsidP="0025264D">
      <w:pPr>
        <w:spacing w:after="0"/>
      </w:pPr>
    </w:p>
    <w:p w14:paraId="1924DF49" w14:textId="2ADB1CE9" w:rsidR="0025264D" w:rsidRPr="001C5828" w:rsidRDefault="003B3C5A" w:rsidP="0025264D">
      <w:pPr>
        <w:spacing w:after="0"/>
        <w:rPr>
          <w:b/>
          <w:rPrChange w:id="115" w:author="Stephen Michell" w:date="2019-11-08T12:29:00Z">
            <w:rPr>
              <w:b/>
              <w:u w:val="single"/>
            </w:rPr>
          </w:rPrChange>
        </w:rPr>
      </w:pPr>
      <w:r w:rsidRPr="001C5828">
        <w:rPr>
          <w:b/>
          <w:rPrChange w:id="116" w:author="Stephen Michell" w:date="2019-11-08T12:29:00Z">
            <w:rPr>
              <w:b/>
              <w:u w:val="single"/>
            </w:rPr>
          </w:rPrChange>
        </w:rPr>
        <w:t>3.1.14</w:t>
      </w:r>
    </w:p>
    <w:p w14:paraId="27F4AF44" w14:textId="77777777" w:rsidR="0025264D" w:rsidRPr="008216A7" w:rsidRDefault="0025264D" w:rsidP="0025264D">
      <w:pPr>
        <w:spacing w:after="0"/>
        <w:rPr>
          <w:del w:id="117" w:author="Stephen Michell" w:date="2019-11-08T12:29:00Z"/>
          <w:b/>
          <w:u w:val="single"/>
        </w:rPr>
      </w:pPr>
    </w:p>
    <w:p w14:paraId="227E8F45" w14:textId="70F49359" w:rsidR="0025264D" w:rsidRPr="00F06274" w:rsidRDefault="00E506EC" w:rsidP="0025264D">
      <w:pPr>
        <w:spacing w:after="0"/>
      </w:pPr>
      <w:r w:rsidRPr="001C5828">
        <w:rPr>
          <w:b/>
          <w:rPrChange w:id="118" w:author="Stephen Michell" w:date="2019-11-08T12:29:00Z">
            <w:rPr>
              <w:b/>
              <w:u w:val="single"/>
            </w:rPr>
          </w:rPrChange>
        </w:rPr>
        <w:t>implementation limit</w:t>
      </w:r>
      <w:del w:id="119" w:author="Stephen Michell" w:date="2019-11-08T12:29:00Z">
        <w:r>
          <w:delText xml:space="preserve">: </w:delText>
        </w:r>
      </w:del>
      <w:r w:rsidR="00CD7AAC" w:rsidRPr="00F06274">
        <w:rPr>
          <w:lang w:val="en-CA"/>
        </w:rPr>
        <w:fldChar w:fldCharType="begin"/>
      </w:r>
      <w:r w:rsidR="00CD7AAC" w:rsidRPr="00F06274">
        <w:instrText>XE "</w:instrText>
      </w:r>
      <w:r w:rsidR="00CD7AAC" w:rsidRPr="001C5828">
        <w:rPr>
          <w:rPrChange w:id="120" w:author="Stephen Michell" w:date="2019-11-08T12:29:00Z">
            <w:rPr>
              <w:u w:val="single"/>
            </w:rPr>
          </w:rPrChange>
        </w:rPr>
        <w:instrText>implementation limit</w:instrText>
      </w:r>
      <w:r w:rsidR="00CD7AAC" w:rsidRPr="00F06274">
        <w:instrText>"</w:instrText>
      </w:r>
      <w:r w:rsidR="00CD7AAC" w:rsidRPr="00F06274">
        <w:rPr>
          <w:lang w:val="en-CA"/>
        </w:rPr>
        <w:fldChar w:fldCharType="end"/>
      </w:r>
    </w:p>
    <w:p w14:paraId="393833A6" w14:textId="14CE1DBD" w:rsidR="00E506EC" w:rsidRDefault="00E506EC" w:rsidP="0025264D">
      <w:pPr>
        <w:spacing w:after="0"/>
      </w:pPr>
      <w:r>
        <w:t xml:space="preserve">restriction imposed upon </w:t>
      </w:r>
      <w:r w:rsidR="0025264D">
        <w:t xml:space="preserve">the </w:t>
      </w:r>
      <w:r>
        <w:t>program by the implementation</w:t>
      </w:r>
    </w:p>
    <w:p w14:paraId="4B1095FB" w14:textId="77777777" w:rsidR="0025264D" w:rsidRDefault="0025264D" w:rsidP="0025264D">
      <w:pPr>
        <w:spacing w:after="0"/>
      </w:pPr>
    </w:p>
    <w:p w14:paraId="0CF5D3B7" w14:textId="4050C754" w:rsidR="0025264D" w:rsidRPr="001C5828" w:rsidRDefault="003B3C5A" w:rsidP="0025264D">
      <w:pPr>
        <w:spacing w:after="0"/>
        <w:rPr>
          <w:b/>
          <w:rPrChange w:id="121" w:author="Stephen Michell" w:date="2019-11-08T12:29:00Z">
            <w:rPr>
              <w:b/>
              <w:u w:val="single"/>
            </w:rPr>
          </w:rPrChange>
        </w:rPr>
      </w:pPr>
      <w:r w:rsidRPr="001C5828">
        <w:rPr>
          <w:b/>
          <w:rPrChange w:id="122" w:author="Stephen Michell" w:date="2019-11-08T12:29:00Z">
            <w:rPr>
              <w:b/>
              <w:u w:val="single"/>
            </w:rPr>
          </w:rPrChange>
        </w:rPr>
        <w:t>3.1.15</w:t>
      </w:r>
    </w:p>
    <w:p w14:paraId="71C5C0C1" w14:textId="77777777" w:rsidR="0025264D" w:rsidRPr="008216A7" w:rsidRDefault="0025264D" w:rsidP="0025264D">
      <w:pPr>
        <w:spacing w:after="0"/>
        <w:rPr>
          <w:del w:id="123" w:author="Stephen Michell" w:date="2019-11-08T12:29:00Z"/>
          <w:b/>
          <w:u w:val="single"/>
        </w:rPr>
      </w:pPr>
    </w:p>
    <w:p w14:paraId="2E9BE4F3" w14:textId="4A809D08" w:rsidR="0025264D" w:rsidRPr="00F06274" w:rsidRDefault="00743E20" w:rsidP="0025264D">
      <w:pPr>
        <w:spacing w:after="0"/>
      </w:pPr>
      <w:r w:rsidRPr="001C5828">
        <w:rPr>
          <w:b/>
          <w:rPrChange w:id="124" w:author="Stephen Michell" w:date="2019-11-08T12:29:00Z">
            <w:rPr>
              <w:b/>
              <w:u w:val="single"/>
            </w:rPr>
          </w:rPrChange>
        </w:rPr>
        <w:t>indeterminate value</w:t>
      </w:r>
      <w:del w:id="125" w:author="Stephen Michell" w:date="2019-11-08T12:29:00Z">
        <w:r>
          <w:delText xml:space="preserve">: </w:delText>
        </w:r>
      </w:del>
      <w:r w:rsidR="00CD7AAC" w:rsidRPr="00F06274">
        <w:rPr>
          <w:lang w:val="en-CA"/>
        </w:rPr>
        <w:fldChar w:fldCharType="begin"/>
      </w:r>
      <w:r w:rsidR="00CD7AAC" w:rsidRPr="00F06274">
        <w:instrText>XE "</w:instrText>
      </w:r>
      <w:r w:rsidR="00CD7AAC" w:rsidRPr="00F06274">
        <w:rPr>
          <w:lang w:bidi="en-US"/>
        </w:rPr>
        <w:instrText>indeterminate value</w:instrText>
      </w:r>
      <w:r w:rsidR="00CD7AAC" w:rsidRPr="00F06274">
        <w:instrText>"</w:instrText>
      </w:r>
      <w:r w:rsidR="00CD7AAC" w:rsidRPr="00F06274">
        <w:rPr>
          <w:lang w:val="en-CA"/>
        </w:rPr>
        <w:fldChar w:fldCharType="end"/>
      </w:r>
      <w:r w:rsidR="00CD7AAC" w:rsidRPr="00F06274">
        <w:rPr>
          <w:lang w:val="en-CA"/>
        </w:rPr>
        <w:fldChar w:fldCharType="begin"/>
      </w:r>
      <w:r w:rsidR="00CD7AAC" w:rsidRPr="00F06274">
        <w:instrText>XE "</w:instrText>
      </w:r>
      <w:r w:rsidR="005E28E2" w:rsidRPr="00F06274">
        <w:rPr>
          <w:lang w:bidi="en-US"/>
        </w:rPr>
        <w:instrText>value:</w:instrText>
      </w:r>
      <w:r w:rsidR="00CD7AAC" w:rsidRPr="00F06274">
        <w:rPr>
          <w:lang w:bidi="en-US"/>
        </w:rPr>
        <w:instrText xml:space="preserve"> indeterminate</w:instrText>
      </w:r>
      <w:r w:rsidR="00CD7AAC" w:rsidRPr="00F06274">
        <w:instrText>"</w:instrText>
      </w:r>
      <w:r w:rsidR="00CD7AAC" w:rsidRPr="00F06274">
        <w:rPr>
          <w:lang w:val="en-CA"/>
        </w:rPr>
        <w:fldChar w:fldCharType="end"/>
      </w:r>
    </w:p>
    <w:p w14:paraId="359F25F2" w14:textId="463F34E0" w:rsidR="00743E20" w:rsidRDefault="00743E20" w:rsidP="0025264D">
      <w:pPr>
        <w:spacing w:after="0"/>
      </w:pPr>
      <w:r>
        <w:t>unspecified value or a trap representation</w:t>
      </w:r>
    </w:p>
    <w:p w14:paraId="42F862E7" w14:textId="77777777" w:rsidR="0025264D" w:rsidRDefault="0025264D" w:rsidP="0025264D">
      <w:pPr>
        <w:spacing w:after="0"/>
      </w:pPr>
    </w:p>
    <w:p w14:paraId="390365F9" w14:textId="134F0AD1" w:rsidR="0025264D" w:rsidRPr="001C5828" w:rsidRDefault="003B3C5A" w:rsidP="0025264D">
      <w:pPr>
        <w:spacing w:after="0"/>
        <w:rPr>
          <w:b/>
          <w:rPrChange w:id="126" w:author="Stephen Michell" w:date="2019-11-08T12:29:00Z">
            <w:rPr>
              <w:b/>
              <w:u w:val="single"/>
            </w:rPr>
          </w:rPrChange>
        </w:rPr>
      </w:pPr>
      <w:r w:rsidRPr="001C5828">
        <w:rPr>
          <w:b/>
          <w:rPrChange w:id="127" w:author="Stephen Michell" w:date="2019-11-08T12:29:00Z">
            <w:rPr>
              <w:b/>
              <w:u w:val="single"/>
            </w:rPr>
          </w:rPrChange>
        </w:rPr>
        <w:t>3.1.16</w:t>
      </w:r>
    </w:p>
    <w:p w14:paraId="43150B8E" w14:textId="77777777" w:rsidR="0025264D" w:rsidRPr="008216A7" w:rsidRDefault="0025264D" w:rsidP="0025264D">
      <w:pPr>
        <w:spacing w:after="0"/>
        <w:rPr>
          <w:del w:id="128" w:author="Stephen Michell" w:date="2019-11-08T12:29:00Z"/>
          <w:b/>
          <w:u w:val="single"/>
        </w:rPr>
      </w:pPr>
    </w:p>
    <w:p w14:paraId="208B7E1D" w14:textId="196923A6" w:rsidR="0025264D" w:rsidRDefault="009603AC" w:rsidP="0025264D">
      <w:pPr>
        <w:spacing w:after="0"/>
      </w:pPr>
      <w:r w:rsidRPr="001C5828">
        <w:rPr>
          <w:b/>
          <w:rPrChange w:id="129" w:author="Stephen Michell" w:date="2019-11-08T12:29:00Z">
            <w:rPr>
              <w:b/>
              <w:u w:val="single"/>
            </w:rPr>
          </w:rPrChange>
        </w:rPr>
        <w:t>locale-specifi</w:t>
      </w:r>
      <w:r w:rsidR="00DE0622" w:rsidRPr="001C5828">
        <w:rPr>
          <w:b/>
          <w:rPrChange w:id="130" w:author="Stephen Michell" w:date="2019-11-08T12:29:00Z">
            <w:rPr>
              <w:b/>
              <w:u w:val="single"/>
            </w:rPr>
          </w:rPrChange>
        </w:rPr>
        <w:t xml:space="preserve">c </w:t>
      </w:r>
      <w:proofErr w:type="spellStart"/>
      <w:r w:rsidR="00DE0622" w:rsidRPr="001C5828">
        <w:rPr>
          <w:b/>
          <w:rPrChange w:id="131" w:author="Stephen Michell" w:date="2019-11-08T12:29:00Z">
            <w:rPr>
              <w:b/>
              <w:u w:val="single"/>
            </w:rPr>
          </w:rPrChange>
        </w:rPr>
        <w:t>behaviour</w:t>
      </w:r>
      <w:proofErr w:type="spellEnd"/>
      <w:del w:id="132" w:author="Stephen Michell" w:date="2019-11-08T12:29:00Z">
        <w:r w:rsidR="00DE0622">
          <w:delText>:</w:delText>
        </w:r>
        <w:r w:rsidR="003127DB">
          <w:rPr>
            <w:lang w:val="en-CA"/>
          </w:rPr>
          <w:fldChar w:fldCharType="begin"/>
        </w:r>
        <w:r w:rsidR="003127DB">
          <w:delInstrText>XE "</w:delInstrText>
        </w:r>
        <w:r w:rsidR="003127DB">
          <w:rPr>
            <w:lang w:bidi="en-US"/>
          </w:rPr>
          <w:delInstrText xml:space="preserve">locale-specific </w:delInstrText>
        </w:r>
        <w:r w:rsidR="003127DB" w:rsidRPr="008A1B88">
          <w:rPr>
            <w:u w:val="single"/>
          </w:rPr>
          <w:delInstrText>behaviour</w:delInstrText>
        </w:r>
        <w:r w:rsidR="003127DB">
          <w:delInstrText xml:space="preserve"> "</w:delInstrText>
        </w:r>
        <w:r w:rsidR="003127DB">
          <w:rPr>
            <w:lang w:val="en-CA"/>
          </w:rPr>
          <w:fldChar w:fldCharType="end"/>
        </w:r>
      </w:del>
      <w:ins w:id="133" w:author="Stephen Michell" w:date="2019-11-08T12:29:00Z">
        <w:r w:rsidR="003127DB">
          <w:rPr>
            <w:lang w:val="en-CA"/>
          </w:rPr>
          <w:fldChar w:fldCharType="begin"/>
        </w:r>
        <w:r w:rsidR="003127DB">
          <w:instrText>XE "</w:instrText>
        </w:r>
        <w:r w:rsidR="003127DB">
          <w:rPr>
            <w:lang w:bidi="en-US"/>
          </w:rPr>
          <w:instrText xml:space="preserve">locale-specific </w:instrText>
        </w:r>
        <w:r w:rsidR="003127DB" w:rsidRPr="008A1B88">
          <w:rPr>
            <w:u w:val="single"/>
          </w:rPr>
          <w:instrText>behaviour</w:instrText>
        </w:r>
        <w:r w:rsidR="003127DB">
          <w:instrText xml:space="preserve"> "</w:instrText>
        </w:r>
        <w:r w:rsidR="003127DB">
          <w:rPr>
            <w:lang w:val="en-CA"/>
          </w:rPr>
          <w:fldChar w:fldCharType="end"/>
        </w:r>
      </w:ins>
    </w:p>
    <w:p w14:paraId="23231795" w14:textId="73495925" w:rsidR="0025264D" w:rsidRDefault="00DE0622" w:rsidP="0025264D">
      <w:pPr>
        <w:spacing w:after="0"/>
      </w:pPr>
      <w:proofErr w:type="spellStart"/>
      <w:r>
        <w:t>behaviour</w:t>
      </w:r>
      <w:proofErr w:type="spellEnd"/>
      <w:r>
        <w:t xml:space="preserve"> that depends on local conventions of nationality, culture, and language that each implementation docum</w:t>
      </w:r>
      <w:r w:rsidR="009603AC">
        <w:t>ents</w:t>
      </w:r>
      <w:r w:rsidR="006E1DE1">
        <w:t xml:space="preserve"> </w:t>
      </w:r>
    </w:p>
    <w:p w14:paraId="74F3E24D" w14:textId="77777777" w:rsidR="0025264D" w:rsidRDefault="0025264D" w:rsidP="0025264D">
      <w:pPr>
        <w:spacing w:after="0"/>
      </w:pPr>
    </w:p>
    <w:p w14:paraId="10099798" w14:textId="39551718" w:rsidR="00DE0622" w:rsidRDefault="0025264D" w:rsidP="0025264D">
      <w:pPr>
        <w:spacing w:after="0"/>
        <w:ind w:left="426"/>
      </w:pPr>
      <w:r>
        <w:t xml:space="preserve">Note: </w:t>
      </w:r>
      <w:r w:rsidR="005D6F62">
        <w:t>An example of</w:t>
      </w:r>
      <w:r w:rsidR="009603AC">
        <w:t xml:space="preserve"> locale-specifi</w:t>
      </w:r>
      <w:r w:rsidR="00DE0622">
        <w:t xml:space="preserve">c </w:t>
      </w:r>
      <w:proofErr w:type="spellStart"/>
      <w:r w:rsidR="00DE0622">
        <w:t>behaviour</w:t>
      </w:r>
      <w:proofErr w:type="spellEnd"/>
      <w:r w:rsidR="00DE0622">
        <w:t xml:space="preserve"> is whether the </w:t>
      </w:r>
      <w:proofErr w:type="spellStart"/>
      <w:proofErr w:type="gramStart"/>
      <w:r w:rsidR="00DE0622" w:rsidRPr="008D55D7">
        <w:rPr>
          <w:rFonts w:ascii="Courier New" w:hAnsi="Courier New" w:cs="Courier New"/>
          <w:sz w:val="20"/>
        </w:rPr>
        <w:t>islower</w:t>
      </w:r>
      <w:proofErr w:type="spellEnd"/>
      <w:r w:rsidR="00DE0622" w:rsidRPr="008D55D7">
        <w:rPr>
          <w:rFonts w:ascii="Courier New" w:hAnsi="Courier New" w:cs="Courier New"/>
          <w:sz w:val="20"/>
        </w:rPr>
        <w:t>(</w:t>
      </w:r>
      <w:proofErr w:type="gramEnd"/>
      <w:r w:rsidR="00DE0622" w:rsidRPr="008D55D7">
        <w:rPr>
          <w:rFonts w:ascii="Courier New" w:hAnsi="Courier New" w:cs="Courier New"/>
          <w:sz w:val="20"/>
        </w:rPr>
        <w:t>)</w:t>
      </w:r>
      <w:r w:rsidR="00DE0622" w:rsidRPr="008D55D7">
        <w:rPr>
          <w:sz w:val="20"/>
        </w:rPr>
        <w:t xml:space="preserve"> </w:t>
      </w:r>
      <w:r w:rsidR="00DE0622">
        <w:t>function returns true for characters other than the 26 lower case Latin letters</w:t>
      </w:r>
    </w:p>
    <w:p w14:paraId="1B7E5DAA" w14:textId="77777777" w:rsidR="0025264D" w:rsidRDefault="0025264D" w:rsidP="0025264D">
      <w:pPr>
        <w:spacing w:after="0"/>
        <w:ind w:left="426"/>
      </w:pPr>
    </w:p>
    <w:p w14:paraId="51765000" w14:textId="7B93D43C" w:rsidR="0025264D" w:rsidRPr="001C5828" w:rsidRDefault="003B3C5A" w:rsidP="0025264D">
      <w:pPr>
        <w:spacing w:after="0"/>
        <w:rPr>
          <w:b/>
          <w:rPrChange w:id="134" w:author="Stephen Michell" w:date="2019-11-08T12:29:00Z">
            <w:rPr>
              <w:b/>
              <w:u w:val="single"/>
            </w:rPr>
          </w:rPrChange>
        </w:rPr>
      </w:pPr>
      <w:r w:rsidRPr="001C5828">
        <w:rPr>
          <w:b/>
          <w:rPrChange w:id="135" w:author="Stephen Michell" w:date="2019-11-08T12:29:00Z">
            <w:rPr>
              <w:b/>
              <w:u w:val="single"/>
            </w:rPr>
          </w:rPrChange>
        </w:rPr>
        <w:t>3.1.17</w:t>
      </w:r>
    </w:p>
    <w:p w14:paraId="718961B5" w14:textId="77777777" w:rsidR="0025264D" w:rsidRPr="008216A7" w:rsidRDefault="0025264D" w:rsidP="0025264D">
      <w:pPr>
        <w:spacing w:after="0"/>
        <w:rPr>
          <w:del w:id="136" w:author="Stephen Michell" w:date="2019-11-08T12:29:00Z"/>
          <w:b/>
          <w:u w:val="single"/>
        </w:rPr>
      </w:pPr>
    </w:p>
    <w:p w14:paraId="1F236F07" w14:textId="3E7644C1" w:rsidR="0025264D" w:rsidRPr="00F06274" w:rsidRDefault="00743E20" w:rsidP="0025264D">
      <w:pPr>
        <w:spacing w:after="0"/>
      </w:pPr>
      <w:r w:rsidRPr="001C5828">
        <w:rPr>
          <w:b/>
          <w:rPrChange w:id="137" w:author="Stephen Michell" w:date="2019-11-08T12:29:00Z">
            <w:rPr>
              <w:b/>
              <w:u w:val="single"/>
            </w:rPr>
          </w:rPrChange>
        </w:rPr>
        <w:t>memory location</w:t>
      </w:r>
      <w:del w:id="138" w:author="Stephen Michell" w:date="2019-11-08T12:29:00Z">
        <w:r>
          <w:delText>:</w:delText>
        </w:r>
        <w:r w:rsidR="003127DB">
          <w:delText xml:space="preserve"> </w:delText>
        </w:r>
        <w:r w:rsidR="003127DB">
          <w:rPr>
            <w:lang w:val="en-CA"/>
          </w:rPr>
          <w:fldChar w:fldCharType="begin"/>
        </w:r>
        <w:r w:rsidR="003127DB">
          <w:delInstrText>XE "</w:delInstrText>
        </w:r>
        <w:r w:rsidR="003127DB">
          <w:rPr>
            <w:lang w:bidi="en-US"/>
          </w:rPr>
          <w:delInstrText>memory location</w:delInstrText>
        </w:r>
        <w:r w:rsidR="003127DB">
          <w:delInstrText>"</w:delInstrText>
        </w:r>
        <w:r w:rsidR="003127DB">
          <w:rPr>
            <w:lang w:val="en-CA"/>
          </w:rPr>
          <w:fldChar w:fldCharType="end"/>
        </w:r>
        <w:r>
          <w:tab/>
        </w:r>
      </w:del>
      <w:r w:rsidR="00F06274" w:rsidRPr="00F06274">
        <w:t xml:space="preserve"> </w:t>
      </w:r>
    </w:p>
    <w:p w14:paraId="3741DAEF" w14:textId="432EF2EE" w:rsidR="009D5730" w:rsidRDefault="00743E20" w:rsidP="0025264D">
      <w:pPr>
        <w:spacing w:after="0"/>
      </w:pPr>
      <w:r>
        <w:t>object of scalar</w:t>
      </w:r>
      <w:r>
        <w:rPr>
          <w:rStyle w:val="FootnoteReference"/>
        </w:rPr>
        <w:footnoteReference w:id="2"/>
      </w:r>
      <w:r>
        <w:t xml:space="preserve"> type, or a maximal sequence of adjacent bit-fields</w:t>
      </w:r>
      <w:r w:rsidR="006E1DE1">
        <w:t xml:space="preserve"> </w:t>
      </w:r>
      <w:r>
        <w:t>all having nonzero width</w:t>
      </w:r>
      <w:r w:rsidR="006E1DE1">
        <w:t xml:space="preserve"> </w:t>
      </w:r>
    </w:p>
    <w:p w14:paraId="2354386A" w14:textId="77777777" w:rsidR="006A41B2" w:rsidRDefault="006A41B2" w:rsidP="0025264D">
      <w:pPr>
        <w:spacing w:after="0"/>
      </w:pPr>
    </w:p>
    <w:p w14:paraId="4358CEB3" w14:textId="438F22A4" w:rsidR="0025264D" w:rsidRPr="001C5828" w:rsidRDefault="003B3C5A" w:rsidP="0025264D">
      <w:pPr>
        <w:spacing w:after="0"/>
        <w:rPr>
          <w:b/>
          <w:rPrChange w:id="139" w:author="Stephen Michell" w:date="2019-11-08T12:29:00Z">
            <w:rPr>
              <w:b/>
              <w:u w:val="single"/>
            </w:rPr>
          </w:rPrChange>
        </w:rPr>
      </w:pPr>
      <w:r w:rsidRPr="001C5828">
        <w:rPr>
          <w:b/>
          <w:rPrChange w:id="140" w:author="Stephen Michell" w:date="2019-11-08T12:29:00Z">
            <w:rPr>
              <w:b/>
              <w:u w:val="single"/>
            </w:rPr>
          </w:rPrChange>
        </w:rPr>
        <w:t>3.1.18</w:t>
      </w:r>
    </w:p>
    <w:p w14:paraId="5A387E72" w14:textId="77777777" w:rsidR="0025264D" w:rsidRPr="008216A7" w:rsidRDefault="0025264D" w:rsidP="0025264D">
      <w:pPr>
        <w:spacing w:after="0"/>
        <w:rPr>
          <w:del w:id="141" w:author="Stephen Michell" w:date="2019-11-08T12:29:00Z"/>
          <w:b/>
          <w:u w:val="single"/>
        </w:rPr>
      </w:pPr>
    </w:p>
    <w:p w14:paraId="03A97455" w14:textId="4457CF8E" w:rsidR="0025264D" w:rsidRPr="00F06274" w:rsidRDefault="00743E20" w:rsidP="0025264D">
      <w:pPr>
        <w:spacing w:after="0"/>
      </w:pPr>
      <w:r w:rsidRPr="001C5828">
        <w:rPr>
          <w:b/>
          <w:rPrChange w:id="142" w:author="Stephen Michell" w:date="2019-11-08T12:29:00Z">
            <w:rPr>
              <w:b/>
              <w:u w:val="single"/>
            </w:rPr>
          </w:rPrChange>
        </w:rPr>
        <w:t>multibyte character</w:t>
      </w:r>
      <w:del w:id="143" w:author="Stephen Michell" w:date="2019-11-08T12:29:00Z">
        <w:r>
          <w:delText xml:space="preserve">: </w:delText>
        </w:r>
      </w:del>
      <w:r w:rsidR="003127DB" w:rsidRPr="00F06274">
        <w:rPr>
          <w:lang w:val="en-CA"/>
        </w:rPr>
        <w:fldChar w:fldCharType="begin"/>
      </w:r>
      <w:r w:rsidR="003127DB" w:rsidRPr="00F06274">
        <w:instrText>XE "</w:instrText>
      </w:r>
      <w:r w:rsidR="003127DB" w:rsidRPr="00F06274">
        <w:rPr>
          <w:lang w:bidi="en-US"/>
        </w:rPr>
        <w:instrText>multibyte character</w:instrText>
      </w:r>
      <w:r w:rsidR="003127DB" w:rsidRPr="00F06274">
        <w:instrText>"</w:instrText>
      </w:r>
      <w:r w:rsidR="003127DB" w:rsidRPr="00F06274">
        <w:rPr>
          <w:lang w:val="en-CA"/>
        </w:rPr>
        <w:fldChar w:fldCharType="end"/>
      </w:r>
      <w:r w:rsidR="00CD7AAC" w:rsidRPr="00F06274">
        <w:rPr>
          <w:lang w:val="en-CA"/>
        </w:rPr>
        <w:fldChar w:fldCharType="begin"/>
      </w:r>
      <w:r w:rsidR="00CD7AAC" w:rsidRPr="00F06274">
        <w:instrText>XE "</w:instrText>
      </w:r>
      <w:r w:rsidR="005E28E2" w:rsidRPr="00F06274">
        <w:rPr>
          <w:lang w:bidi="en-US"/>
        </w:rPr>
        <w:instrText>character:</w:instrText>
      </w:r>
      <w:r w:rsidR="00CD7AAC" w:rsidRPr="00F06274">
        <w:rPr>
          <w:lang w:bidi="en-US"/>
        </w:rPr>
        <w:instrText xml:space="preserve"> multibyte</w:instrText>
      </w:r>
      <w:r w:rsidR="00CD7AAC" w:rsidRPr="00F06274">
        <w:instrText>"</w:instrText>
      </w:r>
      <w:r w:rsidR="00CD7AAC" w:rsidRPr="00F06274">
        <w:rPr>
          <w:lang w:val="en-CA"/>
        </w:rPr>
        <w:fldChar w:fldCharType="end"/>
      </w:r>
    </w:p>
    <w:p w14:paraId="27CC1BEC" w14:textId="341D8E7D" w:rsidR="00743E20" w:rsidRDefault="00743E20" w:rsidP="0025264D">
      <w:pPr>
        <w:spacing w:after="0"/>
      </w:pPr>
      <w:r>
        <w:t>sequence of one or more bytes representing a member of the extended character set of either the source or the execution environment</w:t>
      </w:r>
      <w:r w:rsidR="00906243">
        <w:t>, where</w:t>
      </w:r>
      <w:r w:rsidR="008A5B04">
        <w:t xml:space="preserve"> </w:t>
      </w:r>
      <w:r w:rsidR="00906243">
        <w:t>t</w:t>
      </w:r>
      <w:r>
        <w:t>he extended character set is a superset of the basic character set</w:t>
      </w:r>
    </w:p>
    <w:p w14:paraId="5B65C03A" w14:textId="77777777" w:rsidR="0025264D" w:rsidRDefault="0025264D" w:rsidP="0025264D">
      <w:pPr>
        <w:spacing w:after="0"/>
      </w:pPr>
    </w:p>
    <w:p w14:paraId="2D218FBD" w14:textId="3815EBB2" w:rsidR="0025264D" w:rsidRPr="001C5828" w:rsidRDefault="003B3C5A" w:rsidP="0025264D">
      <w:pPr>
        <w:spacing w:after="0"/>
        <w:rPr>
          <w:b/>
          <w:rPrChange w:id="144" w:author="Stephen Michell" w:date="2019-11-08T12:29:00Z">
            <w:rPr>
              <w:b/>
              <w:u w:val="single"/>
            </w:rPr>
          </w:rPrChange>
        </w:rPr>
      </w:pPr>
      <w:r w:rsidRPr="001C5828">
        <w:rPr>
          <w:b/>
          <w:rPrChange w:id="145" w:author="Stephen Michell" w:date="2019-11-08T12:29:00Z">
            <w:rPr>
              <w:b/>
              <w:u w:val="single"/>
            </w:rPr>
          </w:rPrChange>
        </w:rPr>
        <w:t>3.1.19</w:t>
      </w:r>
    </w:p>
    <w:p w14:paraId="77C242E3" w14:textId="77777777" w:rsidR="0025264D" w:rsidRPr="008216A7" w:rsidRDefault="0025264D" w:rsidP="0025264D">
      <w:pPr>
        <w:spacing w:after="0"/>
        <w:rPr>
          <w:del w:id="146" w:author="Stephen Michell" w:date="2019-11-08T12:29:00Z"/>
          <w:b/>
          <w:u w:val="single"/>
        </w:rPr>
      </w:pPr>
    </w:p>
    <w:p w14:paraId="26489E88" w14:textId="728D0987" w:rsidR="00906243" w:rsidRDefault="00DE0622" w:rsidP="0025264D">
      <w:pPr>
        <w:spacing w:after="0"/>
      </w:pPr>
      <w:r w:rsidRPr="001C5828">
        <w:rPr>
          <w:b/>
          <w:rPrChange w:id="147" w:author="Stephen Michell" w:date="2019-11-08T12:29:00Z">
            <w:rPr>
              <w:b/>
              <w:u w:val="single"/>
            </w:rPr>
          </w:rPrChange>
        </w:rPr>
        <w:t>object</w:t>
      </w:r>
      <w:del w:id="148" w:author="Stephen Michell" w:date="2019-11-08T12:29:00Z">
        <w:r>
          <w:delText>:</w:delText>
        </w:r>
      </w:del>
      <w:r w:rsidR="00B40A7D">
        <w:t xml:space="preserve"> </w:t>
      </w:r>
      <w:r w:rsidR="003127DB">
        <w:rPr>
          <w:lang w:val="en-CA"/>
        </w:rPr>
        <w:fldChar w:fldCharType="begin"/>
      </w:r>
      <w:r w:rsidR="003127DB">
        <w:instrText>XE "</w:instrText>
      </w:r>
      <w:r w:rsidR="003127DB">
        <w:rPr>
          <w:lang w:bidi="en-US"/>
        </w:rPr>
        <w:instrText>object</w:instrText>
      </w:r>
      <w:r w:rsidR="003127DB">
        <w:instrText>"</w:instrText>
      </w:r>
      <w:r w:rsidR="003127DB">
        <w:rPr>
          <w:lang w:val="en-CA"/>
        </w:rPr>
        <w:fldChar w:fldCharType="end"/>
      </w:r>
    </w:p>
    <w:p w14:paraId="3017B0FB" w14:textId="2DA7F487" w:rsidR="00DE0622" w:rsidRDefault="00DE0622" w:rsidP="0025264D">
      <w:pPr>
        <w:spacing w:after="0"/>
      </w:pPr>
      <w:r>
        <w:t>region of data storage in the execution environment, the contents of which can represent values</w:t>
      </w:r>
    </w:p>
    <w:p w14:paraId="69D9A9D0" w14:textId="77777777" w:rsidR="0025264D" w:rsidRDefault="0025264D" w:rsidP="0025264D">
      <w:pPr>
        <w:spacing w:after="0"/>
      </w:pPr>
    </w:p>
    <w:p w14:paraId="3259877D" w14:textId="3BFFEFC5" w:rsidR="0025264D" w:rsidRPr="001C5828" w:rsidRDefault="003B3C5A" w:rsidP="0025264D">
      <w:pPr>
        <w:spacing w:after="0"/>
        <w:rPr>
          <w:b/>
          <w:rPrChange w:id="149" w:author="Stephen Michell" w:date="2019-11-08T12:29:00Z">
            <w:rPr>
              <w:b/>
              <w:u w:val="single"/>
            </w:rPr>
          </w:rPrChange>
        </w:rPr>
      </w:pPr>
      <w:r w:rsidRPr="001C5828">
        <w:rPr>
          <w:b/>
          <w:rPrChange w:id="150" w:author="Stephen Michell" w:date="2019-11-08T12:29:00Z">
            <w:rPr>
              <w:b/>
              <w:u w:val="single"/>
            </w:rPr>
          </w:rPrChange>
        </w:rPr>
        <w:t>3.1.20</w:t>
      </w:r>
    </w:p>
    <w:p w14:paraId="27B3850B" w14:textId="77777777" w:rsidR="0025264D" w:rsidRPr="008216A7" w:rsidRDefault="0025264D" w:rsidP="0025264D">
      <w:pPr>
        <w:spacing w:after="0"/>
        <w:rPr>
          <w:del w:id="151" w:author="Stephen Michell" w:date="2019-11-08T12:29:00Z"/>
          <w:b/>
          <w:u w:val="single"/>
        </w:rPr>
      </w:pPr>
    </w:p>
    <w:p w14:paraId="3FD15962" w14:textId="2D03BA5C" w:rsidR="00906243" w:rsidRDefault="00DE0622" w:rsidP="0025264D">
      <w:pPr>
        <w:spacing w:after="0"/>
      </w:pPr>
      <w:r w:rsidRPr="001C5828">
        <w:rPr>
          <w:b/>
          <w:rPrChange w:id="152" w:author="Stephen Michell" w:date="2019-11-08T12:29:00Z">
            <w:rPr>
              <w:b/>
              <w:u w:val="single"/>
            </w:rPr>
          </w:rPrChange>
        </w:rPr>
        <w:t>parameter</w:t>
      </w:r>
      <w:del w:id="153" w:author="Stephen Michell" w:date="2019-11-08T12:29:00Z">
        <w:r>
          <w:delText>:</w:delText>
        </w:r>
        <w:r w:rsidR="00743E20">
          <w:delText xml:space="preserve"> </w:delText>
        </w:r>
        <w:r w:rsidR="003127DB">
          <w:rPr>
            <w:lang w:val="en-CA"/>
          </w:rPr>
          <w:fldChar w:fldCharType="begin"/>
        </w:r>
        <w:r w:rsidR="003127DB">
          <w:delInstrText>XE "</w:delInstrText>
        </w:r>
        <w:r w:rsidR="003127DB">
          <w:rPr>
            <w:lang w:bidi="en-US"/>
          </w:rPr>
          <w:delInstrText>parameter</w:delInstrText>
        </w:r>
        <w:r w:rsidR="003127DB">
          <w:delInstrText>"</w:delInstrText>
        </w:r>
        <w:r w:rsidR="003127DB">
          <w:rPr>
            <w:lang w:val="en-CA"/>
          </w:rPr>
          <w:fldChar w:fldCharType="end"/>
        </w:r>
      </w:del>
      <w:ins w:id="154" w:author="Stephen Michell" w:date="2019-11-08T12:29:00Z">
        <w:r w:rsidR="00F06274">
          <w:t xml:space="preserve"> </w:t>
        </w:r>
      </w:ins>
    </w:p>
    <w:p w14:paraId="17ED508C" w14:textId="1F5CA57A" w:rsidR="00DE0622" w:rsidRDefault="00743E20" w:rsidP="0025264D">
      <w:pPr>
        <w:spacing w:after="0"/>
      </w:pPr>
      <w:r w:rsidRPr="00743E20">
        <w:t xml:space="preserve">actual argument, </w:t>
      </w:r>
      <w:r w:rsidR="00755EE4" w:rsidRPr="00743E20">
        <w:t xml:space="preserve">argument, </w:t>
      </w:r>
      <w:r w:rsidR="00906243">
        <w:t xml:space="preserve">or </w:t>
      </w:r>
      <w:r w:rsidRPr="00743E20">
        <w:t>formal parameter</w:t>
      </w:r>
    </w:p>
    <w:p w14:paraId="1B3CB3B5" w14:textId="77777777" w:rsidR="0025264D" w:rsidRDefault="0025264D" w:rsidP="0025264D">
      <w:pPr>
        <w:spacing w:after="0"/>
      </w:pPr>
    </w:p>
    <w:p w14:paraId="3E0186EB" w14:textId="649E25D1" w:rsidR="0025264D" w:rsidRPr="001C5828" w:rsidRDefault="003B3C5A" w:rsidP="0025264D">
      <w:pPr>
        <w:spacing w:after="0"/>
        <w:rPr>
          <w:b/>
          <w:rPrChange w:id="155" w:author="Stephen Michell" w:date="2019-11-08T12:29:00Z">
            <w:rPr>
              <w:b/>
              <w:u w:val="single"/>
            </w:rPr>
          </w:rPrChange>
        </w:rPr>
      </w:pPr>
      <w:r w:rsidRPr="001C5828">
        <w:rPr>
          <w:b/>
          <w:rPrChange w:id="156" w:author="Stephen Michell" w:date="2019-11-08T12:29:00Z">
            <w:rPr>
              <w:b/>
              <w:u w:val="single"/>
            </w:rPr>
          </w:rPrChange>
        </w:rPr>
        <w:t>3.1.21</w:t>
      </w:r>
    </w:p>
    <w:p w14:paraId="03111A37" w14:textId="77777777" w:rsidR="0025264D" w:rsidRPr="008216A7" w:rsidRDefault="0025264D" w:rsidP="0025264D">
      <w:pPr>
        <w:spacing w:after="0"/>
        <w:rPr>
          <w:del w:id="157" w:author="Stephen Michell" w:date="2019-11-08T12:29:00Z"/>
          <w:b/>
          <w:u w:val="single"/>
        </w:rPr>
      </w:pPr>
    </w:p>
    <w:p w14:paraId="3B6F2F46" w14:textId="42276BB3" w:rsidR="00906243" w:rsidRDefault="00DE0622" w:rsidP="0025264D">
      <w:pPr>
        <w:spacing w:after="0"/>
      </w:pPr>
      <w:r w:rsidRPr="001C5828">
        <w:rPr>
          <w:b/>
          <w:rPrChange w:id="158" w:author="Stephen Michell" w:date="2019-11-08T12:29:00Z">
            <w:rPr>
              <w:b/>
              <w:u w:val="single"/>
            </w:rPr>
          </w:rPrChange>
        </w:rPr>
        <w:t>recommended practice</w:t>
      </w:r>
      <w:del w:id="159" w:author="Stephen Michell" w:date="2019-11-08T12:29:00Z">
        <w:r>
          <w:delText>:</w:delText>
        </w:r>
        <w:r w:rsidR="00B40A7D">
          <w:delText xml:space="preserve"> </w:delText>
        </w:r>
        <w:r w:rsidR="003127DB">
          <w:rPr>
            <w:lang w:val="en-CA"/>
          </w:rPr>
          <w:fldChar w:fldCharType="begin"/>
        </w:r>
        <w:r w:rsidR="003127DB">
          <w:delInstrText>XE "</w:delInstrText>
        </w:r>
        <w:r w:rsidR="003127DB">
          <w:rPr>
            <w:lang w:bidi="en-US"/>
          </w:rPr>
          <w:delInstrText>recommended practice</w:delInstrText>
        </w:r>
        <w:r w:rsidR="003127DB">
          <w:delInstrText>"</w:delInstrText>
        </w:r>
        <w:r w:rsidR="003127DB">
          <w:rPr>
            <w:lang w:val="en-CA"/>
          </w:rPr>
          <w:fldChar w:fldCharType="end"/>
        </w:r>
      </w:del>
      <w:ins w:id="160" w:author="Stephen Michell" w:date="2019-11-08T12:29:00Z">
        <w:r w:rsidR="00F06274">
          <w:t xml:space="preserve"> </w:t>
        </w:r>
      </w:ins>
    </w:p>
    <w:p w14:paraId="253FC763" w14:textId="33816EA3" w:rsidR="00DE0622" w:rsidRDefault="00B40A7D" w:rsidP="0025264D">
      <w:pPr>
        <w:spacing w:after="0"/>
      </w:pPr>
      <w:r>
        <w:t>specifi</w:t>
      </w:r>
      <w:r w:rsidR="00DE0622">
        <w:t>cation that is strongly recommended as being in keeping with the intent of the C Standard, but that may be impractical for some implementations</w:t>
      </w:r>
    </w:p>
    <w:p w14:paraId="40A4DA35" w14:textId="77777777" w:rsidR="00906243" w:rsidRDefault="00906243" w:rsidP="0025264D">
      <w:pPr>
        <w:spacing w:after="0"/>
      </w:pPr>
    </w:p>
    <w:p w14:paraId="2021EEB5" w14:textId="221DA72F" w:rsidR="00906243" w:rsidRPr="001C5828" w:rsidRDefault="003B3C5A" w:rsidP="0025264D">
      <w:pPr>
        <w:spacing w:after="0"/>
        <w:rPr>
          <w:b/>
          <w:rPrChange w:id="161" w:author="Stephen Michell" w:date="2019-11-08T12:29:00Z">
            <w:rPr>
              <w:b/>
              <w:u w:val="single"/>
            </w:rPr>
          </w:rPrChange>
        </w:rPr>
      </w:pPr>
      <w:r w:rsidRPr="001C5828">
        <w:rPr>
          <w:b/>
          <w:rPrChange w:id="162" w:author="Stephen Michell" w:date="2019-11-08T12:29:00Z">
            <w:rPr>
              <w:b/>
              <w:u w:val="single"/>
            </w:rPr>
          </w:rPrChange>
        </w:rPr>
        <w:t>3.1.22</w:t>
      </w:r>
    </w:p>
    <w:p w14:paraId="7D5B82F3" w14:textId="77777777" w:rsidR="00906243" w:rsidRPr="008216A7" w:rsidRDefault="00906243" w:rsidP="0025264D">
      <w:pPr>
        <w:spacing w:after="0"/>
        <w:rPr>
          <w:del w:id="163" w:author="Stephen Michell" w:date="2019-11-08T12:29:00Z"/>
          <w:b/>
          <w:u w:val="single"/>
        </w:rPr>
      </w:pPr>
    </w:p>
    <w:p w14:paraId="5646A178" w14:textId="3ABB9BB7" w:rsidR="00906243" w:rsidRPr="00F06274" w:rsidRDefault="00DE0622" w:rsidP="0025264D">
      <w:pPr>
        <w:spacing w:after="0"/>
      </w:pPr>
      <w:r w:rsidRPr="001C5828">
        <w:rPr>
          <w:b/>
          <w:rPrChange w:id="164" w:author="Stephen Michell" w:date="2019-11-08T12:29:00Z">
            <w:rPr>
              <w:b/>
              <w:u w:val="single"/>
            </w:rPr>
          </w:rPrChange>
        </w:rPr>
        <w:t>runtime-constraint</w:t>
      </w:r>
      <w:del w:id="165" w:author="Stephen Michell" w:date="2019-11-08T12:29:00Z">
        <w:r>
          <w:delText>:</w:delText>
        </w:r>
        <w:r w:rsidR="00B40A7D">
          <w:delText xml:space="preserve"> </w:delText>
        </w:r>
      </w:del>
      <w:r w:rsidR="003127DB" w:rsidRPr="00F06274">
        <w:rPr>
          <w:lang w:val="en-CA"/>
        </w:rPr>
        <w:fldChar w:fldCharType="begin"/>
      </w:r>
      <w:r w:rsidR="003127DB" w:rsidRPr="00F06274">
        <w:instrText>XE "</w:instrText>
      </w:r>
      <w:r w:rsidR="003127DB" w:rsidRPr="00F06274">
        <w:rPr>
          <w:lang w:bidi="en-US"/>
        </w:rPr>
        <w:instrText>runtime constraint</w:instrText>
      </w:r>
      <w:r w:rsidR="003127DB" w:rsidRPr="00F06274">
        <w:instrText>"</w:instrText>
      </w:r>
      <w:r w:rsidR="003127DB" w:rsidRPr="00F06274">
        <w:rPr>
          <w:lang w:val="en-CA"/>
        </w:rPr>
        <w:fldChar w:fldCharType="end"/>
      </w:r>
    </w:p>
    <w:p w14:paraId="1AD0F1E4" w14:textId="11F048A4" w:rsidR="00DE0622" w:rsidRDefault="00DE0622" w:rsidP="0025264D">
      <w:pPr>
        <w:spacing w:after="0"/>
      </w:pPr>
      <w:r>
        <w:t>requirement on a program when calling a library function</w:t>
      </w:r>
    </w:p>
    <w:p w14:paraId="31501F8D" w14:textId="77777777" w:rsidR="00906243" w:rsidRDefault="00906243" w:rsidP="0025264D">
      <w:pPr>
        <w:spacing w:after="0"/>
      </w:pPr>
    </w:p>
    <w:p w14:paraId="66EAF8B8" w14:textId="66A36AE6" w:rsidR="00BF1851" w:rsidRPr="001C5828" w:rsidRDefault="003B3C5A" w:rsidP="0025264D">
      <w:pPr>
        <w:spacing w:after="0"/>
        <w:rPr>
          <w:b/>
          <w:rPrChange w:id="166" w:author="Stephen Michell" w:date="2019-11-08T12:29:00Z">
            <w:rPr>
              <w:b/>
              <w:u w:val="single"/>
            </w:rPr>
          </w:rPrChange>
        </w:rPr>
      </w:pPr>
      <w:r w:rsidRPr="001C5828">
        <w:rPr>
          <w:b/>
          <w:rPrChange w:id="167" w:author="Stephen Michell" w:date="2019-11-08T12:29:00Z">
            <w:rPr>
              <w:b/>
              <w:u w:val="single"/>
            </w:rPr>
          </w:rPrChange>
        </w:rPr>
        <w:t>3.1.23</w:t>
      </w:r>
    </w:p>
    <w:p w14:paraId="4A5183A3" w14:textId="77777777" w:rsidR="00BF1851" w:rsidRDefault="00BF1851" w:rsidP="0025264D">
      <w:pPr>
        <w:spacing w:after="0"/>
        <w:rPr>
          <w:del w:id="168" w:author="Stephen Michell" w:date="2019-11-08T12:29:00Z"/>
          <w:b/>
          <w:u w:val="single"/>
        </w:rPr>
      </w:pPr>
    </w:p>
    <w:p w14:paraId="506E739C" w14:textId="3433DAFC" w:rsidR="00BF1851" w:rsidRPr="001C5828" w:rsidRDefault="005D6F62" w:rsidP="0025264D">
      <w:pPr>
        <w:spacing w:after="0"/>
        <w:rPr>
          <w:b/>
          <w:rPrChange w:id="169" w:author="Stephen Michell" w:date="2019-11-08T12:29:00Z">
            <w:rPr>
              <w:b/>
              <w:u w:val="single"/>
            </w:rPr>
          </w:rPrChange>
        </w:rPr>
      </w:pPr>
      <w:r w:rsidRPr="001C5828">
        <w:rPr>
          <w:b/>
          <w:rPrChange w:id="170" w:author="Stephen Michell" w:date="2019-11-08T12:29:00Z">
            <w:rPr>
              <w:b/>
              <w:u w:val="single"/>
            </w:rPr>
          </w:rPrChange>
        </w:rPr>
        <w:t>s</w:t>
      </w:r>
      <w:r w:rsidR="00BF1851" w:rsidRPr="001C5828">
        <w:rPr>
          <w:b/>
          <w:rPrChange w:id="171" w:author="Stephen Michell" w:date="2019-11-08T12:29:00Z">
            <w:rPr>
              <w:b/>
              <w:u w:val="single"/>
            </w:rPr>
          </w:rPrChange>
        </w:rPr>
        <w:t>equence point</w:t>
      </w:r>
      <w:del w:id="172" w:author="Stephen Michell" w:date="2019-11-08T12:29:00Z">
        <w:r w:rsidR="003127DB">
          <w:rPr>
            <w:b/>
            <w:u w:val="single"/>
          </w:rPr>
          <w:delText xml:space="preserve">: </w:delText>
        </w:r>
        <w:r w:rsidR="003127DB">
          <w:rPr>
            <w:lang w:val="en-CA"/>
          </w:rPr>
          <w:fldChar w:fldCharType="begin"/>
        </w:r>
        <w:r w:rsidR="003127DB">
          <w:delInstrText>XE "</w:delInstrText>
        </w:r>
        <w:r w:rsidR="003127DB">
          <w:rPr>
            <w:lang w:bidi="en-US"/>
          </w:rPr>
          <w:delInstrText>sequence point</w:delInstrText>
        </w:r>
        <w:r w:rsidR="003127DB">
          <w:delInstrText>"</w:delInstrText>
        </w:r>
        <w:r w:rsidR="003127DB">
          <w:rPr>
            <w:lang w:val="en-CA"/>
          </w:rPr>
          <w:fldChar w:fldCharType="end"/>
        </w:r>
      </w:del>
      <w:ins w:id="173" w:author="Stephen Michell" w:date="2019-11-08T12:29:00Z">
        <w:r w:rsidR="00F06274" w:rsidRPr="00F06274">
          <w:rPr>
            <w:b/>
          </w:rPr>
          <w:t xml:space="preserve"> </w:t>
        </w:r>
      </w:ins>
    </w:p>
    <w:p w14:paraId="419FD204" w14:textId="75E1271C" w:rsidR="00906243" w:rsidRDefault="00906243" w:rsidP="0025264D">
      <w:pPr>
        <w:spacing w:after="0"/>
        <w:rPr>
          <w:b/>
          <w:u w:val="single"/>
        </w:rPr>
      </w:pPr>
    </w:p>
    <w:p w14:paraId="59A6495E" w14:textId="349077E8" w:rsidR="00BF1851" w:rsidRPr="003B0013" w:rsidRDefault="00BF1851" w:rsidP="0025264D">
      <w:pPr>
        <w:spacing w:after="0"/>
      </w:pPr>
      <w:r w:rsidRPr="003B0013">
        <w:t>point in the language syntax where the compiler guarantees that all calculations and assignments required by the code preceding the sequence point are completed, before those following it are started</w:t>
      </w:r>
    </w:p>
    <w:p w14:paraId="2554DBBF" w14:textId="77777777" w:rsidR="00BF1851" w:rsidRDefault="00BF1851" w:rsidP="0025264D">
      <w:pPr>
        <w:spacing w:after="0"/>
        <w:rPr>
          <w:b/>
          <w:u w:val="single"/>
        </w:rPr>
      </w:pPr>
    </w:p>
    <w:p w14:paraId="38E92CFC" w14:textId="29702E90" w:rsidR="00BF1851" w:rsidRPr="003B0013" w:rsidRDefault="00BF1851" w:rsidP="00BF1851">
      <w:pPr>
        <w:spacing w:after="0"/>
        <w:ind w:left="426"/>
        <w:rPr>
          <w:lang w:val="en-GB"/>
        </w:rPr>
      </w:pPr>
      <w:r>
        <w:t xml:space="preserve">Note: The comma operator is a sequence point. </w:t>
      </w:r>
      <w:r w:rsidRPr="003B0013">
        <w:rPr>
          <w:lang w:val="en-GB"/>
        </w:rPr>
        <w:t xml:space="preserve">Hence </w:t>
      </w:r>
      <w:proofErr w:type="gramStart"/>
      <w:r w:rsidRPr="003B0013">
        <w:rPr>
          <w:lang w:val="en-GB"/>
        </w:rPr>
        <w:t xml:space="preserve">in  </w:t>
      </w:r>
      <w:r w:rsidRPr="008D55D7">
        <w:rPr>
          <w:rFonts w:ascii="Courier New" w:hAnsi="Courier New" w:cs="Courier New"/>
          <w:sz w:val="20"/>
          <w:lang w:val="en-GB"/>
        </w:rPr>
        <w:t>A</w:t>
      </w:r>
      <w:proofErr w:type="gramEnd"/>
      <w:r w:rsidRPr="008D55D7">
        <w:rPr>
          <w:rFonts w:ascii="Courier New" w:hAnsi="Courier New" w:cs="Courier New"/>
          <w:sz w:val="20"/>
          <w:lang w:val="en-GB"/>
        </w:rPr>
        <w:t>, B;</w:t>
      </w:r>
      <w:r w:rsidRPr="008D55D7">
        <w:rPr>
          <w:sz w:val="20"/>
          <w:lang w:val="en-GB"/>
        </w:rPr>
        <w:t xml:space="preserve">  </w:t>
      </w:r>
      <w:r w:rsidRPr="003B0013">
        <w:rPr>
          <w:lang w:val="en-GB"/>
        </w:rPr>
        <w:t xml:space="preserve">all </w:t>
      </w:r>
      <w:r w:rsidRPr="003B0013">
        <w:t>calculations and assignments required by</w:t>
      </w:r>
      <w:r w:rsidR="003B0013">
        <w:t xml:space="preserve"> sub-expression </w:t>
      </w:r>
      <w:r w:rsidR="003B0013" w:rsidRPr="008D55D7">
        <w:rPr>
          <w:rFonts w:ascii="Courier New" w:hAnsi="Courier New" w:cs="Courier New"/>
          <w:sz w:val="20"/>
        </w:rPr>
        <w:t>A</w:t>
      </w:r>
      <w:r w:rsidR="003B0013">
        <w:t xml:space="preserve"> are completed before any required by </w:t>
      </w:r>
      <w:r w:rsidR="003B0013" w:rsidRPr="008D55D7">
        <w:rPr>
          <w:rFonts w:ascii="Courier New" w:hAnsi="Courier New" w:cs="Courier New"/>
          <w:sz w:val="20"/>
        </w:rPr>
        <w:t>B</w:t>
      </w:r>
      <w:r w:rsidR="003B0013">
        <w:t xml:space="preserve"> are started.</w:t>
      </w:r>
    </w:p>
    <w:p w14:paraId="399C3A6B" w14:textId="77777777" w:rsidR="00BF1851" w:rsidRPr="003B0013" w:rsidRDefault="00BF1851" w:rsidP="0025264D">
      <w:pPr>
        <w:spacing w:after="0"/>
        <w:rPr>
          <w:b/>
          <w:u w:val="single"/>
          <w:lang w:val="en-GB"/>
        </w:rPr>
      </w:pPr>
    </w:p>
    <w:p w14:paraId="7CC87310" w14:textId="0C722A35" w:rsidR="00BF1851" w:rsidRPr="001C5828" w:rsidRDefault="00BF1851" w:rsidP="0025264D">
      <w:pPr>
        <w:spacing w:after="0"/>
        <w:rPr>
          <w:b/>
          <w:rPrChange w:id="174" w:author="Stephen Michell" w:date="2019-11-08T12:29:00Z">
            <w:rPr>
              <w:b/>
              <w:u w:val="single"/>
            </w:rPr>
          </w:rPrChange>
        </w:rPr>
      </w:pPr>
      <w:r w:rsidRPr="001C5828">
        <w:rPr>
          <w:b/>
          <w:rPrChange w:id="175" w:author="Stephen Michell" w:date="2019-11-08T12:29:00Z">
            <w:rPr>
              <w:b/>
              <w:u w:val="single"/>
            </w:rPr>
          </w:rPrChange>
        </w:rPr>
        <w:t>3.1.24</w:t>
      </w:r>
    </w:p>
    <w:p w14:paraId="4464B60F" w14:textId="77777777" w:rsidR="00BF1851" w:rsidRDefault="00BF1851" w:rsidP="0025264D">
      <w:pPr>
        <w:spacing w:after="0"/>
        <w:rPr>
          <w:del w:id="176" w:author="Stephen Michell" w:date="2019-11-08T12:29:00Z"/>
          <w:b/>
          <w:u w:val="single"/>
        </w:rPr>
      </w:pPr>
    </w:p>
    <w:p w14:paraId="5F1D003F" w14:textId="66A94659" w:rsidR="00906243" w:rsidRPr="00F06274" w:rsidRDefault="00743E20" w:rsidP="0025264D">
      <w:pPr>
        <w:spacing w:after="0"/>
      </w:pPr>
      <w:r w:rsidRPr="001C5828">
        <w:rPr>
          <w:b/>
          <w:rPrChange w:id="177" w:author="Stephen Michell" w:date="2019-11-08T12:29:00Z">
            <w:rPr>
              <w:b/>
              <w:u w:val="single"/>
            </w:rPr>
          </w:rPrChange>
        </w:rPr>
        <w:t>single-byte character</w:t>
      </w:r>
      <w:del w:id="178" w:author="Stephen Michell" w:date="2019-11-08T12:29:00Z">
        <w:r>
          <w:delText xml:space="preserve">: </w:delText>
        </w:r>
      </w:del>
      <w:r w:rsidR="00D37F96" w:rsidRPr="00F06274">
        <w:rPr>
          <w:lang w:val="en-CA"/>
        </w:rPr>
        <w:fldChar w:fldCharType="begin"/>
      </w:r>
      <w:r w:rsidR="00D37F96" w:rsidRPr="00F06274">
        <w:instrText>XE "</w:instrText>
      </w:r>
      <w:r w:rsidR="00D37F96" w:rsidRPr="00F06274">
        <w:rPr>
          <w:lang w:bidi="en-US"/>
        </w:rPr>
        <w:instrText>single-byte character</w:instrText>
      </w:r>
      <w:r w:rsidR="00D37F96" w:rsidRPr="00F06274">
        <w:instrText>"</w:instrText>
      </w:r>
      <w:r w:rsidR="00D37F96" w:rsidRPr="00F06274">
        <w:rPr>
          <w:lang w:val="en-CA"/>
        </w:rPr>
        <w:fldChar w:fldCharType="end"/>
      </w:r>
      <w:r w:rsidR="00CD7AAC" w:rsidRPr="00F06274">
        <w:rPr>
          <w:lang w:val="en-CA"/>
        </w:rPr>
        <w:fldChar w:fldCharType="begin"/>
      </w:r>
      <w:r w:rsidR="00CD7AAC" w:rsidRPr="00F06274">
        <w:instrText>XE "</w:instrText>
      </w:r>
      <w:r w:rsidR="005E28E2" w:rsidRPr="00F06274">
        <w:rPr>
          <w:lang w:bidi="en-US"/>
        </w:rPr>
        <w:instrText>character:</w:instrText>
      </w:r>
      <w:r w:rsidR="00CD7AAC" w:rsidRPr="00F06274">
        <w:rPr>
          <w:lang w:bidi="en-US"/>
        </w:rPr>
        <w:instrText xml:space="preserve"> single-byte</w:instrText>
      </w:r>
      <w:r w:rsidR="00CD7AAC" w:rsidRPr="00F06274">
        <w:instrText>"</w:instrText>
      </w:r>
      <w:r w:rsidR="00CD7AAC" w:rsidRPr="00F06274">
        <w:rPr>
          <w:lang w:val="en-CA"/>
        </w:rPr>
        <w:fldChar w:fldCharType="end"/>
      </w:r>
    </w:p>
    <w:p w14:paraId="442F1CB9" w14:textId="31844E50" w:rsidR="00743E20" w:rsidRDefault="00743E20" w:rsidP="0025264D">
      <w:pPr>
        <w:spacing w:after="0"/>
      </w:pPr>
      <w:r>
        <w:t>bit representation that fits in a byte</w:t>
      </w:r>
    </w:p>
    <w:p w14:paraId="6233398D" w14:textId="77777777" w:rsidR="00906243" w:rsidRDefault="00906243" w:rsidP="0025264D">
      <w:pPr>
        <w:spacing w:after="0"/>
      </w:pPr>
    </w:p>
    <w:p w14:paraId="2C6E3201" w14:textId="42FDE8C7" w:rsidR="00906243" w:rsidRPr="001C5828" w:rsidRDefault="003B3C5A" w:rsidP="0025264D">
      <w:pPr>
        <w:spacing w:after="0"/>
        <w:rPr>
          <w:b/>
          <w:rPrChange w:id="179" w:author="Stephen Michell" w:date="2019-11-08T12:29:00Z">
            <w:rPr>
              <w:b/>
              <w:u w:val="single"/>
            </w:rPr>
          </w:rPrChange>
        </w:rPr>
      </w:pPr>
      <w:r w:rsidRPr="001C5828">
        <w:rPr>
          <w:b/>
          <w:rPrChange w:id="180" w:author="Stephen Michell" w:date="2019-11-08T12:29:00Z">
            <w:rPr>
              <w:b/>
              <w:u w:val="single"/>
            </w:rPr>
          </w:rPrChange>
        </w:rPr>
        <w:t>3.1.2</w:t>
      </w:r>
      <w:r w:rsidR="00BF1851" w:rsidRPr="001C5828">
        <w:rPr>
          <w:b/>
          <w:rPrChange w:id="181" w:author="Stephen Michell" w:date="2019-11-08T12:29:00Z">
            <w:rPr>
              <w:b/>
              <w:u w:val="single"/>
            </w:rPr>
          </w:rPrChange>
        </w:rPr>
        <w:t>5</w:t>
      </w:r>
    </w:p>
    <w:p w14:paraId="06FCA990" w14:textId="77777777" w:rsidR="00906243" w:rsidRPr="008216A7" w:rsidRDefault="00906243" w:rsidP="0025264D">
      <w:pPr>
        <w:spacing w:after="0"/>
        <w:rPr>
          <w:del w:id="182" w:author="Stephen Michell" w:date="2019-11-08T12:29:00Z"/>
          <w:b/>
          <w:u w:val="single"/>
        </w:rPr>
      </w:pPr>
    </w:p>
    <w:p w14:paraId="6164BA71" w14:textId="2601BC00" w:rsidR="00906243" w:rsidRDefault="00755EE4" w:rsidP="0025264D">
      <w:pPr>
        <w:spacing w:after="0"/>
      </w:pPr>
      <w:r w:rsidRPr="001C5828">
        <w:rPr>
          <w:b/>
          <w:rPrChange w:id="183" w:author="Stephen Michell" w:date="2019-11-08T12:29:00Z">
            <w:rPr>
              <w:b/>
              <w:u w:val="single"/>
            </w:rPr>
          </w:rPrChange>
        </w:rPr>
        <w:t>trap representation</w:t>
      </w:r>
      <w:del w:id="184" w:author="Stephen Michell" w:date="2019-11-08T12:29:00Z">
        <w:r>
          <w:delText xml:space="preserve">: </w:delText>
        </w:r>
        <w:r w:rsidR="00D37F96">
          <w:rPr>
            <w:lang w:val="en-CA"/>
          </w:rPr>
          <w:fldChar w:fldCharType="begin"/>
        </w:r>
        <w:r w:rsidR="00D37F96">
          <w:delInstrText>XE "</w:delInstrText>
        </w:r>
        <w:r w:rsidR="00D37F96">
          <w:rPr>
            <w:lang w:bidi="en-US"/>
          </w:rPr>
          <w:delInstrText>trap representation</w:delInstrText>
        </w:r>
        <w:r w:rsidR="00D37F96">
          <w:delInstrText>"</w:delInstrText>
        </w:r>
        <w:r w:rsidR="00D37F96">
          <w:rPr>
            <w:lang w:val="en-CA"/>
          </w:rPr>
          <w:fldChar w:fldCharType="end"/>
        </w:r>
      </w:del>
      <w:ins w:id="185" w:author="Stephen Michell" w:date="2019-11-08T12:29:00Z">
        <w:r w:rsidR="00F06274">
          <w:t xml:space="preserve"> </w:t>
        </w:r>
      </w:ins>
    </w:p>
    <w:p w14:paraId="119C56D8" w14:textId="61EF3CEB" w:rsidR="00755EE4" w:rsidRDefault="00755EE4" w:rsidP="0025264D">
      <w:pPr>
        <w:spacing w:after="0"/>
      </w:pPr>
      <w:r>
        <w:t>object representation that need not represent a value of the object type</w:t>
      </w:r>
    </w:p>
    <w:p w14:paraId="0B7B2CAA" w14:textId="77777777" w:rsidR="00906243" w:rsidRDefault="00906243" w:rsidP="0025264D">
      <w:pPr>
        <w:spacing w:after="0"/>
      </w:pPr>
    </w:p>
    <w:p w14:paraId="261953EC" w14:textId="4D9F3DA6" w:rsidR="00906243" w:rsidRPr="001C5828" w:rsidRDefault="003B3C5A" w:rsidP="0025264D">
      <w:pPr>
        <w:spacing w:after="0"/>
        <w:rPr>
          <w:b/>
          <w:rPrChange w:id="186" w:author="Stephen Michell" w:date="2019-11-08T12:29:00Z">
            <w:rPr>
              <w:b/>
              <w:u w:val="single"/>
            </w:rPr>
          </w:rPrChange>
        </w:rPr>
      </w:pPr>
      <w:r w:rsidRPr="001C5828">
        <w:rPr>
          <w:b/>
          <w:rPrChange w:id="187" w:author="Stephen Michell" w:date="2019-11-08T12:29:00Z">
            <w:rPr>
              <w:b/>
              <w:u w:val="single"/>
            </w:rPr>
          </w:rPrChange>
        </w:rPr>
        <w:t>3.1.2</w:t>
      </w:r>
      <w:r w:rsidR="00BF1851" w:rsidRPr="001C5828">
        <w:rPr>
          <w:b/>
          <w:rPrChange w:id="188" w:author="Stephen Michell" w:date="2019-11-08T12:29:00Z">
            <w:rPr>
              <w:b/>
              <w:u w:val="single"/>
            </w:rPr>
          </w:rPrChange>
        </w:rPr>
        <w:t>6</w:t>
      </w:r>
    </w:p>
    <w:p w14:paraId="2B9618CE" w14:textId="77777777" w:rsidR="00906243" w:rsidRPr="008216A7" w:rsidRDefault="00906243" w:rsidP="0025264D">
      <w:pPr>
        <w:spacing w:after="0"/>
        <w:rPr>
          <w:del w:id="189" w:author="Stephen Michell" w:date="2019-11-08T12:29:00Z"/>
          <w:b/>
          <w:u w:val="single"/>
        </w:rPr>
      </w:pPr>
    </w:p>
    <w:p w14:paraId="764B47C2" w14:textId="38425148" w:rsidR="00906243" w:rsidRDefault="00743E20" w:rsidP="0025264D">
      <w:pPr>
        <w:spacing w:after="0"/>
      </w:pPr>
      <w:r w:rsidRPr="001C5828">
        <w:rPr>
          <w:b/>
          <w:rPrChange w:id="190" w:author="Stephen Michell" w:date="2019-11-08T12:29:00Z">
            <w:rPr>
              <w:b/>
              <w:u w:val="single"/>
            </w:rPr>
          </w:rPrChange>
        </w:rPr>
        <w:t xml:space="preserve">undefined </w:t>
      </w:r>
      <w:proofErr w:type="spellStart"/>
      <w:r w:rsidRPr="001C5828">
        <w:rPr>
          <w:b/>
          <w:rPrChange w:id="191" w:author="Stephen Michell" w:date="2019-11-08T12:29:00Z">
            <w:rPr>
              <w:b/>
              <w:u w:val="single"/>
            </w:rPr>
          </w:rPrChange>
        </w:rPr>
        <w:t>behaviour</w:t>
      </w:r>
      <w:proofErr w:type="spellEnd"/>
      <w:del w:id="192" w:author="Stephen Michell" w:date="2019-11-08T12:29:00Z">
        <w:r>
          <w:delText>:</w:delText>
        </w:r>
        <w:r>
          <w:tab/>
        </w:r>
        <w:r w:rsidR="00C65958">
          <w:rPr>
            <w:lang w:val="en-CA"/>
          </w:rPr>
          <w:fldChar w:fldCharType="begin"/>
        </w:r>
        <w:r w:rsidR="00C65958">
          <w:delInstrText>XE "</w:delInstrText>
        </w:r>
        <w:r w:rsidR="00C65958">
          <w:rPr>
            <w:lang w:bidi="en-US"/>
          </w:rPr>
          <w:delInstrText xml:space="preserve">behaviour: </w:delInstrText>
        </w:r>
        <w:r w:rsidR="00C65958">
          <w:rPr>
            <w:u w:val="single"/>
          </w:rPr>
          <w:delInstrText>un</w:delInstrText>
        </w:r>
        <w:r w:rsidR="00C65958" w:rsidRPr="008A1B88">
          <w:rPr>
            <w:u w:val="single"/>
          </w:rPr>
          <w:delInstrText>defined behaviour</w:delInstrText>
        </w:r>
        <w:r w:rsidR="00C65958">
          <w:delInstrText xml:space="preserve"> "</w:delInstrText>
        </w:r>
        <w:r w:rsidR="00C65958">
          <w:rPr>
            <w:lang w:val="en-CA"/>
          </w:rPr>
          <w:fldChar w:fldCharType="end"/>
        </w:r>
        <w:r w:rsidR="00C65958">
          <w:rPr>
            <w:lang w:val="en-CA"/>
          </w:rPr>
          <w:fldChar w:fldCharType="begin"/>
        </w:r>
        <w:r w:rsidR="00C65958">
          <w:delInstrText>XE "</w:delInstrText>
        </w:r>
        <w:r w:rsidR="00C65958">
          <w:rPr>
            <w:lang w:bidi="en-US"/>
          </w:rPr>
          <w:delInstrText>un</w:delInstrText>
        </w:r>
        <w:r w:rsidR="00C65958" w:rsidRPr="008A1B88">
          <w:rPr>
            <w:u w:val="single"/>
          </w:rPr>
          <w:delInstrText xml:space="preserve">defined </w:delInstrText>
        </w:r>
        <w:r w:rsidR="00296DC0">
          <w:rPr>
            <w:u w:val="single"/>
          </w:rPr>
          <w:delInstrText xml:space="preserve">behavior </w:delInstrText>
        </w:r>
        <w:r w:rsidR="00C65958">
          <w:delInstrText>"</w:delInstrText>
        </w:r>
        <w:r w:rsidR="00C65958">
          <w:rPr>
            <w:lang w:val="en-CA"/>
          </w:rPr>
          <w:fldChar w:fldCharType="end"/>
        </w:r>
      </w:del>
      <w:ins w:id="193" w:author="Stephen Michell" w:date="2019-11-08T12:29:00Z">
        <w:r w:rsidR="00F06274">
          <w:t xml:space="preserve"> </w:t>
        </w:r>
      </w:ins>
    </w:p>
    <w:p w14:paraId="4C8DBEB6" w14:textId="686698F0" w:rsidR="00906243" w:rsidRDefault="00743E20" w:rsidP="0025264D">
      <w:pPr>
        <w:spacing w:after="0"/>
      </w:pPr>
      <w:r>
        <w:t>use of a non-portable or erroneous program construct or of erroneous data, for which the C standard imposes no requirements</w:t>
      </w:r>
    </w:p>
    <w:p w14:paraId="04B7CECB" w14:textId="77777777" w:rsidR="00906243" w:rsidRDefault="00906243" w:rsidP="0025264D">
      <w:pPr>
        <w:spacing w:after="0"/>
      </w:pPr>
    </w:p>
    <w:p w14:paraId="4A37EEDD" w14:textId="72BD2656" w:rsidR="00743E20" w:rsidRDefault="00906243" w:rsidP="00906243">
      <w:pPr>
        <w:spacing w:after="0"/>
        <w:ind w:left="426"/>
      </w:pPr>
      <w:r>
        <w:t xml:space="preserve">Note: </w:t>
      </w:r>
      <w:r w:rsidR="00743E20">
        <w:t xml:space="preserve">Undefined </w:t>
      </w:r>
      <w:proofErr w:type="spellStart"/>
      <w:r w:rsidR="00743E20">
        <w:t>behaviour</w:t>
      </w:r>
      <w:proofErr w:type="spellEnd"/>
      <w:r w:rsidR="00743E20">
        <w:t xml:space="preserve"> ranges from ignoring the situation completely with unpredictable results, to behaving during translation or program execution in a documented manner characteristic of the environment (with or without the issuance of a diagnostic message), to terminating a translation or execution (with the issuance of a diagnostic message).</w:t>
      </w:r>
      <w:r w:rsidR="006E1DE1">
        <w:t xml:space="preserve"> </w:t>
      </w:r>
      <w:r w:rsidR="005D6F62">
        <w:t>An example of</w:t>
      </w:r>
      <w:r w:rsidR="00743E20">
        <w:t xml:space="preserve"> undefined </w:t>
      </w:r>
      <w:proofErr w:type="spellStart"/>
      <w:r w:rsidR="00743E20">
        <w:t>behaviour</w:t>
      </w:r>
      <w:proofErr w:type="spellEnd"/>
      <w:r w:rsidR="00743E20">
        <w:t xml:space="preserve"> is the </w:t>
      </w:r>
      <w:proofErr w:type="spellStart"/>
      <w:r w:rsidR="00743E20">
        <w:t>behaviour</w:t>
      </w:r>
      <w:proofErr w:type="spellEnd"/>
      <w:r w:rsidR="00743E20">
        <w:t xml:space="preserve"> on integer overflow.</w:t>
      </w:r>
      <w:r w:rsidR="008D55D7">
        <w:t xml:space="preserve"> Undefined </w:t>
      </w:r>
      <w:proofErr w:type="spellStart"/>
      <w:r w:rsidR="008D55D7">
        <w:t>behaviours</w:t>
      </w:r>
      <w:proofErr w:type="spellEnd"/>
      <w:r w:rsidR="008D55D7">
        <w:t xml:space="preserve"> are listed in the C language standard, ISO/IEC 9899 Annex J.2.</w:t>
      </w:r>
      <w:r w:rsidR="0095734E">
        <w:t xml:space="preserve"> </w:t>
      </w:r>
    </w:p>
    <w:p w14:paraId="57315035" w14:textId="77777777" w:rsidR="00906243" w:rsidRDefault="00906243" w:rsidP="0025264D">
      <w:pPr>
        <w:spacing w:after="0"/>
      </w:pPr>
    </w:p>
    <w:p w14:paraId="3866D912" w14:textId="7B0AB17A" w:rsidR="00906243" w:rsidRPr="001C5828" w:rsidRDefault="003B3C5A" w:rsidP="0025264D">
      <w:pPr>
        <w:spacing w:after="0"/>
        <w:rPr>
          <w:b/>
          <w:rPrChange w:id="194" w:author="Stephen Michell" w:date="2019-11-08T12:29:00Z">
            <w:rPr>
              <w:b/>
              <w:u w:val="single"/>
            </w:rPr>
          </w:rPrChange>
        </w:rPr>
      </w:pPr>
      <w:r w:rsidRPr="001C5828">
        <w:rPr>
          <w:b/>
          <w:rPrChange w:id="195" w:author="Stephen Michell" w:date="2019-11-08T12:29:00Z">
            <w:rPr>
              <w:b/>
              <w:u w:val="single"/>
            </w:rPr>
          </w:rPrChange>
        </w:rPr>
        <w:t>3.1.2</w:t>
      </w:r>
      <w:r w:rsidR="00BF1851" w:rsidRPr="001C5828">
        <w:rPr>
          <w:b/>
          <w:rPrChange w:id="196" w:author="Stephen Michell" w:date="2019-11-08T12:29:00Z">
            <w:rPr>
              <w:b/>
              <w:u w:val="single"/>
            </w:rPr>
          </w:rPrChange>
        </w:rPr>
        <w:t>7</w:t>
      </w:r>
    </w:p>
    <w:p w14:paraId="633504B5" w14:textId="77777777" w:rsidR="00906243" w:rsidRPr="008216A7" w:rsidRDefault="00906243" w:rsidP="0025264D">
      <w:pPr>
        <w:spacing w:after="0"/>
        <w:rPr>
          <w:del w:id="197" w:author="Stephen Michell" w:date="2019-11-08T12:29:00Z"/>
          <w:b/>
          <w:u w:val="single"/>
        </w:rPr>
      </w:pPr>
    </w:p>
    <w:p w14:paraId="7E0FEFA4" w14:textId="04026D86" w:rsidR="00906243" w:rsidRDefault="00743E20" w:rsidP="0025264D">
      <w:pPr>
        <w:spacing w:after="0"/>
      </w:pPr>
      <w:r w:rsidRPr="001C5828">
        <w:rPr>
          <w:b/>
          <w:rPrChange w:id="198" w:author="Stephen Michell" w:date="2019-11-08T12:29:00Z">
            <w:rPr>
              <w:b/>
              <w:u w:val="single"/>
            </w:rPr>
          </w:rPrChange>
        </w:rPr>
        <w:t xml:space="preserve">unspecified </w:t>
      </w:r>
      <w:proofErr w:type="spellStart"/>
      <w:r w:rsidRPr="001C5828">
        <w:rPr>
          <w:b/>
          <w:rPrChange w:id="199" w:author="Stephen Michell" w:date="2019-11-08T12:29:00Z">
            <w:rPr>
              <w:b/>
              <w:u w:val="single"/>
            </w:rPr>
          </w:rPrChange>
        </w:rPr>
        <w:t>behaviour</w:t>
      </w:r>
      <w:proofErr w:type="spellEnd"/>
      <w:del w:id="200" w:author="Stephen Michell" w:date="2019-11-08T12:29:00Z">
        <w:r>
          <w:delText xml:space="preserve">: </w:delText>
        </w:r>
        <w:r w:rsidR="00C65958">
          <w:rPr>
            <w:lang w:val="en-CA"/>
          </w:rPr>
          <w:fldChar w:fldCharType="begin"/>
        </w:r>
        <w:r w:rsidR="00C65958">
          <w:delInstrText>XE "</w:delInstrText>
        </w:r>
        <w:r w:rsidR="00C65958">
          <w:rPr>
            <w:lang w:bidi="en-US"/>
          </w:rPr>
          <w:delInstrText xml:space="preserve">behaviour: </w:delInstrText>
        </w:r>
        <w:r w:rsidR="00C65958">
          <w:rPr>
            <w:u w:val="single"/>
          </w:rPr>
          <w:delInstrText>unspecified</w:delInstrText>
        </w:r>
        <w:r w:rsidR="00C65958" w:rsidRPr="008A1B88">
          <w:rPr>
            <w:u w:val="single"/>
          </w:rPr>
          <w:delInstrText xml:space="preserve"> behaviour</w:delInstrText>
        </w:r>
        <w:r w:rsidR="00C65958">
          <w:delInstrText xml:space="preserve"> "</w:delInstrText>
        </w:r>
        <w:r w:rsidR="00C65958">
          <w:rPr>
            <w:lang w:val="en-CA"/>
          </w:rPr>
          <w:fldChar w:fldCharType="end"/>
        </w:r>
        <w:r w:rsidR="00C65958">
          <w:rPr>
            <w:lang w:val="en-CA"/>
          </w:rPr>
          <w:delText xml:space="preserve"> </w:delText>
        </w:r>
        <w:r w:rsidR="00C65958">
          <w:rPr>
            <w:lang w:val="en-CA"/>
          </w:rPr>
          <w:fldChar w:fldCharType="begin"/>
        </w:r>
        <w:r w:rsidR="00C65958">
          <w:delInstrText>XE "</w:delInstrText>
        </w:r>
        <w:r w:rsidR="00C65958">
          <w:rPr>
            <w:lang w:bidi="en-US"/>
          </w:rPr>
          <w:delInstrText>unspecified</w:delInstrText>
        </w:r>
        <w:r w:rsidR="00C65958" w:rsidRPr="008A1B88">
          <w:rPr>
            <w:u w:val="single"/>
          </w:rPr>
          <w:delInstrText xml:space="preserve"> behaviour</w:delInstrText>
        </w:r>
        <w:r w:rsidR="00C65958">
          <w:delInstrText xml:space="preserve"> "</w:delInstrText>
        </w:r>
        <w:r w:rsidR="00C65958">
          <w:rPr>
            <w:lang w:val="en-CA"/>
          </w:rPr>
          <w:fldChar w:fldCharType="end"/>
        </w:r>
      </w:del>
      <w:ins w:id="201" w:author="Stephen Michell" w:date="2019-11-08T12:29:00Z">
        <w:r w:rsidR="00F06274">
          <w:t xml:space="preserve"> </w:t>
        </w:r>
      </w:ins>
    </w:p>
    <w:p w14:paraId="6F28AF7E" w14:textId="35F55BB2" w:rsidR="00906243" w:rsidRDefault="00743E20" w:rsidP="0025264D">
      <w:pPr>
        <w:spacing w:after="0"/>
      </w:pPr>
      <w:r>
        <w:t>use of an unspecified value</w:t>
      </w:r>
      <w:r w:rsidR="00B705CE">
        <w:rPr>
          <w:lang w:val="en-CA"/>
        </w:rPr>
        <w:fldChar w:fldCharType="begin"/>
      </w:r>
      <w:r w:rsidR="00B705CE">
        <w:instrText>XE "</w:instrText>
      </w:r>
      <w:r w:rsidR="00B705CE">
        <w:rPr>
          <w:lang w:bidi="en-US"/>
        </w:rPr>
        <w:instrText>unspecified value</w:instrText>
      </w:r>
      <w:r w:rsidR="00B705CE">
        <w:instrText>"</w:instrText>
      </w:r>
      <w:r w:rsidR="00B705CE">
        <w:rPr>
          <w:lang w:val="en-CA"/>
        </w:rPr>
        <w:fldChar w:fldCharType="end"/>
      </w:r>
      <w:r w:rsidR="00B705CE">
        <w:rPr>
          <w:lang w:val="en-CA"/>
        </w:rPr>
        <w:fldChar w:fldCharType="begin"/>
      </w:r>
      <w:r w:rsidR="00B705CE">
        <w:instrText>XE "</w:instrText>
      </w:r>
      <w:r w:rsidR="00B705CE">
        <w:rPr>
          <w:lang w:bidi="en-US"/>
        </w:rPr>
        <w:instrText>value: unspecified</w:instrText>
      </w:r>
      <w:r w:rsidR="00B705CE">
        <w:instrText>"</w:instrText>
      </w:r>
      <w:r w:rsidR="00B705CE">
        <w:rPr>
          <w:lang w:val="en-CA"/>
        </w:rPr>
        <w:fldChar w:fldCharType="end"/>
      </w:r>
      <w:r>
        <w:t xml:space="preserve">, or other </w:t>
      </w:r>
      <w:proofErr w:type="spellStart"/>
      <w:r>
        <w:t>behaviour</w:t>
      </w:r>
      <w:proofErr w:type="spellEnd"/>
      <w:r>
        <w:t xml:space="preserve"> where the C Standard provides two or more possibilities and imposes no further requirements on which is chosen in any instance</w:t>
      </w:r>
    </w:p>
    <w:p w14:paraId="55FB8169" w14:textId="77777777" w:rsidR="00906243" w:rsidRDefault="00906243" w:rsidP="00906243">
      <w:pPr>
        <w:spacing w:after="0"/>
        <w:ind w:left="426"/>
      </w:pPr>
    </w:p>
    <w:p w14:paraId="5ED3789D" w14:textId="2BA5787F" w:rsidR="00743E20" w:rsidRDefault="00906243" w:rsidP="00906243">
      <w:pPr>
        <w:spacing w:after="0"/>
        <w:ind w:left="426"/>
      </w:pPr>
      <w:r>
        <w:t xml:space="preserve">Note: </w:t>
      </w:r>
      <w:r w:rsidR="00743E20">
        <w:t xml:space="preserve">For example, unspecified </w:t>
      </w:r>
      <w:proofErr w:type="spellStart"/>
      <w:r w:rsidR="00743E20">
        <w:t>behaviour</w:t>
      </w:r>
      <w:proofErr w:type="spellEnd"/>
      <w:r w:rsidR="00743E20">
        <w:t xml:space="preserve"> is the order in which the arguments </w:t>
      </w:r>
      <w:r w:rsidR="008A5B04">
        <w:t xml:space="preserve">of </w:t>
      </w:r>
      <w:r w:rsidR="00743E20">
        <w:t>a function are evaluated.</w:t>
      </w:r>
      <w:r w:rsidR="008D55D7">
        <w:t xml:space="preserve"> Unspecified </w:t>
      </w:r>
      <w:proofErr w:type="spellStart"/>
      <w:r w:rsidR="008D55D7">
        <w:t>behaviours</w:t>
      </w:r>
      <w:proofErr w:type="spellEnd"/>
      <w:r w:rsidR="008D55D7">
        <w:t xml:space="preserve"> are listed in the C language standard, ISO/IEC 9899 Annex J.1.</w:t>
      </w:r>
    </w:p>
    <w:p w14:paraId="6CF68CFA" w14:textId="77777777" w:rsidR="00906243" w:rsidRDefault="00906243" w:rsidP="00906243">
      <w:pPr>
        <w:spacing w:after="0"/>
        <w:ind w:left="426"/>
      </w:pPr>
    </w:p>
    <w:p w14:paraId="32835590" w14:textId="64479F43" w:rsidR="00906243" w:rsidRPr="001C5828" w:rsidRDefault="003B3C5A" w:rsidP="0025264D">
      <w:pPr>
        <w:spacing w:after="0"/>
        <w:rPr>
          <w:b/>
          <w:rPrChange w:id="202" w:author="Stephen Michell" w:date="2019-11-08T12:29:00Z">
            <w:rPr>
              <w:b/>
              <w:u w:val="single"/>
            </w:rPr>
          </w:rPrChange>
        </w:rPr>
      </w:pPr>
      <w:r w:rsidRPr="001C5828">
        <w:rPr>
          <w:b/>
          <w:rPrChange w:id="203" w:author="Stephen Michell" w:date="2019-11-08T12:29:00Z">
            <w:rPr>
              <w:b/>
              <w:u w:val="single"/>
            </w:rPr>
          </w:rPrChange>
        </w:rPr>
        <w:t>3.1.2</w:t>
      </w:r>
      <w:r w:rsidR="00BF1851" w:rsidRPr="001C5828">
        <w:rPr>
          <w:b/>
          <w:rPrChange w:id="204" w:author="Stephen Michell" w:date="2019-11-08T12:29:00Z">
            <w:rPr>
              <w:b/>
              <w:u w:val="single"/>
            </w:rPr>
          </w:rPrChange>
        </w:rPr>
        <w:t>8</w:t>
      </w:r>
    </w:p>
    <w:p w14:paraId="6C305204" w14:textId="77777777" w:rsidR="00906243" w:rsidRPr="008216A7" w:rsidRDefault="00906243" w:rsidP="0025264D">
      <w:pPr>
        <w:spacing w:after="0"/>
        <w:rPr>
          <w:del w:id="205" w:author="Stephen Michell" w:date="2019-11-08T12:29:00Z"/>
          <w:b/>
          <w:u w:val="single"/>
        </w:rPr>
      </w:pPr>
    </w:p>
    <w:p w14:paraId="4E2E0940" w14:textId="14C76754" w:rsidR="00906243" w:rsidRDefault="00743E20" w:rsidP="0025264D">
      <w:pPr>
        <w:spacing w:after="0"/>
      </w:pPr>
      <w:r w:rsidRPr="001C5828">
        <w:rPr>
          <w:b/>
          <w:rPrChange w:id="206" w:author="Stephen Michell" w:date="2019-11-08T12:29:00Z">
            <w:rPr>
              <w:b/>
              <w:u w:val="single"/>
            </w:rPr>
          </w:rPrChange>
        </w:rPr>
        <w:t>unspecified value</w:t>
      </w:r>
      <w:del w:id="207" w:author="Stephen Michell" w:date="2019-11-08T12:29:00Z">
        <w:r>
          <w:delText xml:space="preserve">: </w:delText>
        </w:r>
        <w:r w:rsidR="00D37F96">
          <w:rPr>
            <w:lang w:val="en-CA"/>
          </w:rPr>
          <w:fldChar w:fldCharType="begin"/>
        </w:r>
        <w:r w:rsidR="00D37F96">
          <w:delInstrText>XE "</w:delInstrText>
        </w:r>
        <w:r w:rsidR="00D37F96">
          <w:rPr>
            <w:lang w:bidi="en-US"/>
          </w:rPr>
          <w:delInstrText>unspecified value</w:delInstrText>
        </w:r>
        <w:r w:rsidR="00D37F96">
          <w:delInstrText>"</w:delInstrText>
        </w:r>
        <w:r w:rsidR="00296DC0">
          <w:delInstrText xml:space="preserve"> </w:delInstrText>
        </w:r>
        <w:r w:rsidR="00D37F96">
          <w:rPr>
            <w:lang w:val="en-CA"/>
          </w:rPr>
          <w:fldChar w:fldCharType="end"/>
        </w:r>
        <w:r w:rsidR="00D37F96">
          <w:rPr>
            <w:lang w:val="en-CA"/>
          </w:rPr>
          <w:fldChar w:fldCharType="begin"/>
        </w:r>
        <w:r w:rsidR="00D37F96">
          <w:delInstrText>XE "</w:delInstrText>
        </w:r>
        <w:r w:rsidR="005E28E2">
          <w:rPr>
            <w:lang w:bidi="en-US"/>
          </w:rPr>
          <w:delInstrText>value:</w:delInstrText>
        </w:r>
        <w:r w:rsidR="00D37F96">
          <w:rPr>
            <w:lang w:bidi="en-US"/>
          </w:rPr>
          <w:delInstrText xml:space="preserve"> unspecified</w:delInstrText>
        </w:r>
        <w:r w:rsidR="00D37F96">
          <w:delInstrText>"</w:delInstrText>
        </w:r>
        <w:r w:rsidR="00D37F96">
          <w:rPr>
            <w:lang w:val="en-CA"/>
          </w:rPr>
          <w:fldChar w:fldCharType="end"/>
        </w:r>
      </w:del>
      <w:ins w:id="208" w:author="Stephen Michell" w:date="2019-11-08T12:29:00Z">
        <w:r w:rsidR="00F06274">
          <w:t xml:space="preserve"> </w:t>
        </w:r>
      </w:ins>
    </w:p>
    <w:p w14:paraId="3B9F5A63" w14:textId="4C02D62F" w:rsidR="00906243" w:rsidRDefault="00743E20" w:rsidP="0025264D">
      <w:pPr>
        <w:spacing w:after="0"/>
      </w:pPr>
      <w:r>
        <w:t>valid value of the relevant type where the C Standard imposes no requirements on which value is chosen in any instance</w:t>
      </w:r>
      <w:r w:rsidR="006E1DE1">
        <w:t xml:space="preserve"> </w:t>
      </w:r>
      <w:r>
        <w:t xml:space="preserve"> </w:t>
      </w:r>
    </w:p>
    <w:p w14:paraId="48E045DA" w14:textId="77777777" w:rsidR="00906243" w:rsidRDefault="00906243" w:rsidP="0025264D">
      <w:pPr>
        <w:spacing w:after="0"/>
      </w:pPr>
    </w:p>
    <w:p w14:paraId="12DEF671" w14:textId="17EFDC30" w:rsidR="00743E20" w:rsidRDefault="00906243" w:rsidP="00906243">
      <w:pPr>
        <w:spacing w:after="0"/>
        <w:ind w:left="426"/>
      </w:pPr>
      <w:r>
        <w:t xml:space="preserve">Note: </w:t>
      </w:r>
      <w:r w:rsidR="00743E20">
        <w:t>An unspecified value cannot be a trap representation.</w:t>
      </w:r>
    </w:p>
    <w:p w14:paraId="6F686446" w14:textId="77777777" w:rsidR="00906243" w:rsidRDefault="00906243" w:rsidP="0025264D">
      <w:pPr>
        <w:spacing w:after="0"/>
      </w:pPr>
    </w:p>
    <w:p w14:paraId="1EEDF7A9" w14:textId="5FDB5951" w:rsidR="00906243" w:rsidRPr="001C5828" w:rsidRDefault="003B3C5A" w:rsidP="0025264D">
      <w:pPr>
        <w:spacing w:after="0"/>
        <w:rPr>
          <w:b/>
          <w:rPrChange w:id="209" w:author="Stephen Michell" w:date="2019-11-08T12:29:00Z">
            <w:rPr>
              <w:b/>
              <w:u w:val="single"/>
            </w:rPr>
          </w:rPrChange>
        </w:rPr>
      </w:pPr>
      <w:r w:rsidRPr="001C5828">
        <w:rPr>
          <w:b/>
          <w:rPrChange w:id="210" w:author="Stephen Michell" w:date="2019-11-08T12:29:00Z">
            <w:rPr>
              <w:b/>
              <w:u w:val="single"/>
            </w:rPr>
          </w:rPrChange>
        </w:rPr>
        <w:t>3.1.2</w:t>
      </w:r>
      <w:r w:rsidR="00BF1851" w:rsidRPr="001C5828">
        <w:rPr>
          <w:b/>
          <w:rPrChange w:id="211" w:author="Stephen Michell" w:date="2019-11-08T12:29:00Z">
            <w:rPr>
              <w:b/>
              <w:u w:val="single"/>
            </w:rPr>
          </w:rPrChange>
        </w:rPr>
        <w:t>9</w:t>
      </w:r>
    </w:p>
    <w:p w14:paraId="40D3CF5E" w14:textId="77777777" w:rsidR="00906243" w:rsidRPr="008216A7" w:rsidRDefault="00906243" w:rsidP="0025264D">
      <w:pPr>
        <w:spacing w:after="0"/>
        <w:rPr>
          <w:del w:id="212" w:author="Stephen Michell" w:date="2019-11-08T12:29:00Z"/>
          <w:b/>
          <w:u w:val="single"/>
        </w:rPr>
      </w:pPr>
    </w:p>
    <w:p w14:paraId="4BC235B1" w14:textId="18C7186D" w:rsidR="0050317F" w:rsidRPr="00F06274" w:rsidRDefault="00755EE4" w:rsidP="0025264D">
      <w:pPr>
        <w:spacing w:after="0"/>
      </w:pPr>
      <w:r w:rsidRPr="001C5828">
        <w:rPr>
          <w:b/>
          <w:rPrChange w:id="213" w:author="Stephen Michell" w:date="2019-11-08T12:29:00Z">
            <w:rPr>
              <w:b/>
              <w:u w:val="single"/>
            </w:rPr>
          </w:rPrChange>
        </w:rPr>
        <w:t>value</w:t>
      </w:r>
      <w:del w:id="214" w:author="Stephen Michell" w:date="2019-11-08T12:29:00Z">
        <w:r>
          <w:delText xml:space="preserve">: </w:delText>
        </w:r>
      </w:del>
      <w:r w:rsidR="00D37F96" w:rsidRPr="00F06274">
        <w:rPr>
          <w:lang w:val="en-CA"/>
        </w:rPr>
        <w:fldChar w:fldCharType="begin"/>
      </w:r>
      <w:r w:rsidR="00D37F96" w:rsidRPr="00F06274">
        <w:instrText>XE "</w:instrText>
      </w:r>
      <w:r w:rsidR="00D37F96" w:rsidRPr="00F06274">
        <w:rPr>
          <w:lang w:bidi="en-US"/>
        </w:rPr>
        <w:instrText>value</w:instrText>
      </w:r>
      <w:r w:rsidR="00D37F96" w:rsidRPr="00F06274">
        <w:instrText>"</w:instrText>
      </w:r>
      <w:r w:rsidR="00D37F96" w:rsidRPr="00F06274">
        <w:rPr>
          <w:lang w:val="en-CA"/>
        </w:rPr>
        <w:fldChar w:fldCharType="end"/>
      </w:r>
    </w:p>
    <w:p w14:paraId="523072C8" w14:textId="21280C11" w:rsidR="0050317F" w:rsidRDefault="00755EE4" w:rsidP="0025264D">
      <w:pPr>
        <w:spacing w:after="0"/>
      </w:pPr>
      <w:r>
        <w:t>meaning of the contents of an object when interpreted as having a specific type</w:t>
      </w:r>
    </w:p>
    <w:p w14:paraId="18639B48" w14:textId="77777777" w:rsidR="00906243" w:rsidRDefault="00906243" w:rsidP="0025264D">
      <w:pPr>
        <w:spacing w:after="0"/>
      </w:pPr>
    </w:p>
    <w:p w14:paraId="3AC2C958" w14:textId="6A981885" w:rsidR="00457DC6" w:rsidRDefault="0050317F" w:rsidP="00906243">
      <w:pPr>
        <w:spacing w:after="0"/>
        <w:ind w:left="426"/>
      </w:pPr>
      <w:r>
        <w:t xml:space="preserve">Note: </w:t>
      </w:r>
      <w:r w:rsidR="00457DC6" w:rsidRPr="00743E20">
        <w:t>See implementation-defined value</w:t>
      </w:r>
      <w:r w:rsidR="00585F54">
        <w:rPr>
          <w:lang w:val="en-CA"/>
        </w:rPr>
        <w:fldChar w:fldCharType="begin"/>
      </w:r>
      <w:r w:rsidR="00585F54">
        <w:instrText>XE "</w:instrText>
      </w:r>
      <w:r w:rsidR="00585F54" w:rsidRPr="008A1B88">
        <w:rPr>
          <w:u w:val="single"/>
        </w:rPr>
        <w:instrText>implementation-defi</w:instrText>
      </w:r>
      <w:r w:rsidR="00585F54">
        <w:rPr>
          <w:u w:val="single"/>
        </w:rPr>
        <w:instrText>ned value</w:instrText>
      </w:r>
      <w:r w:rsidR="00585F54">
        <w:instrText>"</w:instrText>
      </w:r>
      <w:r w:rsidR="00585F54">
        <w:rPr>
          <w:lang w:val="en-CA"/>
        </w:rPr>
        <w:fldChar w:fldCharType="end"/>
      </w:r>
      <w:r w:rsidR="00585F54">
        <w:rPr>
          <w:lang w:val="en-CA"/>
        </w:rPr>
        <w:fldChar w:fldCharType="begin"/>
      </w:r>
      <w:r w:rsidR="00585F54">
        <w:instrText>XE "</w:instrText>
      </w:r>
      <w:r w:rsidR="00585F54">
        <w:rPr>
          <w:lang w:bidi="en-US"/>
        </w:rPr>
        <w:instrText xml:space="preserve">value: </w:instrText>
      </w:r>
      <w:r w:rsidR="00585F54" w:rsidRPr="008A1B88">
        <w:rPr>
          <w:u w:val="single"/>
        </w:rPr>
        <w:instrText>implementation-defi</w:instrText>
      </w:r>
      <w:r w:rsidR="00585F54">
        <w:rPr>
          <w:u w:val="single"/>
        </w:rPr>
        <w:instrText>ned</w:instrText>
      </w:r>
      <w:r w:rsidR="00585F54">
        <w:instrText>"</w:instrText>
      </w:r>
      <w:r w:rsidR="00585F54">
        <w:rPr>
          <w:lang w:val="en-CA"/>
        </w:rPr>
        <w:fldChar w:fldCharType="end"/>
      </w:r>
      <w:r w:rsidR="00457DC6" w:rsidRPr="00743E20">
        <w:t>, indeterminate value, unspecified value, trap representation</w:t>
      </w:r>
    </w:p>
    <w:p w14:paraId="3A337CF7" w14:textId="77777777" w:rsidR="00906243" w:rsidRPr="00743E20" w:rsidRDefault="00906243" w:rsidP="00906243">
      <w:pPr>
        <w:spacing w:after="0"/>
        <w:ind w:left="426"/>
      </w:pPr>
    </w:p>
    <w:p w14:paraId="773C78AB" w14:textId="5B16A2DB" w:rsidR="00906243" w:rsidRPr="001C5828" w:rsidRDefault="003B3C5A" w:rsidP="0025264D">
      <w:pPr>
        <w:spacing w:after="0"/>
        <w:rPr>
          <w:b/>
          <w:rPrChange w:id="215" w:author="Stephen Michell" w:date="2019-11-08T12:29:00Z">
            <w:rPr>
              <w:b/>
              <w:u w:val="single"/>
            </w:rPr>
          </w:rPrChange>
        </w:rPr>
      </w:pPr>
      <w:r w:rsidRPr="001C5828">
        <w:rPr>
          <w:b/>
          <w:rPrChange w:id="216" w:author="Stephen Michell" w:date="2019-11-08T12:29:00Z">
            <w:rPr>
              <w:b/>
              <w:u w:val="single"/>
            </w:rPr>
          </w:rPrChange>
        </w:rPr>
        <w:t>3.1.</w:t>
      </w:r>
      <w:r w:rsidR="00BF1851" w:rsidRPr="001C5828">
        <w:rPr>
          <w:b/>
          <w:rPrChange w:id="217" w:author="Stephen Michell" w:date="2019-11-08T12:29:00Z">
            <w:rPr>
              <w:b/>
              <w:u w:val="single"/>
            </w:rPr>
          </w:rPrChange>
        </w:rPr>
        <w:t>30</w:t>
      </w:r>
    </w:p>
    <w:p w14:paraId="2900C7D2" w14:textId="77777777" w:rsidR="00906243" w:rsidRPr="008216A7" w:rsidRDefault="00906243" w:rsidP="0025264D">
      <w:pPr>
        <w:spacing w:after="0"/>
        <w:rPr>
          <w:del w:id="218" w:author="Stephen Michell" w:date="2019-11-08T12:29:00Z"/>
          <w:b/>
          <w:u w:val="single"/>
        </w:rPr>
      </w:pPr>
    </w:p>
    <w:p w14:paraId="6203A14B" w14:textId="1DFE7BF0" w:rsidR="0050317F" w:rsidRPr="00F06274" w:rsidRDefault="00743E20" w:rsidP="0025264D">
      <w:pPr>
        <w:spacing w:after="0"/>
      </w:pPr>
      <w:r w:rsidRPr="001C5828">
        <w:rPr>
          <w:b/>
          <w:rPrChange w:id="219" w:author="Stephen Michell" w:date="2019-11-08T12:29:00Z">
            <w:rPr>
              <w:b/>
              <w:u w:val="single"/>
            </w:rPr>
          </w:rPrChange>
        </w:rPr>
        <w:t>wide character</w:t>
      </w:r>
      <w:del w:id="220" w:author="Stephen Michell" w:date="2019-11-08T12:29:00Z">
        <w:r>
          <w:delText>:</w:delText>
        </w:r>
        <w:r w:rsidR="006E1DE1">
          <w:delText xml:space="preserve"> </w:delText>
        </w:r>
      </w:del>
      <w:r w:rsidR="00CD7AAC" w:rsidRPr="00F06274">
        <w:rPr>
          <w:lang w:val="en-CA"/>
        </w:rPr>
        <w:fldChar w:fldCharType="begin"/>
      </w:r>
      <w:r w:rsidR="00CD7AAC" w:rsidRPr="00F06274">
        <w:instrText>XE "</w:instrText>
      </w:r>
      <w:r w:rsidR="00CD7AAC" w:rsidRPr="00F06274">
        <w:rPr>
          <w:lang w:bidi="en-US"/>
        </w:rPr>
        <w:instrText>wide character</w:instrText>
      </w:r>
      <w:r w:rsidR="00CD7AAC" w:rsidRPr="00F06274">
        <w:instrText>"</w:instrText>
      </w:r>
      <w:r w:rsidR="00CD7AAC" w:rsidRPr="00F06274">
        <w:rPr>
          <w:lang w:val="en-CA"/>
        </w:rPr>
        <w:fldChar w:fldCharType="end"/>
      </w:r>
      <w:r w:rsidR="00CD7AAC" w:rsidRPr="00F06274">
        <w:rPr>
          <w:lang w:val="en-CA"/>
        </w:rPr>
        <w:fldChar w:fldCharType="begin"/>
      </w:r>
      <w:r w:rsidR="00CD7AAC" w:rsidRPr="00F06274">
        <w:instrText>XE "</w:instrText>
      </w:r>
      <w:r w:rsidR="005E28E2" w:rsidRPr="00F06274">
        <w:rPr>
          <w:lang w:bidi="en-US"/>
        </w:rPr>
        <w:instrText xml:space="preserve">character: </w:instrText>
      </w:r>
      <w:r w:rsidR="00CD7AAC" w:rsidRPr="00F06274">
        <w:rPr>
          <w:lang w:bidi="en-US"/>
        </w:rPr>
        <w:instrText>wide</w:instrText>
      </w:r>
      <w:r w:rsidR="00CD7AAC" w:rsidRPr="00F06274">
        <w:instrText>"</w:instrText>
      </w:r>
      <w:r w:rsidR="00CD7AAC" w:rsidRPr="00F06274">
        <w:rPr>
          <w:lang w:val="en-CA"/>
        </w:rPr>
        <w:fldChar w:fldCharType="end"/>
      </w:r>
    </w:p>
    <w:p w14:paraId="0BDFE294" w14:textId="58B4898F" w:rsidR="00906243" w:rsidRDefault="00743E20" w:rsidP="0025264D">
      <w:pPr>
        <w:spacing w:after="0"/>
      </w:pPr>
      <w:r>
        <w:t>bit representation capable of representing any character in the current locale</w:t>
      </w:r>
      <w:r w:rsidR="00585F54">
        <w:t>:</w:t>
      </w:r>
      <w:r w:rsidR="00585F54">
        <w:rPr>
          <w:lang w:val="en-CA"/>
        </w:rPr>
        <w:fldChar w:fldCharType="begin"/>
      </w:r>
      <w:r w:rsidR="00585F54">
        <w:instrText>XE "</w:instrText>
      </w:r>
      <w:r w:rsidR="00585F54">
        <w:rPr>
          <w:lang w:bidi="en-US"/>
        </w:rPr>
        <w:instrText xml:space="preserve">locale-specific </w:instrText>
      </w:r>
      <w:r w:rsidR="00585F54" w:rsidRPr="008A1B88">
        <w:rPr>
          <w:u w:val="single"/>
        </w:rPr>
        <w:instrText>behaviour</w:instrText>
      </w:r>
      <w:r w:rsidR="00585F54">
        <w:instrText xml:space="preserve"> "</w:instrText>
      </w:r>
      <w:r w:rsidR="00585F54">
        <w:rPr>
          <w:lang w:val="en-CA"/>
        </w:rPr>
        <w:fldChar w:fldCharType="end"/>
      </w:r>
      <w:r w:rsidR="00585F54">
        <w:t>:</w:t>
      </w:r>
      <w:r w:rsidR="00585F54">
        <w:rPr>
          <w:lang w:val="en-CA"/>
        </w:rPr>
        <w:fldChar w:fldCharType="begin"/>
      </w:r>
      <w:r w:rsidR="00585F54">
        <w:instrText xml:space="preserve">XE "behaviour: </w:instrText>
      </w:r>
      <w:r w:rsidR="00585F54">
        <w:rPr>
          <w:lang w:bidi="en-US"/>
        </w:rPr>
        <w:instrText xml:space="preserve">locale-specific </w:instrText>
      </w:r>
      <w:r w:rsidR="00585F54" w:rsidRPr="008A1B88">
        <w:rPr>
          <w:u w:val="single"/>
        </w:rPr>
        <w:instrText>behaviour</w:instrText>
      </w:r>
      <w:r w:rsidR="00585F54">
        <w:instrText xml:space="preserve"> "</w:instrText>
      </w:r>
      <w:r w:rsidR="00585F54">
        <w:rPr>
          <w:lang w:val="en-CA"/>
        </w:rPr>
        <w:fldChar w:fldCharType="end"/>
      </w:r>
    </w:p>
    <w:p w14:paraId="78C9D5E8" w14:textId="77777777" w:rsidR="00906243" w:rsidRDefault="00906243" w:rsidP="0025264D">
      <w:pPr>
        <w:spacing w:after="0"/>
      </w:pPr>
    </w:p>
    <w:p w14:paraId="71C70130" w14:textId="361D609A" w:rsidR="00743E20" w:rsidRDefault="00906243" w:rsidP="00906243">
      <w:pPr>
        <w:tabs>
          <w:tab w:val="left" w:pos="284"/>
        </w:tabs>
        <w:spacing w:after="0"/>
      </w:pPr>
      <w:r>
        <w:t xml:space="preserve">Note: </w:t>
      </w:r>
      <w:r w:rsidR="00743E20">
        <w:t xml:space="preserve">The C Standard uses the </w:t>
      </w:r>
      <w:proofErr w:type="gramStart"/>
      <w:r w:rsidR="00743E20">
        <w:t xml:space="preserve">name </w:t>
      </w:r>
      <w:r w:rsidR="000962C7">
        <w:t xml:space="preserve"> </w:t>
      </w:r>
      <w:proofErr w:type="spellStart"/>
      <w:r w:rsidR="00743E20" w:rsidRPr="008D55D7">
        <w:rPr>
          <w:rFonts w:ascii="Courier New" w:hAnsi="Courier New" w:cs="Courier New"/>
          <w:sz w:val="20"/>
        </w:rPr>
        <w:t>wchar</w:t>
      </w:r>
      <w:proofErr w:type="gramEnd"/>
      <w:r w:rsidR="00743E20" w:rsidRPr="008D55D7">
        <w:rPr>
          <w:rFonts w:ascii="Courier New" w:hAnsi="Courier New" w:cs="Courier New"/>
          <w:sz w:val="20"/>
        </w:rPr>
        <w:t>_t</w:t>
      </w:r>
      <w:proofErr w:type="spellEnd"/>
      <w:r w:rsidR="00743E20" w:rsidRPr="008D55D7">
        <w:rPr>
          <w:sz w:val="20"/>
        </w:rPr>
        <w:t xml:space="preserve"> </w:t>
      </w:r>
      <w:r w:rsidR="00743E20">
        <w:t>for objects of this type</w:t>
      </w:r>
    </w:p>
    <w:p w14:paraId="503AC9E4" w14:textId="77777777" w:rsidR="00BE63C3" w:rsidRPr="00AA3801" w:rsidRDefault="00BE63C3" w:rsidP="00DE0622">
      <w:pPr>
        <w:rPr>
          <w:u w:val="single"/>
        </w:rPr>
      </w:pPr>
    </w:p>
    <w:p w14:paraId="4B233587" w14:textId="6AC688B3" w:rsidR="004C770C" w:rsidRPr="00CD6A7E" w:rsidRDefault="00C02C0F" w:rsidP="00FD4672">
      <w:pPr>
        <w:pStyle w:val="Heading1"/>
      </w:pPr>
      <w:bookmarkStart w:id="221" w:name="_Ref336413302"/>
      <w:bookmarkStart w:id="222" w:name="_Ref336413340"/>
      <w:bookmarkStart w:id="223" w:name="_Ref336413373"/>
      <w:bookmarkStart w:id="224" w:name="_Ref336413480"/>
      <w:bookmarkStart w:id="225" w:name="_Ref336413504"/>
      <w:bookmarkStart w:id="226" w:name="_Ref336413544"/>
      <w:bookmarkStart w:id="227" w:name="_Ref336413835"/>
      <w:bookmarkStart w:id="228" w:name="_Ref336413845"/>
      <w:bookmarkStart w:id="229" w:name="_Ref336414000"/>
      <w:bookmarkStart w:id="230" w:name="_Ref336414024"/>
      <w:bookmarkStart w:id="231" w:name="_Ref336414050"/>
      <w:bookmarkStart w:id="232" w:name="_Ref336414084"/>
      <w:bookmarkStart w:id="233" w:name="_Ref336422881"/>
      <w:bookmarkStart w:id="234" w:name="_Toc358896485"/>
      <w:bookmarkStart w:id="235" w:name="_Toc310518156"/>
      <w:bookmarkStart w:id="236" w:name="_Toc2099576"/>
      <w:r>
        <w:t>4. Language concepts</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1452F6EC" w14:textId="46AB130A" w:rsidR="006C160E" w:rsidRDefault="006C160E" w:rsidP="00BC2FCD">
      <w:bookmarkStart w:id="237" w:name="_Toc310518157"/>
      <w:r>
        <w:t>The C programming language was developed in the early 1970’s at Bell Labs, in support of the development of the Unix operating system. Its first publish</w:t>
      </w:r>
      <w:r w:rsidR="00B91A66">
        <w:t>ed</w:t>
      </w:r>
      <w:r>
        <w:t xml:space="preserve"> specification was in 1978 in the book “The C programming language”</w:t>
      </w:r>
      <w:r w:rsidR="000D0FA7">
        <w:t xml:space="preserve"> [1</w:t>
      </w:r>
      <w:r w:rsidR="006F413B">
        <w:t>4</w:t>
      </w:r>
      <w:r w:rsidR="000D0FA7">
        <w:t>]</w:t>
      </w:r>
      <w:r>
        <w:t>. The first ISO stan</w:t>
      </w:r>
      <w:r w:rsidR="0050317F">
        <w:t>dard for C was published in 1990</w:t>
      </w:r>
      <w:r>
        <w:t xml:space="preserve"> and updated in 1999 and 2011.</w:t>
      </w:r>
    </w:p>
    <w:p w14:paraId="1917391A" w14:textId="5A641E0D" w:rsidR="006C160E" w:rsidRDefault="006C160E" w:rsidP="00BC2FCD">
      <w:r>
        <w:t xml:space="preserve">C is an imperative language that supports structured programming </w:t>
      </w:r>
      <w:r w:rsidR="0050317F">
        <w:t>and has</w:t>
      </w:r>
      <w:r>
        <w:t xml:space="preserve"> a static type system. It has often been described as a ‘high-level assembler’, in that the semantic gap between a program and the executable code is small (as in a traditional assembler</w:t>
      </w:r>
      <w:proofErr w:type="gramStart"/>
      <w:r>
        <w:t>), but</w:t>
      </w:r>
      <w:proofErr w:type="gramEnd"/>
      <w:r>
        <w:t xml:space="preserve"> having the advantages of a high-level language: machine independence</w:t>
      </w:r>
      <w:r w:rsidR="00BC2FCD">
        <w:t xml:space="preserve"> and </w:t>
      </w:r>
      <w:r w:rsidR="00ED34F4">
        <w:t>structured programming</w:t>
      </w:r>
      <w:r w:rsidR="00BC2FCD">
        <w:t xml:space="preserve"> control </w:t>
      </w:r>
      <w:r w:rsidR="00ED34F4">
        <w:t>constructs</w:t>
      </w:r>
      <w:r w:rsidR="00BC2FCD">
        <w:t xml:space="preserve">. </w:t>
      </w:r>
    </w:p>
    <w:p w14:paraId="72AEE1FF" w14:textId="2ACF835E" w:rsidR="00B91A66" w:rsidRDefault="00BC2FCD" w:rsidP="005F1BE6">
      <w:pPr>
        <w:spacing w:after="0"/>
      </w:pPr>
      <w:r>
        <w:t xml:space="preserve">The small semantic gap between program and executable code means that the resulting executables are compact and fast, making C a popular language for developing operating systems and embedded applications. There is a desire to maintain this </w:t>
      </w:r>
      <w:r w:rsidR="00380BC3">
        <w:t>advantage</w:t>
      </w:r>
      <w:r>
        <w:t xml:space="preserve"> of the language</w:t>
      </w:r>
      <w:r w:rsidR="00B872D9">
        <w:t>. Consequently</w:t>
      </w:r>
      <w:r w:rsidR="00771AFB">
        <w:t>,</w:t>
      </w:r>
      <w:r>
        <w:t xml:space="preserve"> as the language has developed </w:t>
      </w:r>
      <w:r w:rsidR="00380BC3">
        <w:t>there is a strategy of avoiding the add</w:t>
      </w:r>
      <w:r w:rsidR="00B872D9">
        <w:t>ition of overheads that do no</w:t>
      </w:r>
      <w:r w:rsidR="00380BC3">
        <w:t xml:space="preserve">t directly contribute to the </w:t>
      </w:r>
      <w:proofErr w:type="spellStart"/>
      <w:r w:rsidR="006851D5">
        <w:t>behaviour</w:t>
      </w:r>
      <w:proofErr w:type="spellEnd"/>
      <w:r w:rsidR="00380BC3">
        <w:t xml:space="preserve"> of the application</w:t>
      </w:r>
      <w:r w:rsidR="000D0FA7">
        <w:t xml:space="preserve"> and to maintain backwards compatibility, as embedded systems in</w:t>
      </w:r>
      <w:r w:rsidR="00E27289">
        <w:t xml:space="preserve"> particular can be in development and maintenance for a very long time</w:t>
      </w:r>
      <w:r w:rsidR="00380BC3">
        <w:t xml:space="preserve">. </w:t>
      </w:r>
      <w:r w:rsidR="00A97C7E">
        <w:t>T</w:t>
      </w:r>
      <w:r w:rsidR="00380BC3" w:rsidRPr="001D02E2">
        <w:t xml:space="preserve">his </w:t>
      </w:r>
      <w:r w:rsidR="00E27289" w:rsidRPr="001D02E2">
        <w:t>document</w:t>
      </w:r>
      <w:r w:rsidR="00380BC3" w:rsidRPr="001D02E2">
        <w:t xml:space="preserve"> </w:t>
      </w:r>
      <w:r w:rsidR="00A97C7E">
        <w:t>proposes</w:t>
      </w:r>
      <w:r w:rsidR="00904F4A" w:rsidRPr="001D02E2">
        <w:t xml:space="preserve"> </w:t>
      </w:r>
      <w:r w:rsidR="00A97C7E">
        <w:t>restrictions</w:t>
      </w:r>
      <w:r w:rsidR="00904F4A" w:rsidRPr="001D02E2">
        <w:t xml:space="preserve"> that should be imposed on development in an environment where </w:t>
      </w:r>
      <w:r w:rsidR="00904F4A" w:rsidRPr="001B232A">
        <w:t xml:space="preserve">run-time failure </w:t>
      </w:r>
      <w:r w:rsidR="00A97C7E" w:rsidRPr="00067982">
        <w:t>is unacceptable</w:t>
      </w:r>
      <w:r w:rsidR="00904F4A" w:rsidRPr="00610C46">
        <w:t>.</w:t>
      </w:r>
    </w:p>
    <w:p w14:paraId="3A20F5DD" w14:textId="2340274B" w:rsidR="00B91A66" w:rsidRDefault="00B91A66" w:rsidP="005F1BE6">
      <w:pPr>
        <w:spacing w:after="0"/>
      </w:pPr>
    </w:p>
    <w:p w14:paraId="6F302FBA" w14:textId="01CE5BB9" w:rsidR="00DA7301" w:rsidRDefault="00DA7301" w:rsidP="005F1BE6">
      <w:pPr>
        <w:spacing w:after="0"/>
      </w:pPr>
      <w:r>
        <w:t>Some key features of the language are:</w:t>
      </w:r>
    </w:p>
    <w:p w14:paraId="64A18B31" w14:textId="5D74AA06" w:rsidR="00DA7301" w:rsidRDefault="00DA7301" w:rsidP="00F11AE1">
      <w:pPr>
        <w:pStyle w:val="ListParagraph"/>
        <w:numPr>
          <w:ilvl w:val="0"/>
          <w:numId w:val="49"/>
        </w:numPr>
        <w:spacing w:after="0"/>
      </w:pPr>
      <w:r>
        <w:t>Due to C being a ‘high-level assembler’ and having been around for longer than most other high-level languages, it has become a common exchange format between other languages. In particular, many languages implement the C function calling model (at least as a selectable option), so that third party libraries can be used in many language environments</w:t>
      </w:r>
      <w:r w:rsidR="005D6F62">
        <w:t>.</w:t>
      </w:r>
    </w:p>
    <w:p w14:paraId="76143D92" w14:textId="5FABA0E3" w:rsidR="00DA7301" w:rsidRDefault="00DA7301" w:rsidP="00F11AE1">
      <w:pPr>
        <w:pStyle w:val="ListParagraph"/>
        <w:numPr>
          <w:ilvl w:val="0"/>
          <w:numId w:val="49"/>
        </w:numPr>
        <w:spacing w:after="0"/>
      </w:pPr>
      <w:r>
        <w:t>C has a particularly close relationship with C++.</w:t>
      </w:r>
      <w:r w:rsidR="006E1DE1">
        <w:t xml:space="preserve"> </w:t>
      </w:r>
      <w:r>
        <w:t>Initially C++ was a strict superset of C, with only one exception of a feature in C not being in C++. Whilst over the years there has been some divergence, the relationship is still close</w:t>
      </w:r>
      <w:r w:rsidR="005D6F62">
        <w:t>.</w:t>
      </w:r>
    </w:p>
    <w:p w14:paraId="5A8ADCD4" w14:textId="0920F525" w:rsidR="00DA7301" w:rsidRDefault="00DA7301" w:rsidP="00F11AE1">
      <w:pPr>
        <w:pStyle w:val="ListParagraph"/>
        <w:numPr>
          <w:ilvl w:val="0"/>
          <w:numId w:val="49"/>
        </w:numPr>
        <w:spacing w:after="0"/>
      </w:pPr>
      <w:r>
        <w:t>An unus</w:t>
      </w:r>
      <w:r w:rsidR="00336A34">
        <w:t>u</w:t>
      </w:r>
      <w:r>
        <w:t>al feature of C is the preprocessor</w:t>
      </w:r>
      <w:r w:rsidR="00336A34">
        <w:t>. This allows textual manipulation of the code before the compiler considers the program. I</w:t>
      </w:r>
      <w:r w:rsidR="008A5B04">
        <w:t>t</w:t>
      </w:r>
      <w:r w:rsidR="00336A34">
        <w:t xml:space="preserve"> is used to allow changes to the code to match specific implementation environments, implement in-line functions and implement code ‘short-cuts’ by allowing component statements to be constructed that would not be syntactically legal using a function definition</w:t>
      </w:r>
      <w:r w:rsidR="003F2A1E">
        <w:t>.</w:t>
      </w:r>
    </w:p>
    <w:p w14:paraId="3CAFF867" w14:textId="77777777" w:rsidR="004F6142" w:rsidRDefault="00336A34" w:rsidP="004F6142">
      <w:pPr>
        <w:pStyle w:val="ListParagraph"/>
        <w:numPr>
          <w:ilvl w:val="0"/>
          <w:numId w:val="49"/>
        </w:numPr>
        <w:spacing w:after="0"/>
      </w:pPr>
      <w:r>
        <w:t xml:space="preserve">Since </w:t>
      </w:r>
      <w:r w:rsidR="00CE503A" w:rsidRPr="003F2A1E">
        <w:t>ISO/IEC 9899:2011</w:t>
      </w:r>
      <w:r w:rsidR="00CE503A">
        <w:rPr>
          <w:sz w:val="20"/>
          <w:szCs w:val="20"/>
        </w:rPr>
        <w:t xml:space="preserve"> [</w:t>
      </w:r>
      <w:r w:rsidR="000E785A">
        <w:rPr>
          <w:sz w:val="20"/>
          <w:szCs w:val="20"/>
        </w:rPr>
        <w:t>5</w:t>
      </w:r>
      <w:r w:rsidR="00CE503A">
        <w:rPr>
          <w:sz w:val="20"/>
          <w:szCs w:val="20"/>
        </w:rPr>
        <w:t>]</w:t>
      </w:r>
      <w:r>
        <w:t>, the language has had a native threading model. Previously, parallelism could only be achieved using third-party libraries not included in the standard</w:t>
      </w:r>
      <w:r w:rsidR="003F2A1E">
        <w:t>.</w:t>
      </w:r>
    </w:p>
    <w:p w14:paraId="773F8AEB" w14:textId="200D6387" w:rsidR="00336A34" w:rsidRDefault="004F6142" w:rsidP="004F6142">
      <w:pPr>
        <w:pStyle w:val="ListParagraph"/>
        <w:numPr>
          <w:ilvl w:val="0"/>
          <w:numId w:val="49"/>
        </w:numPr>
        <w:spacing w:after="0"/>
      </w:pPr>
      <w:r>
        <w:lastRenderedPageBreak/>
        <w:t>Unlike some other languages, in C the terms ‘pass by reference’, ‘pass by pointer’, ‘pass by address’ have the same meaning.</w:t>
      </w:r>
      <w:r>
        <w:br/>
      </w:r>
    </w:p>
    <w:p w14:paraId="76C4797D" w14:textId="77777777" w:rsidR="0050317F" w:rsidRPr="001D02E2" w:rsidRDefault="0050317F" w:rsidP="005F1BE6">
      <w:pPr>
        <w:spacing w:after="0"/>
      </w:pPr>
    </w:p>
    <w:p w14:paraId="1F9FCF33" w14:textId="1F7EF901" w:rsidR="006C532F" w:rsidRPr="005F1BE6" w:rsidRDefault="006E7DB9" w:rsidP="005F1BE6">
      <w:pPr>
        <w:pStyle w:val="Heading1"/>
        <w:spacing w:before="0" w:after="0"/>
        <w:rPr>
          <w:rFonts w:cs="Calibri"/>
          <w:sz w:val="22"/>
          <w:szCs w:val="22"/>
          <w:lang w:val="en"/>
        </w:rPr>
      </w:pPr>
      <w:bookmarkStart w:id="238" w:name="_Toc2099577"/>
      <w:r w:rsidRPr="005F1BE6">
        <w:rPr>
          <w:sz w:val="22"/>
          <w:szCs w:val="22"/>
        </w:rPr>
        <w:t xml:space="preserve">5. </w:t>
      </w:r>
      <w:r w:rsidR="006C532F" w:rsidRPr="005F1BE6">
        <w:rPr>
          <w:rFonts w:cs="Calibri"/>
          <w:sz w:val="22"/>
          <w:szCs w:val="22"/>
          <w:lang w:val="en"/>
        </w:rPr>
        <w:t>Avoiding programming language vulnerabilities in C</w:t>
      </w:r>
      <w:bookmarkEnd w:id="238"/>
    </w:p>
    <w:p w14:paraId="315D093F" w14:textId="77777777" w:rsidR="005D2054" w:rsidRPr="001D02E2" w:rsidRDefault="005D2054" w:rsidP="005F1BE6">
      <w:pPr>
        <w:spacing w:after="0"/>
        <w:rPr>
          <w:lang w:val="en"/>
        </w:rPr>
      </w:pPr>
    </w:p>
    <w:p w14:paraId="396E59F7" w14:textId="2A306DCD" w:rsidR="006C532F" w:rsidRDefault="00680735" w:rsidP="005F1BE6">
      <w:pPr>
        <w:pStyle w:val="ListParagraph"/>
        <w:widowControl w:val="0"/>
        <w:suppressLineNumbers/>
        <w:overflowPunct w:val="0"/>
        <w:adjustRightInd w:val="0"/>
        <w:spacing w:after="0"/>
        <w:ind w:left="0"/>
        <w:rPr>
          <w:rFonts w:ascii="Calibri" w:hAnsi="Calibri"/>
        </w:rPr>
      </w:pPr>
      <w:r>
        <w:rPr>
          <w:rFonts w:ascii="Calibri" w:hAnsi="Calibri"/>
        </w:rPr>
        <w:t>In addition to the generic programming rules from TR 24772-1 clause 5.4, a</w:t>
      </w:r>
      <w:r w:rsidR="006C532F">
        <w:rPr>
          <w:rFonts w:ascii="Calibri" w:hAnsi="Calibri"/>
        </w:rPr>
        <w:t>dditional rules from this section apply specifically to the C programming language.</w:t>
      </w:r>
      <w:r>
        <w:rPr>
          <w:rFonts w:ascii="Calibri" w:hAnsi="Calibri"/>
        </w:rPr>
        <w:t xml:space="preserve"> The recommendations of this section are restatements of recommendations from clause 6</w:t>
      </w:r>
      <w:r w:rsidR="00985E35">
        <w:rPr>
          <w:rFonts w:ascii="Calibri" w:hAnsi="Calibri"/>
        </w:rPr>
        <w:t xml:space="preserve"> of this document</w:t>
      </w:r>
      <w:r>
        <w:rPr>
          <w:rFonts w:ascii="Calibri" w:hAnsi="Calibri"/>
        </w:rPr>
        <w:t xml:space="preserve">, but represent ones stated frequently, or that are considered as </w:t>
      </w:r>
      <w:r w:rsidR="00C41B17">
        <w:rPr>
          <w:rFonts w:ascii="Calibri" w:hAnsi="Calibri"/>
        </w:rPr>
        <w:t xml:space="preserve">particularly </w:t>
      </w:r>
      <w:r>
        <w:rPr>
          <w:rFonts w:ascii="Calibri" w:hAnsi="Calibri"/>
        </w:rPr>
        <w:t xml:space="preserve">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 xml:space="preserve">s </w:t>
      </w:r>
      <w:r w:rsidR="00985E35">
        <w:rPr>
          <w:rFonts w:ascii="Calibri" w:hAnsi="Calibri"/>
        </w:rPr>
        <w:t xml:space="preserve">being </w:t>
      </w:r>
      <w:r>
        <w:rPr>
          <w:rFonts w:ascii="Calibri" w:hAnsi="Calibri"/>
        </w:rPr>
        <w:t>made</w:t>
      </w:r>
      <w:r w:rsidRPr="00F82B08">
        <w:rPr>
          <w:rFonts w:ascii="Calibri" w:hAnsi="Calibri"/>
        </w:rPr>
        <w:t>.</w:t>
      </w:r>
    </w:p>
    <w:p w14:paraId="7CD8BAE5" w14:textId="77777777" w:rsidR="004E740D" w:rsidRDefault="004E740D" w:rsidP="005F1BE6">
      <w:pPr>
        <w:pStyle w:val="ListParagraph"/>
        <w:widowControl w:val="0"/>
        <w:suppressLineNumbers/>
        <w:overflowPunct w:val="0"/>
        <w:adjustRightInd w:val="0"/>
        <w:spacing w:after="0"/>
        <w:ind w:left="0"/>
        <w:rPr>
          <w:rFonts w:ascii="Calibri" w:hAnsi="Calibri"/>
        </w:rPr>
      </w:pPr>
    </w:p>
    <w:p w14:paraId="04B937B0" w14:textId="77777777" w:rsidR="00C41296" w:rsidRDefault="00C41296" w:rsidP="006C532F">
      <w:pPr>
        <w:pStyle w:val="ListParagraph"/>
        <w:widowControl w:val="0"/>
        <w:suppressLineNumbers/>
        <w:overflowPunct w:val="0"/>
        <w:adjustRightInd w:val="0"/>
        <w:spacing w:after="0"/>
        <w:ind w:left="360"/>
        <w:rPr>
          <w:rFonts w:ascii="Calibri" w:hAnsi="Calibri"/>
        </w:rPr>
      </w:pPr>
    </w:p>
    <w:tbl>
      <w:tblPr>
        <w:tblStyle w:val="TableGrid"/>
        <w:tblW w:w="0" w:type="auto"/>
        <w:tblInd w:w="720" w:type="dxa"/>
        <w:tblLook w:val="04A0" w:firstRow="1" w:lastRow="0" w:firstColumn="1" w:lastColumn="0" w:noHBand="0" w:noVBand="1"/>
      </w:tblPr>
      <w:tblGrid>
        <w:gridCol w:w="805"/>
        <w:gridCol w:w="7039"/>
        <w:gridCol w:w="1636"/>
      </w:tblGrid>
      <w:tr w:rsidR="004158A0" w14:paraId="366B6E1C" w14:textId="77777777" w:rsidTr="00026DDD">
        <w:tc>
          <w:tcPr>
            <w:tcW w:w="806" w:type="dxa"/>
            <w:tcBorders>
              <w:bottom w:val="single" w:sz="12" w:space="0" w:color="000000" w:themeColor="text1"/>
            </w:tcBorders>
          </w:tcPr>
          <w:p w14:paraId="0DF2CD8F" w14:textId="4A791502" w:rsidR="00C41296" w:rsidRDefault="00C41296" w:rsidP="00C41296">
            <w:pPr>
              <w:pStyle w:val="ListParagraph"/>
              <w:widowControl w:val="0"/>
              <w:suppressLineNumbers/>
              <w:overflowPunct w:val="0"/>
              <w:adjustRightInd w:val="0"/>
              <w:ind w:left="0"/>
              <w:jc w:val="center"/>
              <w:rPr>
                <w:rFonts w:ascii="Calibri" w:hAnsi="Calibri"/>
              </w:rPr>
            </w:pPr>
            <w:r>
              <w:rPr>
                <w:rFonts w:ascii="Calibri" w:hAnsi="Calibri"/>
              </w:rPr>
              <w:t>Index</w:t>
            </w:r>
          </w:p>
        </w:tc>
        <w:tc>
          <w:tcPr>
            <w:tcW w:w="7087" w:type="dxa"/>
            <w:tcBorders>
              <w:bottom w:val="single" w:sz="12" w:space="0" w:color="000000" w:themeColor="text1"/>
            </w:tcBorders>
          </w:tcPr>
          <w:p w14:paraId="36C4B147" w14:textId="77777777" w:rsidR="00C41296" w:rsidRDefault="00C41296" w:rsidP="00C41296">
            <w:pPr>
              <w:pStyle w:val="ListParagraph"/>
              <w:widowControl w:val="0"/>
              <w:suppressLineNumbers/>
              <w:overflowPunct w:val="0"/>
              <w:adjustRightInd w:val="0"/>
              <w:ind w:left="0"/>
              <w:rPr>
                <w:rFonts w:ascii="Calibri" w:hAnsi="Calibri"/>
              </w:rPr>
            </w:pPr>
          </w:p>
        </w:tc>
        <w:tc>
          <w:tcPr>
            <w:tcW w:w="1134" w:type="dxa"/>
            <w:tcBorders>
              <w:bottom w:val="single" w:sz="12" w:space="0" w:color="000000" w:themeColor="text1"/>
            </w:tcBorders>
          </w:tcPr>
          <w:p w14:paraId="32D1D1D4" w14:textId="2B82F587" w:rsidR="00C41296" w:rsidRDefault="00C41296" w:rsidP="00C41296">
            <w:pPr>
              <w:pStyle w:val="ListParagraph"/>
              <w:widowControl w:val="0"/>
              <w:suppressLineNumbers/>
              <w:overflowPunct w:val="0"/>
              <w:adjustRightInd w:val="0"/>
              <w:ind w:left="0"/>
              <w:rPr>
                <w:rFonts w:ascii="Calibri" w:hAnsi="Calibri"/>
              </w:rPr>
            </w:pPr>
            <w:r>
              <w:rPr>
                <w:rFonts w:ascii="Calibri" w:hAnsi="Calibri"/>
              </w:rPr>
              <w:t>Reference</w:t>
            </w:r>
          </w:p>
        </w:tc>
      </w:tr>
      <w:tr w:rsidR="004158A0" w14:paraId="7CD89BFF" w14:textId="77777777" w:rsidTr="00026DDD">
        <w:tc>
          <w:tcPr>
            <w:tcW w:w="806" w:type="dxa"/>
            <w:tcBorders>
              <w:top w:val="single" w:sz="12" w:space="0" w:color="000000" w:themeColor="text1"/>
            </w:tcBorders>
          </w:tcPr>
          <w:p w14:paraId="526BF592" w14:textId="36595352"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1</w:t>
            </w:r>
          </w:p>
        </w:tc>
        <w:tc>
          <w:tcPr>
            <w:tcW w:w="7087" w:type="dxa"/>
            <w:tcBorders>
              <w:top w:val="single" w:sz="12" w:space="0" w:color="000000" w:themeColor="text1"/>
            </w:tcBorders>
          </w:tcPr>
          <w:p w14:paraId="7F85B74F" w14:textId="4C20B581" w:rsidR="00C41296" w:rsidRPr="00CA1CA1" w:rsidRDefault="005F3544" w:rsidP="005F3544">
            <w:pPr>
              <w:pStyle w:val="ListParagraph"/>
              <w:widowControl w:val="0"/>
              <w:suppressLineNumbers/>
              <w:overflowPunct w:val="0"/>
              <w:adjustRightInd w:val="0"/>
              <w:ind w:left="0"/>
            </w:pPr>
            <w:r>
              <w:rPr>
                <w:sz w:val="20"/>
                <w:szCs w:val="20"/>
              </w:rPr>
              <w:t>Use a macro to ensure that the size of memory allocated with malloc matches the intended type of the object</w:t>
            </w:r>
            <w:r w:rsidR="003F2A1E">
              <w:rPr>
                <w:sz w:val="20"/>
                <w:szCs w:val="20"/>
              </w:rPr>
              <w:t>.</w:t>
            </w:r>
            <w:r>
              <w:rPr>
                <w:sz w:val="20"/>
                <w:szCs w:val="20"/>
              </w:rPr>
              <w:t xml:space="preserve"> </w:t>
            </w:r>
          </w:p>
          <w:p w14:paraId="12B8D43C" w14:textId="4500ECD7" w:rsidR="00C41296" w:rsidRPr="00CA1CA1" w:rsidRDefault="00C41296" w:rsidP="00C41296">
            <w:pPr>
              <w:pStyle w:val="ListParagraph"/>
              <w:widowControl w:val="0"/>
              <w:suppressLineNumbers/>
              <w:overflowPunct w:val="0"/>
              <w:adjustRightInd w:val="0"/>
              <w:ind w:left="0"/>
              <w:rPr>
                <w:sz w:val="20"/>
                <w:szCs w:val="20"/>
              </w:rPr>
            </w:pPr>
          </w:p>
        </w:tc>
        <w:tc>
          <w:tcPr>
            <w:tcW w:w="1134" w:type="dxa"/>
            <w:tcBorders>
              <w:top w:val="single" w:sz="12" w:space="0" w:color="000000" w:themeColor="text1"/>
            </w:tcBorders>
          </w:tcPr>
          <w:p w14:paraId="57B2AE61" w14:textId="6B15EC42"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2F1C48">
              <w:rPr>
                <w:sz w:val="20"/>
                <w:szCs w:val="20"/>
              </w:rPr>
              <w:fldChar w:fldCharType="begin"/>
            </w:r>
            <w:r w:rsidR="002F1C48">
              <w:rPr>
                <w:sz w:val="20"/>
                <w:szCs w:val="20"/>
              </w:rPr>
              <w:instrText xml:space="preserve"> REF _Ref514259000 \h </w:instrText>
            </w:r>
            <w:r w:rsidR="002F1C48">
              <w:rPr>
                <w:sz w:val="20"/>
                <w:szCs w:val="20"/>
              </w:rPr>
            </w:r>
            <w:r w:rsidR="002F1C48">
              <w:rPr>
                <w:sz w:val="20"/>
                <w:szCs w:val="20"/>
              </w:rPr>
              <w:fldChar w:fldCharType="separate"/>
            </w:r>
            <w:r w:rsidR="00924D6D">
              <w:rPr>
                <w:lang w:bidi="en-US"/>
              </w:rPr>
              <w:t xml:space="preserve">6.11 </w:t>
            </w:r>
            <w:r w:rsidR="00924D6D" w:rsidRPr="00CD6A7E">
              <w:rPr>
                <w:lang w:bidi="en-US"/>
              </w:rPr>
              <w:t>Pointer</w:t>
            </w:r>
            <w:r w:rsidR="00924D6D">
              <w:rPr>
                <w:lang w:bidi="en-US"/>
              </w:rPr>
              <w:t xml:space="preserve"> type conversions </w:t>
            </w:r>
            <w:r w:rsidR="00924D6D" w:rsidRPr="00CD6A7E">
              <w:rPr>
                <w:lang w:bidi="en-US"/>
              </w:rPr>
              <w:t>[HFC]</w:t>
            </w:r>
            <w:r w:rsidR="002F1C48">
              <w:rPr>
                <w:sz w:val="20"/>
                <w:szCs w:val="20"/>
              </w:rPr>
              <w:fldChar w:fldCharType="end"/>
            </w:r>
          </w:p>
        </w:tc>
      </w:tr>
      <w:tr w:rsidR="004158A0" w14:paraId="30078D4F" w14:textId="77777777" w:rsidTr="00026DDD">
        <w:tc>
          <w:tcPr>
            <w:tcW w:w="806" w:type="dxa"/>
          </w:tcPr>
          <w:p w14:paraId="1CE580E5" w14:textId="1BDE368D"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2</w:t>
            </w:r>
          </w:p>
        </w:tc>
        <w:tc>
          <w:tcPr>
            <w:tcW w:w="7087" w:type="dxa"/>
          </w:tcPr>
          <w:p w14:paraId="2B8EA364" w14:textId="79E02915" w:rsidR="00C41296" w:rsidRPr="00CA1CA1" w:rsidRDefault="0015710C" w:rsidP="00C41296">
            <w:pPr>
              <w:pStyle w:val="ListParagraph"/>
              <w:widowControl w:val="0"/>
              <w:suppressLineNumbers/>
              <w:overflowPunct w:val="0"/>
              <w:adjustRightInd w:val="0"/>
              <w:ind w:left="0"/>
              <w:rPr>
                <w:sz w:val="20"/>
                <w:szCs w:val="20"/>
              </w:rPr>
            </w:pPr>
            <w:r>
              <w:rPr>
                <w:sz w:val="20"/>
                <w:szCs w:val="20"/>
              </w:rPr>
              <w:t xml:space="preserve">Use bounds checking interfaces from Annex K of </w:t>
            </w:r>
            <w:r w:rsidR="001D00BF">
              <w:rPr>
                <w:sz w:val="20"/>
                <w:szCs w:val="20"/>
              </w:rPr>
              <w:t xml:space="preserve">ISO/IEC 9899:2011 </w:t>
            </w:r>
            <w:r>
              <w:rPr>
                <w:sz w:val="20"/>
                <w:szCs w:val="20"/>
              </w:rPr>
              <w:t>[</w:t>
            </w:r>
            <w:r w:rsidR="005734AC">
              <w:rPr>
                <w:sz w:val="20"/>
                <w:szCs w:val="20"/>
              </w:rPr>
              <w:t>5</w:t>
            </w:r>
            <w:r>
              <w:rPr>
                <w:sz w:val="20"/>
                <w:szCs w:val="20"/>
              </w:rPr>
              <w:t xml:space="preserve">] in </w:t>
            </w:r>
            <w:proofErr w:type="spellStart"/>
            <w:r>
              <w:rPr>
                <w:sz w:val="20"/>
                <w:szCs w:val="20"/>
              </w:rPr>
              <w:t>favour</w:t>
            </w:r>
            <w:proofErr w:type="spellEnd"/>
            <w:r>
              <w:rPr>
                <w:sz w:val="20"/>
                <w:szCs w:val="20"/>
              </w:rPr>
              <w:t xml:space="preserve"> of non-bounds checking interfaces, such as </w:t>
            </w:r>
            <w:proofErr w:type="spellStart"/>
            <w:r w:rsidR="00C41296" w:rsidRPr="008D55D7">
              <w:rPr>
                <w:rFonts w:ascii="Courier New" w:hAnsi="Courier New" w:cs="Courier New"/>
                <w:sz w:val="20"/>
                <w:szCs w:val="20"/>
              </w:rPr>
              <w:t>strcpy</w:t>
            </w:r>
            <w:r w:rsidRPr="008D55D7">
              <w:rPr>
                <w:rFonts w:ascii="Courier New" w:hAnsi="Courier New" w:cs="Courier New"/>
                <w:sz w:val="20"/>
                <w:szCs w:val="20"/>
              </w:rPr>
              <w:t>_s</w:t>
            </w:r>
            <w:proofErr w:type="spellEnd"/>
            <w:r w:rsidRPr="008D55D7">
              <w:rPr>
                <w:sz w:val="18"/>
                <w:szCs w:val="20"/>
              </w:rPr>
              <w:t xml:space="preserve"> </w:t>
            </w:r>
            <w:r w:rsidR="00C41296" w:rsidRPr="00CA1CA1">
              <w:rPr>
                <w:sz w:val="20"/>
                <w:szCs w:val="20"/>
              </w:rPr>
              <w:t xml:space="preserve">instead of </w:t>
            </w:r>
            <w:proofErr w:type="spellStart"/>
            <w:r w:rsidR="00C41296" w:rsidRPr="002C4D47">
              <w:rPr>
                <w:rFonts w:ascii="Courier New" w:hAnsi="Courier New" w:cs="Courier New"/>
                <w:sz w:val="20"/>
                <w:szCs w:val="20"/>
              </w:rPr>
              <w:t>strcpy</w:t>
            </w:r>
            <w:proofErr w:type="spellEnd"/>
            <w:r w:rsidR="00C41296" w:rsidRPr="00CA1CA1">
              <w:rPr>
                <w:sz w:val="20"/>
                <w:szCs w:val="20"/>
              </w:rPr>
              <w:t xml:space="preserve">. </w:t>
            </w:r>
          </w:p>
        </w:tc>
        <w:tc>
          <w:tcPr>
            <w:tcW w:w="1134" w:type="dxa"/>
          </w:tcPr>
          <w:p w14:paraId="1A1EF0C6" w14:textId="11DEFAA4"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2F1C48">
              <w:rPr>
                <w:sz w:val="20"/>
                <w:szCs w:val="20"/>
              </w:rPr>
              <w:fldChar w:fldCharType="begin"/>
            </w:r>
            <w:r w:rsidR="002F1C48">
              <w:rPr>
                <w:sz w:val="20"/>
                <w:szCs w:val="20"/>
              </w:rPr>
              <w:instrText xml:space="preserve"> REF _Ref514259029 \h </w:instrText>
            </w:r>
            <w:r w:rsidR="002F1C48">
              <w:rPr>
                <w:sz w:val="20"/>
                <w:szCs w:val="20"/>
              </w:rPr>
            </w:r>
            <w:r w:rsidR="002F1C48">
              <w:rPr>
                <w:sz w:val="20"/>
                <w:szCs w:val="20"/>
              </w:rPr>
              <w:fldChar w:fldCharType="separate"/>
            </w:r>
            <w:r w:rsidR="00924D6D">
              <w:rPr>
                <w:lang w:bidi="en-US"/>
              </w:rPr>
              <w:t>6.8 Buffer boundary v</w:t>
            </w:r>
            <w:r w:rsidR="00924D6D" w:rsidRPr="00CD6A7E">
              <w:rPr>
                <w:lang w:bidi="en-US"/>
              </w:rPr>
              <w:t>iolation</w:t>
            </w:r>
            <w:r w:rsidR="00924D6D">
              <w:rPr>
                <w:lang w:bidi="en-US"/>
              </w:rPr>
              <w:t xml:space="preserve"> (buffer overflow)</w:t>
            </w:r>
            <w:r w:rsidR="00924D6D" w:rsidRPr="00CD6A7E">
              <w:rPr>
                <w:lang w:bidi="en-US"/>
              </w:rPr>
              <w:t xml:space="preserve"> [HCB]</w:t>
            </w:r>
            <w:r w:rsidR="002F1C48">
              <w:rPr>
                <w:sz w:val="20"/>
                <w:szCs w:val="20"/>
              </w:rPr>
              <w:fldChar w:fldCharType="end"/>
            </w:r>
          </w:p>
        </w:tc>
      </w:tr>
      <w:tr w:rsidR="004158A0" w14:paraId="089BAC47" w14:textId="77777777" w:rsidTr="00026DDD">
        <w:tc>
          <w:tcPr>
            <w:tcW w:w="806" w:type="dxa"/>
          </w:tcPr>
          <w:p w14:paraId="2CC4DE13" w14:textId="36DF76D2"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3</w:t>
            </w:r>
          </w:p>
        </w:tc>
        <w:tc>
          <w:tcPr>
            <w:tcW w:w="7087" w:type="dxa"/>
          </w:tcPr>
          <w:p w14:paraId="17885898" w14:textId="1DDFF6E6"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lang w:val="en-GB"/>
              </w:rPr>
              <w:t>Use commonly available functions such as</w:t>
            </w:r>
            <w:r w:rsidR="00C70A30">
              <w:rPr>
                <w:sz w:val="20"/>
                <w:szCs w:val="20"/>
                <w:lang w:val="en-GB"/>
              </w:rPr>
              <w:t xml:space="preserve"> the POSIX</w:t>
            </w:r>
            <w:r w:rsidR="005D6F62">
              <w:rPr>
                <w:sz w:val="20"/>
                <w:szCs w:val="20"/>
                <w:lang w:val="en-GB"/>
              </w:rPr>
              <w:t xml:space="preserve"> [7]</w:t>
            </w:r>
            <w:r w:rsidR="00C70A30">
              <w:rPr>
                <w:sz w:val="20"/>
                <w:szCs w:val="20"/>
                <w:lang w:val="en-GB"/>
              </w:rPr>
              <w:t xml:space="preserve"> functions</w:t>
            </w:r>
            <w:r w:rsidRPr="00CA1CA1">
              <w:rPr>
                <w:sz w:val="20"/>
                <w:szCs w:val="20"/>
                <w:lang w:val="en-GB"/>
              </w:rPr>
              <w:t xml:space="preserve"> </w:t>
            </w:r>
            <w:proofErr w:type="spellStart"/>
            <w:proofErr w:type="gramStart"/>
            <w:r w:rsidRPr="008D55D7">
              <w:rPr>
                <w:rFonts w:ascii="Courier New" w:hAnsi="Courier New" w:cs="Courier New"/>
                <w:sz w:val="18"/>
                <w:szCs w:val="20"/>
                <w:lang w:val="en-GB"/>
              </w:rPr>
              <w:t>htonl</w:t>
            </w:r>
            <w:proofErr w:type="spellEnd"/>
            <w:r w:rsidRPr="008D55D7">
              <w:rPr>
                <w:rFonts w:ascii="Courier New" w:hAnsi="Courier New" w:cs="Courier New"/>
                <w:sz w:val="18"/>
                <w:szCs w:val="20"/>
                <w:lang w:val="en-GB"/>
              </w:rPr>
              <w:t>(</w:t>
            </w:r>
            <w:proofErr w:type="gramEnd"/>
            <w:r w:rsidRPr="008D55D7">
              <w:rPr>
                <w:rFonts w:ascii="Courier New" w:hAnsi="Courier New" w:cs="Courier New"/>
                <w:sz w:val="18"/>
                <w:szCs w:val="20"/>
                <w:lang w:val="en-GB"/>
              </w:rPr>
              <w:t>)</w:t>
            </w:r>
            <w:r w:rsidRPr="00CA1CA1">
              <w:rPr>
                <w:sz w:val="20"/>
                <w:szCs w:val="20"/>
                <w:lang w:val="en-GB"/>
              </w:rPr>
              <w:t xml:space="preserve">, </w:t>
            </w:r>
            <w:proofErr w:type="spellStart"/>
            <w:r w:rsidRPr="008D55D7">
              <w:rPr>
                <w:rFonts w:ascii="Courier New" w:hAnsi="Courier New" w:cs="Courier New"/>
                <w:sz w:val="18"/>
                <w:szCs w:val="20"/>
                <w:lang w:val="en-GB"/>
              </w:rPr>
              <w:t>htons</w:t>
            </w:r>
            <w:proofErr w:type="spellEnd"/>
            <w:r w:rsidRPr="008D55D7">
              <w:rPr>
                <w:rFonts w:ascii="Courier New" w:hAnsi="Courier New" w:cs="Courier New"/>
                <w:sz w:val="18"/>
                <w:szCs w:val="20"/>
                <w:lang w:val="en-GB"/>
              </w:rPr>
              <w:t>()</w:t>
            </w:r>
            <w:r w:rsidRPr="00CA1CA1">
              <w:rPr>
                <w:sz w:val="20"/>
                <w:szCs w:val="20"/>
                <w:lang w:val="en-GB"/>
              </w:rPr>
              <w:t xml:space="preserve">, </w:t>
            </w:r>
            <w:proofErr w:type="spellStart"/>
            <w:r w:rsidRPr="008D55D7">
              <w:rPr>
                <w:rFonts w:ascii="Courier New" w:hAnsi="Courier New" w:cs="Courier New"/>
                <w:sz w:val="18"/>
                <w:szCs w:val="20"/>
                <w:lang w:val="en-GB"/>
              </w:rPr>
              <w:t>ntohl</w:t>
            </w:r>
            <w:proofErr w:type="spellEnd"/>
            <w:r w:rsidRPr="008D55D7">
              <w:rPr>
                <w:rFonts w:ascii="Courier New" w:hAnsi="Courier New" w:cs="Courier New"/>
                <w:sz w:val="18"/>
                <w:szCs w:val="20"/>
                <w:lang w:val="en-GB"/>
              </w:rPr>
              <w:t>()</w:t>
            </w:r>
            <w:r w:rsidRPr="008D55D7">
              <w:rPr>
                <w:sz w:val="18"/>
                <w:szCs w:val="20"/>
                <w:lang w:val="en-GB"/>
              </w:rPr>
              <w:t xml:space="preserve"> </w:t>
            </w:r>
            <w:r w:rsidRPr="00CA1CA1">
              <w:rPr>
                <w:sz w:val="20"/>
                <w:szCs w:val="20"/>
                <w:lang w:val="en-GB"/>
              </w:rPr>
              <w:t xml:space="preserve">and </w:t>
            </w:r>
            <w:proofErr w:type="spellStart"/>
            <w:r w:rsidRPr="008D55D7">
              <w:rPr>
                <w:rFonts w:ascii="Courier New" w:hAnsi="Courier New" w:cs="Courier New"/>
                <w:sz w:val="18"/>
                <w:szCs w:val="20"/>
                <w:lang w:val="en-GB"/>
              </w:rPr>
              <w:t>ntohs</w:t>
            </w:r>
            <w:proofErr w:type="spellEnd"/>
            <w:r w:rsidRPr="008D55D7">
              <w:rPr>
                <w:rFonts w:ascii="Courier New" w:hAnsi="Courier New" w:cs="Courier New"/>
                <w:sz w:val="18"/>
                <w:szCs w:val="20"/>
                <w:lang w:val="en-GB"/>
              </w:rPr>
              <w:t>()</w:t>
            </w:r>
            <w:r w:rsidRPr="008D55D7">
              <w:rPr>
                <w:sz w:val="18"/>
                <w:szCs w:val="20"/>
                <w:lang w:val="en-GB"/>
              </w:rPr>
              <w:t xml:space="preserve"> </w:t>
            </w:r>
            <w:r w:rsidRPr="00CA1CA1">
              <w:rPr>
                <w:sz w:val="20"/>
                <w:szCs w:val="20"/>
                <w:lang w:val="en-GB"/>
              </w:rPr>
              <w:t>to convert from host byte order to network byte order and vice versa</w:t>
            </w:r>
            <w:r w:rsidR="003F2A1E">
              <w:rPr>
                <w:sz w:val="20"/>
                <w:szCs w:val="20"/>
                <w:lang w:val="en-GB"/>
              </w:rPr>
              <w:t>.</w:t>
            </w:r>
          </w:p>
        </w:tc>
        <w:tc>
          <w:tcPr>
            <w:tcW w:w="1134" w:type="dxa"/>
          </w:tcPr>
          <w:p w14:paraId="64BB82F4" w14:textId="0837053A"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_Ref514259329 \h </w:instrText>
            </w:r>
            <w:r>
              <w:rPr>
                <w:sz w:val="20"/>
                <w:szCs w:val="20"/>
              </w:rPr>
            </w:r>
            <w:r>
              <w:rPr>
                <w:sz w:val="20"/>
                <w:szCs w:val="20"/>
              </w:rPr>
              <w:fldChar w:fldCharType="separate"/>
            </w:r>
            <w:r w:rsidR="00924D6D">
              <w:rPr>
                <w:lang w:bidi="en-US"/>
              </w:rPr>
              <w:t>6.3 Bit r</w:t>
            </w:r>
            <w:r w:rsidR="00924D6D" w:rsidRPr="00CD6A7E">
              <w:rPr>
                <w:lang w:bidi="en-US"/>
              </w:rPr>
              <w:t>epresentations [STR]</w:t>
            </w:r>
            <w:r>
              <w:rPr>
                <w:sz w:val="20"/>
                <w:szCs w:val="20"/>
              </w:rPr>
              <w:fldChar w:fldCharType="end"/>
            </w:r>
          </w:p>
        </w:tc>
      </w:tr>
      <w:tr w:rsidR="004158A0" w14:paraId="243558C2" w14:textId="77777777" w:rsidTr="00026DDD">
        <w:tc>
          <w:tcPr>
            <w:tcW w:w="806" w:type="dxa"/>
          </w:tcPr>
          <w:p w14:paraId="1262BD26" w14:textId="2303EBC5"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4</w:t>
            </w:r>
          </w:p>
        </w:tc>
        <w:tc>
          <w:tcPr>
            <w:tcW w:w="7087" w:type="dxa"/>
          </w:tcPr>
          <w:p w14:paraId="64B94657" w14:textId="1A789834" w:rsidR="00044E88" w:rsidRDefault="00026DDD" w:rsidP="00026DDD">
            <w:pPr>
              <w:rPr>
                <w:sz w:val="20"/>
                <w:szCs w:val="20"/>
              </w:rPr>
            </w:pPr>
            <w:r w:rsidRPr="00CA1CA1">
              <w:rPr>
                <w:sz w:val="20"/>
                <w:szCs w:val="20"/>
              </w:rPr>
              <w:t xml:space="preserve">Perform range checking before </w:t>
            </w:r>
            <w:r w:rsidR="00C70A30">
              <w:rPr>
                <w:sz w:val="20"/>
                <w:szCs w:val="20"/>
              </w:rPr>
              <w:t xml:space="preserve">copying </w:t>
            </w:r>
            <w:r w:rsidRPr="00CA1CA1">
              <w:rPr>
                <w:sz w:val="20"/>
                <w:szCs w:val="20"/>
              </w:rPr>
              <w:t>memory</w:t>
            </w:r>
            <w:r w:rsidR="00044E88">
              <w:rPr>
                <w:sz w:val="20"/>
                <w:szCs w:val="20"/>
              </w:rPr>
              <w:t xml:space="preserve"> (using mechanisms such as </w:t>
            </w:r>
            <w:proofErr w:type="spellStart"/>
            <w:r w:rsidR="00044E88" w:rsidRPr="008D55D7">
              <w:rPr>
                <w:rFonts w:ascii="Courier New" w:hAnsi="Courier New" w:cs="Courier New"/>
                <w:sz w:val="18"/>
                <w:szCs w:val="20"/>
              </w:rPr>
              <w:t>memcpy</w:t>
            </w:r>
            <w:proofErr w:type="spellEnd"/>
            <w:r w:rsidR="00044E88" w:rsidRPr="008D55D7">
              <w:rPr>
                <w:sz w:val="18"/>
                <w:szCs w:val="20"/>
              </w:rPr>
              <w:t xml:space="preserve"> </w:t>
            </w:r>
            <w:r w:rsidR="00044E88" w:rsidRPr="00CA1CA1">
              <w:rPr>
                <w:sz w:val="20"/>
                <w:szCs w:val="20"/>
              </w:rPr>
              <w:t xml:space="preserve">and </w:t>
            </w:r>
            <w:proofErr w:type="spellStart"/>
            <w:r w:rsidR="00044E88" w:rsidRPr="008D55D7">
              <w:rPr>
                <w:rFonts w:ascii="Courier New" w:hAnsi="Courier New" w:cs="Courier New"/>
                <w:sz w:val="18"/>
                <w:szCs w:val="20"/>
              </w:rPr>
              <w:t>memmove</w:t>
            </w:r>
            <w:proofErr w:type="spellEnd"/>
            <w:r w:rsidR="00044E88">
              <w:rPr>
                <w:sz w:val="20"/>
                <w:szCs w:val="20"/>
              </w:rPr>
              <w:t xml:space="preserve">), </w:t>
            </w:r>
            <w:r w:rsidR="00C70A30">
              <w:rPr>
                <w:sz w:val="20"/>
                <w:szCs w:val="20"/>
              </w:rPr>
              <w:t>unless it can be shown that a range error cannot occur</w:t>
            </w:r>
            <w:r w:rsidR="00044E88">
              <w:rPr>
                <w:sz w:val="20"/>
                <w:szCs w:val="20"/>
              </w:rPr>
              <w:t>.</w:t>
            </w:r>
            <w:r w:rsidRPr="00CA1CA1">
              <w:rPr>
                <w:sz w:val="20"/>
                <w:szCs w:val="20"/>
              </w:rPr>
              <w:t xml:space="preserve"> </w:t>
            </w:r>
          </w:p>
          <w:p w14:paraId="651DBFE9" w14:textId="77777777" w:rsidR="00044E88" w:rsidRDefault="00044E88" w:rsidP="00026DDD">
            <w:pPr>
              <w:rPr>
                <w:sz w:val="20"/>
                <w:szCs w:val="20"/>
              </w:rPr>
            </w:pPr>
          </w:p>
          <w:p w14:paraId="70FF1851" w14:textId="7A11825F" w:rsidR="00C41296" w:rsidRPr="00CA1CA1" w:rsidRDefault="00044E88" w:rsidP="00026DDD">
            <w:pPr>
              <w:pStyle w:val="ListParagraph"/>
              <w:widowControl w:val="0"/>
              <w:suppressLineNumbers/>
              <w:overflowPunct w:val="0"/>
              <w:adjustRightInd w:val="0"/>
              <w:ind w:left="0"/>
              <w:rPr>
                <w:sz w:val="20"/>
                <w:szCs w:val="20"/>
              </w:rPr>
            </w:pPr>
            <w:r>
              <w:rPr>
                <w:sz w:val="20"/>
                <w:szCs w:val="20"/>
              </w:rPr>
              <w:t>B</w:t>
            </w:r>
            <w:r w:rsidR="00026DDD" w:rsidRPr="00CA1CA1">
              <w:rPr>
                <w:sz w:val="20"/>
                <w:szCs w:val="20"/>
              </w:rPr>
              <w:t>ounds checking is not performed automatically</w:t>
            </w:r>
            <w:r w:rsidR="003B0638">
              <w:rPr>
                <w:sz w:val="20"/>
                <w:szCs w:val="20"/>
              </w:rPr>
              <w:t>, but i</w:t>
            </w:r>
            <w:r w:rsidR="00026DDD" w:rsidRPr="00CA1CA1">
              <w:rPr>
                <w:sz w:val="20"/>
                <w:szCs w:val="20"/>
              </w:rPr>
              <w:t>n the interest of speed and efficiency, range checking only needs to be done when it cannot be statically shown that an access outside of the array cannot occur</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sidR="003B0638">
              <w:rPr>
                <w:sz w:val="20"/>
                <w:szCs w:val="20"/>
              </w:rPr>
              <w:t>.</w:t>
            </w:r>
          </w:p>
        </w:tc>
        <w:tc>
          <w:tcPr>
            <w:tcW w:w="1134" w:type="dxa"/>
          </w:tcPr>
          <w:p w14:paraId="0554E081" w14:textId="5CFD6503"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_Ref514259362 \h </w:instrText>
            </w:r>
            <w:r>
              <w:rPr>
                <w:sz w:val="20"/>
                <w:szCs w:val="20"/>
              </w:rPr>
            </w:r>
            <w:r>
              <w:rPr>
                <w:sz w:val="20"/>
                <w:szCs w:val="20"/>
              </w:rPr>
              <w:fldChar w:fldCharType="separate"/>
            </w:r>
            <w:r w:rsidR="00924D6D">
              <w:rPr>
                <w:lang w:bidi="en-US"/>
              </w:rPr>
              <w:t>6.10 Unchecked array c</w:t>
            </w:r>
            <w:r w:rsidR="00924D6D" w:rsidRPr="00CD6A7E">
              <w:rPr>
                <w:lang w:bidi="en-US"/>
              </w:rPr>
              <w:t>opying [XYW]</w:t>
            </w:r>
            <w:r>
              <w:rPr>
                <w:sz w:val="20"/>
                <w:szCs w:val="20"/>
              </w:rPr>
              <w:fldChar w:fldCharType="end"/>
            </w:r>
          </w:p>
        </w:tc>
      </w:tr>
      <w:tr w:rsidR="004158A0" w14:paraId="289A81FA" w14:textId="77777777" w:rsidTr="00026DDD">
        <w:tc>
          <w:tcPr>
            <w:tcW w:w="806" w:type="dxa"/>
          </w:tcPr>
          <w:p w14:paraId="2D9ABE2E" w14:textId="3E2254B5"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5</w:t>
            </w:r>
          </w:p>
        </w:tc>
        <w:tc>
          <w:tcPr>
            <w:tcW w:w="7087" w:type="dxa"/>
          </w:tcPr>
          <w:p w14:paraId="247EAAED" w14:textId="4F8ADB82" w:rsidR="00C41296" w:rsidRPr="00CA1CA1" w:rsidRDefault="003B0638" w:rsidP="00AA3801">
            <w:pPr>
              <w:rPr>
                <w:sz w:val="20"/>
                <w:szCs w:val="20"/>
              </w:rPr>
            </w:pPr>
            <w:r>
              <w:rPr>
                <w:sz w:val="20"/>
                <w:szCs w:val="20"/>
              </w:rPr>
              <w:t xml:space="preserve">Check that a pointer is not null before dereferencing, unless it can be shown </w:t>
            </w:r>
            <w:r w:rsidR="004E7FF4">
              <w:rPr>
                <w:sz w:val="20"/>
                <w:szCs w:val="20"/>
              </w:rPr>
              <w:t xml:space="preserve">statically </w:t>
            </w:r>
            <w:r>
              <w:rPr>
                <w:sz w:val="20"/>
                <w:szCs w:val="20"/>
              </w:rPr>
              <w:t xml:space="preserve">that the pointer </w:t>
            </w:r>
            <w:r w:rsidR="004E7FF4">
              <w:rPr>
                <w:sz w:val="20"/>
                <w:szCs w:val="20"/>
              </w:rPr>
              <w:t>can</w:t>
            </w:r>
            <w:r>
              <w:rPr>
                <w:sz w:val="20"/>
                <w:szCs w:val="20"/>
              </w:rPr>
              <w:t xml:space="preserve">not </w:t>
            </w:r>
            <w:r w:rsidR="004E7FF4">
              <w:rPr>
                <w:sz w:val="20"/>
                <w:szCs w:val="20"/>
              </w:rPr>
              <w:t xml:space="preserve">be </w:t>
            </w:r>
            <w:r>
              <w:rPr>
                <w:sz w:val="20"/>
                <w:szCs w:val="20"/>
              </w:rPr>
              <w:t>null.</w:t>
            </w:r>
          </w:p>
        </w:tc>
        <w:tc>
          <w:tcPr>
            <w:tcW w:w="1134" w:type="dxa"/>
          </w:tcPr>
          <w:p w14:paraId="2A701320" w14:textId="081C49AC"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_Ref514259395 \h </w:instrText>
            </w:r>
            <w:r>
              <w:rPr>
                <w:sz w:val="20"/>
                <w:szCs w:val="20"/>
              </w:rPr>
            </w:r>
            <w:r>
              <w:rPr>
                <w:sz w:val="20"/>
                <w:szCs w:val="20"/>
              </w:rPr>
              <w:fldChar w:fldCharType="separate"/>
            </w:r>
            <w:r w:rsidR="00924D6D">
              <w:rPr>
                <w:lang w:bidi="en-US"/>
              </w:rPr>
              <w:t>6.13 Null pointer dereference</w:t>
            </w:r>
            <w:r w:rsidR="00924D6D" w:rsidRPr="00CD6A7E">
              <w:rPr>
                <w:lang w:bidi="en-US"/>
              </w:rPr>
              <w:t xml:space="preserve"> </w:t>
            </w:r>
            <w:r w:rsidR="00924D6D">
              <w:rPr>
                <w:lang w:bidi="en-US"/>
              </w:rPr>
              <w:t>[XYH</w:t>
            </w:r>
            <w:r w:rsidR="00924D6D" w:rsidRPr="00CD6A7E">
              <w:rPr>
                <w:lang w:bidi="en-US"/>
              </w:rPr>
              <w:t>]</w:t>
            </w:r>
            <w:r>
              <w:rPr>
                <w:sz w:val="20"/>
                <w:szCs w:val="20"/>
              </w:rPr>
              <w:fldChar w:fldCharType="end"/>
            </w:r>
          </w:p>
        </w:tc>
      </w:tr>
      <w:tr w:rsidR="004158A0" w14:paraId="287D8C61" w14:textId="77777777" w:rsidTr="00026DDD">
        <w:tc>
          <w:tcPr>
            <w:tcW w:w="806" w:type="dxa"/>
          </w:tcPr>
          <w:p w14:paraId="414AF439" w14:textId="00770FC1"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6</w:t>
            </w:r>
          </w:p>
        </w:tc>
        <w:tc>
          <w:tcPr>
            <w:tcW w:w="7087" w:type="dxa"/>
          </w:tcPr>
          <w:p w14:paraId="7EC45D93" w14:textId="7C3D95BC" w:rsidR="00026DDD" w:rsidRPr="00CA1CA1" w:rsidRDefault="00586F88" w:rsidP="00026DDD">
            <w:pPr>
              <w:ind w:left="34"/>
              <w:rPr>
                <w:sz w:val="20"/>
                <w:szCs w:val="20"/>
              </w:rPr>
            </w:pPr>
            <w:r>
              <w:rPr>
                <w:sz w:val="20"/>
                <w:szCs w:val="20"/>
              </w:rPr>
              <w:t xml:space="preserve">After a call to </w:t>
            </w:r>
            <w:r w:rsidRPr="008D55D7">
              <w:rPr>
                <w:rFonts w:ascii="Courier New" w:hAnsi="Courier New" w:cs="Courier New"/>
                <w:sz w:val="18"/>
                <w:szCs w:val="20"/>
              </w:rPr>
              <w:t>free</w:t>
            </w:r>
            <w:r w:rsidR="004E7FF4">
              <w:rPr>
                <w:sz w:val="20"/>
                <w:szCs w:val="20"/>
              </w:rPr>
              <w:t>,</w:t>
            </w:r>
            <w:r>
              <w:rPr>
                <w:sz w:val="20"/>
                <w:szCs w:val="20"/>
              </w:rPr>
              <w:t xml:space="preserve"> </w:t>
            </w:r>
            <w:r w:rsidR="004E7FF4">
              <w:rPr>
                <w:sz w:val="20"/>
                <w:szCs w:val="20"/>
              </w:rPr>
              <w:t>s</w:t>
            </w:r>
            <w:r w:rsidR="004E7FF4">
              <w:rPr>
                <w:rFonts w:cs="Courier New"/>
                <w:sz w:val="20"/>
                <w:szCs w:val="20"/>
              </w:rPr>
              <w:t xml:space="preserve">et the pointer to </w:t>
            </w:r>
            <w:r w:rsidR="004E7FF4" w:rsidRPr="008D55D7">
              <w:rPr>
                <w:rFonts w:ascii="Courier New" w:hAnsi="Courier New" w:cs="Courier New"/>
                <w:sz w:val="18"/>
                <w:szCs w:val="20"/>
              </w:rPr>
              <w:t>null</w:t>
            </w:r>
            <w:r w:rsidR="004E7FF4" w:rsidRPr="008D55D7">
              <w:rPr>
                <w:rFonts w:cs="Courier New"/>
                <w:sz w:val="18"/>
                <w:szCs w:val="20"/>
              </w:rPr>
              <w:t xml:space="preserve"> </w:t>
            </w:r>
            <w:r w:rsidR="004E7FF4">
              <w:rPr>
                <w:rFonts w:cs="Courier New"/>
                <w:sz w:val="20"/>
                <w:szCs w:val="20"/>
              </w:rPr>
              <w:t xml:space="preserve">to prevent multiple deallocation or use of a dangling reference via this pointer, </w:t>
            </w:r>
            <w:r w:rsidR="00026DDD" w:rsidRPr="00CA1CA1">
              <w:rPr>
                <w:sz w:val="20"/>
                <w:szCs w:val="20"/>
              </w:rPr>
              <w:t>as illustrated in the following code:</w:t>
            </w:r>
          </w:p>
          <w:p w14:paraId="4E46C0B8" w14:textId="77777777" w:rsidR="00026DDD" w:rsidRPr="008D55D7" w:rsidRDefault="00026DDD" w:rsidP="00026DDD">
            <w:pPr>
              <w:ind w:left="1593"/>
              <w:rPr>
                <w:rFonts w:ascii="Courier New" w:hAnsi="Courier New" w:cs="Courier New"/>
                <w:sz w:val="18"/>
                <w:szCs w:val="20"/>
              </w:rPr>
            </w:pPr>
            <w:r w:rsidRPr="008D55D7">
              <w:rPr>
                <w:rFonts w:ascii="Courier New" w:hAnsi="Courier New" w:cs="Courier New"/>
                <w:sz w:val="18"/>
                <w:szCs w:val="20"/>
              </w:rPr>
              <w:t>free (</w:t>
            </w:r>
            <w:proofErr w:type="spellStart"/>
            <w:r w:rsidRPr="008D55D7">
              <w:rPr>
                <w:rFonts w:ascii="Courier New" w:hAnsi="Courier New" w:cs="Courier New"/>
                <w:sz w:val="18"/>
                <w:szCs w:val="20"/>
              </w:rPr>
              <w:t>ptr</w:t>
            </w:r>
            <w:proofErr w:type="spellEnd"/>
            <w:r w:rsidRPr="008D55D7">
              <w:rPr>
                <w:rFonts w:ascii="Courier New" w:hAnsi="Courier New" w:cs="Courier New"/>
                <w:sz w:val="18"/>
                <w:szCs w:val="20"/>
              </w:rPr>
              <w:t>);</w:t>
            </w:r>
          </w:p>
          <w:p w14:paraId="7A0D4522" w14:textId="1342BB1C" w:rsidR="00C41296" w:rsidRDefault="00026DDD" w:rsidP="00026DDD">
            <w:pPr>
              <w:pStyle w:val="ListParagraph"/>
              <w:widowControl w:val="0"/>
              <w:suppressLineNumbers/>
              <w:overflowPunct w:val="0"/>
              <w:adjustRightInd w:val="0"/>
              <w:ind w:left="1593"/>
              <w:rPr>
                <w:rFonts w:cs="Courier New"/>
                <w:sz w:val="20"/>
                <w:szCs w:val="20"/>
              </w:rPr>
            </w:pPr>
            <w:proofErr w:type="spellStart"/>
            <w:r w:rsidRPr="008D55D7">
              <w:rPr>
                <w:rFonts w:ascii="Courier New" w:hAnsi="Courier New" w:cs="Courier New"/>
                <w:sz w:val="18"/>
                <w:szCs w:val="20"/>
              </w:rPr>
              <w:t>ptr</w:t>
            </w:r>
            <w:proofErr w:type="spellEnd"/>
            <w:r w:rsidRPr="008D55D7">
              <w:rPr>
                <w:rFonts w:ascii="Courier New" w:hAnsi="Courier New" w:cs="Courier New"/>
                <w:sz w:val="18"/>
                <w:szCs w:val="20"/>
              </w:rPr>
              <w:t xml:space="preserve"> = NULL</w:t>
            </w:r>
            <w:r w:rsidRPr="00CA1CA1">
              <w:rPr>
                <w:rFonts w:cs="Courier New"/>
                <w:sz w:val="20"/>
                <w:szCs w:val="20"/>
              </w:rPr>
              <w:t>;</w:t>
            </w:r>
            <w:r w:rsidR="006E1DE1">
              <w:rPr>
                <w:rFonts w:cs="Courier New"/>
                <w:sz w:val="20"/>
                <w:szCs w:val="20"/>
              </w:rPr>
              <w:t xml:space="preserve"> </w:t>
            </w:r>
            <w:r w:rsidRPr="00CA1CA1">
              <w:rPr>
                <w:rFonts w:cs="Courier New"/>
                <w:sz w:val="20"/>
                <w:szCs w:val="20"/>
              </w:rPr>
              <w:t xml:space="preserve"> </w:t>
            </w:r>
          </w:p>
          <w:p w14:paraId="7387F9DB" w14:textId="1D13D72E" w:rsidR="00586F88" w:rsidRPr="00586F88" w:rsidRDefault="00586F88" w:rsidP="00AA3801">
            <w:pPr>
              <w:pStyle w:val="ListParagraph"/>
              <w:widowControl w:val="0"/>
              <w:suppressLineNumbers/>
              <w:overflowPunct w:val="0"/>
              <w:adjustRightInd w:val="0"/>
              <w:ind w:left="0"/>
              <w:rPr>
                <w:rFonts w:cs="Courier New"/>
                <w:sz w:val="20"/>
                <w:szCs w:val="20"/>
              </w:rPr>
            </w:pPr>
            <w:r>
              <w:rPr>
                <w:rFonts w:cs="Courier New"/>
                <w:sz w:val="20"/>
                <w:szCs w:val="20"/>
              </w:rPr>
              <w:t>.</w:t>
            </w:r>
          </w:p>
        </w:tc>
        <w:tc>
          <w:tcPr>
            <w:tcW w:w="1134" w:type="dxa"/>
          </w:tcPr>
          <w:p w14:paraId="42894DE1" w14:textId="3B9E17DD"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_Ref514259418 \h </w:instrText>
            </w:r>
            <w:r>
              <w:rPr>
                <w:sz w:val="20"/>
                <w:szCs w:val="20"/>
              </w:rPr>
            </w:r>
            <w:r>
              <w:rPr>
                <w:sz w:val="20"/>
                <w:szCs w:val="20"/>
              </w:rPr>
              <w:fldChar w:fldCharType="separate"/>
            </w:r>
            <w:r w:rsidR="00924D6D">
              <w:rPr>
                <w:lang w:bidi="en-US"/>
              </w:rPr>
              <w:t xml:space="preserve">6.14 </w:t>
            </w:r>
            <w:r w:rsidR="00924D6D" w:rsidRPr="00CD6A7E">
              <w:rPr>
                <w:lang w:bidi="en-US"/>
              </w:rPr>
              <w:t xml:space="preserve">Dangling </w:t>
            </w:r>
            <w:r w:rsidR="00924D6D">
              <w:rPr>
                <w:lang w:bidi="en-US"/>
              </w:rPr>
              <w:t>r</w:t>
            </w:r>
            <w:r w:rsidR="00924D6D" w:rsidRPr="00CD6A7E">
              <w:rPr>
                <w:lang w:bidi="en-US"/>
              </w:rPr>
              <w:t xml:space="preserve">eference to </w:t>
            </w:r>
            <w:r w:rsidR="00924D6D">
              <w:rPr>
                <w:lang w:bidi="en-US"/>
              </w:rPr>
              <w:t>h</w:t>
            </w:r>
            <w:r w:rsidR="00924D6D" w:rsidRPr="00CD6A7E">
              <w:rPr>
                <w:lang w:bidi="en-US"/>
              </w:rPr>
              <w:t>eap [XYK]</w:t>
            </w:r>
            <w:r>
              <w:rPr>
                <w:sz w:val="20"/>
                <w:szCs w:val="20"/>
              </w:rPr>
              <w:fldChar w:fldCharType="end"/>
            </w:r>
          </w:p>
        </w:tc>
      </w:tr>
      <w:tr w:rsidR="004158A0" w14:paraId="7B659545" w14:textId="77777777" w:rsidTr="00026DDD">
        <w:tc>
          <w:tcPr>
            <w:tcW w:w="806" w:type="dxa"/>
          </w:tcPr>
          <w:p w14:paraId="4D2B0E54" w14:textId="662762E9"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7</w:t>
            </w:r>
          </w:p>
        </w:tc>
        <w:tc>
          <w:tcPr>
            <w:tcW w:w="7087" w:type="dxa"/>
          </w:tcPr>
          <w:p w14:paraId="07D17F8A" w14:textId="41C2E90D" w:rsidR="00C41296" w:rsidRPr="00CA1CA1" w:rsidRDefault="00115EFC" w:rsidP="00115EFC">
            <w:pPr>
              <w:pStyle w:val="ListParagraph"/>
              <w:widowControl w:val="0"/>
              <w:suppressLineNumbers/>
              <w:overflowPunct w:val="0"/>
              <w:adjustRightInd w:val="0"/>
              <w:ind w:left="0"/>
              <w:rPr>
                <w:sz w:val="20"/>
                <w:szCs w:val="20"/>
              </w:rPr>
            </w:pPr>
            <w:r>
              <w:rPr>
                <w:sz w:val="20"/>
                <w:szCs w:val="20"/>
              </w:rPr>
              <w:t xml:space="preserve">Do not read uninitialized memory, including </w:t>
            </w:r>
            <w:r w:rsidR="00026DDD" w:rsidRPr="00CA1CA1">
              <w:rPr>
                <w:sz w:val="20"/>
                <w:szCs w:val="20"/>
              </w:rPr>
              <w:t>memory allocated by functions such as malloc</w:t>
            </w:r>
            <w:r>
              <w:rPr>
                <w:sz w:val="20"/>
                <w:szCs w:val="20"/>
              </w:rPr>
              <w:t xml:space="preserve">. </w:t>
            </w:r>
          </w:p>
        </w:tc>
        <w:tc>
          <w:tcPr>
            <w:tcW w:w="1134" w:type="dxa"/>
          </w:tcPr>
          <w:p w14:paraId="0B168E81" w14:textId="0E37760D"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_Ref514259447 \h </w:instrText>
            </w:r>
            <w:r>
              <w:rPr>
                <w:sz w:val="20"/>
                <w:szCs w:val="20"/>
              </w:rPr>
            </w:r>
            <w:r>
              <w:rPr>
                <w:sz w:val="20"/>
                <w:szCs w:val="20"/>
              </w:rPr>
              <w:fldChar w:fldCharType="separate"/>
            </w:r>
            <w:r w:rsidR="00924D6D">
              <w:rPr>
                <w:lang w:bidi="en-US"/>
              </w:rPr>
              <w:t xml:space="preserve">6.22 </w:t>
            </w:r>
            <w:r w:rsidR="00924D6D" w:rsidRPr="00CD6A7E">
              <w:rPr>
                <w:lang w:bidi="en-US"/>
              </w:rPr>
              <w:t xml:space="preserve">Initialization of </w:t>
            </w:r>
            <w:r w:rsidR="00924D6D">
              <w:rPr>
                <w:lang w:bidi="en-US"/>
              </w:rPr>
              <w:t>v</w:t>
            </w:r>
            <w:r w:rsidR="00924D6D" w:rsidRPr="00CD6A7E">
              <w:rPr>
                <w:lang w:bidi="en-US"/>
              </w:rPr>
              <w:t>ariables [LAV]</w:t>
            </w:r>
            <w:r>
              <w:rPr>
                <w:sz w:val="20"/>
                <w:szCs w:val="20"/>
              </w:rPr>
              <w:fldChar w:fldCharType="end"/>
            </w:r>
          </w:p>
        </w:tc>
      </w:tr>
      <w:tr w:rsidR="004158A0" w14:paraId="35710935" w14:textId="77777777" w:rsidTr="00026DDD">
        <w:tc>
          <w:tcPr>
            <w:tcW w:w="806" w:type="dxa"/>
          </w:tcPr>
          <w:p w14:paraId="2BA04A0C" w14:textId="690DA767"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8</w:t>
            </w:r>
          </w:p>
        </w:tc>
        <w:tc>
          <w:tcPr>
            <w:tcW w:w="7087" w:type="dxa"/>
          </w:tcPr>
          <w:p w14:paraId="4332C667" w14:textId="3E76D4D6" w:rsidR="00DD2731" w:rsidRDefault="00DD2731" w:rsidP="005A02C4">
            <w:pPr>
              <w:ind w:left="34"/>
              <w:rPr>
                <w:sz w:val="20"/>
                <w:szCs w:val="20"/>
              </w:rPr>
            </w:pPr>
            <w:r>
              <w:rPr>
                <w:sz w:val="20"/>
                <w:szCs w:val="20"/>
              </w:rPr>
              <w:t>C</w:t>
            </w:r>
            <w:r w:rsidR="00026DDD" w:rsidRPr="00CA1CA1">
              <w:rPr>
                <w:sz w:val="20"/>
                <w:szCs w:val="20"/>
              </w:rPr>
              <w:t xml:space="preserve">heck </w:t>
            </w:r>
            <w:r w:rsidR="00780566">
              <w:rPr>
                <w:sz w:val="20"/>
                <w:szCs w:val="20"/>
              </w:rPr>
              <w:t>that</w:t>
            </w:r>
            <w:r>
              <w:rPr>
                <w:sz w:val="20"/>
                <w:szCs w:val="20"/>
              </w:rPr>
              <w:t xml:space="preserve"> the result of </w:t>
            </w:r>
            <w:r w:rsidR="00026DDD" w:rsidRPr="00CA1CA1">
              <w:rPr>
                <w:sz w:val="20"/>
                <w:szCs w:val="20"/>
              </w:rPr>
              <w:t xml:space="preserve">an operation </w:t>
            </w:r>
            <w:r>
              <w:rPr>
                <w:sz w:val="20"/>
                <w:szCs w:val="20"/>
              </w:rPr>
              <w:t xml:space="preserve">on an unsigned integer value will </w:t>
            </w:r>
            <w:r w:rsidR="00780566">
              <w:rPr>
                <w:sz w:val="20"/>
                <w:szCs w:val="20"/>
              </w:rPr>
              <w:t xml:space="preserve">not </w:t>
            </w:r>
            <w:r>
              <w:rPr>
                <w:sz w:val="20"/>
                <w:szCs w:val="20"/>
              </w:rPr>
              <w:t>cause wrapping, unless it can be shown that wrapping cannot occur</w:t>
            </w:r>
            <w:r w:rsidR="00647EA5">
              <w:rPr>
                <w:lang w:bidi="en-US"/>
              </w:rPr>
              <w:t xml:space="preserve">, or document and verify the intended </w:t>
            </w:r>
            <w:proofErr w:type="spellStart"/>
            <w:r w:rsidR="00647EA5">
              <w:rPr>
                <w:lang w:bidi="en-US"/>
              </w:rPr>
              <w:t>behaviour</w:t>
            </w:r>
            <w:proofErr w:type="spellEnd"/>
            <w:r>
              <w:rPr>
                <w:sz w:val="20"/>
                <w:szCs w:val="20"/>
              </w:rPr>
              <w:t>.</w:t>
            </w:r>
          </w:p>
          <w:p w14:paraId="48D77F81" w14:textId="66E1B459" w:rsidR="00026DDD" w:rsidRPr="00CA1CA1" w:rsidRDefault="00026DDD" w:rsidP="005A02C4">
            <w:pPr>
              <w:ind w:left="34"/>
              <w:rPr>
                <w:sz w:val="20"/>
                <w:szCs w:val="20"/>
              </w:rPr>
            </w:pPr>
            <w:r w:rsidRPr="00CA1CA1">
              <w:rPr>
                <w:sz w:val="20"/>
                <w:szCs w:val="20"/>
              </w:rPr>
              <w:t>Any of the following operators have the potential to wrap</w:t>
            </w:r>
            <w:r w:rsidR="00DD2731">
              <w:rPr>
                <w:sz w:val="20"/>
                <w:szCs w:val="20"/>
              </w:rPr>
              <w:t>:</w:t>
            </w:r>
          </w:p>
          <w:p w14:paraId="0E435561" w14:textId="1F975BC0" w:rsidR="00026DDD" w:rsidRPr="008D55D7" w:rsidRDefault="00026DDD" w:rsidP="005A02C4">
            <w:pPr>
              <w:ind w:left="742"/>
              <w:rPr>
                <w:rFonts w:ascii="Courier New" w:hAnsi="Courier New" w:cs="Courier New"/>
                <w:sz w:val="20"/>
                <w:szCs w:val="20"/>
              </w:rPr>
            </w:pPr>
            <w:r w:rsidRPr="008D55D7">
              <w:rPr>
                <w:rFonts w:ascii="Courier New" w:hAnsi="Courier New" w:cs="Courier New"/>
                <w:sz w:val="20"/>
                <w:szCs w:val="20"/>
              </w:rPr>
              <w:t xml:space="preserve">a + b  </w:t>
            </w:r>
            <w:r w:rsidR="000962C7">
              <w:rPr>
                <w:rFonts w:ascii="Courier New" w:hAnsi="Courier New" w:cs="Courier New"/>
                <w:sz w:val="20"/>
                <w:szCs w:val="20"/>
              </w:rPr>
              <w:t xml:space="preserve"> </w:t>
            </w:r>
            <w:r w:rsidRPr="008D55D7">
              <w:rPr>
                <w:rFonts w:ascii="Courier New" w:hAnsi="Courier New" w:cs="Courier New"/>
                <w:sz w:val="20"/>
                <w:szCs w:val="20"/>
              </w:rPr>
              <w:t xml:space="preserve">a – b  </w:t>
            </w:r>
            <w:r w:rsidR="000962C7">
              <w:rPr>
                <w:rFonts w:ascii="Courier New" w:hAnsi="Courier New" w:cs="Courier New"/>
                <w:sz w:val="20"/>
                <w:szCs w:val="20"/>
              </w:rPr>
              <w:t xml:space="preserve"> </w:t>
            </w:r>
            <w:r w:rsidRPr="008D55D7">
              <w:rPr>
                <w:rFonts w:ascii="Courier New" w:hAnsi="Courier New" w:cs="Courier New"/>
                <w:sz w:val="20"/>
                <w:szCs w:val="20"/>
              </w:rPr>
              <w:t xml:space="preserve">a * b   a++   </w:t>
            </w:r>
            <w:r w:rsidR="00780566" w:rsidRPr="008D55D7">
              <w:rPr>
                <w:rFonts w:ascii="Courier New" w:hAnsi="Courier New" w:cs="Courier New"/>
                <w:sz w:val="20"/>
                <w:szCs w:val="20"/>
              </w:rPr>
              <w:t>++a</w:t>
            </w:r>
            <w:r w:rsidRPr="008D55D7">
              <w:rPr>
                <w:rFonts w:ascii="Courier New" w:hAnsi="Courier New" w:cs="Courier New"/>
                <w:sz w:val="20"/>
                <w:szCs w:val="20"/>
              </w:rPr>
              <w:t xml:space="preserve">  </w:t>
            </w:r>
            <w:r w:rsidR="000962C7">
              <w:rPr>
                <w:rFonts w:ascii="Courier New" w:hAnsi="Courier New" w:cs="Courier New"/>
                <w:sz w:val="20"/>
                <w:szCs w:val="20"/>
              </w:rPr>
              <w:t xml:space="preserve"> </w:t>
            </w:r>
            <w:proofErr w:type="spellStart"/>
            <w:r w:rsidRPr="008D55D7">
              <w:rPr>
                <w:rFonts w:ascii="Courier New" w:hAnsi="Courier New" w:cs="Courier New"/>
                <w:sz w:val="20"/>
                <w:szCs w:val="20"/>
              </w:rPr>
              <w:t>a</w:t>
            </w:r>
            <w:proofErr w:type="spellEnd"/>
            <w:r w:rsidRPr="008D55D7">
              <w:rPr>
                <w:rFonts w:ascii="Courier New" w:hAnsi="Courier New" w:cs="Courier New"/>
                <w:sz w:val="20"/>
                <w:szCs w:val="20"/>
              </w:rPr>
              <w:t>--</w:t>
            </w:r>
            <w:r w:rsidR="002B3514" w:rsidRPr="008D55D7">
              <w:rPr>
                <w:rFonts w:ascii="Courier New" w:hAnsi="Courier New" w:cs="Courier New"/>
                <w:sz w:val="20"/>
                <w:szCs w:val="20"/>
              </w:rPr>
              <w:t xml:space="preserve">   </w:t>
            </w:r>
            <w:r w:rsidR="00780566" w:rsidRPr="008D55D7">
              <w:rPr>
                <w:rFonts w:ascii="Courier New" w:hAnsi="Courier New" w:cs="Courier New"/>
                <w:sz w:val="20"/>
                <w:szCs w:val="20"/>
              </w:rPr>
              <w:t xml:space="preserve">--a </w:t>
            </w:r>
          </w:p>
          <w:p w14:paraId="3F45783D" w14:textId="0CA7A9CC" w:rsidR="0000008E" w:rsidRPr="00AA3801" w:rsidRDefault="00780566" w:rsidP="0000008E">
            <w:pPr>
              <w:pStyle w:val="ListParagraph"/>
              <w:widowControl w:val="0"/>
              <w:suppressLineNumbers/>
              <w:overflowPunct w:val="0"/>
              <w:adjustRightInd w:val="0"/>
              <w:ind w:left="742"/>
              <w:rPr>
                <w:rFonts w:cs="Courier New"/>
                <w:sz w:val="20"/>
                <w:szCs w:val="20"/>
              </w:rPr>
            </w:pPr>
            <w:r w:rsidRPr="008D55D7">
              <w:rPr>
                <w:rFonts w:ascii="Courier New" w:hAnsi="Courier New" w:cs="Courier New"/>
                <w:sz w:val="20"/>
                <w:szCs w:val="20"/>
              </w:rPr>
              <w:lastRenderedPageBreak/>
              <w:t xml:space="preserve">a += </w:t>
            </w:r>
            <w:proofErr w:type="gramStart"/>
            <w:r w:rsidRPr="008D55D7">
              <w:rPr>
                <w:rFonts w:ascii="Courier New" w:hAnsi="Courier New" w:cs="Courier New"/>
                <w:sz w:val="20"/>
                <w:szCs w:val="20"/>
              </w:rPr>
              <w:t xml:space="preserve">b </w:t>
            </w:r>
            <w:r w:rsidR="000962C7">
              <w:rPr>
                <w:rFonts w:ascii="Courier New" w:hAnsi="Courier New" w:cs="Courier New"/>
                <w:sz w:val="20"/>
                <w:szCs w:val="20"/>
              </w:rPr>
              <w:t xml:space="preserve"> </w:t>
            </w:r>
            <w:r w:rsidR="00026DDD" w:rsidRPr="008D55D7">
              <w:rPr>
                <w:rFonts w:ascii="Courier New" w:hAnsi="Courier New" w:cs="Courier New"/>
                <w:sz w:val="20"/>
                <w:szCs w:val="20"/>
              </w:rPr>
              <w:t>a</w:t>
            </w:r>
            <w:proofErr w:type="gramEnd"/>
            <w:r w:rsidR="00026DDD" w:rsidRPr="008D55D7">
              <w:rPr>
                <w:rFonts w:ascii="Courier New" w:hAnsi="Courier New" w:cs="Courier New"/>
                <w:sz w:val="20"/>
                <w:szCs w:val="20"/>
              </w:rPr>
              <w:t xml:space="preserve"> -= b  a *= b  a &lt;&lt; b</w:t>
            </w:r>
            <w:r w:rsidR="002B3514" w:rsidRPr="008D55D7">
              <w:rPr>
                <w:rFonts w:ascii="Courier New" w:hAnsi="Courier New" w:cs="Courier New"/>
                <w:sz w:val="20"/>
                <w:szCs w:val="20"/>
              </w:rPr>
              <w:t xml:space="preserve"> </w:t>
            </w:r>
            <w:r w:rsidR="007163D9" w:rsidRPr="008D55D7">
              <w:rPr>
                <w:rFonts w:ascii="Courier New" w:hAnsi="Courier New" w:cs="Courier New"/>
                <w:sz w:val="20"/>
                <w:szCs w:val="20"/>
              </w:rPr>
              <w:t xml:space="preserve">  </w:t>
            </w:r>
            <w:r w:rsidR="002B3514" w:rsidRPr="008D55D7">
              <w:rPr>
                <w:rFonts w:ascii="Courier New" w:hAnsi="Courier New" w:cs="Courier New"/>
                <w:sz w:val="20"/>
                <w:szCs w:val="20"/>
              </w:rPr>
              <w:t xml:space="preserve">a&lt;&lt;=b   </w:t>
            </w:r>
            <w:r w:rsidR="00026DDD" w:rsidRPr="008D55D7">
              <w:rPr>
                <w:rFonts w:ascii="Courier New" w:hAnsi="Courier New" w:cs="Courier New"/>
                <w:sz w:val="20"/>
                <w:szCs w:val="20"/>
              </w:rPr>
              <w:t>-a</w:t>
            </w:r>
          </w:p>
        </w:tc>
        <w:tc>
          <w:tcPr>
            <w:tcW w:w="1134" w:type="dxa"/>
          </w:tcPr>
          <w:p w14:paraId="672299BE" w14:textId="4542F275" w:rsidR="00C41296" w:rsidRPr="00CA1CA1" w:rsidRDefault="004158A0" w:rsidP="00C41296">
            <w:pPr>
              <w:pStyle w:val="ListParagraph"/>
              <w:widowControl w:val="0"/>
              <w:suppressLineNumbers/>
              <w:overflowPunct w:val="0"/>
              <w:adjustRightInd w:val="0"/>
              <w:ind w:left="0"/>
              <w:rPr>
                <w:sz w:val="20"/>
                <w:szCs w:val="20"/>
              </w:rPr>
            </w:pPr>
            <w:r>
              <w:rPr>
                <w:sz w:val="20"/>
                <w:szCs w:val="20"/>
              </w:rPr>
              <w:lastRenderedPageBreak/>
              <w:fldChar w:fldCharType="begin"/>
            </w:r>
            <w:r>
              <w:rPr>
                <w:sz w:val="20"/>
                <w:szCs w:val="20"/>
              </w:rPr>
              <w:instrText xml:space="preserve"> REF _Ref514259472 \h </w:instrText>
            </w:r>
            <w:r>
              <w:rPr>
                <w:sz w:val="20"/>
                <w:szCs w:val="20"/>
              </w:rPr>
            </w:r>
            <w:r>
              <w:rPr>
                <w:sz w:val="20"/>
                <w:szCs w:val="20"/>
              </w:rPr>
              <w:fldChar w:fldCharType="separate"/>
            </w:r>
            <w:r w:rsidR="00924D6D">
              <w:rPr>
                <w:lang w:bidi="en-US"/>
              </w:rPr>
              <w:t xml:space="preserve">6.15 </w:t>
            </w:r>
            <w:r w:rsidR="00924D6D" w:rsidRPr="00CD6A7E">
              <w:rPr>
                <w:lang w:bidi="en-US"/>
              </w:rPr>
              <w:t xml:space="preserve">Arithmetic </w:t>
            </w:r>
            <w:r w:rsidR="00924D6D">
              <w:rPr>
                <w:lang w:bidi="en-US"/>
              </w:rPr>
              <w:t>w</w:t>
            </w:r>
            <w:r w:rsidR="00924D6D" w:rsidRPr="00CD6A7E">
              <w:rPr>
                <w:lang w:bidi="en-US"/>
              </w:rPr>
              <w:t xml:space="preserve">rap-around </w:t>
            </w:r>
            <w:r w:rsidR="00924D6D">
              <w:rPr>
                <w:lang w:bidi="en-US"/>
              </w:rPr>
              <w:t>e</w:t>
            </w:r>
            <w:r w:rsidR="00924D6D" w:rsidRPr="00CD6A7E">
              <w:rPr>
                <w:lang w:bidi="en-US"/>
              </w:rPr>
              <w:t>rror [FIF]</w:t>
            </w:r>
            <w:r>
              <w:rPr>
                <w:sz w:val="20"/>
                <w:szCs w:val="20"/>
              </w:rPr>
              <w:fldChar w:fldCharType="end"/>
            </w:r>
          </w:p>
        </w:tc>
      </w:tr>
      <w:tr w:rsidR="004158A0" w14:paraId="66DA5DAF" w14:textId="77777777" w:rsidTr="00026DDD">
        <w:tc>
          <w:tcPr>
            <w:tcW w:w="806" w:type="dxa"/>
          </w:tcPr>
          <w:p w14:paraId="7906F604" w14:textId="12EB50C8" w:rsidR="00490706" w:rsidRPr="00CA1CA1" w:rsidRDefault="002104A1" w:rsidP="00C41296">
            <w:pPr>
              <w:pStyle w:val="ListParagraph"/>
              <w:widowControl w:val="0"/>
              <w:suppressLineNumbers/>
              <w:overflowPunct w:val="0"/>
              <w:adjustRightInd w:val="0"/>
              <w:ind w:left="0"/>
              <w:jc w:val="center"/>
              <w:rPr>
                <w:sz w:val="20"/>
                <w:szCs w:val="20"/>
              </w:rPr>
            </w:pPr>
            <w:r>
              <w:rPr>
                <w:sz w:val="20"/>
                <w:szCs w:val="20"/>
              </w:rPr>
              <w:t>9</w:t>
            </w:r>
          </w:p>
        </w:tc>
        <w:tc>
          <w:tcPr>
            <w:tcW w:w="7087" w:type="dxa"/>
          </w:tcPr>
          <w:p w14:paraId="63630451" w14:textId="5F8A555A" w:rsidR="002B3514" w:rsidRDefault="002B3514" w:rsidP="00DD2731">
            <w:pPr>
              <w:ind w:left="34"/>
              <w:rPr>
                <w:sz w:val="20"/>
                <w:szCs w:val="20"/>
              </w:rPr>
            </w:pPr>
            <w:r>
              <w:rPr>
                <w:sz w:val="20"/>
                <w:szCs w:val="20"/>
              </w:rPr>
              <w:t>C</w:t>
            </w:r>
            <w:r w:rsidRPr="00CA1CA1">
              <w:rPr>
                <w:sz w:val="20"/>
                <w:szCs w:val="20"/>
              </w:rPr>
              <w:t xml:space="preserve">heck </w:t>
            </w:r>
            <w:r w:rsidR="00780566">
              <w:rPr>
                <w:sz w:val="20"/>
                <w:szCs w:val="20"/>
              </w:rPr>
              <w:t>that</w:t>
            </w:r>
            <w:r>
              <w:rPr>
                <w:sz w:val="20"/>
                <w:szCs w:val="20"/>
              </w:rPr>
              <w:t xml:space="preserve"> the result of </w:t>
            </w:r>
            <w:r w:rsidRPr="00CA1CA1">
              <w:rPr>
                <w:sz w:val="20"/>
                <w:szCs w:val="20"/>
              </w:rPr>
              <w:t xml:space="preserve">an operation </w:t>
            </w:r>
            <w:r>
              <w:rPr>
                <w:sz w:val="20"/>
                <w:szCs w:val="20"/>
              </w:rPr>
              <w:t xml:space="preserve">on a signed integer value will </w:t>
            </w:r>
            <w:r w:rsidR="00780566">
              <w:rPr>
                <w:sz w:val="20"/>
                <w:szCs w:val="20"/>
              </w:rPr>
              <w:t xml:space="preserve">not </w:t>
            </w:r>
            <w:r>
              <w:rPr>
                <w:sz w:val="20"/>
                <w:szCs w:val="20"/>
              </w:rPr>
              <w:t>cause an overflow, unless it can be shown that overflow cannot occur.</w:t>
            </w:r>
          </w:p>
          <w:p w14:paraId="4E8A263B" w14:textId="3B244D6A" w:rsidR="00DD2731" w:rsidRPr="00CA1CA1" w:rsidRDefault="00DD2731" w:rsidP="00DD2731">
            <w:pPr>
              <w:ind w:left="34"/>
              <w:rPr>
                <w:sz w:val="20"/>
                <w:szCs w:val="20"/>
              </w:rPr>
            </w:pPr>
            <w:r w:rsidRPr="00CA1CA1">
              <w:rPr>
                <w:sz w:val="20"/>
                <w:szCs w:val="20"/>
              </w:rPr>
              <w:t xml:space="preserve">Any of the following operators have the potential to </w:t>
            </w:r>
            <w:r w:rsidR="002B3514">
              <w:rPr>
                <w:sz w:val="20"/>
                <w:szCs w:val="20"/>
              </w:rPr>
              <w:t xml:space="preserve">overflow, which is </w:t>
            </w:r>
            <w:r w:rsidRPr="00CA1CA1">
              <w:rPr>
                <w:sz w:val="20"/>
                <w:szCs w:val="20"/>
              </w:rPr>
              <w:t xml:space="preserve">undefined </w:t>
            </w:r>
            <w:proofErr w:type="spellStart"/>
            <w:r w:rsidR="006851D5">
              <w:rPr>
                <w:sz w:val="20"/>
                <w:szCs w:val="20"/>
              </w:rPr>
              <w:t>behaviour</w:t>
            </w:r>
            <w:proofErr w:type="spellEnd"/>
            <w:r w:rsidRPr="00CA1CA1">
              <w:rPr>
                <w:sz w:val="20"/>
                <w:szCs w:val="20"/>
              </w:rPr>
              <w:t xml:space="preserve"> in C:</w:t>
            </w:r>
          </w:p>
          <w:p w14:paraId="24E97F80" w14:textId="6715C029" w:rsidR="00DD2731" w:rsidRPr="008D55D7" w:rsidRDefault="00DD2731" w:rsidP="00DD2731">
            <w:pPr>
              <w:ind w:left="742"/>
              <w:rPr>
                <w:rFonts w:ascii="Courier New" w:hAnsi="Courier New" w:cs="Courier New"/>
                <w:sz w:val="20"/>
                <w:szCs w:val="20"/>
              </w:rPr>
            </w:pPr>
            <w:r w:rsidRPr="008D55D7">
              <w:rPr>
                <w:rFonts w:ascii="Courier New" w:hAnsi="Courier New" w:cs="Courier New"/>
                <w:sz w:val="20"/>
                <w:szCs w:val="20"/>
              </w:rPr>
              <w:t xml:space="preserve">a + b   a – b </w:t>
            </w:r>
            <w:r w:rsidR="0000008E" w:rsidRPr="008D55D7">
              <w:rPr>
                <w:rFonts w:ascii="Courier New" w:hAnsi="Courier New" w:cs="Courier New"/>
                <w:sz w:val="20"/>
                <w:szCs w:val="20"/>
              </w:rPr>
              <w:t xml:space="preserve">  </w:t>
            </w:r>
            <w:r w:rsidRPr="008D55D7">
              <w:rPr>
                <w:rFonts w:ascii="Courier New" w:hAnsi="Courier New" w:cs="Courier New"/>
                <w:sz w:val="20"/>
                <w:szCs w:val="20"/>
              </w:rPr>
              <w:t xml:space="preserve">a * </w:t>
            </w:r>
            <w:proofErr w:type="gramStart"/>
            <w:r w:rsidRPr="008D55D7">
              <w:rPr>
                <w:rFonts w:ascii="Courier New" w:hAnsi="Courier New" w:cs="Courier New"/>
                <w:sz w:val="20"/>
                <w:szCs w:val="20"/>
              </w:rPr>
              <w:t xml:space="preserve">b  </w:t>
            </w:r>
            <w:r w:rsidR="002B3514" w:rsidRPr="008D55D7">
              <w:rPr>
                <w:rFonts w:ascii="Courier New" w:hAnsi="Courier New" w:cs="Courier New"/>
                <w:sz w:val="20"/>
                <w:szCs w:val="20"/>
              </w:rPr>
              <w:t>a</w:t>
            </w:r>
            <w:proofErr w:type="gramEnd"/>
            <w:r w:rsidR="002B3514" w:rsidRPr="008D55D7">
              <w:rPr>
                <w:rFonts w:ascii="Courier New" w:hAnsi="Courier New" w:cs="Courier New"/>
                <w:sz w:val="20"/>
                <w:szCs w:val="20"/>
              </w:rPr>
              <w:t xml:space="preserve">/b </w:t>
            </w:r>
            <w:r w:rsidR="0000008E" w:rsidRPr="008D55D7">
              <w:rPr>
                <w:rFonts w:ascii="Courier New" w:hAnsi="Courier New" w:cs="Courier New"/>
                <w:sz w:val="20"/>
                <w:szCs w:val="20"/>
              </w:rPr>
              <w:t xml:space="preserve"> </w:t>
            </w:r>
            <w:proofErr w:type="spellStart"/>
            <w:r w:rsidR="002B3514" w:rsidRPr="008D55D7">
              <w:rPr>
                <w:rFonts w:ascii="Courier New" w:hAnsi="Courier New" w:cs="Courier New"/>
                <w:sz w:val="20"/>
                <w:szCs w:val="20"/>
              </w:rPr>
              <w:t>a%b</w:t>
            </w:r>
            <w:proofErr w:type="spellEnd"/>
            <w:r w:rsidR="002B3514" w:rsidRPr="008D55D7">
              <w:rPr>
                <w:rFonts w:ascii="Courier New" w:hAnsi="Courier New" w:cs="Courier New"/>
                <w:sz w:val="20"/>
                <w:szCs w:val="20"/>
              </w:rPr>
              <w:t xml:space="preserve"> </w:t>
            </w:r>
            <w:r w:rsidR="0000008E" w:rsidRPr="008D55D7">
              <w:rPr>
                <w:rFonts w:ascii="Courier New" w:hAnsi="Courier New" w:cs="Courier New"/>
                <w:sz w:val="20"/>
                <w:szCs w:val="20"/>
              </w:rPr>
              <w:t xml:space="preserve"> </w:t>
            </w:r>
            <w:r w:rsidR="00780566" w:rsidRPr="008D55D7">
              <w:rPr>
                <w:rFonts w:ascii="Courier New" w:hAnsi="Courier New" w:cs="Courier New"/>
                <w:sz w:val="20"/>
                <w:szCs w:val="20"/>
              </w:rPr>
              <w:t>a</w:t>
            </w:r>
            <w:r w:rsidRPr="008D55D7">
              <w:rPr>
                <w:rFonts w:ascii="Courier New" w:hAnsi="Courier New" w:cs="Courier New"/>
                <w:sz w:val="20"/>
                <w:szCs w:val="20"/>
              </w:rPr>
              <w:t xml:space="preserve">++ </w:t>
            </w:r>
            <w:r w:rsidR="000962C7">
              <w:rPr>
                <w:rFonts w:ascii="Courier New" w:hAnsi="Courier New" w:cs="Courier New"/>
                <w:sz w:val="20"/>
                <w:szCs w:val="20"/>
              </w:rPr>
              <w:t xml:space="preserve"> </w:t>
            </w:r>
            <w:r w:rsidR="00780566" w:rsidRPr="008D55D7">
              <w:rPr>
                <w:rFonts w:ascii="Courier New" w:hAnsi="Courier New" w:cs="Courier New"/>
                <w:sz w:val="20"/>
                <w:szCs w:val="20"/>
              </w:rPr>
              <w:t>++a</w:t>
            </w:r>
            <w:r w:rsidRPr="008D55D7">
              <w:rPr>
                <w:rFonts w:ascii="Courier New" w:hAnsi="Courier New" w:cs="Courier New"/>
                <w:sz w:val="20"/>
                <w:szCs w:val="20"/>
              </w:rPr>
              <w:t xml:space="preserve">  </w:t>
            </w:r>
            <w:proofErr w:type="spellStart"/>
            <w:r w:rsidRPr="008D55D7">
              <w:rPr>
                <w:rFonts w:ascii="Courier New" w:hAnsi="Courier New" w:cs="Courier New"/>
                <w:sz w:val="20"/>
                <w:szCs w:val="20"/>
              </w:rPr>
              <w:t>a</w:t>
            </w:r>
            <w:proofErr w:type="spellEnd"/>
            <w:r w:rsidRPr="008D55D7">
              <w:rPr>
                <w:rFonts w:ascii="Courier New" w:hAnsi="Courier New" w:cs="Courier New"/>
                <w:sz w:val="20"/>
                <w:szCs w:val="20"/>
              </w:rPr>
              <w:t>--</w:t>
            </w:r>
            <w:r w:rsidR="00780566" w:rsidRPr="008D55D7">
              <w:rPr>
                <w:rFonts w:ascii="Courier New" w:hAnsi="Courier New" w:cs="Courier New"/>
                <w:sz w:val="20"/>
                <w:szCs w:val="20"/>
              </w:rPr>
              <w:t xml:space="preserve">  --</w:t>
            </w:r>
            <w:proofErr w:type="spellStart"/>
            <w:r w:rsidR="00780566" w:rsidRPr="008D55D7">
              <w:rPr>
                <w:rFonts w:ascii="Courier New" w:hAnsi="Courier New" w:cs="Courier New"/>
                <w:sz w:val="20"/>
                <w:szCs w:val="20"/>
              </w:rPr>
              <w:t>a</w:t>
            </w:r>
            <w:proofErr w:type="spellEnd"/>
          </w:p>
          <w:p w14:paraId="12DA14A1" w14:textId="35A9B36B" w:rsidR="002B3514" w:rsidRPr="008D55D7" w:rsidRDefault="002B3514" w:rsidP="00DD2731">
            <w:pPr>
              <w:pStyle w:val="ListParagraph"/>
              <w:widowControl w:val="0"/>
              <w:suppressLineNumbers/>
              <w:overflowPunct w:val="0"/>
              <w:adjustRightInd w:val="0"/>
              <w:ind w:left="742"/>
              <w:rPr>
                <w:rFonts w:ascii="Courier New" w:hAnsi="Courier New" w:cs="Courier New"/>
                <w:sz w:val="20"/>
                <w:szCs w:val="20"/>
              </w:rPr>
            </w:pPr>
            <w:r w:rsidRPr="008D55D7">
              <w:rPr>
                <w:rFonts w:ascii="Courier New" w:hAnsi="Courier New" w:cs="Courier New"/>
                <w:sz w:val="20"/>
                <w:szCs w:val="20"/>
              </w:rPr>
              <w:t xml:space="preserve">a += </w:t>
            </w:r>
            <w:proofErr w:type="gramStart"/>
            <w:r w:rsidRPr="008D55D7">
              <w:rPr>
                <w:rFonts w:ascii="Courier New" w:hAnsi="Courier New" w:cs="Courier New"/>
                <w:sz w:val="20"/>
                <w:szCs w:val="20"/>
              </w:rPr>
              <w:t>b  a</w:t>
            </w:r>
            <w:proofErr w:type="gramEnd"/>
            <w:r w:rsidRPr="008D55D7">
              <w:rPr>
                <w:rFonts w:ascii="Courier New" w:hAnsi="Courier New" w:cs="Courier New"/>
                <w:sz w:val="20"/>
                <w:szCs w:val="20"/>
              </w:rPr>
              <w:t xml:space="preserve"> -= b  a </w:t>
            </w:r>
            <w:r w:rsidR="00DD2731" w:rsidRPr="008D55D7">
              <w:rPr>
                <w:rFonts w:ascii="Courier New" w:hAnsi="Courier New" w:cs="Courier New"/>
                <w:sz w:val="20"/>
                <w:szCs w:val="20"/>
              </w:rPr>
              <w:t>*= b</w:t>
            </w:r>
            <w:r w:rsidRPr="008D55D7">
              <w:rPr>
                <w:rFonts w:ascii="Courier New" w:hAnsi="Courier New" w:cs="Courier New"/>
                <w:sz w:val="20"/>
                <w:szCs w:val="20"/>
              </w:rPr>
              <w:t xml:space="preserve"> </w:t>
            </w:r>
            <w:r w:rsidR="0000008E" w:rsidRPr="008D55D7">
              <w:rPr>
                <w:rFonts w:ascii="Courier New" w:hAnsi="Courier New" w:cs="Courier New"/>
                <w:sz w:val="20"/>
                <w:szCs w:val="20"/>
              </w:rPr>
              <w:t xml:space="preserve"> </w:t>
            </w:r>
            <w:r w:rsidRPr="008D55D7">
              <w:rPr>
                <w:rFonts w:ascii="Courier New" w:hAnsi="Courier New" w:cs="Courier New"/>
                <w:sz w:val="20"/>
                <w:szCs w:val="20"/>
              </w:rPr>
              <w:t>a /= b</w:t>
            </w:r>
            <w:r w:rsidR="00DD2731" w:rsidRPr="008D55D7">
              <w:rPr>
                <w:rFonts w:ascii="Courier New" w:hAnsi="Courier New" w:cs="Courier New"/>
                <w:sz w:val="20"/>
                <w:szCs w:val="20"/>
              </w:rPr>
              <w:t xml:space="preserve">  </w:t>
            </w:r>
            <w:r w:rsidRPr="008D55D7">
              <w:rPr>
                <w:rFonts w:ascii="Courier New" w:hAnsi="Courier New" w:cs="Courier New"/>
                <w:sz w:val="20"/>
                <w:szCs w:val="20"/>
              </w:rPr>
              <w:t xml:space="preserve"> a %= b </w:t>
            </w:r>
          </w:p>
          <w:p w14:paraId="1B18E719" w14:textId="226355CF" w:rsidR="00490706" w:rsidRPr="0000008E" w:rsidRDefault="00DD2731" w:rsidP="00AA3801">
            <w:pPr>
              <w:pStyle w:val="ListParagraph"/>
              <w:widowControl w:val="0"/>
              <w:suppressLineNumbers/>
              <w:overflowPunct w:val="0"/>
              <w:adjustRightInd w:val="0"/>
              <w:ind w:left="742"/>
              <w:rPr>
                <w:rFonts w:cs="Courier New"/>
                <w:sz w:val="20"/>
                <w:szCs w:val="20"/>
              </w:rPr>
            </w:pPr>
            <w:r w:rsidRPr="008D55D7">
              <w:rPr>
                <w:rFonts w:ascii="Courier New" w:hAnsi="Courier New" w:cs="Courier New"/>
                <w:sz w:val="20"/>
                <w:szCs w:val="20"/>
              </w:rPr>
              <w:t>a</w:t>
            </w:r>
            <w:r w:rsidR="0000008E" w:rsidRPr="008D55D7">
              <w:rPr>
                <w:rFonts w:ascii="Courier New" w:hAnsi="Courier New" w:cs="Courier New"/>
                <w:sz w:val="20"/>
                <w:szCs w:val="20"/>
              </w:rPr>
              <w:t xml:space="preserve"> &lt;&lt; </w:t>
            </w:r>
            <w:proofErr w:type="gramStart"/>
            <w:r w:rsidR="0000008E" w:rsidRPr="008D55D7">
              <w:rPr>
                <w:rFonts w:ascii="Courier New" w:hAnsi="Courier New" w:cs="Courier New"/>
                <w:sz w:val="20"/>
                <w:szCs w:val="20"/>
              </w:rPr>
              <w:t xml:space="preserve">b  </w:t>
            </w:r>
            <w:r w:rsidR="002B3514" w:rsidRPr="008D55D7">
              <w:rPr>
                <w:rFonts w:ascii="Courier New" w:hAnsi="Courier New" w:cs="Courier New"/>
                <w:sz w:val="20"/>
                <w:szCs w:val="20"/>
              </w:rPr>
              <w:t>a</w:t>
            </w:r>
            <w:proofErr w:type="gramEnd"/>
            <w:r w:rsidR="002B3514" w:rsidRPr="008D55D7">
              <w:rPr>
                <w:rFonts w:ascii="Courier New" w:hAnsi="Courier New" w:cs="Courier New"/>
                <w:sz w:val="20"/>
                <w:szCs w:val="20"/>
              </w:rPr>
              <w:t xml:space="preserve"> &lt;&lt;= b</w:t>
            </w:r>
            <w:r w:rsidRPr="008D55D7">
              <w:rPr>
                <w:rFonts w:ascii="Courier New" w:hAnsi="Courier New" w:cs="Courier New"/>
                <w:sz w:val="20"/>
                <w:szCs w:val="20"/>
              </w:rPr>
              <w:t xml:space="preserve"> </w:t>
            </w:r>
            <w:r w:rsidR="0000008E" w:rsidRPr="008D55D7">
              <w:rPr>
                <w:rFonts w:ascii="Courier New" w:hAnsi="Courier New" w:cs="Courier New"/>
                <w:sz w:val="20"/>
                <w:szCs w:val="20"/>
              </w:rPr>
              <w:t xml:space="preserve"> </w:t>
            </w:r>
            <w:r w:rsidRPr="008D55D7">
              <w:rPr>
                <w:rFonts w:ascii="Courier New" w:hAnsi="Courier New" w:cs="Courier New"/>
                <w:sz w:val="20"/>
                <w:szCs w:val="20"/>
              </w:rPr>
              <w:t>-a</w:t>
            </w:r>
          </w:p>
        </w:tc>
        <w:tc>
          <w:tcPr>
            <w:tcW w:w="1134" w:type="dxa"/>
          </w:tcPr>
          <w:p w14:paraId="25667670" w14:textId="65D86F96" w:rsidR="0049070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_Ref514259489 \h </w:instrText>
            </w:r>
            <w:r>
              <w:rPr>
                <w:sz w:val="20"/>
                <w:szCs w:val="20"/>
              </w:rPr>
            </w:r>
            <w:r>
              <w:rPr>
                <w:sz w:val="20"/>
                <w:szCs w:val="20"/>
              </w:rPr>
              <w:fldChar w:fldCharType="separate"/>
            </w:r>
            <w:r w:rsidR="00924D6D">
              <w:rPr>
                <w:lang w:bidi="en-US"/>
              </w:rPr>
              <w:t xml:space="preserve">6.15 </w:t>
            </w:r>
            <w:r w:rsidR="00924D6D" w:rsidRPr="00CD6A7E">
              <w:rPr>
                <w:lang w:bidi="en-US"/>
              </w:rPr>
              <w:t xml:space="preserve">Arithmetic </w:t>
            </w:r>
            <w:r w:rsidR="00924D6D">
              <w:rPr>
                <w:lang w:bidi="en-US"/>
              </w:rPr>
              <w:t>w</w:t>
            </w:r>
            <w:r w:rsidR="00924D6D" w:rsidRPr="00CD6A7E">
              <w:rPr>
                <w:lang w:bidi="en-US"/>
              </w:rPr>
              <w:t xml:space="preserve">rap-around </w:t>
            </w:r>
            <w:r w:rsidR="00924D6D">
              <w:rPr>
                <w:lang w:bidi="en-US"/>
              </w:rPr>
              <w:t>e</w:t>
            </w:r>
            <w:r w:rsidR="00924D6D" w:rsidRPr="00CD6A7E">
              <w:rPr>
                <w:lang w:bidi="en-US"/>
              </w:rPr>
              <w:t>rror [FI</w:t>
            </w:r>
            <w:r w:rsidR="00924D6D" w:rsidRPr="00CD6A7E">
              <w:rPr>
                <w:lang w:bidi="en-US"/>
              </w:rPr>
              <w:t>F</w:t>
            </w:r>
            <w:r w:rsidR="00924D6D" w:rsidRPr="00CD6A7E">
              <w:rPr>
                <w:lang w:bidi="en-US"/>
              </w:rPr>
              <w:t>]</w:t>
            </w:r>
            <w:r>
              <w:rPr>
                <w:sz w:val="20"/>
                <w:szCs w:val="20"/>
              </w:rPr>
              <w:fldChar w:fldCharType="end"/>
            </w:r>
          </w:p>
        </w:tc>
      </w:tr>
      <w:tr w:rsidR="004158A0" w14:paraId="0EDD802C" w14:textId="77777777" w:rsidTr="00026DDD">
        <w:tc>
          <w:tcPr>
            <w:tcW w:w="806" w:type="dxa"/>
          </w:tcPr>
          <w:p w14:paraId="0AAFF3FC" w14:textId="16F39250"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1</w:t>
            </w:r>
            <w:r w:rsidR="002104A1">
              <w:rPr>
                <w:sz w:val="20"/>
                <w:szCs w:val="20"/>
              </w:rPr>
              <w:t>0</w:t>
            </w:r>
          </w:p>
        </w:tc>
        <w:tc>
          <w:tcPr>
            <w:tcW w:w="7087" w:type="dxa"/>
          </w:tcPr>
          <w:p w14:paraId="1B2FC897" w14:textId="13BF37C8" w:rsidR="00A44946" w:rsidRPr="00CA1CA1" w:rsidRDefault="00A44946" w:rsidP="002B43DC">
            <w:pPr>
              <w:pStyle w:val="ListParagraph"/>
              <w:widowControl w:val="0"/>
              <w:suppressLineNumbers/>
              <w:overflowPunct w:val="0"/>
              <w:adjustRightInd w:val="0"/>
              <w:ind w:left="0"/>
              <w:rPr>
                <w:sz w:val="20"/>
                <w:szCs w:val="20"/>
              </w:rPr>
            </w:pPr>
            <w:r>
              <w:rPr>
                <w:sz w:val="20"/>
                <w:szCs w:val="20"/>
              </w:rPr>
              <w:t xml:space="preserve">Ensure that </w:t>
            </w:r>
            <w:r w:rsidR="002B43DC">
              <w:rPr>
                <w:sz w:val="20"/>
                <w:szCs w:val="20"/>
              </w:rPr>
              <w:t>a type conversion results in a value that can be represented in the resulting type.</w:t>
            </w:r>
            <w:r w:rsidR="002B43DC" w:rsidRPr="00CA1CA1" w:rsidDel="00A44946">
              <w:rPr>
                <w:sz w:val="20"/>
                <w:szCs w:val="20"/>
              </w:rPr>
              <w:t xml:space="preserve"> </w:t>
            </w:r>
          </w:p>
        </w:tc>
        <w:tc>
          <w:tcPr>
            <w:tcW w:w="1134" w:type="dxa"/>
          </w:tcPr>
          <w:p w14:paraId="132F0B9F" w14:textId="52212C51"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_Ref514259524 \h </w:instrText>
            </w:r>
            <w:r>
              <w:rPr>
                <w:sz w:val="20"/>
                <w:szCs w:val="20"/>
              </w:rPr>
            </w:r>
            <w:r>
              <w:rPr>
                <w:sz w:val="20"/>
                <w:szCs w:val="20"/>
              </w:rPr>
              <w:fldChar w:fldCharType="separate"/>
            </w:r>
            <w:r w:rsidR="00924D6D">
              <w:rPr>
                <w:lang w:bidi="en-US"/>
              </w:rPr>
              <w:t>6.6 Conversion e</w:t>
            </w:r>
            <w:r w:rsidR="00924D6D" w:rsidRPr="00CD6A7E">
              <w:rPr>
                <w:lang w:bidi="en-US"/>
              </w:rPr>
              <w:t>rrors [FLC]</w:t>
            </w:r>
            <w:r>
              <w:rPr>
                <w:sz w:val="20"/>
                <w:szCs w:val="20"/>
              </w:rPr>
              <w:fldChar w:fldCharType="end"/>
            </w:r>
          </w:p>
        </w:tc>
      </w:tr>
    </w:tbl>
    <w:p w14:paraId="122E76EA" w14:textId="213B23FE" w:rsidR="00CA1CA1" w:rsidRDefault="00CA1CA1">
      <w:pPr>
        <w:rPr>
          <w:rFonts w:asciiTheme="majorHAnsi" w:eastAsiaTheme="majorEastAsia" w:hAnsiTheme="majorHAnsi" w:cstheme="majorBidi"/>
          <w:b/>
          <w:bCs/>
          <w:sz w:val="28"/>
          <w:szCs w:val="28"/>
        </w:rPr>
      </w:pPr>
    </w:p>
    <w:p w14:paraId="05EDAA17" w14:textId="19A304FC" w:rsidR="006E7DB9" w:rsidRPr="00B50B51" w:rsidRDefault="003D09E2" w:rsidP="006E7DB9">
      <w:pPr>
        <w:pStyle w:val="Heading1"/>
      </w:pPr>
      <w:bookmarkStart w:id="239" w:name="_Toc2099578"/>
      <w:r>
        <w:t>6. Specific G</w:t>
      </w:r>
      <w:r w:rsidR="006E7DB9">
        <w:t xml:space="preserve">uidance for </w:t>
      </w:r>
      <w:r w:rsidR="00DE0622">
        <w:t>C</w:t>
      </w:r>
      <w:r>
        <w:t xml:space="preserve"> V</w:t>
      </w:r>
      <w:r w:rsidR="00CA1CA1">
        <w:t>ulnerabilities</w:t>
      </w:r>
      <w:bookmarkEnd w:id="239"/>
    </w:p>
    <w:p w14:paraId="09A2EDC1" w14:textId="77777777" w:rsidR="006E7DB9" w:rsidRDefault="006E7DB9" w:rsidP="006E7DB9">
      <w:pPr>
        <w:pStyle w:val="Heading2"/>
      </w:pPr>
      <w:bookmarkStart w:id="240" w:name="_Toc2099579"/>
      <w:r>
        <w:t>6.1 General</w:t>
      </w:r>
      <w:bookmarkEnd w:id="240"/>
      <w:r>
        <w:t xml:space="preserve"> </w:t>
      </w:r>
    </w:p>
    <w:p w14:paraId="1E49CE0E" w14:textId="77777777" w:rsidR="00026DDD" w:rsidRDefault="006E7DB9" w:rsidP="00026DDD">
      <w:r>
        <w:t xml:space="preserve">This clause contains specific advice for </w:t>
      </w:r>
      <w:r w:rsidR="00B40A7D">
        <w:t>C</w:t>
      </w:r>
      <w:r>
        <w:t xml:space="preserve"> about the possible presence of vulnerabilities as described in TR </w:t>
      </w:r>
      <w:proofErr w:type="gramStart"/>
      <w:r>
        <w:t>24772-1, and</w:t>
      </w:r>
      <w:proofErr w:type="gramEnd"/>
      <w:r>
        <w:t xml:space="preserve"> provides specific guidance on how to avoid them in </w:t>
      </w:r>
      <w:r w:rsidR="00B40A7D">
        <w:t>C</w:t>
      </w:r>
      <w:r>
        <w:t xml:space="preserve"> code. This section mirrors TR 24772-1 clause 6 in that the vulnerability “Type System [IHN]” is found in 6.2 of TR 24772</w:t>
      </w:r>
      <w:r w:rsidRPr="00076C3F">
        <w:rPr>
          <w:sz w:val="20"/>
          <w:szCs w:val="20"/>
        </w:rPr>
        <w:t>–</w:t>
      </w:r>
      <w:r>
        <w:t xml:space="preserve">1, and </w:t>
      </w:r>
      <w:r w:rsidR="00B40A7D">
        <w:t>C</w:t>
      </w:r>
      <w:r>
        <w:t xml:space="preserve"> specific guidance is found in clause 6.2 and subclauses in this TR. </w:t>
      </w:r>
      <w:bookmarkStart w:id="241" w:name="_Ref420411525"/>
    </w:p>
    <w:p w14:paraId="0391637B" w14:textId="77777777" w:rsidR="00026DDD" w:rsidRDefault="00026DDD" w:rsidP="00026DDD">
      <w:pPr>
        <w:pStyle w:val="Heading2"/>
        <w:rPr>
          <w:lang w:bidi="en-US"/>
        </w:rPr>
      </w:pPr>
    </w:p>
    <w:p w14:paraId="10AD02B9" w14:textId="74756152" w:rsidR="00026DDD" w:rsidRPr="00CD6A7E" w:rsidRDefault="003D09E2" w:rsidP="00026DDD">
      <w:pPr>
        <w:pStyle w:val="Heading2"/>
        <w:rPr>
          <w:lang w:bidi="en-US"/>
        </w:rPr>
      </w:pPr>
      <w:bookmarkStart w:id="242" w:name="_Toc2099580"/>
      <w:r>
        <w:rPr>
          <w:lang w:bidi="en-US"/>
        </w:rPr>
        <w:t xml:space="preserve">6.2 Type </w:t>
      </w:r>
      <w:r w:rsidR="00427DDB">
        <w:rPr>
          <w:lang w:bidi="en-US"/>
        </w:rPr>
        <w:t>s</w:t>
      </w:r>
      <w:r w:rsidR="00026DDD">
        <w:rPr>
          <w:lang w:bidi="en-US"/>
        </w:rPr>
        <w:t>ystem</w:t>
      </w:r>
      <w:r w:rsidR="00026DDD" w:rsidRPr="00CD6A7E">
        <w:rPr>
          <w:lang w:bidi="en-US"/>
        </w:rPr>
        <w:t xml:space="preserve"> [</w:t>
      </w:r>
      <w:r w:rsidR="00026DDD">
        <w:rPr>
          <w:lang w:bidi="en-US"/>
        </w:rPr>
        <w:t>IHN</w:t>
      </w:r>
      <w:r w:rsidR="00026DDD" w:rsidRPr="00CD6A7E">
        <w:rPr>
          <w:lang w:bidi="en-US"/>
        </w:rPr>
        <w:t>]</w:t>
      </w:r>
      <w:bookmarkEnd w:id="242"/>
      <w:r w:rsidR="00ED70E1" w:rsidRPr="00ED70E1">
        <w:rPr>
          <w:lang w:val="en-CA"/>
        </w:rPr>
        <w:t xml:space="preserve"> </w:t>
      </w:r>
      <w:r w:rsidR="00ED70E1">
        <w:rPr>
          <w:lang w:val="en-CA"/>
        </w:rPr>
        <w:fldChar w:fldCharType="begin"/>
      </w:r>
      <w:r w:rsidR="00ED70E1">
        <w:instrText xml:space="preserve"> XE "</w:instrText>
      </w:r>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r w:rsidR="00C76A17">
        <w:rPr>
          <w:lang w:bidi="en-US"/>
        </w:rPr>
        <w:instrText>Type system</w:instrText>
      </w:r>
      <w:r w:rsidR="00C76A17" w:rsidRPr="00CD6A7E">
        <w:rPr>
          <w:lang w:bidi="en-US"/>
        </w:rPr>
        <w:instrText xml:space="preserve"> [</w:instrText>
      </w:r>
      <w:r w:rsidR="00C76A17">
        <w:rPr>
          <w:lang w:bidi="en-US"/>
        </w:rPr>
        <w:instrText>IHN</w:instrText>
      </w:r>
      <w:r w:rsidR="00C76A17" w:rsidRPr="00CD6A7E">
        <w:rPr>
          <w:lang w:bidi="en-US"/>
        </w:rPr>
        <w:instrText>]</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76A17">
        <w:rPr>
          <w:lang w:bidi="en-US"/>
        </w:rPr>
        <w:instrText>IHN</w:instrText>
      </w:r>
      <w:r w:rsidR="00ED70E1">
        <w:rPr>
          <w:lang w:bidi="en-US"/>
        </w:rPr>
        <w:instrText xml:space="preserve"> - </w:instrText>
      </w:r>
      <w:r w:rsidR="00C76A17">
        <w:rPr>
          <w:lang w:bidi="en-US"/>
        </w:rPr>
        <w:instrText>Type system</w:instrText>
      </w:r>
      <w:r w:rsidR="00ED70E1">
        <w:instrText xml:space="preserve">" </w:instrText>
      </w:r>
      <w:r w:rsidR="00ED70E1">
        <w:rPr>
          <w:lang w:val="en-CA"/>
        </w:rPr>
        <w:fldChar w:fldCharType="end"/>
      </w:r>
    </w:p>
    <w:bookmarkEnd w:id="237"/>
    <w:bookmarkEnd w:id="241"/>
    <w:p w14:paraId="6095EAC7" w14:textId="2653ACD8" w:rsidR="004C770C" w:rsidRDefault="006E7DB9" w:rsidP="00D82088">
      <w:pPr>
        <w:pStyle w:val="Heading3"/>
        <w:spacing w:after="120"/>
        <w:rPr>
          <w:lang w:bidi="en-US"/>
        </w:rPr>
      </w:pPr>
      <w:r>
        <w:rPr>
          <w:lang w:bidi="en-US"/>
        </w:rPr>
        <w:t>6.2</w:t>
      </w:r>
      <w:r w:rsidR="004C770C" w:rsidRPr="00CD6A7E">
        <w:rPr>
          <w:lang w:bidi="en-US"/>
        </w:rPr>
        <w:t>.1</w:t>
      </w:r>
      <w:r w:rsidR="00AD5842">
        <w:rPr>
          <w:lang w:bidi="en-US"/>
        </w:rPr>
        <w:t xml:space="preserve"> </w:t>
      </w:r>
      <w:r w:rsidR="004C770C" w:rsidRPr="00CD6A7E">
        <w:rPr>
          <w:lang w:bidi="en-US"/>
        </w:rPr>
        <w:t>Applicability to language</w:t>
      </w:r>
    </w:p>
    <w:p w14:paraId="425A216A" w14:textId="6048061B" w:rsidR="00B40A7D" w:rsidRDefault="00B40A7D" w:rsidP="000F2939">
      <w:pPr>
        <w:pStyle w:val="Heading3"/>
        <w:keepNext w:val="0"/>
        <w:spacing w:after="0"/>
        <w:rPr>
          <w:rFonts w:asciiTheme="minorHAnsi" w:hAnsiTheme="minorHAnsi"/>
          <w:b w:val="0"/>
          <w:sz w:val="22"/>
          <w:lang w:bidi="en-US"/>
        </w:rPr>
      </w:pPr>
      <w:r w:rsidRPr="00B40A7D">
        <w:rPr>
          <w:rFonts w:asciiTheme="minorHAnsi" w:hAnsiTheme="minorHAnsi"/>
          <w:b w:val="0"/>
          <w:sz w:val="22"/>
          <w:lang w:bidi="en-US"/>
        </w:rPr>
        <w:t>C is a statically typed language.  In some ways C is both strongly and weakly typed as it requires all variables to be typed, but sometimes allows implicit or automatic conversion between types.</w:t>
      </w:r>
      <w:r w:rsidR="006E1DE1">
        <w:rPr>
          <w:rFonts w:asciiTheme="minorHAnsi" w:hAnsiTheme="minorHAnsi"/>
          <w:b w:val="0"/>
          <w:sz w:val="22"/>
          <w:lang w:bidi="en-US"/>
        </w:rPr>
        <w:t xml:space="preserve"> </w:t>
      </w:r>
      <w:r w:rsidRPr="00B40A7D">
        <w:rPr>
          <w:rFonts w:asciiTheme="minorHAnsi" w:hAnsiTheme="minorHAnsi"/>
          <w:b w:val="0"/>
          <w:sz w:val="22"/>
          <w:lang w:bidi="en-US"/>
        </w:rPr>
        <w:t xml:space="preserve">For example, C </w:t>
      </w:r>
      <w:r w:rsidR="004E7FF4">
        <w:rPr>
          <w:rFonts w:asciiTheme="minorHAnsi" w:hAnsiTheme="minorHAnsi"/>
          <w:b w:val="0"/>
          <w:sz w:val="22"/>
          <w:lang w:bidi="en-US"/>
        </w:rPr>
        <w:t>can</w:t>
      </w:r>
      <w:r w:rsidR="004E7FF4" w:rsidRPr="00B40A7D">
        <w:rPr>
          <w:rFonts w:asciiTheme="minorHAnsi" w:hAnsiTheme="minorHAnsi"/>
          <w:b w:val="0"/>
          <w:sz w:val="22"/>
          <w:lang w:bidi="en-US"/>
        </w:rPr>
        <w:t xml:space="preserve"> </w:t>
      </w:r>
      <w:r w:rsidRPr="00B40A7D">
        <w:rPr>
          <w:rFonts w:asciiTheme="minorHAnsi" w:hAnsiTheme="minorHAnsi"/>
          <w:b w:val="0"/>
          <w:sz w:val="22"/>
          <w:lang w:bidi="en-US"/>
        </w:rPr>
        <w:t xml:space="preserve">implicitly convert a long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to an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and potentially discard many significant digits.</w:t>
      </w:r>
      <w:r w:rsidR="006E1DE1">
        <w:rPr>
          <w:rFonts w:asciiTheme="minorHAnsi" w:hAnsiTheme="minorHAnsi"/>
          <w:b w:val="0"/>
          <w:sz w:val="22"/>
          <w:lang w:bidi="en-US"/>
        </w:rPr>
        <w:t xml:space="preserve"> </w:t>
      </w:r>
      <w:r w:rsidRPr="00B40A7D">
        <w:rPr>
          <w:rFonts w:asciiTheme="minorHAnsi" w:hAnsiTheme="minorHAnsi"/>
          <w:b w:val="0"/>
          <w:sz w:val="22"/>
          <w:lang w:bidi="en-US"/>
        </w:rPr>
        <w:t>Note that integer sizes are implementation defined so that in some implementations</w:t>
      </w:r>
      <w:r w:rsidR="00585F54" w:rsidRPr="008D55D7">
        <w:rPr>
          <w:rFonts w:asciiTheme="minorHAnsi" w:hAnsiTheme="minorHAnsi" w:cstheme="minorHAnsi"/>
          <w:sz w:val="22"/>
          <w:lang w:val="en-CA"/>
        </w:rPr>
        <w:fldChar w:fldCharType="begin"/>
      </w:r>
      <w:r w:rsidR="00585F54" w:rsidRPr="008D55D7">
        <w:rPr>
          <w:rFonts w:asciiTheme="minorHAnsi" w:hAnsiTheme="minorHAnsi" w:cstheme="minorHAnsi"/>
          <w:sz w:val="22"/>
        </w:rPr>
        <w:instrText>XE "</w:instrText>
      </w:r>
      <w:r w:rsidR="00585F54" w:rsidRPr="008D55D7">
        <w:rPr>
          <w:rFonts w:asciiTheme="minorHAnsi" w:hAnsiTheme="minorHAnsi" w:cstheme="minorHAnsi"/>
          <w:sz w:val="22"/>
          <w:lang w:bidi="en-US"/>
        </w:rPr>
        <w:instrText xml:space="preserve">behaviour: </w:instrText>
      </w:r>
      <w:r w:rsidR="00585F54" w:rsidRPr="008D55D7">
        <w:rPr>
          <w:rFonts w:asciiTheme="minorHAnsi" w:hAnsiTheme="minorHAnsi" w:cstheme="minorHAnsi"/>
          <w:sz w:val="22"/>
          <w:u w:val="single"/>
        </w:rPr>
        <w:instrText>implementation-defined behaviour</w:instrText>
      </w:r>
      <w:r w:rsidR="00585F54" w:rsidRPr="008D55D7">
        <w:rPr>
          <w:rFonts w:asciiTheme="minorHAnsi" w:hAnsiTheme="minorHAnsi" w:cstheme="minorHAnsi"/>
          <w:sz w:val="22"/>
        </w:rPr>
        <w:instrText xml:space="preserve"> "</w:instrText>
      </w:r>
      <w:r w:rsidR="00585F54" w:rsidRPr="008D55D7">
        <w:rPr>
          <w:rFonts w:asciiTheme="minorHAnsi" w:hAnsiTheme="minorHAnsi" w:cstheme="minorHAnsi"/>
          <w:sz w:val="22"/>
          <w:lang w:val="en-CA"/>
        </w:rPr>
        <w:fldChar w:fldCharType="end"/>
      </w:r>
      <w:r w:rsidR="00585F54" w:rsidRPr="008D55D7">
        <w:rPr>
          <w:rFonts w:asciiTheme="minorHAnsi" w:hAnsiTheme="minorHAnsi" w:cstheme="minorHAnsi"/>
          <w:sz w:val="22"/>
          <w:lang w:val="en-CA"/>
        </w:rPr>
        <w:fldChar w:fldCharType="begin"/>
      </w:r>
      <w:r w:rsidR="00585F54" w:rsidRPr="008D55D7">
        <w:rPr>
          <w:rFonts w:asciiTheme="minorHAnsi" w:hAnsiTheme="minorHAnsi" w:cstheme="minorHAnsi"/>
          <w:sz w:val="22"/>
        </w:rPr>
        <w:instrText>XE "</w:instrText>
      </w:r>
      <w:r w:rsidR="00585F54" w:rsidRPr="008D55D7">
        <w:rPr>
          <w:rFonts w:asciiTheme="minorHAnsi" w:hAnsiTheme="minorHAnsi" w:cstheme="minorHAnsi"/>
          <w:sz w:val="22"/>
          <w:u w:val="single"/>
        </w:rPr>
        <w:instrText>implementation-defined behaviour</w:instrText>
      </w:r>
      <w:r w:rsidR="00585F54" w:rsidRPr="008D55D7">
        <w:rPr>
          <w:rFonts w:asciiTheme="minorHAnsi" w:hAnsiTheme="minorHAnsi" w:cstheme="minorHAnsi"/>
          <w:sz w:val="22"/>
        </w:rPr>
        <w:instrText xml:space="preserve"> "</w:instrText>
      </w:r>
      <w:r w:rsidR="00585F54" w:rsidRPr="008D55D7">
        <w:rPr>
          <w:rFonts w:asciiTheme="minorHAnsi" w:hAnsiTheme="minorHAnsi" w:cstheme="minorHAnsi"/>
          <w:sz w:val="22"/>
          <w:lang w:val="en-CA"/>
        </w:rPr>
        <w:fldChar w:fldCharType="end"/>
      </w:r>
      <w:r w:rsidRPr="00B40A7D">
        <w:rPr>
          <w:rFonts w:asciiTheme="minorHAnsi" w:hAnsiTheme="minorHAnsi"/>
          <w:b w:val="0"/>
          <w:sz w:val="22"/>
          <w:lang w:bidi="en-US"/>
        </w:rPr>
        <w:t xml:space="preserve">, the conversion from a long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to an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w:t>
      </w:r>
      <w:r w:rsidR="00D630F1">
        <w:rPr>
          <w:rFonts w:asciiTheme="minorHAnsi" w:hAnsiTheme="minorHAnsi"/>
          <w:b w:val="0"/>
          <w:sz w:val="22"/>
          <w:lang w:bidi="en-US"/>
        </w:rPr>
        <w:t xml:space="preserve">will </w:t>
      </w:r>
      <w:r w:rsidR="001B7638" w:rsidRPr="00B40A7D">
        <w:rPr>
          <w:rFonts w:asciiTheme="minorHAnsi" w:hAnsiTheme="minorHAnsi"/>
          <w:b w:val="0"/>
          <w:sz w:val="22"/>
          <w:lang w:bidi="en-US"/>
        </w:rPr>
        <w:t xml:space="preserve">not </w:t>
      </w:r>
      <w:r w:rsidRPr="00B40A7D">
        <w:rPr>
          <w:rFonts w:asciiTheme="minorHAnsi" w:hAnsiTheme="minorHAnsi"/>
          <w:b w:val="0"/>
          <w:sz w:val="22"/>
          <w:lang w:bidi="en-US"/>
        </w:rPr>
        <w:t>discard any digits since they are the same size.</w:t>
      </w:r>
      <w:r w:rsidR="006E1DE1">
        <w:rPr>
          <w:rFonts w:asciiTheme="minorHAnsi" w:hAnsiTheme="minorHAnsi"/>
          <w:b w:val="0"/>
          <w:sz w:val="22"/>
          <w:lang w:bidi="en-US"/>
        </w:rPr>
        <w:t xml:space="preserve"> </w:t>
      </w:r>
      <w:r w:rsidRPr="00B40A7D">
        <w:rPr>
          <w:rFonts w:asciiTheme="minorHAnsi" w:hAnsiTheme="minorHAnsi"/>
          <w:b w:val="0"/>
          <w:sz w:val="22"/>
          <w:lang w:bidi="en-US"/>
        </w:rPr>
        <w:t>In some implementations, all integer types could be implemented as the same size.</w:t>
      </w:r>
    </w:p>
    <w:p w14:paraId="33F264B2" w14:textId="77777777" w:rsidR="00B40A7D" w:rsidRDefault="00B40A7D" w:rsidP="00B40A7D">
      <w:pPr>
        <w:pStyle w:val="Heading3"/>
        <w:spacing w:after="0"/>
        <w:rPr>
          <w:rFonts w:asciiTheme="minorHAnsi" w:hAnsiTheme="minorHAnsi"/>
          <w:b w:val="0"/>
          <w:sz w:val="22"/>
          <w:lang w:bidi="en-US"/>
        </w:rPr>
      </w:pPr>
    </w:p>
    <w:p w14:paraId="16C0A5DE" w14:textId="77777777" w:rsidR="00B40A7D" w:rsidRPr="00B40A7D" w:rsidRDefault="00B40A7D" w:rsidP="00B40A7D">
      <w:pPr>
        <w:pStyle w:val="Heading3"/>
        <w:spacing w:after="0"/>
        <w:rPr>
          <w:rFonts w:asciiTheme="minorHAnsi" w:hAnsiTheme="minorHAnsi"/>
          <w:b w:val="0"/>
          <w:sz w:val="22"/>
          <w:lang w:bidi="en-US"/>
        </w:rPr>
      </w:pPr>
      <w:r w:rsidRPr="00B40A7D">
        <w:rPr>
          <w:rFonts w:asciiTheme="minorHAnsi" w:hAnsiTheme="minorHAnsi"/>
          <w:b w:val="0"/>
          <w:sz w:val="22"/>
          <w:lang w:bidi="en-US"/>
        </w:rPr>
        <w:t>C allows implicit conversions as in the following example:</w:t>
      </w:r>
    </w:p>
    <w:p w14:paraId="77A7FEA0" w14:textId="77777777" w:rsidR="00B40A7D" w:rsidRPr="00E0510A" w:rsidRDefault="00B40A7D" w:rsidP="00B40A7D">
      <w:pPr>
        <w:pStyle w:val="Heading3"/>
        <w:spacing w:after="0"/>
        <w:rPr>
          <w:rFonts w:ascii="Courier New" w:hAnsi="Courier New" w:cs="Courier New"/>
          <w:b w:val="0"/>
          <w:sz w:val="20"/>
          <w:szCs w:val="20"/>
          <w:lang w:bidi="en-US"/>
        </w:rPr>
      </w:pPr>
      <w:r w:rsidRPr="00E0510A">
        <w:rPr>
          <w:rFonts w:ascii="Courier New" w:hAnsi="Courier New" w:cs="Courier New"/>
          <w:b w:val="0"/>
          <w:sz w:val="20"/>
          <w:szCs w:val="20"/>
          <w:lang w:bidi="en-US"/>
        </w:rPr>
        <w:tab/>
        <w:t>short a = 1023;</w:t>
      </w:r>
    </w:p>
    <w:p w14:paraId="02E03D2F" w14:textId="77777777" w:rsidR="00B40A7D" w:rsidRPr="00E0510A" w:rsidRDefault="00B40A7D" w:rsidP="00B40A7D">
      <w:pPr>
        <w:pStyle w:val="Heading3"/>
        <w:spacing w:after="0"/>
        <w:rPr>
          <w:rFonts w:ascii="Courier New" w:hAnsi="Courier New" w:cs="Courier New"/>
          <w:b w:val="0"/>
          <w:sz w:val="20"/>
          <w:szCs w:val="20"/>
          <w:lang w:bidi="en-US"/>
        </w:rPr>
      </w:pPr>
      <w:r w:rsidRPr="00E0510A">
        <w:rPr>
          <w:rFonts w:ascii="Courier New" w:hAnsi="Courier New" w:cs="Courier New"/>
          <w:b w:val="0"/>
          <w:sz w:val="20"/>
          <w:szCs w:val="20"/>
          <w:lang w:bidi="en-US"/>
        </w:rPr>
        <w:tab/>
      </w:r>
      <w:proofErr w:type="spellStart"/>
      <w:r w:rsidRPr="00E0510A">
        <w:rPr>
          <w:rFonts w:ascii="Courier New" w:hAnsi="Courier New" w:cs="Courier New"/>
          <w:b w:val="0"/>
          <w:sz w:val="20"/>
          <w:szCs w:val="20"/>
          <w:lang w:bidi="en-US"/>
        </w:rPr>
        <w:t>int</w:t>
      </w:r>
      <w:proofErr w:type="spellEnd"/>
      <w:r w:rsidRPr="00E0510A">
        <w:rPr>
          <w:rFonts w:ascii="Courier New" w:hAnsi="Courier New" w:cs="Courier New"/>
          <w:b w:val="0"/>
          <w:sz w:val="20"/>
          <w:szCs w:val="20"/>
          <w:lang w:bidi="en-US"/>
        </w:rPr>
        <w:t xml:space="preserve"> b;</w:t>
      </w:r>
    </w:p>
    <w:p w14:paraId="6F97EDB1" w14:textId="77777777" w:rsidR="00B40A7D" w:rsidRPr="00E0510A" w:rsidRDefault="00B40A7D" w:rsidP="000F2939">
      <w:pPr>
        <w:pStyle w:val="Heading3"/>
        <w:keepNext w:val="0"/>
        <w:spacing w:after="0"/>
        <w:rPr>
          <w:rFonts w:ascii="Courier New" w:hAnsi="Courier New" w:cs="Courier New"/>
          <w:b w:val="0"/>
          <w:sz w:val="20"/>
          <w:szCs w:val="20"/>
          <w:lang w:bidi="en-US"/>
        </w:rPr>
      </w:pPr>
      <w:r w:rsidRPr="00E0510A">
        <w:rPr>
          <w:rFonts w:ascii="Courier New" w:hAnsi="Courier New" w:cs="Courier New"/>
          <w:b w:val="0"/>
          <w:sz w:val="20"/>
          <w:szCs w:val="20"/>
          <w:lang w:bidi="en-US"/>
        </w:rPr>
        <w:tab/>
        <w:t>b = a;</w:t>
      </w:r>
    </w:p>
    <w:p w14:paraId="750DCDC3" w14:textId="77777777" w:rsidR="00B40A7D" w:rsidRDefault="00B40A7D" w:rsidP="00B40A7D">
      <w:pPr>
        <w:pStyle w:val="Heading3"/>
        <w:spacing w:after="0"/>
        <w:rPr>
          <w:rFonts w:asciiTheme="minorHAnsi" w:hAnsiTheme="minorHAnsi"/>
          <w:b w:val="0"/>
          <w:sz w:val="22"/>
          <w:lang w:bidi="en-US"/>
        </w:rPr>
      </w:pPr>
    </w:p>
    <w:p w14:paraId="3286934B" w14:textId="42F1B159" w:rsidR="00B40A7D" w:rsidRPr="00B40A7D" w:rsidRDefault="00B40A7D" w:rsidP="000F2939">
      <w:pPr>
        <w:pStyle w:val="Heading3"/>
        <w:keepNext w:val="0"/>
        <w:spacing w:before="0" w:after="0"/>
        <w:rPr>
          <w:rFonts w:asciiTheme="minorHAnsi" w:hAnsiTheme="minorHAnsi"/>
          <w:b w:val="0"/>
          <w:sz w:val="22"/>
          <w:lang w:bidi="en-US"/>
        </w:rPr>
      </w:pPr>
      <w:r w:rsidRPr="00B40A7D">
        <w:rPr>
          <w:rFonts w:asciiTheme="minorHAnsi" w:hAnsiTheme="minorHAnsi"/>
          <w:b w:val="0"/>
          <w:sz w:val="22"/>
          <w:lang w:bidi="en-US"/>
        </w:rPr>
        <w:t xml:space="preserve">If an implicit conversion could result in </w:t>
      </w:r>
      <w:r w:rsidR="000258A6">
        <w:rPr>
          <w:rFonts w:asciiTheme="minorHAnsi" w:hAnsiTheme="minorHAnsi"/>
          <w:b w:val="0"/>
          <w:sz w:val="22"/>
          <w:lang w:bidi="en-US"/>
        </w:rPr>
        <w:t>truncation of the value</w:t>
      </w:r>
      <w:r w:rsidR="00DE17AA">
        <w:rPr>
          <w:rFonts w:asciiTheme="minorHAnsi" w:hAnsiTheme="minorHAnsi"/>
          <w:b w:val="0"/>
          <w:sz w:val="22"/>
          <w:lang w:bidi="en-US"/>
        </w:rPr>
        <w:t>,</w:t>
      </w:r>
      <w:r w:rsidR="00D630F1" w:rsidRPr="00B40A7D">
        <w:rPr>
          <w:rFonts w:asciiTheme="minorHAnsi" w:hAnsiTheme="minorHAnsi"/>
          <w:b w:val="0"/>
          <w:sz w:val="22"/>
          <w:lang w:bidi="en-US"/>
        </w:rPr>
        <w:t xml:space="preserve"> </w:t>
      </w:r>
      <w:r w:rsidRPr="00B40A7D">
        <w:rPr>
          <w:rFonts w:asciiTheme="minorHAnsi" w:hAnsiTheme="minorHAnsi"/>
          <w:b w:val="0"/>
          <w:sz w:val="22"/>
          <w:lang w:bidi="en-US"/>
        </w:rPr>
        <w:t>such as in a conversion from a 32</w:t>
      </w:r>
      <w:r w:rsidR="00D57F4D">
        <w:rPr>
          <w:rFonts w:asciiTheme="minorHAnsi" w:hAnsiTheme="minorHAnsi"/>
          <w:b w:val="0"/>
          <w:sz w:val="22"/>
          <w:lang w:bidi="en-US"/>
        </w:rPr>
        <w:t>-</w:t>
      </w:r>
      <w:r w:rsidRPr="00B40A7D">
        <w:rPr>
          <w:rFonts w:asciiTheme="minorHAnsi" w:hAnsiTheme="minorHAnsi"/>
          <w:b w:val="0"/>
          <w:sz w:val="22"/>
          <w:lang w:bidi="en-US"/>
        </w:rPr>
        <w:t xml:space="preserve">bit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to a 16</w:t>
      </w:r>
      <w:r w:rsidR="00D57F4D">
        <w:rPr>
          <w:rFonts w:asciiTheme="minorHAnsi" w:hAnsiTheme="minorHAnsi"/>
          <w:b w:val="0"/>
          <w:sz w:val="22"/>
          <w:lang w:bidi="en-US"/>
        </w:rPr>
        <w:t>-</w:t>
      </w:r>
      <w:r w:rsidRPr="00B40A7D">
        <w:rPr>
          <w:rFonts w:asciiTheme="minorHAnsi" w:hAnsiTheme="minorHAnsi"/>
          <w:b w:val="0"/>
          <w:sz w:val="22"/>
          <w:lang w:bidi="en-US"/>
        </w:rPr>
        <w:t xml:space="preserve">bit short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w:t>
      </w:r>
    </w:p>
    <w:p w14:paraId="6FCD75B1" w14:textId="77777777" w:rsidR="00B40A7D" w:rsidRPr="008D55D7" w:rsidRDefault="00B40A7D" w:rsidP="00C97C2B">
      <w:pPr>
        <w:pStyle w:val="Heading3"/>
        <w:spacing w:before="0" w:after="0"/>
        <w:rPr>
          <w:rFonts w:ascii="Courier New" w:hAnsi="Courier New" w:cs="Courier New"/>
          <w:b w:val="0"/>
          <w:sz w:val="20"/>
          <w:lang w:bidi="en-US"/>
        </w:rPr>
      </w:pPr>
      <w:r w:rsidRPr="008D55D7">
        <w:rPr>
          <w:rFonts w:ascii="Courier New" w:hAnsi="Courier New" w:cs="Courier New"/>
          <w:b w:val="0"/>
          <w:sz w:val="20"/>
          <w:lang w:bidi="en-US"/>
        </w:rPr>
        <w:tab/>
      </w:r>
      <w:proofErr w:type="spellStart"/>
      <w:r w:rsidRPr="008D55D7">
        <w:rPr>
          <w:rFonts w:ascii="Courier New" w:hAnsi="Courier New" w:cs="Courier New"/>
          <w:b w:val="0"/>
          <w:sz w:val="20"/>
          <w:lang w:bidi="en-US"/>
        </w:rPr>
        <w:t>int</w:t>
      </w:r>
      <w:proofErr w:type="spellEnd"/>
      <w:r w:rsidRPr="008D55D7">
        <w:rPr>
          <w:rFonts w:ascii="Courier New" w:hAnsi="Courier New" w:cs="Courier New"/>
          <w:b w:val="0"/>
          <w:sz w:val="20"/>
          <w:lang w:bidi="en-US"/>
        </w:rPr>
        <w:t xml:space="preserve"> a = 100000;</w:t>
      </w:r>
    </w:p>
    <w:p w14:paraId="3828F226" w14:textId="77777777" w:rsidR="00B40A7D" w:rsidRPr="008D55D7" w:rsidRDefault="00B40A7D" w:rsidP="00C97C2B">
      <w:pPr>
        <w:pStyle w:val="Heading3"/>
        <w:spacing w:before="0" w:after="0"/>
        <w:rPr>
          <w:rFonts w:ascii="Courier New" w:hAnsi="Courier New" w:cs="Courier New"/>
          <w:b w:val="0"/>
          <w:sz w:val="20"/>
          <w:lang w:bidi="en-US"/>
        </w:rPr>
      </w:pPr>
      <w:r w:rsidRPr="008D55D7">
        <w:rPr>
          <w:rFonts w:ascii="Courier New" w:hAnsi="Courier New" w:cs="Courier New"/>
          <w:b w:val="0"/>
          <w:sz w:val="20"/>
          <w:lang w:bidi="en-US"/>
        </w:rPr>
        <w:tab/>
        <w:t>short b;</w:t>
      </w:r>
    </w:p>
    <w:p w14:paraId="15DE768C" w14:textId="77777777" w:rsidR="00B40A7D" w:rsidRPr="008D55D7" w:rsidRDefault="00B40A7D" w:rsidP="000F2939">
      <w:pPr>
        <w:pStyle w:val="Heading3"/>
        <w:keepNext w:val="0"/>
        <w:spacing w:before="0" w:after="0"/>
        <w:rPr>
          <w:rFonts w:ascii="Courier New" w:hAnsi="Courier New" w:cs="Courier New"/>
          <w:b w:val="0"/>
          <w:sz w:val="20"/>
          <w:lang w:bidi="en-US"/>
        </w:rPr>
      </w:pPr>
      <w:r w:rsidRPr="008D55D7">
        <w:rPr>
          <w:rFonts w:ascii="Courier New" w:hAnsi="Courier New" w:cs="Courier New"/>
          <w:b w:val="0"/>
          <w:sz w:val="20"/>
          <w:lang w:bidi="en-US"/>
        </w:rPr>
        <w:tab/>
        <w:t>b = a;</w:t>
      </w:r>
    </w:p>
    <w:p w14:paraId="12768B10" w14:textId="77777777" w:rsidR="00B40A7D" w:rsidRDefault="00B40A7D" w:rsidP="000F2939">
      <w:pPr>
        <w:pStyle w:val="Heading3"/>
        <w:keepNext w:val="0"/>
        <w:spacing w:before="0" w:after="0"/>
        <w:rPr>
          <w:rFonts w:asciiTheme="minorHAnsi" w:hAnsiTheme="minorHAnsi"/>
          <w:b w:val="0"/>
          <w:sz w:val="22"/>
          <w:lang w:bidi="en-US"/>
        </w:rPr>
      </w:pPr>
      <w:r w:rsidRPr="00B40A7D">
        <w:rPr>
          <w:rFonts w:asciiTheme="minorHAnsi" w:hAnsiTheme="minorHAnsi"/>
          <w:b w:val="0"/>
          <w:sz w:val="22"/>
          <w:lang w:bidi="en-US"/>
        </w:rPr>
        <w:t>many compilers will issue a warning message.</w:t>
      </w:r>
    </w:p>
    <w:p w14:paraId="270989A6" w14:textId="77777777" w:rsidR="00B40A7D" w:rsidRDefault="00B40A7D" w:rsidP="00C97C2B">
      <w:pPr>
        <w:pStyle w:val="Heading3"/>
        <w:spacing w:before="0" w:after="0"/>
        <w:rPr>
          <w:rFonts w:asciiTheme="minorHAnsi" w:hAnsiTheme="minorHAnsi"/>
          <w:b w:val="0"/>
          <w:sz w:val="22"/>
          <w:lang w:bidi="en-US"/>
        </w:rPr>
      </w:pPr>
    </w:p>
    <w:p w14:paraId="3AF4528B" w14:textId="63F40F7B" w:rsidR="00E0510A" w:rsidRDefault="00B40A7D" w:rsidP="00D82088">
      <w:pPr>
        <w:pStyle w:val="Heading3"/>
        <w:spacing w:after="0"/>
        <w:rPr>
          <w:rFonts w:asciiTheme="minorHAnsi" w:hAnsiTheme="minorHAnsi"/>
          <w:b w:val="0"/>
          <w:sz w:val="22"/>
          <w:lang w:bidi="en-US"/>
        </w:rPr>
      </w:pPr>
      <w:r w:rsidRPr="00B40A7D">
        <w:rPr>
          <w:rFonts w:asciiTheme="minorHAnsi" w:hAnsiTheme="minorHAnsi"/>
          <w:b w:val="0"/>
          <w:sz w:val="22"/>
          <w:lang w:bidi="en-US"/>
        </w:rPr>
        <w:t>C has a set of rules to determine how conversion between data types will occur.</w:t>
      </w:r>
      <w:r w:rsidR="006E1DE1">
        <w:rPr>
          <w:rFonts w:asciiTheme="minorHAnsi" w:hAnsiTheme="minorHAnsi"/>
          <w:b w:val="0"/>
          <w:sz w:val="22"/>
          <w:lang w:bidi="en-US"/>
        </w:rPr>
        <w:t xml:space="preserve"> </w:t>
      </w:r>
      <w:r w:rsidRPr="00B40A7D">
        <w:rPr>
          <w:rFonts w:asciiTheme="minorHAnsi" w:hAnsiTheme="minorHAnsi"/>
          <w:b w:val="0"/>
          <w:sz w:val="22"/>
          <w:lang w:bidi="en-US"/>
        </w:rPr>
        <w:t>For instance, every integer type has an integer conversion rank that determines how conversions are performed. The ranking is based on the concept that each integer type contains at least as many bits as the types ranked below it.</w:t>
      </w:r>
      <w:r w:rsidR="006E1DE1">
        <w:rPr>
          <w:rFonts w:asciiTheme="minorHAnsi" w:hAnsiTheme="minorHAnsi"/>
          <w:b w:val="0"/>
          <w:sz w:val="22"/>
          <w:lang w:bidi="en-US"/>
        </w:rPr>
        <w:t xml:space="preserve"> </w:t>
      </w:r>
      <w:r w:rsidRPr="00B40A7D">
        <w:rPr>
          <w:rFonts w:asciiTheme="minorHAnsi" w:hAnsiTheme="minorHAnsi"/>
          <w:b w:val="0"/>
          <w:sz w:val="22"/>
          <w:lang w:bidi="en-US"/>
        </w:rPr>
        <w:t>So even though there are rules in place and the rules are rather straightforward, the variety and complexity of the rules can cause unexpected results and potential vulnerabilities.</w:t>
      </w:r>
      <w:r w:rsidR="006E1DE1">
        <w:rPr>
          <w:rFonts w:asciiTheme="minorHAnsi" w:hAnsiTheme="minorHAnsi"/>
          <w:b w:val="0"/>
          <w:sz w:val="22"/>
          <w:lang w:bidi="en-US"/>
        </w:rPr>
        <w:t xml:space="preserve"> </w:t>
      </w:r>
    </w:p>
    <w:p w14:paraId="2502D4DA" w14:textId="77777777" w:rsidR="00D82088" w:rsidRPr="00D82088" w:rsidRDefault="00D82088" w:rsidP="00D82088">
      <w:pPr>
        <w:rPr>
          <w:lang w:bidi="en-US"/>
        </w:rPr>
      </w:pPr>
    </w:p>
    <w:p w14:paraId="59424463" w14:textId="5CCD6362" w:rsidR="004C770C" w:rsidRPr="00CD6A7E" w:rsidRDefault="001456BA" w:rsidP="00515970">
      <w:pPr>
        <w:pStyle w:val="Heading3"/>
        <w:spacing w:after="120"/>
        <w:rPr>
          <w:lang w:bidi="en-US"/>
        </w:rPr>
      </w:pPr>
      <w:r>
        <w:rPr>
          <w:lang w:bidi="en-US"/>
        </w:rPr>
        <w:t>6.2</w:t>
      </w:r>
      <w:r w:rsidR="004C770C" w:rsidRPr="00CD6A7E">
        <w:rPr>
          <w:lang w:bidi="en-US"/>
        </w:rPr>
        <w:t>.2</w:t>
      </w:r>
      <w:r w:rsidR="00AD5842">
        <w:rPr>
          <w:lang w:bidi="en-US"/>
        </w:rPr>
        <w:t xml:space="preserve"> </w:t>
      </w:r>
      <w:r w:rsidR="004C770C" w:rsidRPr="00CD6A7E">
        <w:rPr>
          <w:lang w:bidi="en-US"/>
        </w:rPr>
        <w:t>Guidance to language users</w:t>
      </w:r>
    </w:p>
    <w:p w14:paraId="7DE22E78" w14:textId="32D172DC" w:rsidR="00B40A7D" w:rsidRPr="00B40A7D" w:rsidRDefault="00B40A7D" w:rsidP="007124F7">
      <w:pPr>
        <w:pStyle w:val="ListParagraph"/>
        <w:widowControl w:val="0"/>
        <w:numPr>
          <w:ilvl w:val="0"/>
          <w:numId w:val="22"/>
        </w:numPr>
        <w:suppressLineNumbers/>
        <w:overflowPunct w:val="0"/>
        <w:adjustRightInd w:val="0"/>
        <w:spacing w:after="0"/>
        <w:rPr>
          <w:rFonts w:ascii="Calibri" w:eastAsia="Times New Roman" w:hAnsi="Calibri"/>
        </w:rPr>
      </w:pPr>
      <w:r w:rsidRPr="00B40A7D">
        <w:rPr>
          <w:rFonts w:ascii="Calibri" w:eastAsia="Times New Roman" w:hAnsi="Calibri"/>
        </w:rPr>
        <w:t xml:space="preserve">Follow the </w:t>
      </w:r>
      <w:r w:rsidR="003F2A1E">
        <w:rPr>
          <w:rFonts w:ascii="Calibri" w:eastAsia="Times New Roman" w:hAnsi="Calibri"/>
        </w:rPr>
        <w:t>guidance contained</w:t>
      </w:r>
      <w:r w:rsidRPr="00B40A7D">
        <w:rPr>
          <w:rFonts w:ascii="Calibri" w:eastAsia="Times New Roman" w:hAnsi="Calibri"/>
        </w:rPr>
        <w:t xml:space="preserve"> in </w:t>
      </w:r>
      <w:r w:rsidR="00A55955">
        <w:rPr>
          <w:rFonts w:ascii="Calibri" w:eastAsia="Times New Roman" w:hAnsi="Calibri"/>
        </w:rPr>
        <w:t xml:space="preserve">TR 24772-1 clause </w:t>
      </w:r>
      <w:r w:rsidRPr="00B40A7D">
        <w:rPr>
          <w:rFonts w:ascii="Calibri" w:eastAsia="Times New Roman" w:hAnsi="Calibri"/>
        </w:rPr>
        <w:t>6.</w:t>
      </w:r>
      <w:r w:rsidR="00A55955">
        <w:rPr>
          <w:rFonts w:ascii="Calibri" w:eastAsia="Times New Roman" w:hAnsi="Calibri"/>
        </w:rPr>
        <w:t>2</w:t>
      </w:r>
      <w:r w:rsidRPr="00B40A7D">
        <w:rPr>
          <w:rFonts w:ascii="Calibri" w:eastAsia="Times New Roman" w:hAnsi="Calibri"/>
        </w:rPr>
        <w:t>.5.</w:t>
      </w:r>
      <w:r w:rsidR="006E1DE1">
        <w:rPr>
          <w:rFonts w:ascii="Calibri" w:eastAsia="Times New Roman" w:hAnsi="Calibri"/>
        </w:rPr>
        <w:t xml:space="preserve"> </w:t>
      </w:r>
    </w:p>
    <w:p w14:paraId="691D9AA4" w14:textId="1A92E306" w:rsidR="00B40A7D" w:rsidRDefault="00DD26A0"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Be aware of</w:t>
      </w:r>
      <w:r w:rsidR="00B40A7D" w:rsidRPr="00B40A7D">
        <w:rPr>
          <w:rFonts w:ascii="Calibri" w:eastAsia="Times New Roman" w:hAnsi="Calibri"/>
        </w:rPr>
        <w:t xml:space="preserve"> the rules for typing and conversions </w:t>
      </w:r>
      <w:r>
        <w:rPr>
          <w:rFonts w:ascii="Calibri" w:eastAsia="Times New Roman" w:hAnsi="Calibri"/>
        </w:rPr>
        <w:t>to</w:t>
      </w:r>
      <w:r w:rsidR="00B40A7D" w:rsidRPr="00B40A7D">
        <w:rPr>
          <w:rFonts w:ascii="Calibri" w:eastAsia="Times New Roman" w:hAnsi="Calibri"/>
        </w:rPr>
        <w:t xml:space="preserve"> avoid vulnerabilities.</w:t>
      </w:r>
    </w:p>
    <w:p w14:paraId="4F0B98A5" w14:textId="059C4970" w:rsidR="00E17C11" w:rsidRDefault="007259AD"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Do not cast to an inappropriate type.</w:t>
      </w:r>
    </w:p>
    <w:p w14:paraId="57BA0117" w14:textId="271C43EC" w:rsidR="00647EA5" w:rsidRPr="00AA3801" w:rsidRDefault="00647EA5"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Enable compiler warnings regarding implicit conversions or use static analysis tools that provide such warnings.</w:t>
      </w:r>
    </w:p>
    <w:p w14:paraId="6A2F9C2B" w14:textId="3A15CF8F" w:rsidR="004C770C" w:rsidRPr="00E17C11" w:rsidRDefault="004C770C" w:rsidP="00C71348">
      <w:pPr>
        <w:ind w:left="360"/>
      </w:pPr>
    </w:p>
    <w:p w14:paraId="3F871D4D" w14:textId="75CDD51B" w:rsidR="004C770C" w:rsidRPr="00CD6A7E" w:rsidRDefault="001456BA" w:rsidP="004C770C">
      <w:pPr>
        <w:pStyle w:val="Heading2"/>
        <w:rPr>
          <w:lang w:bidi="en-US"/>
        </w:rPr>
      </w:pPr>
      <w:bookmarkStart w:id="243" w:name="_Toc310518158"/>
      <w:bookmarkStart w:id="244" w:name="_Ref514259329"/>
      <w:bookmarkStart w:id="245" w:name="_Toc2099581"/>
      <w:r>
        <w:rPr>
          <w:lang w:bidi="en-US"/>
        </w:rPr>
        <w:t>6.3</w:t>
      </w:r>
      <w:r w:rsidR="00AD5842">
        <w:rPr>
          <w:lang w:bidi="en-US"/>
        </w:rPr>
        <w:t xml:space="preserve"> </w:t>
      </w:r>
      <w:r w:rsidR="003D09E2">
        <w:rPr>
          <w:lang w:bidi="en-US"/>
        </w:rPr>
        <w:t xml:space="preserve">Bit </w:t>
      </w:r>
      <w:r w:rsidR="00427DDB">
        <w:rPr>
          <w:lang w:bidi="en-US"/>
        </w:rPr>
        <w:t>r</w:t>
      </w:r>
      <w:r w:rsidR="004C770C" w:rsidRPr="00CD6A7E">
        <w:rPr>
          <w:lang w:bidi="en-US"/>
        </w:rPr>
        <w:t>epresentations [STR]</w:t>
      </w:r>
      <w:bookmarkEnd w:id="243"/>
      <w:bookmarkEnd w:id="244"/>
      <w:bookmarkEnd w:id="245"/>
      <w:r w:rsidR="00ED70E1" w:rsidRPr="00ED70E1">
        <w:rPr>
          <w:lang w:val="en-CA"/>
        </w:rPr>
        <w:t xml:space="preserve"> </w:t>
      </w:r>
      <w:r w:rsidR="00ED70E1">
        <w:rPr>
          <w:lang w:val="en-CA"/>
        </w:rPr>
        <w:fldChar w:fldCharType="begin"/>
      </w:r>
      <w:r w:rsidR="00ED70E1">
        <w:instrText xml:space="preserve"> XE "</w:instrText>
      </w:r>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r w:rsidR="00C76A17">
        <w:rPr>
          <w:lang w:bidi="en-US"/>
        </w:rPr>
        <w:instrText>Bit r</w:instrText>
      </w:r>
      <w:r w:rsidR="00C76A17" w:rsidRPr="00CD6A7E">
        <w:rPr>
          <w:lang w:bidi="en-US"/>
        </w:rPr>
        <w:instrText>epresentations [STR]</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76A17">
        <w:rPr>
          <w:lang w:bidi="en-US"/>
        </w:rPr>
        <w:instrText>STR</w:instrText>
      </w:r>
      <w:r w:rsidR="00ED70E1">
        <w:rPr>
          <w:lang w:bidi="en-US"/>
        </w:rPr>
        <w:instrText xml:space="preserve"> - </w:instrText>
      </w:r>
      <w:r w:rsidR="00C76A17">
        <w:rPr>
          <w:lang w:bidi="en-US"/>
        </w:rPr>
        <w:instrText>Bit representations</w:instrText>
      </w:r>
      <w:r w:rsidR="00ED70E1">
        <w:instrText xml:space="preserve">" </w:instrText>
      </w:r>
      <w:r w:rsidR="00ED70E1">
        <w:rPr>
          <w:lang w:val="en-CA"/>
        </w:rPr>
        <w:fldChar w:fldCharType="end"/>
      </w:r>
    </w:p>
    <w:p w14:paraId="3D7BDA3B" w14:textId="4A037DC5" w:rsidR="004C770C" w:rsidRDefault="001456BA" w:rsidP="00D82088">
      <w:pPr>
        <w:pStyle w:val="Heading3"/>
        <w:rPr>
          <w:lang w:bidi="en-US"/>
        </w:rPr>
      </w:pPr>
      <w:r>
        <w:rPr>
          <w:lang w:bidi="en-US"/>
        </w:rPr>
        <w:t>6.3</w:t>
      </w:r>
      <w:r w:rsidR="004C770C" w:rsidRPr="00CD6A7E">
        <w:rPr>
          <w:lang w:bidi="en-US"/>
        </w:rPr>
        <w:t>.1</w:t>
      </w:r>
      <w:r w:rsidR="00AD5842">
        <w:rPr>
          <w:lang w:bidi="en-US"/>
        </w:rPr>
        <w:t xml:space="preserve"> </w:t>
      </w:r>
      <w:r w:rsidR="004C770C" w:rsidRPr="00D82088">
        <w:t>Applicability</w:t>
      </w:r>
      <w:r w:rsidR="004C770C" w:rsidRPr="00CD6A7E">
        <w:rPr>
          <w:lang w:bidi="en-US"/>
        </w:rPr>
        <w:t xml:space="preserve"> to language</w:t>
      </w:r>
    </w:p>
    <w:p w14:paraId="527B320B" w14:textId="77777777" w:rsidR="009C224F" w:rsidRPr="009C224F" w:rsidRDefault="009C224F" w:rsidP="009C224F">
      <w:pPr>
        <w:spacing w:after="0"/>
        <w:rPr>
          <w:lang w:bidi="en-US"/>
        </w:rPr>
      </w:pPr>
    </w:p>
    <w:p w14:paraId="5C715270" w14:textId="6B9117DE" w:rsid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C supports a variety of sizes for integer</w:t>
      </w:r>
      <w:r w:rsidR="00647EA5">
        <w:rPr>
          <w:rFonts w:asciiTheme="minorHAnsi" w:hAnsiTheme="minorHAnsi"/>
          <w:b w:val="0"/>
          <w:sz w:val="22"/>
          <w:lang w:bidi="en-US"/>
        </w:rPr>
        <w:t xml:space="preserve"> types</w:t>
      </w:r>
      <w:r w:rsidRPr="009C224F">
        <w:rPr>
          <w:rFonts w:asciiTheme="minorHAnsi" w:hAnsiTheme="minorHAnsi"/>
          <w:b w:val="0"/>
          <w:sz w:val="22"/>
          <w:lang w:bidi="en-US"/>
        </w:rPr>
        <w:t xml:space="preserve"> such as </w:t>
      </w:r>
      <w:r w:rsidRPr="008D55D7">
        <w:rPr>
          <w:rFonts w:ascii="Courier New" w:hAnsi="Courier New" w:cs="Courier New"/>
          <w:b w:val="0"/>
          <w:sz w:val="20"/>
          <w:lang w:bidi="en-US"/>
        </w:rPr>
        <w:t xml:space="preserve">short </w:t>
      </w:r>
      <w:proofErr w:type="spellStart"/>
      <w:r w:rsidRPr="008D55D7">
        <w:rPr>
          <w:rFonts w:ascii="Courier New" w:hAnsi="Courier New" w:cs="Courier New"/>
          <w:b w:val="0"/>
          <w:sz w:val="20"/>
          <w:lang w:bidi="en-US"/>
        </w:rPr>
        <w:t>int</w:t>
      </w:r>
      <w:proofErr w:type="spellEnd"/>
      <w:r w:rsidRPr="009C224F">
        <w:rPr>
          <w:rFonts w:asciiTheme="minorHAnsi" w:hAnsiTheme="minorHAnsi"/>
          <w:b w:val="0"/>
          <w:sz w:val="22"/>
          <w:lang w:bidi="en-US"/>
        </w:rPr>
        <w:t xml:space="preserve">, </w:t>
      </w:r>
      <w:proofErr w:type="spellStart"/>
      <w:r w:rsidRPr="008D55D7">
        <w:rPr>
          <w:rFonts w:ascii="Courier New" w:hAnsi="Courier New" w:cs="Courier New"/>
          <w:b w:val="0"/>
          <w:sz w:val="20"/>
          <w:lang w:bidi="en-US"/>
        </w:rPr>
        <w:t>int</w:t>
      </w:r>
      <w:proofErr w:type="spellEnd"/>
      <w:r w:rsidRPr="009C224F">
        <w:rPr>
          <w:rFonts w:asciiTheme="minorHAnsi" w:hAnsiTheme="minorHAnsi"/>
          <w:b w:val="0"/>
          <w:sz w:val="22"/>
          <w:lang w:bidi="en-US"/>
        </w:rPr>
        <w:t xml:space="preserve">, </w:t>
      </w:r>
      <w:r w:rsidRPr="008D55D7">
        <w:rPr>
          <w:rFonts w:ascii="Courier New" w:hAnsi="Courier New" w:cs="Courier New"/>
          <w:b w:val="0"/>
          <w:sz w:val="20"/>
          <w:lang w:bidi="en-US"/>
        </w:rPr>
        <w:t xml:space="preserve">long </w:t>
      </w:r>
      <w:proofErr w:type="spellStart"/>
      <w:r w:rsidRPr="008D55D7">
        <w:rPr>
          <w:rFonts w:ascii="Courier New" w:hAnsi="Courier New" w:cs="Courier New"/>
          <w:b w:val="0"/>
          <w:sz w:val="20"/>
          <w:lang w:bidi="en-US"/>
        </w:rPr>
        <w:t>int</w:t>
      </w:r>
      <w:proofErr w:type="spellEnd"/>
      <w:r w:rsidRPr="008D55D7">
        <w:rPr>
          <w:rFonts w:asciiTheme="minorHAnsi" w:hAnsiTheme="minorHAnsi"/>
          <w:b w:val="0"/>
          <w:sz w:val="20"/>
          <w:lang w:bidi="en-US"/>
        </w:rPr>
        <w:t xml:space="preserve"> </w:t>
      </w:r>
      <w:r w:rsidRPr="009C224F">
        <w:rPr>
          <w:rFonts w:asciiTheme="minorHAnsi" w:hAnsiTheme="minorHAnsi"/>
          <w:b w:val="0"/>
          <w:sz w:val="22"/>
          <w:lang w:bidi="en-US"/>
        </w:rPr>
        <w:t xml:space="preserve">and </w:t>
      </w:r>
      <w:r w:rsidRPr="008D55D7">
        <w:rPr>
          <w:rFonts w:ascii="Courier New" w:hAnsi="Courier New" w:cs="Courier New"/>
          <w:b w:val="0"/>
          <w:sz w:val="20"/>
          <w:lang w:bidi="en-US"/>
        </w:rPr>
        <w:t xml:space="preserve">long </w:t>
      </w:r>
      <w:proofErr w:type="spellStart"/>
      <w:r w:rsidRPr="008D55D7">
        <w:rPr>
          <w:rFonts w:ascii="Courier New" w:hAnsi="Courier New" w:cs="Courier New"/>
          <w:b w:val="0"/>
          <w:sz w:val="20"/>
          <w:lang w:bidi="en-US"/>
        </w:rPr>
        <w:t>long</w:t>
      </w:r>
      <w:proofErr w:type="spellEnd"/>
      <w:r w:rsidRPr="008D55D7">
        <w:rPr>
          <w:rFonts w:ascii="Courier New" w:hAnsi="Courier New" w:cs="Courier New"/>
          <w:b w:val="0"/>
          <w:sz w:val="20"/>
          <w:lang w:bidi="en-US"/>
        </w:rPr>
        <w:t xml:space="preserve"> int</w:t>
      </w:r>
      <w:r w:rsidRPr="009C224F">
        <w:rPr>
          <w:rFonts w:asciiTheme="minorHAnsi" w:hAnsiTheme="minorHAnsi"/>
          <w:b w:val="0"/>
          <w:sz w:val="22"/>
          <w:lang w:bidi="en-US"/>
        </w:rPr>
        <w:t>.</w:t>
      </w:r>
      <w:r w:rsidR="006E1DE1">
        <w:rPr>
          <w:rFonts w:asciiTheme="minorHAnsi" w:hAnsiTheme="minorHAnsi"/>
          <w:b w:val="0"/>
          <w:sz w:val="22"/>
          <w:lang w:bidi="en-US"/>
        </w:rPr>
        <w:t xml:space="preserve"> </w:t>
      </w:r>
      <w:r w:rsidRPr="009C224F">
        <w:rPr>
          <w:rFonts w:asciiTheme="minorHAnsi" w:hAnsiTheme="minorHAnsi"/>
          <w:b w:val="0"/>
          <w:sz w:val="22"/>
          <w:lang w:bidi="en-US"/>
        </w:rPr>
        <w:t xml:space="preserve">Each </w:t>
      </w:r>
      <w:r w:rsidR="00647EA5">
        <w:rPr>
          <w:rFonts w:asciiTheme="minorHAnsi" w:hAnsiTheme="minorHAnsi"/>
          <w:b w:val="0"/>
          <w:sz w:val="22"/>
          <w:lang w:bidi="en-US"/>
        </w:rPr>
        <w:t xml:space="preserve">integer type </w:t>
      </w:r>
      <w:r w:rsidRPr="009C224F">
        <w:rPr>
          <w:rFonts w:asciiTheme="minorHAnsi" w:hAnsiTheme="minorHAnsi"/>
          <w:b w:val="0"/>
          <w:sz w:val="22"/>
          <w:lang w:bidi="en-US"/>
        </w:rPr>
        <w:t>may either be signed or unsigned.</w:t>
      </w:r>
      <w:r w:rsidR="006E1DE1">
        <w:rPr>
          <w:rFonts w:asciiTheme="minorHAnsi" w:hAnsiTheme="minorHAnsi"/>
          <w:b w:val="0"/>
          <w:sz w:val="22"/>
          <w:lang w:bidi="en-US"/>
        </w:rPr>
        <w:t xml:space="preserve"> </w:t>
      </w:r>
      <w:r w:rsidRPr="009C224F">
        <w:rPr>
          <w:rFonts w:asciiTheme="minorHAnsi" w:hAnsiTheme="minorHAnsi"/>
          <w:b w:val="0"/>
          <w:sz w:val="22"/>
          <w:lang w:bidi="en-US"/>
        </w:rPr>
        <w:t xml:space="preserve">C also supports a variety of bitwise operators that </w:t>
      </w:r>
      <w:r w:rsidR="00D630F1">
        <w:rPr>
          <w:rFonts w:asciiTheme="minorHAnsi" w:hAnsiTheme="minorHAnsi"/>
          <w:b w:val="0"/>
          <w:sz w:val="22"/>
          <w:lang w:bidi="en-US"/>
        </w:rPr>
        <w:t>facilitate</w:t>
      </w:r>
      <w:r w:rsidR="00D630F1" w:rsidRPr="009C224F">
        <w:rPr>
          <w:rFonts w:asciiTheme="minorHAnsi" w:hAnsiTheme="minorHAnsi"/>
          <w:b w:val="0"/>
          <w:sz w:val="22"/>
          <w:lang w:bidi="en-US"/>
        </w:rPr>
        <w:t xml:space="preserve"> </w:t>
      </w:r>
      <w:r w:rsidRPr="009C224F">
        <w:rPr>
          <w:rFonts w:asciiTheme="minorHAnsi" w:hAnsiTheme="minorHAnsi"/>
          <w:b w:val="0"/>
          <w:sz w:val="22"/>
          <w:lang w:bidi="en-US"/>
        </w:rPr>
        <w:t>bit manipulations</w:t>
      </w:r>
      <w:r w:rsidR="00D630F1">
        <w:rPr>
          <w:rFonts w:asciiTheme="minorHAnsi" w:hAnsiTheme="minorHAnsi"/>
          <w:b w:val="0"/>
          <w:sz w:val="22"/>
          <w:lang w:bidi="en-US"/>
        </w:rPr>
        <w:t>,</w:t>
      </w:r>
      <w:r w:rsidRPr="009C224F">
        <w:rPr>
          <w:rFonts w:asciiTheme="minorHAnsi" w:hAnsiTheme="minorHAnsi"/>
          <w:b w:val="0"/>
          <w:sz w:val="22"/>
          <w:lang w:bidi="en-US"/>
        </w:rPr>
        <w:t xml:space="preserve"> such as left and right shifts and bitwise </w:t>
      </w:r>
      <w:r w:rsidR="00D630F1" w:rsidRPr="008D55D7">
        <w:rPr>
          <w:rFonts w:ascii="Courier New" w:hAnsi="Courier New" w:cs="Courier New"/>
          <w:b w:val="0"/>
          <w:sz w:val="20"/>
          <w:lang w:bidi="en-US"/>
        </w:rPr>
        <w:t>&amp;</w:t>
      </w:r>
      <w:r w:rsidR="00D630F1" w:rsidRPr="008D55D7">
        <w:rPr>
          <w:rFonts w:asciiTheme="minorHAnsi" w:hAnsiTheme="minorHAnsi"/>
          <w:b w:val="0"/>
          <w:sz w:val="20"/>
          <w:lang w:bidi="en-US"/>
        </w:rPr>
        <w:t xml:space="preserve"> </w:t>
      </w:r>
      <w:r w:rsidR="00D630F1">
        <w:rPr>
          <w:rFonts w:asciiTheme="minorHAnsi" w:hAnsiTheme="minorHAnsi"/>
          <w:b w:val="0"/>
          <w:sz w:val="22"/>
          <w:lang w:bidi="en-US"/>
        </w:rPr>
        <w:t xml:space="preserve">and </w:t>
      </w:r>
      <w:r w:rsidR="00D630F1" w:rsidRPr="008D55D7">
        <w:rPr>
          <w:rFonts w:ascii="Courier New" w:hAnsi="Courier New" w:cs="Courier New"/>
          <w:b w:val="0"/>
          <w:sz w:val="20"/>
          <w:lang w:bidi="en-US"/>
        </w:rPr>
        <w:t>|</w:t>
      </w:r>
      <w:r w:rsidRPr="008D55D7">
        <w:rPr>
          <w:rFonts w:ascii="Courier New" w:hAnsi="Courier New" w:cs="Courier New"/>
          <w:b w:val="0"/>
          <w:sz w:val="20"/>
          <w:lang w:bidi="en-US"/>
        </w:rPr>
        <w:t>.</w:t>
      </w:r>
      <w:r w:rsidR="006E1DE1">
        <w:rPr>
          <w:rFonts w:asciiTheme="minorHAnsi" w:hAnsiTheme="minorHAnsi"/>
          <w:b w:val="0"/>
          <w:sz w:val="22"/>
          <w:lang w:bidi="en-US"/>
        </w:rPr>
        <w:t xml:space="preserve"> </w:t>
      </w:r>
      <w:r w:rsidR="00D630F1">
        <w:rPr>
          <w:rFonts w:asciiTheme="minorHAnsi" w:hAnsiTheme="minorHAnsi"/>
          <w:b w:val="0"/>
          <w:sz w:val="22"/>
          <w:lang w:bidi="en-US"/>
        </w:rPr>
        <w:t>Some</w:t>
      </w:r>
      <w:r w:rsidR="00D630F1" w:rsidRPr="009C224F">
        <w:rPr>
          <w:rFonts w:asciiTheme="minorHAnsi" w:hAnsiTheme="minorHAnsi"/>
          <w:b w:val="0"/>
          <w:sz w:val="22"/>
          <w:lang w:bidi="en-US"/>
        </w:rPr>
        <w:t xml:space="preserve"> </w:t>
      </w:r>
      <w:r w:rsidRPr="009C224F">
        <w:rPr>
          <w:rFonts w:asciiTheme="minorHAnsi" w:hAnsiTheme="minorHAnsi"/>
          <w:b w:val="0"/>
          <w:sz w:val="22"/>
          <w:lang w:bidi="en-US"/>
        </w:rPr>
        <w:t>bit manipulations can cause unexpected results through miscalculated shifts or platform dependent variations.</w:t>
      </w:r>
    </w:p>
    <w:p w14:paraId="2D4AF3DC" w14:textId="77777777" w:rsidR="009C224F" w:rsidRPr="009C224F" w:rsidRDefault="009C224F" w:rsidP="009C224F">
      <w:pPr>
        <w:spacing w:after="0"/>
        <w:rPr>
          <w:lang w:bidi="en-US"/>
        </w:rPr>
      </w:pPr>
    </w:p>
    <w:p w14:paraId="02746F74" w14:textId="21F0974C" w:rsidR="009C224F" w:rsidRP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For instance, right shifting a signed integer is implementation defined in C</w:t>
      </w:r>
      <w:r w:rsidR="00585F54" w:rsidRPr="009A6199">
        <w:rPr>
          <w:rFonts w:asciiTheme="minorHAnsi" w:hAnsiTheme="minorHAnsi" w:cstheme="minorHAnsi"/>
          <w:sz w:val="22"/>
          <w:lang w:val="en-CA"/>
        </w:rPr>
        <w:fldChar w:fldCharType="begin"/>
      </w:r>
      <w:r w:rsidR="00585F54" w:rsidRPr="009A6199">
        <w:rPr>
          <w:rFonts w:asciiTheme="minorHAnsi" w:hAnsiTheme="minorHAnsi" w:cstheme="minorHAnsi"/>
          <w:sz w:val="22"/>
        </w:rPr>
        <w:instrText>XE "</w:instrText>
      </w:r>
      <w:r w:rsidR="00585F54" w:rsidRPr="009A6199">
        <w:rPr>
          <w:rFonts w:asciiTheme="minorHAnsi" w:hAnsiTheme="minorHAnsi" w:cstheme="minorHAnsi"/>
          <w:sz w:val="22"/>
          <w:lang w:bidi="en-US"/>
        </w:rPr>
        <w:instrText xml:space="preserve">behaviour: </w:instrText>
      </w:r>
      <w:r w:rsidR="00585F54" w:rsidRPr="009A6199">
        <w:rPr>
          <w:rFonts w:asciiTheme="minorHAnsi" w:hAnsiTheme="minorHAnsi" w:cstheme="minorHAnsi"/>
          <w:sz w:val="22"/>
          <w:u w:val="single"/>
        </w:rPr>
        <w:instrText>implementation-defined behaviour</w:instrText>
      </w:r>
      <w:r w:rsidR="00585F54" w:rsidRPr="009A6199">
        <w:rPr>
          <w:rFonts w:asciiTheme="minorHAnsi" w:hAnsiTheme="minorHAnsi" w:cstheme="minorHAnsi"/>
          <w:sz w:val="22"/>
        </w:rPr>
        <w:instrText xml:space="preserve"> "</w:instrText>
      </w:r>
      <w:r w:rsidR="00585F54" w:rsidRPr="009A6199">
        <w:rPr>
          <w:rFonts w:asciiTheme="minorHAnsi" w:hAnsiTheme="minorHAnsi" w:cstheme="minorHAnsi"/>
          <w:sz w:val="22"/>
          <w:lang w:val="en-CA"/>
        </w:rPr>
        <w:fldChar w:fldCharType="end"/>
      </w:r>
      <w:r w:rsidR="00585F54" w:rsidRPr="009A6199">
        <w:rPr>
          <w:rFonts w:asciiTheme="minorHAnsi" w:hAnsiTheme="minorHAnsi" w:cstheme="minorHAnsi"/>
          <w:sz w:val="22"/>
          <w:lang w:val="en-CA"/>
        </w:rPr>
        <w:fldChar w:fldCharType="begin"/>
      </w:r>
      <w:r w:rsidR="00585F54" w:rsidRPr="009A6199">
        <w:rPr>
          <w:rFonts w:asciiTheme="minorHAnsi" w:hAnsiTheme="minorHAnsi" w:cstheme="minorHAnsi"/>
          <w:sz w:val="22"/>
        </w:rPr>
        <w:instrText>XE "</w:instrText>
      </w:r>
      <w:r w:rsidR="00585F54" w:rsidRPr="009A6199">
        <w:rPr>
          <w:rFonts w:asciiTheme="minorHAnsi" w:hAnsiTheme="minorHAnsi" w:cstheme="minorHAnsi"/>
          <w:sz w:val="22"/>
          <w:u w:val="single"/>
        </w:rPr>
        <w:instrText>implementation-defined behaviour</w:instrText>
      </w:r>
      <w:r w:rsidR="00585F54" w:rsidRPr="009A6199">
        <w:rPr>
          <w:rFonts w:asciiTheme="minorHAnsi" w:hAnsiTheme="minorHAnsi" w:cstheme="minorHAnsi"/>
          <w:sz w:val="22"/>
        </w:rPr>
        <w:instrText xml:space="preserve"> "</w:instrText>
      </w:r>
      <w:r w:rsidR="00585F54" w:rsidRPr="009A6199">
        <w:rPr>
          <w:rFonts w:asciiTheme="minorHAnsi" w:hAnsiTheme="minorHAnsi" w:cstheme="minorHAnsi"/>
          <w:sz w:val="22"/>
          <w:lang w:val="en-CA"/>
        </w:rPr>
        <w:fldChar w:fldCharType="end"/>
      </w:r>
      <w:r w:rsidRPr="009C224F">
        <w:rPr>
          <w:rFonts w:asciiTheme="minorHAnsi" w:hAnsiTheme="minorHAnsi"/>
          <w:b w:val="0"/>
          <w:sz w:val="22"/>
          <w:lang w:bidi="en-US"/>
        </w:rPr>
        <w:t xml:space="preserve">, while shifting by an amount greater than or equal to the size of the data type is undefined </w:t>
      </w:r>
      <w:proofErr w:type="spellStart"/>
      <w:r w:rsidR="0072345E">
        <w:rPr>
          <w:rFonts w:asciiTheme="minorHAnsi" w:hAnsiTheme="minorHAnsi"/>
          <w:b w:val="0"/>
          <w:sz w:val="22"/>
          <w:lang w:bidi="en-US"/>
        </w:rPr>
        <w:t>behavio</w:t>
      </w:r>
      <w:r w:rsidR="00E7010A">
        <w:rPr>
          <w:rFonts w:asciiTheme="minorHAnsi" w:hAnsiTheme="minorHAnsi"/>
          <w:b w:val="0"/>
          <w:sz w:val="22"/>
          <w:lang w:bidi="en-US"/>
        </w:rPr>
        <w:t>u</w:t>
      </w:r>
      <w:r w:rsidR="0072345E">
        <w:rPr>
          <w:rFonts w:asciiTheme="minorHAnsi" w:hAnsiTheme="minorHAnsi"/>
          <w:b w:val="0"/>
          <w:sz w:val="22"/>
          <w:lang w:bidi="en-US"/>
        </w:rPr>
        <w:t>r</w:t>
      </w:r>
      <w:proofErr w:type="spellEnd"/>
      <w:r w:rsidR="00667743" w:rsidRPr="0067013C">
        <w:rPr>
          <w:rFonts w:asciiTheme="minorHAnsi" w:hAnsiTheme="minorHAnsi" w:cstheme="minorHAnsi"/>
          <w:sz w:val="22"/>
          <w:lang w:val="en-CA"/>
        </w:rPr>
        <w:fldChar w:fldCharType="begin"/>
      </w:r>
      <w:r w:rsidR="00667743" w:rsidRPr="0067013C">
        <w:rPr>
          <w:rFonts w:asciiTheme="minorHAnsi" w:hAnsiTheme="minorHAnsi" w:cstheme="minorHAnsi"/>
          <w:sz w:val="22"/>
        </w:rPr>
        <w:instrText xml:space="preserve"> </w:instrText>
      </w:r>
      <w:r w:rsidR="00667743" w:rsidRPr="0067013C">
        <w:rPr>
          <w:rFonts w:asciiTheme="minorHAnsi" w:hAnsiTheme="minorHAnsi" w:cstheme="minorHAnsi"/>
          <w:b w:val="0"/>
          <w:sz w:val="22"/>
        </w:rPr>
        <w:instrText>XE "</w:instrText>
      </w:r>
      <w:r w:rsidR="00667743" w:rsidRPr="0067013C">
        <w:rPr>
          <w:rFonts w:asciiTheme="minorHAnsi" w:hAnsiTheme="minorHAnsi" w:cstheme="minorHAnsi"/>
          <w:b w:val="0"/>
          <w:sz w:val="22"/>
          <w:lang w:bidi="en-US"/>
        </w:rPr>
        <w:instrText>undefined behaviour</w:instrText>
      </w:r>
      <w:r w:rsidR="001237D2" w:rsidRPr="0067013C">
        <w:rPr>
          <w:rFonts w:asciiTheme="minorHAnsi" w:hAnsiTheme="minorHAnsi" w:cstheme="minorHAnsi"/>
          <w:sz w:val="22"/>
          <w:lang w:bidi="en-US"/>
        </w:rPr>
        <w:instrText xml:space="preserve"> </w:instrText>
      </w:r>
      <w:r w:rsidR="00667743" w:rsidRPr="0067013C">
        <w:rPr>
          <w:rFonts w:asciiTheme="minorHAnsi" w:hAnsiTheme="minorHAnsi" w:cstheme="minorHAnsi"/>
          <w:sz w:val="22"/>
        </w:rPr>
        <w:instrText xml:space="preserve">" </w:instrText>
      </w:r>
      <w:r w:rsidR="00667743" w:rsidRPr="0067013C">
        <w:rPr>
          <w:rFonts w:asciiTheme="minorHAnsi" w:hAnsiTheme="minorHAnsi" w:cstheme="minorHAnsi"/>
          <w:sz w:val="22"/>
          <w:lang w:val="en-CA"/>
        </w:rPr>
        <w:fldChar w:fldCharType="end"/>
      </w:r>
      <w:r w:rsidR="00672DC7" w:rsidRPr="008D55D7">
        <w:rPr>
          <w:rFonts w:asciiTheme="minorHAnsi" w:hAnsiTheme="minorHAnsi" w:cstheme="minorHAnsi"/>
          <w:sz w:val="22"/>
          <w:szCs w:val="22"/>
          <w:lang w:val="en-CA"/>
        </w:rPr>
        <w:fldChar w:fldCharType="begin"/>
      </w:r>
      <w:r w:rsidR="00672DC7" w:rsidRPr="008D55D7">
        <w:rPr>
          <w:rFonts w:asciiTheme="minorHAnsi" w:hAnsiTheme="minorHAnsi" w:cstheme="minorHAnsi"/>
          <w:sz w:val="22"/>
          <w:szCs w:val="22"/>
        </w:rPr>
        <w:instrText>XE "</w:instrText>
      </w:r>
      <w:r w:rsidR="00672DC7" w:rsidRPr="008D55D7">
        <w:rPr>
          <w:rFonts w:asciiTheme="minorHAnsi" w:hAnsiTheme="minorHAnsi" w:cstheme="minorHAnsi"/>
          <w:sz w:val="22"/>
          <w:szCs w:val="22"/>
          <w:lang w:bidi="en-US"/>
        </w:rPr>
        <w:instrText xml:space="preserve">behaviour: </w:instrText>
      </w:r>
      <w:r w:rsidR="00672DC7" w:rsidRPr="008D55D7">
        <w:rPr>
          <w:rFonts w:asciiTheme="minorHAnsi" w:hAnsiTheme="minorHAnsi" w:cstheme="minorHAnsi"/>
          <w:sz w:val="22"/>
          <w:szCs w:val="22"/>
          <w:u w:val="single"/>
        </w:rPr>
        <w:instrText>undefined behaviour</w:instrText>
      </w:r>
      <w:r w:rsidR="00672DC7" w:rsidRPr="008D55D7">
        <w:rPr>
          <w:rFonts w:asciiTheme="minorHAnsi" w:hAnsiTheme="minorHAnsi" w:cstheme="minorHAnsi"/>
          <w:sz w:val="22"/>
          <w:szCs w:val="22"/>
        </w:rPr>
        <w:instrText xml:space="preserve"> "</w:instrText>
      </w:r>
      <w:r w:rsidR="00672DC7" w:rsidRPr="008D55D7">
        <w:rPr>
          <w:rFonts w:asciiTheme="minorHAnsi" w:hAnsiTheme="minorHAnsi" w:cstheme="minorHAnsi"/>
          <w:sz w:val="22"/>
          <w:szCs w:val="22"/>
          <w:lang w:val="en-CA"/>
        </w:rPr>
        <w:fldChar w:fldCharType="end"/>
      </w:r>
      <w:r w:rsidRPr="00672DC7">
        <w:rPr>
          <w:rFonts w:asciiTheme="minorHAnsi" w:hAnsiTheme="minorHAnsi" w:cstheme="minorHAnsi"/>
          <w:b w:val="0"/>
          <w:sz w:val="22"/>
          <w:szCs w:val="22"/>
          <w:lang w:bidi="en-US"/>
        </w:rPr>
        <w:t>.</w:t>
      </w:r>
      <w:r w:rsidR="006E1DE1">
        <w:rPr>
          <w:rFonts w:asciiTheme="minorHAnsi" w:hAnsiTheme="minorHAnsi"/>
          <w:b w:val="0"/>
          <w:sz w:val="22"/>
          <w:lang w:bidi="en-US"/>
        </w:rPr>
        <w:t xml:space="preserve"> </w:t>
      </w:r>
      <w:r w:rsidRPr="009C224F">
        <w:rPr>
          <w:rFonts w:asciiTheme="minorHAnsi" w:hAnsiTheme="minorHAnsi"/>
          <w:b w:val="0"/>
          <w:sz w:val="22"/>
          <w:lang w:bidi="en-US"/>
        </w:rPr>
        <w:t xml:space="preserve">For instance, on a host where an </w:t>
      </w:r>
      <w:proofErr w:type="spellStart"/>
      <w:r w:rsidRPr="009C224F">
        <w:rPr>
          <w:rFonts w:asciiTheme="minorHAnsi" w:hAnsiTheme="minorHAnsi"/>
          <w:b w:val="0"/>
          <w:sz w:val="22"/>
          <w:lang w:bidi="en-US"/>
        </w:rPr>
        <w:t>int</w:t>
      </w:r>
      <w:proofErr w:type="spellEnd"/>
      <w:r w:rsidRPr="009C224F">
        <w:rPr>
          <w:rFonts w:asciiTheme="minorHAnsi" w:hAnsiTheme="minorHAnsi"/>
          <w:b w:val="0"/>
          <w:sz w:val="22"/>
          <w:lang w:bidi="en-US"/>
        </w:rPr>
        <w:t xml:space="preserve"> is of size 32 bits,</w:t>
      </w:r>
    </w:p>
    <w:p w14:paraId="47E463AC" w14:textId="2F7A0C2D"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unsigned </w:t>
      </w:r>
      <w:proofErr w:type="spellStart"/>
      <w:r w:rsidRPr="009C224F">
        <w:rPr>
          <w:rFonts w:ascii="Courier New" w:hAnsi="Courier New" w:cs="Courier New"/>
          <w:b w:val="0"/>
          <w:sz w:val="20"/>
          <w:lang w:bidi="en-US"/>
        </w:rPr>
        <w:t>int</w:t>
      </w:r>
      <w:proofErr w:type="spellEnd"/>
      <w:r w:rsidRPr="009C224F">
        <w:rPr>
          <w:rFonts w:ascii="Courier New" w:hAnsi="Courier New" w:cs="Courier New"/>
          <w:b w:val="0"/>
          <w:sz w:val="20"/>
          <w:lang w:bidi="en-US"/>
        </w:rPr>
        <w:t xml:space="preserve"> </w:t>
      </w:r>
      <w:proofErr w:type="gramStart"/>
      <w:r w:rsidRPr="009C224F">
        <w:rPr>
          <w:rFonts w:ascii="Courier New" w:hAnsi="Courier New" w:cs="Courier New"/>
          <w:b w:val="0"/>
          <w:sz w:val="20"/>
          <w:lang w:bidi="en-US"/>
        </w:rPr>
        <w:t>foo(</w:t>
      </w:r>
      <w:proofErr w:type="spellStart"/>
      <w:proofErr w:type="gramEnd"/>
      <w:r w:rsidRPr="009C224F">
        <w:rPr>
          <w:rFonts w:ascii="Courier New" w:hAnsi="Courier New" w:cs="Courier New"/>
          <w:b w:val="0"/>
          <w:sz w:val="20"/>
          <w:lang w:bidi="en-US"/>
        </w:rPr>
        <w:t>const</w:t>
      </w:r>
      <w:proofErr w:type="spellEnd"/>
      <w:r w:rsidRPr="009C224F">
        <w:rPr>
          <w:rFonts w:ascii="Courier New" w:hAnsi="Courier New" w:cs="Courier New"/>
          <w:b w:val="0"/>
          <w:sz w:val="20"/>
          <w:lang w:bidi="en-US"/>
        </w:rPr>
        <w:t xml:space="preserve"> </w:t>
      </w:r>
      <w:proofErr w:type="spellStart"/>
      <w:r w:rsidRPr="009C224F">
        <w:rPr>
          <w:rFonts w:ascii="Courier New" w:hAnsi="Courier New" w:cs="Courier New"/>
          <w:b w:val="0"/>
          <w:sz w:val="20"/>
          <w:lang w:bidi="en-US"/>
        </w:rPr>
        <w:t>int</w:t>
      </w:r>
      <w:proofErr w:type="spellEnd"/>
      <w:r w:rsidRPr="009C224F">
        <w:rPr>
          <w:rFonts w:ascii="Courier New" w:hAnsi="Courier New" w:cs="Courier New"/>
          <w:b w:val="0"/>
          <w:sz w:val="20"/>
          <w:lang w:bidi="en-US"/>
        </w:rPr>
        <w:t xml:space="preserve"> k) {</w:t>
      </w:r>
    </w:p>
    <w:p w14:paraId="1FD08F9C" w14:textId="2B417759"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w:t>
      </w:r>
      <w:r w:rsidRPr="009C224F">
        <w:rPr>
          <w:rFonts w:ascii="Courier New" w:hAnsi="Courier New" w:cs="Courier New"/>
          <w:b w:val="0"/>
          <w:sz w:val="20"/>
          <w:lang w:bidi="en-US"/>
        </w:rPr>
        <w:tab/>
        <w:t xml:space="preserve">     unsigned </w:t>
      </w:r>
      <w:proofErr w:type="spellStart"/>
      <w:r w:rsidRPr="009C224F">
        <w:rPr>
          <w:rFonts w:ascii="Courier New" w:hAnsi="Courier New" w:cs="Courier New"/>
          <w:b w:val="0"/>
          <w:sz w:val="20"/>
          <w:lang w:bidi="en-US"/>
        </w:rPr>
        <w:t>int</w:t>
      </w:r>
      <w:proofErr w:type="spellEnd"/>
      <w:r w:rsidRPr="009C224F">
        <w:rPr>
          <w:rFonts w:ascii="Courier New" w:hAnsi="Courier New" w:cs="Courier New"/>
          <w:b w:val="0"/>
          <w:sz w:val="20"/>
          <w:lang w:bidi="en-US"/>
        </w:rPr>
        <w:t xml:space="preserve"> </w:t>
      </w:r>
      <w:proofErr w:type="spellStart"/>
      <w:r w:rsidRPr="009C224F">
        <w:rPr>
          <w:rFonts w:ascii="Courier New" w:hAnsi="Courier New" w:cs="Courier New"/>
          <w:b w:val="0"/>
          <w:sz w:val="20"/>
          <w:lang w:bidi="en-US"/>
        </w:rPr>
        <w:t>i</w:t>
      </w:r>
      <w:proofErr w:type="spellEnd"/>
      <w:r w:rsidRPr="009C224F">
        <w:rPr>
          <w:rFonts w:ascii="Courier New" w:hAnsi="Courier New" w:cs="Courier New"/>
          <w:b w:val="0"/>
          <w:sz w:val="20"/>
          <w:lang w:bidi="en-US"/>
        </w:rPr>
        <w:t xml:space="preserve"> = 1;</w:t>
      </w:r>
    </w:p>
    <w:p w14:paraId="1F222126" w14:textId="098C6D6C"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r>
      <w:r w:rsidRPr="009C224F">
        <w:rPr>
          <w:rFonts w:ascii="Courier New" w:hAnsi="Courier New" w:cs="Courier New"/>
          <w:b w:val="0"/>
          <w:sz w:val="20"/>
          <w:lang w:bidi="en-US"/>
        </w:rPr>
        <w:tab/>
        <w:t xml:space="preserve">    return </w:t>
      </w:r>
      <w:proofErr w:type="spellStart"/>
      <w:r w:rsidRPr="009C224F">
        <w:rPr>
          <w:rFonts w:ascii="Courier New" w:hAnsi="Courier New" w:cs="Courier New"/>
          <w:b w:val="0"/>
          <w:sz w:val="20"/>
          <w:lang w:bidi="en-US"/>
        </w:rPr>
        <w:t>i</w:t>
      </w:r>
      <w:proofErr w:type="spellEnd"/>
      <w:r w:rsidRPr="009C224F">
        <w:rPr>
          <w:rFonts w:ascii="Courier New" w:hAnsi="Courier New" w:cs="Courier New"/>
          <w:b w:val="0"/>
          <w:sz w:val="20"/>
          <w:lang w:bidi="en-US"/>
        </w:rPr>
        <w:t xml:space="preserve"> &lt;&lt; k;</w:t>
      </w:r>
    </w:p>
    <w:p w14:paraId="749FB0B5" w14:textId="76EFBD4E" w:rsidR="009C224F" w:rsidRPr="009C224F" w:rsidRDefault="009C224F" w:rsidP="00B75C37">
      <w:pPr>
        <w:pStyle w:val="Heading3"/>
        <w:spacing w:before="0" w:after="0"/>
        <w:rPr>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w:t>
      </w:r>
    </w:p>
    <w:p w14:paraId="739EBFC4" w14:textId="77777777" w:rsid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 xml:space="preserve">is undefined for values of </w:t>
      </w:r>
      <w:r w:rsidRPr="008D55D7">
        <w:rPr>
          <w:rFonts w:ascii="Courier New" w:hAnsi="Courier New" w:cs="Courier New"/>
          <w:b w:val="0"/>
          <w:sz w:val="20"/>
          <w:lang w:bidi="en-US"/>
        </w:rPr>
        <w:t>k</w:t>
      </w:r>
      <w:r w:rsidRPr="008D55D7">
        <w:rPr>
          <w:rFonts w:asciiTheme="minorHAnsi" w:hAnsiTheme="minorHAnsi"/>
          <w:b w:val="0"/>
          <w:sz w:val="20"/>
          <w:lang w:bidi="en-US"/>
        </w:rPr>
        <w:t xml:space="preserve"> </w:t>
      </w:r>
      <w:r w:rsidRPr="009C224F">
        <w:rPr>
          <w:rFonts w:asciiTheme="minorHAnsi" w:hAnsiTheme="minorHAnsi"/>
          <w:b w:val="0"/>
          <w:sz w:val="22"/>
          <w:lang w:bidi="en-US"/>
        </w:rPr>
        <w:t>greater than or equal to 32.</w:t>
      </w:r>
    </w:p>
    <w:p w14:paraId="4D729E8F" w14:textId="77777777" w:rsidR="009C224F" w:rsidRPr="009C224F" w:rsidRDefault="009C224F" w:rsidP="009C224F">
      <w:pPr>
        <w:spacing w:after="0"/>
        <w:rPr>
          <w:lang w:bidi="en-US"/>
        </w:rPr>
      </w:pPr>
    </w:p>
    <w:p w14:paraId="74BBA3B0" w14:textId="2A53595A" w:rsidR="00515970" w:rsidRPr="00515970" w:rsidRDefault="009C224F" w:rsidP="00515970">
      <w:pPr>
        <w:pStyle w:val="Heading3"/>
        <w:spacing w:before="0" w:after="120"/>
        <w:rPr>
          <w:rFonts w:asciiTheme="minorHAnsi" w:hAnsiTheme="minorHAnsi"/>
          <w:b w:val="0"/>
          <w:sz w:val="22"/>
          <w:lang w:bidi="en-US"/>
        </w:rPr>
      </w:pPr>
      <w:r w:rsidRPr="009C224F">
        <w:rPr>
          <w:rFonts w:asciiTheme="minorHAnsi" w:hAnsiTheme="minorHAnsi"/>
          <w:b w:val="0"/>
          <w:sz w:val="22"/>
          <w:lang w:bidi="en-US"/>
        </w:rPr>
        <w:t xml:space="preserve">The storage representation for interfacing with external constructs can </w:t>
      </w:r>
      <w:r w:rsidR="00B75C37">
        <w:rPr>
          <w:rFonts w:asciiTheme="minorHAnsi" w:hAnsiTheme="minorHAnsi"/>
          <w:b w:val="0"/>
          <w:sz w:val="22"/>
          <w:lang w:bidi="en-US"/>
        </w:rPr>
        <w:t xml:space="preserve">also </w:t>
      </w:r>
      <w:r w:rsidRPr="009C224F">
        <w:rPr>
          <w:rFonts w:asciiTheme="minorHAnsi" w:hAnsiTheme="minorHAnsi"/>
          <w:b w:val="0"/>
          <w:sz w:val="22"/>
          <w:lang w:bidi="en-US"/>
        </w:rPr>
        <w:t>cause unexpected results.</w:t>
      </w:r>
      <w:r w:rsidR="006E1DE1">
        <w:rPr>
          <w:rFonts w:asciiTheme="minorHAnsi" w:hAnsiTheme="minorHAnsi"/>
          <w:b w:val="0"/>
          <w:sz w:val="22"/>
          <w:lang w:bidi="en-US"/>
        </w:rPr>
        <w:t xml:space="preserve"> </w:t>
      </w:r>
      <w:r w:rsidRPr="009C224F">
        <w:rPr>
          <w:rFonts w:asciiTheme="minorHAnsi" w:hAnsiTheme="minorHAnsi"/>
          <w:b w:val="0"/>
          <w:sz w:val="22"/>
          <w:lang w:bidi="en-US"/>
        </w:rPr>
        <w:t>Byte orders may be in little-endian or big-endian format and unknowingly switching between the two can unexpectedly alter values.</w:t>
      </w:r>
    </w:p>
    <w:p w14:paraId="48A46D54" w14:textId="77777777" w:rsidR="00725810" w:rsidRPr="00B50ED2" w:rsidRDefault="001456BA" w:rsidP="00725810">
      <w:pPr>
        <w:rPr>
          <w:b/>
        </w:rPr>
      </w:pPr>
      <w:r w:rsidRPr="00B50ED2">
        <w:rPr>
          <w:b/>
          <w:lang w:bidi="en-US"/>
        </w:rPr>
        <w:t>6.3</w:t>
      </w:r>
      <w:r w:rsidR="004C770C" w:rsidRPr="00B50ED2">
        <w:rPr>
          <w:b/>
          <w:lang w:bidi="en-US"/>
        </w:rPr>
        <w:t>.2</w:t>
      </w:r>
      <w:r w:rsidR="00AD5842" w:rsidRPr="00B50ED2">
        <w:rPr>
          <w:b/>
          <w:lang w:bidi="en-US"/>
        </w:rPr>
        <w:t xml:space="preserve"> </w:t>
      </w:r>
      <w:r w:rsidR="004C770C" w:rsidRPr="00B50ED2">
        <w:rPr>
          <w:b/>
          <w:lang w:bidi="en-US"/>
        </w:rPr>
        <w:t>Guidance to language users</w:t>
      </w:r>
      <w:r w:rsidR="00725810" w:rsidRPr="00B50ED2">
        <w:rPr>
          <w:b/>
        </w:rPr>
        <w:t xml:space="preserve"> </w:t>
      </w:r>
    </w:p>
    <w:p w14:paraId="7DFDB107" w14:textId="1396CFB2" w:rsidR="006E043E" w:rsidRDefault="006E043E" w:rsidP="006E043E">
      <w:pPr>
        <w:pStyle w:val="ListParagraph"/>
        <w:widowControl w:val="0"/>
        <w:numPr>
          <w:ilvl w:val="0"/>
          <w:numId w:val="21"/>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3F2A1E">
        <w:rPr>
          <w:rFonts w:ascii="Calibri" w:eastAsia="Times New Roman" w:hAnsi="Calibri"/>
        </w:rPr>
        <w:t>guidance contained</w:t>
      </w:r>
      <w:r w:rsidR="003F2A1E" w:rsidRPr="00B40A7D">
        <w:rPr>
          <w:rFonts w:ascii="Calibri" w:eastAsia="Times New Roman" w:hAnsi="Calibri"/>
        </w:rPr>
        <w:t xml:space="preserve"> in </w:t>
      </w:r>
      <w:r>
        <w:rPr>
          <w:rFonts w:ascii="Calibri" w:eastAsia="Times New Roman" w:hAnsi="Calibri"/>
          <w:bCs/>
        </w:rPr>
        <w:t>TR 24772-1 clause 6.3.5.</w:t>
      </w:r>
    </w:p>
    <w:p w14:paraId="4E0BDB5D" w14:textId="57AD8ED1" w:rsidR="009C224F" w:rsidRPr="009C224F" w:rsidRDefault="009C224F"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9C224F">
        <w:rPr>
          <w:rFonts w:ascii="Calibri" w:eastAsia="Times New Roman" w:hAnsi="Calibri"/>
          <w:lang w:val="en-GB"/>
        </w:rPr>
        <w:lastRenderedPageBreak/>
        <w:t>Only use bitwise operators on unsigned integer values as the results of some bitwise operations on signed integers are implementation defined</w:t>
      </w:r>
      <w:r w:rsidR="00B75C37">
        <w:rPr>
          <w:rFonts w:ascii="Calibri" w:eastAsia="Times New Roman" w:hAnsi="Calibri"/>
          <w:lang w:val="en-GB"/>
        </w:rPr>
        <w:t xml:space="preserve"> or undefined</w:t>
      </w:r>
      <w:r w:rsidR="00D93F66">
        <w:rPr>
          <w:rFonts w:ascii="Calibri" w:eastAsia="Times New Roman" w:hAnsi="Calibri"/>
          <w:lang w:val="en-GB"/>
        </w:rPr>
        <w:t>.</w:t>
      </w:r>
      <w:r w:rsidR="00585F54" w:rsidRPr="009A6199">
        <w:rPr>
          <w:rFonts w:cstheme="minorHAnsi"/>
          <w:lang w:val="en-CA"/>
        </w:rPr>
        <w:fldChar w:fldCharType="begin"/>
      </w:r>
      <w:r w:rsidR="00585F54" w:rsidRPr="009A6199">
        <w:rPr>
          <w:rFonts w:cstheme="minorHAnsi"/>
        </w:rPr>
        <w:instrText>XE "</w:instrText>
      </w:r>
      <w:r w:rsidR="00585F54" w:rsidRPr="009A6199">
        <w:rPr>
          <w:rFonts w:cstheme="minorHAnsi"/>
          <w:lang w:bidi="en-US"/>
        </w:rPr>
        <w:instrText xml:space="preserve">behaviour: </w:instrText>
      </w:r>
      <w:r w:rsidR="00585F54" w:rsidRPr="009A6199">
        <w:rPr>
          <w:rFonts w:cstheme="minorHAnsi"/>
          <w:u w:val="single"/>
        </w:rPr>
        <w:instrText>implementation-defined behaviour</w:instrText>
      </w:r>
      <w:r w:rsidR="00585F54" w:rsidRPr="009A6199">
        <w:rPr>
          <w:rFonts w:cstheme="minorHAnsi"/>
        </w:rPr>
        <w:instrText xml:space="preserve"> "</w:instrText>
      </w:r>
      <w:r w:rsidR="00585F54" w:rsidRPr="009A6199">
        <w:rPr>
          <w:rFonts w:cstheme="minorHAnsi"/>
          <w:lang w:val="en-CA"/>
        </w:rPr>
        <w:fldChar w:fldCharType="end"/>
      </w:r>
      <w:r w:rsidR="00585F54" w:rsidRPr="009A6199">
        <w:rPr>
          <w:rFonts w:cstheme="minorHAnsi"/>
          <w:lang w:val="en-CA"/>
        </w:rPr>
        <w:fldChar w:fldCharType="begin"/>
      </w:r>
      <w:r w:rsidR="00585F54" w:rsidRPr="009A6199">
        <w:rPr>
          <w:rFonts w:cstheme="minorHAnsi"/>
        </w:rPr>
        <w:instrText>XE "</w:instrText>
      </w:r>
      <w:r w:rsidR="00585F54" w:rsidRPr="009A6199">
        <w:rPr>
          <w:rFonts w:cstheme="minorHAnsi"/>
          <w:u w:val="single"/>
        </w:rPr>
        <w:instrText>implementation-defined behaviour</w:instrText>
      </w:r>
      <w:r w:rsidR="00585F54" w:rsidRPr="009A6199">
        <w:rPr>
          <w:rFonts w:cstheme="minorHAnsi"/>
        </w:rPr>
        <w:instrText xml:space="preserve"> "</w:instrText>
      </w:r>
      <w:r w:rsidR="00585F54" w:rsidRPr="009A6199">
        <w:rPr>
          <w:rFonts w:cstheme="minorHAnsi"/>
          <w:lang w:val="en-CA"/>
        </w:rPr>
        <w:fldChar w:fldCharType="end"/>
      </w:r>
    </w:p>
    <w:p w14:paraId="37EB4B23" w14:textId="48888E40" w:rsidR="009C224F" w:rsidRPr="006C160E" w:rsidRDefault="00F357C7"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6C160E">
        <w:rPr>
          <w:rFonts w:ascii="Calibri" w:eastAsia="Times New Roman" w:hAnsi="Calibri"/>
          <w:lang w:val="en-GB"/>
        </w:rPr>
        <w:t xml:space="preserve">Where available, use functions such as </w:t>
      </w:r>
      <w:r w:rsidR="00803AE2" w:rsidRPr="006C160E">
        <w:rPr>
          <w:rFonts w:ascii="Calibri" w:eastAsia="Times New Roman" w:hAnsi="Calibri"/>
          <w:lang w:val="en-GB"/>
        </w:rPr>
        <w:t xml:space="preserve">the POSIX </w:t>
      </w:r>
      <w:r w:rsidR="005D6F62">
        <w:rPr>
          <w:rFonts w:ascii="Calibri" w:eastAsia="Times New Roman" w:hAnsi="Calibri"/>
          <w:lang w:val="en-GB"/>
        </w:rPr>
        <w:t xml:space="preserve">[7] </w:t>
      </w:r>
      <w:r w:rsidR="00803AE2" w:rsidRPr="006C160E">
        <w:rPr>
          <w:rFonts w:ascii="Calibri" w:eastAsia="Times New Roman" w:hAnsi="Calibri"/>
          <w:lang w:val="en-GB"/>
        </w:rPr>
        <w:t>standard functions</w:t>
      </w:r>
      <w:r w:rsidR="009C224F" w:rsidRPr="006C160E">
        <w:rPr>
          <w:rFonts w:ascii="Calibri" w:eastAsia="Times New Roman" w:hAnsi="Calibri"/>
          <w:lang w:val="en-GB"/>
        </w:rPr>
        <w:t xml:space="preserve"> </w:t>
      </w:r>
      <w:proofErr w:type="spellStart"/>
      <w:proofErr w:type="gramStart"/>
      <w:r w:rsidR="009C224F" w:rsidRPr="008D55D7">
        <w:rPr>
          <w:rFonts w:ascii="Courier New" w:eastAsia="Times New Roman" w:hAnsi="Courier New" w:cs="Courier New"/>
          <w:sz w:val="20"/>
          <w:lang w:val="en-GB"/>
        </w:rPr>
        <w:t>htonl</w:t>
      </w:r>
      <w:proofErr w:type="spellEnd"/>
      <w:r w:rsidR="009C224F" w:rsidRPr="008D55D7">
        <w:rPr>
          <w:rFonts w:ascii="Courier New" w:eastAsia="Times New Roman" w:hAnsi="Courier New" w:cs="Courier New"/>
          <w:sz w:val="20"/>
          <w:lang w:val="en-GB"/>
        </w:rPr>
        <w:t>(</w:t>
      </w:r>
      <w:proofErr w:type="gramEnd"/>
      <w:r w:rsidR="009C224F" w:rsidRPr="008D55D7">
        <w:rPr>
          <w:rFonts w:ascii="Courier New" w:eastAsia="Times New Roman" w:hAnsi="Courier New" w:cs="Courier New"/>
          <w:sz w:val="20"/>
          <w:lang w:val="en-GB"/>
        </w:rPr>
        <w:t xml:space="preserve">), </w:t>
      </w:r>
      <w:proofErr w:type="spellStart"/>
      <w:r w:rsidR="009C224F" w:rsidRPr="008D55D7">
        <w:rPr>
          <w:rFonts w:ascii="Courier New" w:eastAsia="Times New Roman" w:hAnsi="Courier New" w:cs="Courier New"/>
          <w:sz w:val="20"/>
          <w:lang w:val="en-GB"/>
        </w:rPr>
        <w:t>htons</w:t>
      </w:r>
      <w:proofErr w:type="spellEnd"/>
      <w:r w:rsidR="009C224F" w:rsidRPr="008D55D7">
        <w:rPr>
          <w:rFonts w:ascii="Courier New" w:eastAsia="Times New Roman" w:hAnsi="Courier New" w:cs="Courier New"/>
          <w:sz w:val="20"/>
          <w:lang w:val="en-GB"/>
        </w:rPr>
        <w:t xml:space="preserve">(), </w:t>
      </w:r>
      <w:proofErr w:type="spellStart"/>
      <w:r w:rsidR="009C224F" w:rsidRPr="008D55D7">
        <w:rPr>
          <w:rFonts w:ascii="Courier New" w:eastAsia="Times New Roman" w:hAnsi="Courier New" w:cs="Courier New"/>
          <w:sz w:val="20"/>
          <w:lang w:val="en-GB"/>
        </w:rPr>
        <w:t>ntohl</w:t>
      </w:r>
      <w:proofErr w:type="spellEnd"/>
      <w:r w:rsidR="009C224F" w:rsidRPr="008D55D7">
        <w:rPr>
          <w:rFonts w:ascii="Courier New" w:eastAsia="Times New Roman" w:hAnsi="Courier New" w:cs="Courier New"/>
          <w:sz w:val="20"/>
          <w:lang w:val="en-GB"/>
        </w:rPr>
        <w:t>()</w:t>
      </w:r>
      <w:r w:rsidR="009C224F" w:rsidRPr="008D55D7">
        <w:rPr>
          <w:rFonts w:ascii="Calibri" w:eastAsia="Times New Roman" w:hAnsi="Calibri"/>
          <w:sz w:val="20"/>
          <w:lang w:val="en-GB"/>
        </w:rPr>
        <w:t xml:space="preserve"> </w:t>
      </w:r>
      <w:r w:rsidR="009C224F" w:rsidRPr="006C160E">
        <w:rPr>
          <w:rFonts w:ascii="Calibri" w:eastAsia="Times New Roman" w:hAnsi="Calibri"/>
          <w:lang w:val="en-GB"/>
        </w:rPr>
        <w:t xml:space="preserve">and </w:t>
      </w:r>
      <w:proofErr w:type="spellStart"/>
      <w:r w:rsidR="009C224F" w:rsidRPr="008D55D7">
        <w:rPr>
          <w:rFonts w:ascii="Courier New" w:eastAsia="Times New Roman" w:hAnsi="Courier New" w:cs="Courier New"/>
          <w:sz w:val="20"/>
          <w:lang w:val="en-GB"/>
        </w:rPr>
        <w:t>ntohs</w:t>
      </w:r>
      <w:proofErr w:type="spellEnd"/>
      <w:r w:rsidR="009C224F" w:rsidRPr="008D55D7">
        <w:rPr>
          <w:rFonts w:ascii="Courier New" w:eastAsia="Times New Roman" w:hAnsi="Courier New" w:cs="Courier New"/>
          <w:sz w:val="20"/>
          <w:lang w:val="en-GB"/>
        </w:rPr>
        <w:t>()</w:t>
      </w:r>
      <w:r w:rsidRPr="008D55D7">
        <w:rPr>
          <w:rFonts w:ascii="Calibri" w:eastAsia="Times New Roman" w:hAnsi="Calibri"/>
          <w:sz w:val="20"/>
          <w:lang w:val="en-GB"/>
        </w:rPr>
        <w:t xml:space="preserve"> </w:t>
      </w:r>
      <w:r w:rsidR="009C224F" w:rsidRPr="006C160E">
        <w:rPr>
          <w:rFonts w:ascii="Calibri" w:eastAsia="Times New Roman" w:hAnsi="Calibri"/>
          <w:lang w:val="en-GB"/>
        </w:rPr>
        <w:t>to convert from host byte order to network byte order and vice versa.</w:t>
      </w:r>
      <w:r w:rsidR="006E1DE1">
        <w:rPr>
          <w:rFonts w:ascii="Calibri" w:eastAsia="Times New Roman" w:hAnsi="Calibri"/>
          <w:lang w:val="en-GB"/>
        </w:rPr>
        <w:t xml:space="preserve"> </w:t>
      </w:r>
      <w:r w:rsidR="009C224F" w:rsidRPr="006C160E">
        <w:rPr>
          <w:rFonts w:ascii="Calibri" w:eastAsia="Times New Roman" w:hAnsi="Calibri"/>
          <w:lang w:val="en-GB"/>
        </w:rPr>
        <w:t>This would be needed to interface between an i80x86 architecture</w:t>
      </w:r>
      <w:r w:rsidR="00523037">
        <w:rPr>
          <w:rFonts w:ascii="Calibri" w:eastAsia="Times New Roman" w:hAnsi="Calibri"/>
          <w:lang w:val="en-GB"/>
        </w:rPr>
        <w:t>,</w:t>
      </w:r>
      <w:r w:rsidR="009C224F" w:rsidRPr="006C160E">
        <w:rPr>
          <w:rFonts w:ascii="Calibri" w:eastAsia="Times New Roman" w:hAnsi="Calibri"/>
          <w:lang w:val="en-GB"/>
        </w:rPr>
        <w:t xml:space="preserve"> where the Least Significant Byte is first</w:t>
      </w:r>
      <w:r w:rsidR="006E45FC">
        <w:rPr>
          <w:rFonts w:ascii="Calibri" w:eastAsia="Times New Roman" w:hAnsi="Calibri"/>
          <w:lang w:val="en-GB"/>
        </w:rPr>
        <w:t>, and</w:t>
      </w:r>
      <w:r w:rsidR="009C224F" w:rsidRPr="006C160E">
        <w:rPr>
          <w:rFonts w:ascii="Calibri" w:eastAsia="Times New Roman" w:hAnsi="Calibri"/>
          <w:lang w:val="en-GB"/>
        </w:rPr>
        <w:t xml:space="preserve"> </w:t>
      </w:r>
      <w:r w:rsidR="00BD12B5">
        <w:rPr>
          <w:rFonts w:ascii="Calibri" w:eastAsia="Times New Roman" w:hAnsi="Calibri"/>
          <w:lang w:val="en-GB"/>
        </w:rPr>
        <w:t>devices</w:t>
      </w:r>
      <w:r w:rsidR="00523037">
        <w:rPr>
          <w:rFonts w:ascii="Calibri" w:eastAsia="Times New Roman" w:hAnsi="Calibri"/>
          <w:lang w:val="en-GB"/>
        </w:rPr>
        <w:t xml:space="preserve"> with </w:t>
      </w:r>
      <w:r w:rsidR="009C224F" w:rsidRPr="006C160E">
        <w:rPr>
          <w:rFonts w:ascii="Calibri" w:eastAsia="Times New Roman" w:hAnsi="Calibri"/>
          <w:lang w:val="en-GB"/>
        </w:rPr>
        <w:t xml:space="preserve">network byte order, as used on the Internet, where the Most Significant Byte is first. </w:t>
      </w:r>
      <w:r w:rsidR="00D87AD8" w:rsidRPr="006C160E">
        <w:rPr>
          <w:rFonts w:ascii="Calibri" w:eastAsia="Times New Roman" w:hAnsi="Calibri"/>
          <w:lang w:val="en-GB"/>
        </w:rPr>
        <w:t>U</w:t>
      </w:r>
      <w:r w:rsidR="00D24400" w:rsidRPr="006C160E">
        <w:rPr>
          <w:rFonts w:ascii="Calibri" w:eastAsia="Times New Roman" w:hAnsi="Calibri"/>
          <w:lang w:val="en-GB"/>
        </w:rPr>
        <w:t xml:space="preserve">se bitwise operations </w:t>
      </w:r>
      <w:r w:rsidR="00D87AD8" w:rsidRPr="006C160E">
        <w:rPr>
          <w:rFonts w:ascii="Calibri" w:eastAsia="Times New Roman" w:hAnsi="Calibri"/>
          <w:lang w:val="en-GB"/>
        </w:rPr>
        <w:t xml:space="preserve">only </w:t>
      </w:r>
      <w:r w:rsidR="00D24400" w:rsidRPr="006C160E">
        <w:rPr>
          <w:rFonts w:ascii="Calibri" w:eastAsia="Times New Roman" w:hAnsi="Calibri"/>
          <w:lang w:val="en-GB"/>
        </w:rPr>
        <w:t>as a last resort.</w:t>
      </w:r>
      <w:r w:rsidR="007B7BF1" w:rsidRPr="006C160E">
        <w:rPr>
          <w:rFonts w:ascii="Calibri" w:eastAsia="Times New Roman" w:hAnsi="Calibri"/>
          <w:lang w:val="en-GB"/>
        </w:rPr>
        <w:t xml:space="preserve"> </w:t>
      </w:r>
    </w:p>
    <w:p w14:paraId="3D35248D" w14:textId="2260C7BB" w:rsidR="004C770C" w:rsidRDefault="009C224F"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9C224F">
        <w:rPr>
          <w:rFonts w:ascii="Calibri" w:eastAsia="Times New Roman" w:hAnsi="Calibri"/>
          <w:lang w:val="en-GB"/>
        </w:rPr>
        <w:t xml:space="preserve">In cases where there is a possibility that </w:t>
      </w:r>
      <w:r w:rsidR="00B75C37">
        <w:rPr>
          <w:rFonts w:ascii="Calibri" w:eastAsia="Times New Roman" w:hAnsi="Calibri"/>
          <w:lang w:val="en-GB"/>
        </w:rPr>
        <w:t>a</w:t>
      </w:r>
      <w:r w:rsidR="00B75C37" w:rsidRPr="009C224F">
        <w:rPr>
          <w:rFonts w:ascii="Calibri" w:eastAsia="Times New Roman" w:hAnsi="Calibri"/>
          <w:lang w:val="en-GB"/>
        </w:rPr>
        <w:t xml:space="preserve"> </w:t>
      </w:r>
      <w:r w:rsidRPr="009C224F">
        <w:rPr>
          <w:rFonts w:ascii="Calibri" w:eastAsia="Times New Roman" w:hAnsi="Calibri"/>
          <w:lang w:val="en-GB"/>
        </w:rPr>
        <w:t>shift is greater than the size of the variable, perform a check as the following example shows, or a modulo reduction before the shift:</w:t>
      </w:r>
    </w:p>
    <w:p w14:paraId="3132B9EF"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unsigned </w:t>
      </w:r>
      <w:proofErr w:type="spellStart"/>
      <w:r w:rsidRPr="008D55D7">
        <w:rPr>
          <w:rFonts w:ascii="Courier New" w:eastAsia="Times New Roman" w:hAnsi="Courier New" w:cs="Courier New"/>
          <w:sz w:val="20"/>
          <w:lang w:val="en-GB"/>
        </w:rPr>
        <w:t>int</w:t>
      </w:r>
      <w:proofErr w:type="spellEnd"/>
      <w:r w:rsidRPr="008D55D7">
        <w:rPr>
          <w:rFonts w:ascii="Courier New" w:eastAsia="Times New Roman" w:hAnsi="Courier New" w:cs="Courier New"/>
          <w:sz w:val="20"/>
          <w:lang w:val="en-GB"/>
        </w:rPr>
        <w:t xml:space="preserve"> </w:t>
      </w:r>
      <w:proofErr w:type="spellStart"/>
      <w:r w:rsidRPr="008D55D7">
        <w:rPr>
          <w:rFonts w:ascii="Courier New" w:eastAsia="Times New Roman" w:hAnsi="Courier New" w:cs="Courier New"/>
          <w:sz w:val="20"/>
          <w:lang w:val="en-GB"/>
        </w:rPr>
        <w:t>i</w:t>
      </w:r>
      <w:proofErr w:type="spellEnd"/>
      <w:r w:rsidRPr="008D55D7">
        <w:rPr>
          <w:rFonts w:ascii="Courier New" w:eastAsia="Times New Roman" w:hAnsi="Courier New" w:cs="Courier New"/>
          <w:sz w:val="20"/>
          <w:lang w:val="en-GB"/>
        </w:rPr>
        <w:t>;</w:t>
      </w:r>
    </w:p>
    <w:p w14:paraId="0213DFBE"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unsigned </w:t>
      </w:r>
      <w:proofErr w:type="spellStart"/>
      <w:r w:rsidRPr="008D55D7">
        <w:rPr>
          <w:rFonts w:ascii="Courier New" w:eastAsia="Times New Roman" w:hAnsi="Courier New" w:cs="Courier New"/>
          <w:sz w:val="20"/>
          <w:lang w:val="en-GB"/>
        </w:rPr>
        <w:t>int</w:t>
      </w:r>
      <w:proofErr w:type="spellEnd"/>
      <w:r w:rsidRPr="008D55D7">
        <w:rPr>
          <w:rFonts w:ascii="Courier New" w:eastAsia="Times New Roman" w:hAnsi="Courier New" w:cs="Courier New"/>
          <w:sz w:val="20"/>
          <w:lang w:val="en-GB"/>
        </w:rPr>
        <w:t xml:space="preserve"> k;</w:t>
      </w:r>
    </w:p>
    <w:p w14:paraId="4F7B2E4D"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unsigned </w:t>
      </w:r>
      <w:proofErr w:type="spellStart"/>
      <w:r w:rsidRPr="008D55D7">
        <w:rPr>
          <w:rFonts w:ascii="Courier New" w:eastAsia="Times New Roman" w:hAnsi="Courier New" w:cs="Courier New"/>
          <w:sz w:val="20"/>
          <w:lang w:val="en-GB"/>
        </w:rPr>
        <w:t>int</w:t>
      </w:r>
      <w:proofErr w:type="spellEnd"/>
      <w:r w:rsidRPr="008D55D7">
        <w:rPr>
          <w:rFonts w:ascii="Courier New" w:eastAsia="Times New Roman" w:hAnsi="Courier New" w:cs="Courier New"/>
          <w:sz w:val="20"/>
          <w:lang w:val="en-GB"/>
        </w:rPr>
        <w:t xml:space="preserve"> </w:t>
      </w:r>
      <w:proofErr w:type="spellStart"/>
      <w:r w:rsidRPr="008D55D7">
        <w:rPr>
          <w:rFonts w:ascii="Courier New" w:eastAsia="Times New Roman" w:hAnsi="Courier New" w:cs="Courier New"/>
          <w:sz w:val="20"/>
          <w:lang w:val="en-GB"/>
        </w:rPr>
        <w:t>shifted_i</w:t>
      </w:r>
      <w:proofErr w:type="spellEnd"/>
      <w:r w:rsidRPr="008D55D7">
        <w:rPr>
          <w:rFonts w:ascii="Courier New" w:eastAsia="Times New Roman" w:hAnsi="Courier New" w:cs="Courier New"/>
          <w:sz w:val="20"/>
          <w:lang w:val="en-GB"/>
        </w:rPr>
        <w:t>;</w:t>
      </w:r>
    </w:p>
    <w:p w14:paraId="43AC153E"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w:t>
      </w:r>
    </w:p>
    <w:p w14:paraId="3BB7D120"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ab/>
      </w:r>
      <w:r w:rsidRPr="008D55D7">
        <w:rPr>
          <w:rFonts w:ascii="Courier New" w:eastAsia="Times New Roman" w:hAnsi="Courier New" w:cs="Courier New"/>
          <w:sz w:val="20"/>
          <w:lang w:val="en-GB"/>
        </w:rPr>
        <w:tab/>
        <w:t xml:space="preserve">if (k &lt; </w:t>
      </w:r>
      <w:proofErr w:type="spellStart"/>
      <w:proofErr w:type="gramStart"/>
      <w:r w:rsidRPr="008D55D7">
        <w:rPr>
          <w:rFonts w:ascii="Courier New" w:eastAsia="Times New Roman" w:hAnsi="Courier New" w:cs="Courier New"/>
          <w:sz w:val="20"/>
          <w:lang w:val="en-GB"/>
        </w:rPr>
        <w:t>sizeof</w:t>
      </w:r>
      <w:proofErr w:type="spellEnd"/>
      <w:r w:rsidRPr="008D55D7">
        <w:rPr>
          <w:rFonts w:ascii="Courier New" w:eastAsia="Times New Roman" w:hAnsi="Courier New" w:cs="Courier New"/>
          <w:sz w:val="20"/>
          <w:lang w:val="en-GB"/>
        </w:rPr>
        <w:t>(</w:t>
      </w:r>
      <w:proofErr w:type="gramEnd"/>
      <w:r w:rsidRPr="008D55D7">
        <w:rPr>
          <w:rFonts w:ascii="Courier New" w:eastAsia="Times New Roman" w:hAnsi="Courier New" w:cs="Courier New"/>
          <w:sz w:val="20"/>
          <w:lang w:val="en-GB"/>
        </w:rPr>
        <w:t xml:space="preserve">unsigned </w:t>
      </w:r>
      <w:proofErr w:type="spellStart"/>
      <w:r w:rsidRPr="008D55D7">
        <w:rPr>
          <w:rFonts w:ascii="Courier New" w:eastAsia="Times New Roman" w:hAnsi="Courier New" w:cs="Courier New"/>
          <w:sz w:val="20"/>
          <w:lang w:val="en-GB"/>
        </w:rPr>
        <w:t>int</w:t>
      </w:r>
      <w:proofErr w:type="spellEnd"/>
      <w:r w:rsidRPr="008D55D7">
        <w:rPr>
          <w:rFonts w:ascii="Courier New" w:eastAsia="Times New Roman" w:hAnsi="Courier New" w:cs="Courier New"/>
          <w:sz w:val="20"/>
          <w:lang w:val="en-GB"/>
        </w:rPr>
        <w:t>)*CHAR_BIT)</w:t>
      </w:r>
    </w:p>
    <w:p w14:paraId="15DE9E28"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        </w:t>
      </w:r>
      <w:proofErr w:type="spellStart"/>
      <w:r w:rsidRPr="008D55D7">
        <w:rPr>
          <w:rFonts w:ascii="Courier New" w:eastAsia="Times New Roman" w:hAnsi="Courier New" w:cs="Courier New"/>
          <w:sz w:val="20"/>
          <w:lang w:val="en-GB"/>
        </w:rPr>
        <w:t>shifted_i</w:t>
      </w:r>
      <w:proofErr w:type="spellEnd"/>
      <w:r w:rsidRPr="008D55D7">
        <w:rPr>
          <w:rFonts w:ascii="Courier New" w:eastAsia="Times New Roman" w:hAnsi="Courier New" w:cs="Courier New"/>
          <w:sz w:val="20"/>
          <w:lang w:val="en-GB"/>
        </w:rPr>
        <w:t xml:space="preserve"> = </w:t>
      </w:r>
      <w:proofErr w:type="spellStart"/>
      <w:r w:rsidRPr="008D55D7">
        <w:rPr>
          <w:rFonts w:ascii="Courier New" w:eastAsia="Times New Roman" w:hAnsi="Courier New" w:cs="Courier New"/>
          <w:sz w:val="20"/>
          <w:lang w:val="en-GB"/>
        </w:rPr>
        <w:t>i</w:t>
      </w:r>
      <w:proofErr w:type="spellEnd"/>
      <w:r w:rsidRPr="008D55D7">
        <w:rPr>
          <w:rFonts w:ascii="Courier New" w:eastAsia="Times New Roman" w:hAnsi="Courier New" w:cs="Courier New"/>
          <w:sz w:val="20"/>
          <w:lang w:val="en-GB"/>
        </w:rPr>
        <w:t xml:space="preserve"> &lt;&lt; k;</w:t>
      </w:r>
    </w:p>
    <w:p w14:paraId="18661CBB"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      else</w:t>
      </w:r>
    </w:p>
    <w:p w14:paraId="33E8CE2E" w14:textId="2068EE41"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        // handle error condition</w:t>
      </w:r>
    </w:p>
    <w:p w14:paraId="3AC801CD" w14:textId="6F38EC4A" w:rsidR="004C770C" w:rsidRPr="00CD6A7E" w:rsidRDefault="001456BA" w:rsidP="009C224F">
      <w:pPr>
        <w:pStyle w:val="Heading2"/>
        <w:spacing w:after="0"/>
        <w:rPr>
          <w:lang w:bidi="en-US"/>
        </w:rPr>
      </w:pPr>
      <w:bookmarkStart w:id="246" w:name="_Toc310518159"/>
      <w:bookmarkStart w:id="247" w:name="_Toc2099582"/>
      <w:r>
        <w:rPr>
          <w:lang w:bidi="en-US"/>
        </w:rPr>
        <w:t>6.4</w:t>
      </w:r>
      <w:r w:rsidR="00AD5842">
        <w:rPr>
          <w:lang w:bidi="en-US"/>
        </w:rPr>
        <w:t xml:space="preserve"> </w:t>
      </w:r>
      <w:r w:rsidR="003D09E2">
        <w:rPr>
          <w:lang w:bidi="en-US"/>
        </w:rPr>
        <w:t xml:space="preserve">Floating-point </w:t>
      </w:r>
      <w:r w:rsidR="00427DDB">
        <w:rPr>
          <w:lang w:bidi="en-US"/>
        </w:rPr>
        <w:t>a</w:t>
      </w:r>
      <w:r w:rsidR="004C770C" w:rsidRPr="00CD6A7E">
        <w:rPr>
          <w:lang w:bidi="en-US"/>
        </w:rPr>
        <w:t>rithmetic [PLF]</w:t>
      </w:r>
      <w:bookmarkEnd w:id="246"/>
      <w:bookmarkEnd w:id="247"/>
      <w:r w:rsidR="00ED70E1" w:rsidRPr="00ED70E1">
        <w:rPr>
          <w:lang w:val="en-CA"/>
        </w:rPr>
        <w:t xml:space="preserve"> </w:t>
      </w:r>
      <w:r w:rsidR="00ED70E1">
        <w:rPr>
          <w:lang w:val="en-CA"/>
        </w:rPr>
        <w:fldChar w:fldCharType="begin"/>
      </w:r>
      <w:r w:rsidR="00ED70E1">
        <w:instrText xml:space="preserve"> XE "</w:instrText>
      </w:r>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r w:rsidR="00C76A17">
        <w:rPr>
          <w:lang w:bidi="en-US"/>
        </w:rPr>
        <w:instrText>Floating-point a</w:instrText>
      </w:r>
      <w:r w:rsidR="00C76A17" w:rsidRPr="00CD6A7E">
        <w:rPr>
          <w:lang w:bidi="en-US"/>
        </w:rPr>
        <w:instrText>rithmetic [PLF]</w:instrText>
      </w:r>
      <w:r w:rsidR="001C3789">
        <w:instrText>"</w:instrText>
      </w:r>
      <w:r w:rsidR="00ED70E1">
        <w:rPr>
          <w:lang w:val="en-CA"/>
        </w:rPr>
        <w:fldChar w:fldCharType="end"/>
      </w:r>
      <w:r w:rsidR="00ED70E1">
        <w:rPr>
          <w:lang w:val="en-CA"/>
        </w:rPr>
        <w:fldChar w:fldCharType="begin"/>
      </w:r>
      <w:r w:rsidR="00ED70E1">
        <w:instrText xml:space="preserve"> XE "</w:instrText>
      </w:r>
      <w:r w:rsidR="00C76A17">
        <w:rPr>
          <w:lang w:bidi="en-US"/>
        </w:rPr>
        <w:instrText>PLF</w:instrText>
      </w:r>
      <w:r w:rsidR="00ED70E1">
        <w:rPr>
          <w:lang w:bidi="en-US"/>
        </w:rPr>
        <w:instrText xml:space="preserve"> - </w:instrText>
      </w:r>
      <w:r w:rsidR="00C76A17">
        <w:rPr>
          <w:lang w:bidi="en-US"/>
        </w:rPr>
        <w:instrText>Floating-point arithmetic</w:instrText>
      </w:r>
      <w:r w:rsidR="00ED70E1">
        <w:instrText xml:space="preserve">" </w:instrText>
      </w:r>
      <w:r w:rsidR="00ED70E1">
        <w:rPr>
          <w:lang w:val="en-CA"/>
        </w:rPr>
        <w:fldChar w:fldCharType="end"/>
      </w:r>
    </w:p>
    <w:p w14:paraId="25F9E160" w14:textId="1E669380" w:rsidR="004C770C" w:rsidRPr="00CD6A7E" w:rsidRDefault="001456BA" w:rsidP="009C224F">
      <w:pPr>
        <w:pStyle w:val="Heading3"/>
        <w:spacing w:after="0"/>
        <w:rPr>
          <w:lang w:bidi="en-US"/>
        </w:rPr>
      </w:pPr>
      <w:r>
        <w:rPr>
          <w:lang w:bidi="en-US"/>
        </w:rPr>
        <w:t>6.4</w:t>
      </w:r>
      <w:r w:rsidR="004C770C" w:rsidRPr="00CD6A7E">
        <w:rPr>
          <w:lang w:bidi="en-US"/>
        </w:rPr>
        <w:t>.1</w:t>
      </w:r>
      <w:r w:rsidR="00AD5842">
        <w:rPr>
          <w:lang w:bidi="en-US"/>
        </w:rPr>
        <w:t xml:space="preserve"> </w:t>
      </w:r>
      <w:r w:rsidR="004C770C" w:rsidRPr="00CD6A7E">
        <w:rPr>
          <w:lang w:bidi="en-US"/>
        </w:rPr>
        <w:t>Applicability to language</w:t>
      </w:r>
    </w:p>
    <w:p w14:paraId="3A34B691" w14:textId="77777777" w:rsidR="009C224F" w:rsidRDefault="009C224F" w:rsidP="009C224F">
      <w:pPr>
        <w:pStyle w:val="Heading3"/>
        <w:spacing w:after="0"/>
        <w:rPr>
          <w:lang w:bidi="en-US"/>
        </w:rPr>
      </w:pPr>
    </w:p>
    <w:p w14:paraId="31FDC1D6" w14:textId="46E565F4" w:rsidR="002A120A" w:rsidRDefault="002A120A" w:rsidP="002A120A">
      <w:pPr>
        <w:rPr>
          <w:lang w:bidi="en-US"/>
        </w:rPr>
      </w:pPr>
      <w:r>
        <w:rPr>
          <w:lang w:bidi="en-US"/>
        </w:rPr>
        <w:t xml:space="preserve">C permits the floating-point data types float, double and long double. Due to the approximate nature of floating-point representations, the use of </w:t>
      </w:r>
      <w:r w:rsidR="00B75C37">
        <w:rPr>
          <w:lang w:bidi="en-US"/>
        </w:rPr>
        <w:t>floating-point</w:t>
      </w:r>
      <w:r w:rsidR="00B75C37" w:rsidDel="00B75C37">
        <w:rPr>
          <w:lang w:bidi="en-US"/>
        </w:rPr>
        <w:t xml:space="preserve"> </w:t>
      </w:r>
      <w:r>
        <w:rPr>
          <w:lang w:bidi="en-US"/>
        </w:rPr>
        <w:t xml:space="preserve">data types in situations where equality is </w:t>
      </w:r>
      <w:r w:rsidR="00B75C37">
        <w:rPr>
          <w:lang w:bidi="en-US"/>
        </w:rPr>
        <w:t xml:space="preserve">to be tested </w:t>
      </w:r>
      <w:r>
        <w:rPr>
          <w:lang w:bidi="en-US"/>
        </w:rPr>
        <w:t xml:space="preserve">or where rounding could accumulate over multiple iterations </w:t>
      </w:r>
      <w:del w:id="248" w:author="Stephen Michell" w:date="2019-11-08T12:29:00Z">
        <w:r w:rsidR="00B75C37">
          <w:rPr>
            <w:lang w:bidi="en-US"/>
          </w:rPr>
          <w:delText>may</w:delText>
        </w:r>
      </w:del>
      <w:ins w:id="249" w:author="Stephen Michell" w:date="2019-11-08T12:29:00Z">
        <w:r w:rsidR="00FA4C68">
          <w:rPr>
            <w:lang w:bidi="en-US"/>
          </w:rPr>
          <w:t>can</w:t>
        </w:r>
      </w:ins>
      <w:r w:rsidR="00B75C37">
        <w:rPr>
          <w:lang w:bidi="en-US"/>
        </w:rPr>
        <w:t xml:space="preserve"> </w:t>
      </w:r>
      <w:r>
        <w:rPr>
          <w:lang w:bidi="en-US"/>
        </w:rPr>
        <w:t>lead to unexpected results and potential vulnerabilities.</w:t>
      </w:r>
    </w:p>
    <w:p w14:paraId="6F01F728" w14:textId="348C57E5" w:rsidR="002A120A" w:rsidRDefault="002A120A" w:rsidP="002A120A">
      <w:pPr>
        <w:rPr>
          <w:lang w:bidi="en-US"/>
        </w:rPr>
      </w:pPr>
      <w:r>
        <w:rPr>
          <w:lang w:bidi="en-US"/>
        </w:rPr>
        <w:t>As with most data types, C is flexible in how float, double and long double can be used.</w:t>
      </w:r>
      <w:r w:rsidR="006E1DE1">
        <w:rPr>
          <w:lang w:bidi="en-US"/>
        </w:rPr>
        <w:t xml:space="preserve"> </w:t>
      </w:r>
      <w:r>
        <w:rPr>
          <w:lang w:bidi="en-US"/>
        </w:rPr>
        <w:t>For instance, C allows the use of floating-point types to be used as loop counters and in equality statements</w:t>
      </w:r>
      <w:r w:rsidR="00534E18">
        <w:rPr>
          <w:lang w:bidi="en-US"/>
        </w:rPr>
        <w:t xml:space="preserve">, even though in most cases these will not have the expected </w:t>
      </w:r>
      <w:proofErr w:type="spellStart"/>
      <w:r w:rsidR="00534E18">
        <w:rPr>
          <w:lang w:bidi="en-US"/>
        </w:rPr>
        <w:t>behaviour</w:t>
      </w:r>
      <w:proofErr w:type="spellEnd"/>
      <w:r w:rsidR="00534E18">
        <w:rPr>
          <w:lang w:bidi="en-US"/>
        </w:rPr>
        <w:t>. For example</w:t>
      </w:r>
    </w:p>
    <w:p w14:paraId="3973BBDF" w14:textId="200E56E1"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t xml:space="preserve">float </w:t>
      </w:r>
      <w:r w:rsidR="00DD26A0">
        <w:rPr>
          <w:rFonts w:ascii="Courier New" w:hAnsi="Courier New" w:cs="Courier New"/>
          <w:sz w:val="20"/>
          <w:lang w:bidi="en-US"/>
        </w:rPr>
        <w:t>x</w:t>
      </w:r>
      <w:r w:rsidRPr="002A120A">
        <w:rPr>
          <w:rFonts w:ascii="Courier New" w:hAnsi="Courier New" w:cs="Courier New"/>
          <w:sz w:val="20"/>
          <w:lang w:bidi="en-US"/>
        </w:rPr>
        <w:t>;</w:t>
      </w:r>
    </w:p>
    <w:p w14:paraId="27FB1F52" w14:textId="14FF636A"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t>for (</w:t>
      </w:r>
      <w:r w:rsidR="00DD26A0">
        <w:rPr>
          <w:rFonts w:ascii="Courier New" w:hAnsi="Courier New" w:cs="Courier New"/>
          <w:sz w:val="20"/>
          <w:lang w:bidi="en-US"/>
        </w:rPr>
        <w:t>x</w:t>
      </w:r>
      <w:r w:rsidRPr="002A120A">
        <w:rPr>
          <w:rFonts w:ascii="Courier New" w:hAnsi="Courier New" w:cs="Courier New"/>
          <w:sz w:val="20"/>
          <w:lang w:bidi="en-US"/>
        </w:rPr>
        <w:t xml:space="preserve">=0.0; </w:t>
      </w:r>
      <w:proofErr w:type="gramStart"/>
      <w:r w:rsidR="00DD26A0">
        <w:rPr>
          <w:rFonts w:ascii="Courier New" w:hAnsi="Courier New" w:cs="Courier New"/>
          <w:sz w:val="20"/>
          <w:lang w:bidi="en-US"/>
        </w:rPr>
        <w:t>x</w:t>
      </w:r>
      <w:r w:rsidRPr="002A120A">
        <w:rPr>
          <w:rFonts w:ascii="Courier New" w:hAnsi="Courier New" w:cs="Courier New"/>
          <w:sz w:val="20"/>
          <w:lang w:bidi="en-US"/>
        </w:rPr>
        <w:t>!=</w:t>
      </w:r>
      <w:proofErr w:type="gramEnd"/>
      <w:r w:rsidRPr="002A120A">
        <w:rPr>
          <w:rFonts w:ascii="Courier New" w:hAnsi="Courier New" w:cs="Courier New"/>
          <w:sz w:val="20"/>
          <w:lang w:bidi="en-US"/>
        </w:rPr>
        <w:t xml:space="preserve">1.0; </w:t>
      </w:r>
      <w:r w:rsidR="00DD26A0">
        <w:rPr>
          <w:rFonts w:ascii="Courier New" w:hAnsi="Courier New" w:cs="Courier New"/>
          <w:sz w:val="20"/>
          <w:lang w:bidi="en-US"/>
        </w:rPr>
        <w:t>x</w:t>
      </w:r>
      <w:r w:rsidRPr="002A120A">
        <w:rPr>
          <w:rFonts w:ascii="Courier New" w:hAnsi="Courier New" w:cs="Courier New"/>
          <w:sz w:val="20"/>
          <w:lang w:bidi="en-US"/>
        </w:rPr>
        <w:t>+=0.00000001)</w:t>
      </w:r>
    </w:p>
    <w:p w14:paraId="67ED674D" w14:textId="2176F1EA" w:rsidR="002A120A" w:rsidRDefault="002A120A" w:rsidP="002A120A">
      <w:pPr>
        <w:rPr>
          <w:lang w:bidi="en-US"/>
        </w:rPr>
      </w:pPr>
      <w:r>
        <w:rPr>
          <w:lang w:bidi="en-US"/>
        </w:rPr>
        <w:t>may or may not terminate after 10,000,000 iterations.</w:t>
      </w:r>
      <w:r w:rsidR="006E1DE1">
        <w:rPr>
          <w:lang w:bidi="en-US"/>
        </w:rPr>
        <w:t xml:space="preserve"> </w:t>
      </w:r>
      <w:r>
        <w:rPr>
          <w:lang w:bidi="en-US"/>
        </w:rPr>
        <w:t xml:space="preserve">The representations used for </w:t>
      </w:r>
      <w:r w:rsidR="00DD26A0">
        <w:rPr>
          <w:rFonts w:ascii="Courier" w:hAnsi="Courier"/>
          <w:lang w:bidi="en-US"/>
        </w:rPr>
        <w:t>x</w:t>
      </w:r>
      <w:r>
        <w:rPr>
          <w:lang w:bidi="en-US"/>
        </w:rPr>
        <w:t xml:space="preserve"> and the accumulated effect of many iterations may cause</w:t>
      </w:r>
      <w:r w:rsidRPr="00095E92">
        <w:rPr>
          <w:rFonts w:ascii="Courier" w:hAnsi="Courier"/>
          <w:lang w:bidi="en-US"/>
        </w:rPr>
        <w:t xml:space="preserve"> </w:t>
      </w:r>
      <w:r w:rsidR="00DD26A0" w:rsidRPr="00DD26A0">
        <w:rPr>
          <w:rFonts w:ascii="Courier" w:hAnsi="Courier"/>
          <w:lang w:bidi="en-US"/>
        </w:rPr>
        <w:t>x</w:t>
      </w:r>
      <w:r w:rsidRPr="00DD26A0">
        <w:rPr>
          <w:lang w:bidi="en-US"/>
        </w:rPr>
        <w:t xml:space="preserve"> </w:t>
      </w:r>
      <w:r w:rsidR="007810CE">
        <w:rPr>
          <w:lang w:bidi="en-US"/>
        </w:rPr>
        <w:t>to never</w:t>
      </w:r>
      <w:r>
        <w:rPr>
          <w:lang w:bidi="en-US"/>
        </w:rPr>
        <w:t xml:space="preserve"> be identical to 1.0 causing the loop to continue to iterate forever.</w:t>
      </w:r>
    </w:p>
    <w:p w14:paraId="19A0DF00" w14:textId="77777777" w:rsidR="002A120A" w:rsidRDefault="002A120A" w:rsidP="002A120A">
      <w:pPr>
        <w:rPr>
          <w:lang w:bidi="en-US"/>
        </w:rPr>
      </w:pPr>
      <w:r>
        <w:rPr>
          <w:lang w:bidi="en-US"/>
        </w:rPr>
        <w:t>Similarly, the Boolean test</w:t>
      </w:r>
    </w:p>
    <w:p w14:paraId="4B97B74D" w14:textId="79501E2C"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r>
      <w:r w:rsidR="00DD26A0">
        <w:rPr>
          <w:rFonts w:ascii="Courier New" w:hAnsi="Courier New" w:cs="Courier New"/>
          <w:sz w:val="20"/>
          <w:lang w:bidi="en-US"/>
        </w:rPr>
        <w:t xml:space="preserve"> f</w:t>
      </w:r>
      <w:r w:rsidRPr="002A120A">
        <w:rPr>
          <w:rFonts w:ascii="Courier New" w:hAnsi="Courier New" w:cs="Courier New"/>
          <w:sz w:val="20"/>
          <w:lang w:bidi="en-US"/>
        </w:rPr>
        <w:t>loat</w:t>
      </w:r>
      <w:r w:rsidR="00DD26A0">
        <w:rPr>
          <w:rFonts w:ascii="Courier New" w:hAnsi="Courier New" w:cs="Courier New"/>
          <w:sz w:val="20"/>
          <w:lang w:bidi="en-US"/>
        </w:rPr>
        <w:t xml:space="preserve"> x=</w:t>
      </w:r>
      <w:r w:rsidRPr="002A120A">
        <w:rPr>
          <w:rFonts w:ascii="Courier New" w:hAnsi="Courier New" w:cs="Courier New"/>
          <w:sz w:val="20"/>
          <w:lang w:bidi="en-US"/>
        </w:rPr>
        <w:t>1.336f;</w:t>
      </w:r>
    </w:p>
    <w:p w14:paraId="165FD693" w14:textId="63F86249" w:rsidR="002A120A" w:rsidRPr="002A120A" w:rsidRDefault="002A120A" w:rsidP="002A120A">
      <w:pPr>
        <w:spacing w:after="0"/>
        <w:rPr>
          <w:rFonts w:ascii="Courier New" w:hAnsi="Courier New" w:cs="Courier New"/>
          <w:sz w:val="20"/>
          <w:lang w:bidi="en-US"/>
        </w:rPr>
      </w:pPr>
      <w:r>
        <w:rPr>
          <w:rFonts w:ascii="Courier New" w:hAnsi="Courier New" w:cs="Courier New"/>
          <w:sz w:val="20"/>
          <w:lang w:bidi="en-US"/>
        </w:rPr>
        <w:t xml:space="preserve">    </w:t>
      </w:r>
      <w:r w:rsidRPr="002A120A">
        <w:rPr>
          <w:rFonts w:ascii="Courier New" w:hAnsi="Courier New" w:cs="Courier New"/>
          <w:sz w:val="20"/>
          <w:lang w:bidi="en-US"/>
        </w:rPr>
        <w:t xml:space="preserve">float </w:t>
      </w:r>
      <w:r w:rsidR="00DD26A0">
        <w:rPr>
          <w:rFonts w:ascii="Courier New" w:hAnsi="Courier New" w:cs="Courier New"/>
          <w:sz w:val="20"/>
          <w:lang w:bidi="en-US"/>
        </w:rPr>
        <w:t>y</w:t>
      </w:r>
      <w:r w:rsidRPr="002A120A">
        <w:rPr>
          <w:rFonts w:ascii="Courier New" w:hAnsi="Courier New" w:cs="Courier New"/>
          <w:sz w:val="20"/>
          <w:lang w:bidi="en-US"/>
        </w:rPr>
        <w:t>=2.672f;</w:t>
      </w:r>
    </w:p>
    <w:p w14:paraId="75B77175" w14:textId="2F80239F" w:rsid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r>
      <w:r>
        <w:rPr>
          <w:rFonts w:ascii="Courier New" w:hAnsi="Courier New" w:cs="Courier New"/>
          <w:sz w:val="20"/>
          <w:lang w:bidi="en-US"/>
        </w:rPr>
        <w:t xml:space="preserve"> </w:t>
      </w:r>
      <w:r w:rsidRPr="002A120A">
        <w:rPr>
          <w:rFonts w:ascii="Courier New" w:hAnsi="Courier New" w:cs="Courier New"/>
          <w:sz w:val="20"/>
          <w:lang w:bidi="en-US"/>
        </w:rPr>
        <w:t>if (</w:t>
      </w:r>
      <w:r w:rsidR="00DD26A0">
        <w:rPr>
          <w:rFonts w:ascii="Courier New" w:hAnsi="Courier New" w:cs="Courier New"/>
          <w:sz w:val="20"/>
          <w:lang w:bidi="en-US"/>
        </w:rPr>
        <w:t>x</w:t>
      </w:r>
      <w:r w:rsidRPr="002A120A">
        <w:rPr>
          <w:rFonts w:ascii="Courier New" w:hAnsi="Courier New" w:cs="Courier New"/>
          <w:sz w:val="20"/>
          <w:lang w:bidi="en-US"/>
        </w:rPr>
        <w:t xml:space="preserve"> == (</w:t>
      </w:r>
      <w:r w:rsidR="00DD26A0">
        <w:rPr>
          <w:rFonts w:ascii="Courier New" w:hAnsi="Courier New" w:cs="Courier New"/>
          <w:sz w:val="20"/>
          <w:lang w:bidi="en-US"/>
        </w:rPr>
        <w:t>y</w:t>
      </w:r>
      <w:r w:rsidRPr="002A120A">
        <w:rPr>
          <w:rFonts w:ascii="Courier New" w:hAnsi="Courier New" w:cs="Courier New"/>
          <w:sz w:val="20"/>
          <w:lang w:bidi="en-US"/>
        </w:rPr>
        <w:t>/2))</w:t>
      </w:r>
    </w:p>
    <w:p w14:paraId="43742E4C" w14:textId="77777777" w:rsidR="002A120A" w:rsidRPr="002A120A" w:rsidRDefault="002A120A" w:rsidP="002A120A">
      <w:pPr>
        <w:spacing w:after="0"/>
        <w:rPr>
          <w:rFonts w:ascii="Courier New" w:hAnsi="Courier New" w:cs="Courier New"/>
          <w:sz w:val="20"/>
          <w:lang w:bidi="en-US"/>
        </w:rPr>
      </w:pPr>
    </w:p>
    <w:p w14:paraId="4AB8B436" w14:textId="1AF5A779" w:rsidR="002A120A" w:rsidRPr="002A120A" w:rsidRDefault="002A120A" w:rsidP="002A120A">
      <w:pPr>
        <w:rPr>
          <w:lang w:bidi="en-US"/>
        </w:rPr>
      </w:pPr>
      <w:r>
        <w:rPr>
          <w:lang w:bidi="en-US"/>
        </w:rPr>
        <w:t>may or may not evaluate to true.</w:t>
      </w:r>
      <w:r w:rsidR="006E1DE1">
        <w:rPr>
          <w:lang w:bidi="en-US"/>
        </w:rPr>
        <w:t xml:space="preserve"> </w:t>
      </w:r>
      <w:r>
        <w:rPr>
          <w:lang w:bidi="en-US"/>
        </w:rPr>
        <w:t xml:space="preserve">Given that </w:t>
      </w:r>
      <w:r w:rsidR="00DD26A0" w:rsidRPr="00F82B08">
        <w:rPr>
          <w:rFonts w:ascii="Courier" w:hAnsi="Courier"/>
          <w:lang w:bidi="en-US"/>
        </w:rPr>
        <w:t>x</w:t>
      </w:r>
      <w:r>
        <w:rPr>
          <w:lang w:bidi="en-US"/>
        </w:rPr>
        <w:t xml:space="preserve"> and </w:t>
      </w:r>
      <w:r w:rsidR="00DD26A0" w:rsidRPr="00F82B08">
        <w:rPr>
          <w:rFonts w:ascii="Courier" w:hAnsi="Courier"/>
          <w:lang w:bidi="en-US"/>
        </w:rPr>
        <w:t>y</w:t>
      </w:r>
      <w:r>
        <w:rPr>
          <w:lang w:bidi="en-US"/>
        </w:rPr>
        <w:t xml:space="preserve"> are constant values, it is expected that consistent results will be achieved on the same platform.</w:t>
      </w:r>
      <w:r w:rsidR="006E1DE1">
        <w:rPr>
          <w:lang w:bidi="en-US"/>
        </w:rPr>
        <w:t xml:space="preserve"> </w:t>
      </w:r>
      <w:r>
        <w:rPr>
          <w:lang w:bidi="en-US"/>
        </w:rPr>
        <w:t>However, it is questionable whether the logic performs as expected when a float that is twice that of another is tested for equality when divided by 2 as above.</w:t>
      </w:r>
      <w:r w:rsidR="006E1DE1">
        <w:rPr>
          <w:lang w:bidi="en-US"/>
        </w:rPr>
        <w:t xml:space="preserve"> </w:t>
      </w:r>
    </w:p>
    <w:p w14:paraId="71D0443F" w14:textId="7AB5A887" w:rsidR="004C770C" w:rsidRDefault="001456BA" w:rsidP="00504DC3">
      <w:pPr>
        <w:pStyle w:val="Heading3"/>
        <w:spacing w:before="120" w:after="120"/>
        <w:rPr>
          <w:lang w:bidi="en-US"/>
        </w:rPr>
      </w:pPr>
      <w:r>
        <w:rPr>
          <w:lang w:bidi="en-US"/>
        </w:rPr>
        <w:t>6.4</w:t>
      </w:r>
      <w:r w:rsidR="004C770C" w:rsidRPr="00CD6A7E">
        <w:rPr>
          <w:lang w:bidi="en-US"/>
        </w:rPr>
        <w:t>.2</w:t>
      </w:r>
      <w:r w:rsidR="00AD5842">
        <w:rPr>
          <w:lang w:bidi="en-US"/>
        </w:rPr>
        <w:t xml:space="preserve"> </w:t>
      </w:r>
      <w:r w:rsidR="004C770C" w:rsidRPr="00CD6A7E">
        <w:rPr>
          <w:lang w:bidi="en-US"/>
        </w:rPr>
        <w:t>Guidance to language users</w:t>
      </w:r>
    </w:p>
    <w:p w14:paraId="1259DAFD" w14:textId="7C0664C9" w:rsidR="00A55955" w:rsidRPr="00A55955" w:rsidRDefault="005F3544" w:rsidP="008216A7">
      <w:r>
        <w:t>Follow</w:t>
      </w:r>
      <w:r w:rsidR="00A55955">
        <w:t xml:space="preserve"> the </w:t>
      </w:r>
      <w:r w:rsidR="003F2A1E">
        <w:rPr>
          <w:rFonts w:ascii="Calibri" w:eastAsia="Times New Roman" w:hAnsi="Calibri"/>
        </w:rPr>
        <w:t>guidance contained</w:t>
      </w:r>
      <w:r w:rsidR="003F2A1E" w:rsidRPr="00B40A7D">
        <w:rPr>
          <w:rFonts w:ascii="Calibri" w:eastAsia="Times New Roman" w:hAnsi="Calibri"/>
        </w:rPr>
        <w:t xml:space="preserve"> in </w:t>
      </w:r>
      <w:r w:rsidR="00A55955">
        <w:t>TR 24772-1 clause 6.4.5:</w:t>
      </w:r>
    </w:p>
    <w:p w14:paraId="5CFDC19C" w14:textId="2C578AE4" w:rsidR="004C770C" w:rsidRPr="00CD6A7E" w:rsidRDefault="001456BA" w:rsidP="004C770C">
      <w:pPr>
        <w:pStyle w:val="Heading2"/>
        <w:rPr>
          <w:lang w:bidi="en-US"/>
        </w:rPr>
      </w:pPr>
      <w:bookmarkStart w:id="250" w:name="_Toc310518160"/>
      <w:bookmarkStart w:id="251" w:name="_Toc2099583"/>
      <w:r>
        <w:rPr>
          <w:lang w:bidi="en-US"/>
        </w:rPr>
        <w:lastRenderedPageBreak/>
        <w:t>6.5</w:t>
      </w:r>
      <w:r w:rsidR="00AD5842">
        <w:rPr>
          <w:lang w:bidi="en-US"/>
        </w:rPr>
        <w:t xml:space="preserve"> </w:t>
      </w:r>
      <w:r w:rsidR="003D09E2">
        <w:rPr>
          <w:lang w:bidi="en-US"/>
        </w:rPr>
        <w:t xml:space="preserve">Enumerator </w:t>
      </w:r>
      <w:r w:rsidR="00427DDB">
        <w:rPr>
          <w:lang w:bidi="en-US"/>
        </w:rPr>
        <w:t>i</w:t>
      </w:r>
      <w:r w:rsidR="004C770C" w:rsidRPr="00CD6A7E">
        <w:rPr>
          <w:lang w:bidi="en-US"/>
        </w:rPr>
        <w:t>ssues [CCB]</w:t>
      </w:r>
      <w:bookmarkEnd w:id="250"/>
      <w:bookmarkEnd w:id="251"/>
      <w:r w:rsidR="00ED70E1" w:rsidRPr="00ED70E1">
        <w:rPr>
          <w:lang w:val="en-CA"/>
        </w:rPr>
        <w:t xml:space="preserve"> </w:t>
      </w:r>
      <w:r w:rsidR="00ED70E1">
        <w:rPr>
          <w:lang w:val="en-CA"/>
        </w:rPr>
        <w:fldChar w:fldCharType="begin"/>
      </w:r>
      <w:r w:rsidR="001C3789">
        <w:instrText>XE “</w:instrText>
      </w:r>
      <w:r w:rsidR="001C3789" w:rsidRPr="00B53360">
        <w:instrText>Language</w:instrText>
      </w:r>
      <w:r w:rsidR="001C3789" w:rsidRPr="00C21FB4">
        <w:instrText xml:space="preserve"> </w:instrText>
      </w:r>
      <w:r w:rsidR="001C3789" w:rsidRPr="008516FF">
        <w:instrText>Vulnerabilities</w:instrText>
      </w:r>
      <w:r w:rsidR="001C3789" w:rsidRPr="00C21FB4">
        <w:instrText>:</w:instrText>
      </w:r>
      <w:r w:rsidR="00C76A17" w:rsidRPr="00C76A17">
        <w:rPr>
          <w:lang w:bidi="en-US"/>
        </w:rPr>
        <w:instrText xml:space="preserve"> </w:instrText>
      </w:r>
      <w:r w:rsidR="00C76A17">
        <w:rPr>
          <w:lang w:bidi="en-US"/>
        </w:rPr>
        <w:instrText>Enumerator i</w:instrText>
      </w:r>
      <w:r w:rsidR="00C76A17" w:rsidRPr="00CD6A7E">
        <w:rPr>
          <w:lang w:bidi="en-US"/>
        </w:rPr>
        <w:instrText>ssues [CCB]</w:instrText>
      </w:r>
      <w:r w:rsidR="00ED70E1">
        <w:instrText xml:space="preserve">" </w:instrText>
      </w:r>
      <w:r w:rsidR="00ED70E1">
        <w:rPr>
          <w:lang w:val="en-CA"/>
        </w:rPr>
        <w:fldChar w:fldCharType="end"/>
      </w:r>
      <w:r w:rsidR="00ED70E1">
        <w:rPr>
          <w:lang w:val="en-CA"/>
        </w:rPr>
        <w:fldChar w:fldCharType="begin"/>
      </w:r>
      <w:r w:rsidR="00A4789B">
        <w:instrText>XE “</w:instrText>
      </w:r>
      <w:r w:rsidR="00C76A17">
        <w:rPr>
          <w:lang w:bidi="en-US"/>
        </w:rPr>
        <w:instrText>CCB</w:instrText>
      </w:r>
      <w:r w:rsidR="00ED70E1">
        <w:rPr>
          <w:lang w:bidi="en-US"/>
        </w:rPr>
        <w:instrText xml:space="preserve"> - </w:instrText>
      </w:r>
      <w:r w:rsidR="00C76A17">
        <w:rPr>
          <w:lang w:bidi="en-US"/>
        </w:rPr>
        <w:instrText>Enumerator i</w:instrText>
      </w:r>
      <w:r w:rsidR="00C76A17" w:rsidRPr="00CD6A7E">
        <w:rPr>
          <w:lang w:bidi="en-US"/>
        </w:rPr>
        <w:instrText>ss</w:instrText>
      </w:r>
      <w:r w:rsidR="00C76A17">
        <w:rPr>
          <w:lang w:bidi="en-US"/>
        </w:rPr>
        <w:instrText>ues</w:instrText>
      </w:r>
      <w:r w:rsidR="00A4789B">
        <w:instrText>"</w:instrText>
      </w:r>
      <w:r w:rsidR="00ED70E1">
        <w:rPr>
          <w:lang w:val="en-CA"/>
        </w:rPr>
        <w:fldChar w:fldCharType="end"/>
      </w:r>
    </w:p>
    <w:p w14:paraId="0DF96DEB" w14:textId="14D8D8CC" w:rsidR="004C770C" w:rsidRDefault="001456BA" w:rsidP="004C770C">
      <w:pPr>
        <w:pStyle w:val="Heading3"/>
        <w:rPr>
          <w:lang w:bidi="en-US"/>
        </w:rPr>
      </w:pPr>
      <w:r>
        <w:rPr>
          <w:lang w:bidi="en-US"/>
        </w:rPr>
        <w:t>6.5</w:t>
      </w:r>
      <w:r w:rsidR="004C770C" w:rsidRPr="00CD6A7E">
        <w:rPr>
          <w:lang w:bidi="en-US"/>
        </w:rPr>
        <w:t>.1</w:t>
      </w:r>
      <w:r w:rsidR="00AD5842">
        <w:rPr>
          <w:lang w:bidi="en-US"/>
        </w:rPr>
        <w:t xml:space="preserve"> </w:t>
      </w:r>
      <w:r w:rsidR="004C770C" w:rsidRPr="00CD6A7E">
        <w:rPr>
          <w:lang w:bidi="en-US"/>
        </w:rPr>
        <w:t>Applicability to language</w:t>
      </w:r>
    </w:p>
    <w:p w14:paraId="74FD29CB" w14:textId="77777777" w:rsidR="006A46D3" w:rsidRDefault="006A46D3" w:rsidP="006A46D3">
      <w:pPr>
        <w:spacing w:after="0"/>
        <w:rPr>
          <w:lang w:bidi="en-US"/>
        </w:rPr>
      </w:pPr>
      <w:r>
        <w:rPr>
          <w:lang w:bidi="en-US"/>
        </w:rPr>
        <w:t xml:space="preserve">The </w:t>
      </w:r>
      <w:proofErr w:type="spellStart"/>
      <w:r>
        <w:rPr>
          <w:lang w:bidi="en-US"/>
        </w:rPr>
        <w:t>enum</w:t>
      </w:r>
      <w:proofErr w:type="spellEnd"/>
      <w:r>
        <w:rPr>
          <w:lang w:bidi="en-US"/>
        </w:rPr>
        <w:t xml:space="preserve"> type in C comprises a set of named integer constant values as in the example:</w:t>
      </w:r>
    </w:p>
    <w:p w14:paraId="2F394BB4" w14:textId="21141C2C" w:rsidR="006A46D3" w:rsidRPr="006A46D3" w:rsidRDefault="006A46D3" w:rsidP="006A46D3">
      <w:pPr>
        <w:spacing w:after="0"/>
        <w:rPr>
          <w:rFonts w:ascii="Courier New" w:hAnsi="Courier New" w:cs="Courier New"/>
          <w:sz w:val="20"/>
          <w:lang w:bidi="en-US"/>
        </w:rPr>
      </w:pPr>
      <w:r w:rsidRPr="006A46D3">
        <w:rPr>
          <w:rFonts w:ascii="Courier New" w:hAnsi="Courier New" w:cs="Courier New"/>
          <w:sz w:val="20"/>
          <w:lang w:bidi="en-US"/>
        </w:rPr>
        <w:tab/>
      </w:r>
      <w:proofErr w:type="spellStart"/>
      <w:r w:rsidRPr="006A46D3">
        <w:rPr>
          <w:rFonts w:ascii="Courier New" w:hAnsi="Courier New" w:cs="Courier New"/>
          <w:sz w:val="20"/>
          <w:lang w:bidi="en-US"/>
        </w:rPr>
        <w:t>enum</w:t>
      </w:r>
      <w:proofErr w:type="spellEnd"/>
      <w:r w:rsidRPr="006A46D3">
        <w:rPr>
          <w:rFonts w:ascii="Courier New" w:hAnsi="Courier New" w:cs="Courier New"/>
          <w:sz w:val="20"/>
          <w:lang w:bidi="en-US"/>
        </w:rPr>
        <w:t xml:space="preserve"> </w:t>
      </w:r>
      <w:proofErr w:type="spellStart"/>
      <w:r w:rsidRPr="006A46D3">
        <w:rPr>
          <w:rFonts w:ascii="Courier New" w:hAnsi="Courier New" w:cs="Courier New"/>
          <w:sz w:val="20"/>
          <w:lang w:bidi="en-US"/>
        </w:rPr>
        <w:t>abc</w:t>
      </w:r>
      <w:proofErr w:type="spellEnd"/>
      <w:r w:rsidRPr="006A46D3">
        <w:rPr>
          <w:rFonts w:ascii="Courier New" w:hAnsi="Courier New" w:cs="Courier New"/>
          <w:sz w:val="20"/>
          <w:lang w:bidi="en-US"/>
        </w:rPr>
        <w:t xml:space="preserve"> {</w:t>
      </w:r>
      <w:proofErr w:type="gramStart"/>
      <w:r w:rsidRPr="006A46D3">
        <w:rPr>
          <w:rFonts w:ascii="Courier New" w:hAnsi="Courier New" w:cs="Courier New"/>
          <w:sz w:val="20"/>
          <w:lang w:bidi="en-US"/>
        </w:rPr>
        <w:t>A,B</w:t>
      </w:r>
      <w:proofErr w:type="gramEnd"/>
      <w:r w:rsidRPr="006A46D3">
        <w:rPr>
          <w:rFonts w:ascii="Courier New" w:hAnsi="Courier New" w:cs="Courier New"/>
          <w:sz w:val="20"/>
          <w:lang w:bidi="en-US"/>
        </w:rPr>
        <w:t xml:space="preserve">,C,D,E,F,G,H} </w:t>
      </w:r>
      <w:proofErr w:type="spellStart"/>
      <w:r w:rsidRPr="006A46D3">
        <w:rPr>
          <w:rFonts w:ascii="Courier New" w:hAnsi="Courier New" w:cs="Courier New"/>
          <w:sz w:val="20"/>
          <w:lang w:bidi="en-US"/>
        </w:rPr>
        <w:t>var_abc</w:t>
      </w:r>
      <w:proofErr w:type="spellEnd"/>
      <w:r w:rsidRPr="006A46D3">
        <w:rPr>
          <w:rFonts w:ascii="Courier New" w:hAnsi="Courier New" w:cs="Courier New"/>
          <w:sz w:val="20"/>
          <w:lang w:bidi="en-US"/>
        </w:rPr>
        <w:t>;</w:t>
      </w:r>
    </w:p>
    <w:p w14:paraId="38FB3AD3" w14:textId="77777777" w:rsidR="006A46D3" w:rsidRDefault="006A46D3" w:rsidP="006A46D3">
      <w:pPr>
        <w:spacing w:after="0"/>
        <w:rPr>
          <w:lang w:bidi="en-US"/>
        </w:rPr>
      </w:pPr>
    </w:p>
    <w:p w14:paraId="1C2411B9" w14:textId="3F98342A" w:rsidR="003B2330" w:rsidRDefault="006A46D3" w:rsidP="006A46D3">
      <w:pPr>
        <w:spacing w:after="0"/>
        <w:rPr>
          <w:lang w:bidi="en-US"/>
        </w:rPr>
      </w:pPr>
      <w:r>
        <w:rPr>
          <w:lang w:bidi="en-US"/>
        </w:rPr>
        <w:t xml:space="preserve">The values of the </w:t>
      </w:r>
      <w:r w:rsidR="003B2330">
        <w:rPr>
          <w:lang w:bidi="en-US"/>
        </w:rPr>
        <w:t xml:space="preserve">members </w:t>
      </w:r>
      <w:r>
        <w:rPr>
          <w:lang w:bidi="en-US"/>
        </w:rPr>
        <w:t xml:space="preserve">of </w:t>
      </w:r>
      <w:proofErr w:type="spellStart"/>
      <w:r w:rsidRPr="008D55D7">
        <w:rPr>
          <w:rFonts w:ascii="Courier New" w:hAnsi="Courier New" w:cs="Courier New"/>
          <w:sz w:val="20"/>
          <w:lang w:bidi="en-US"/>
        </w:rPr>
        <w:t>abc</w:t>
      </w:r>
      <w:proofErr w:type="spellEnd"/>
      <w:r w:rsidRPr="008D55D7">
        <w:rPr>
          <w:sz w:val="20"/>
          <w:lang w:bidi="en-US"/>
        </w:rPr>
        <w:t xml:space="preserve"> </w:t>
      </w:r>
      <w:r>
        <w:rPr>
          <w:lang w:bidi="en-US"/>
        </w:rPr>
        <w:t>would be A=0, B=1, C=2, and so on.</w:t>
      </w:r>
      <w:r w:rsidR="006E1DE1">
        <w:rPr>
          <w:lang w:bidi="en-US"/>
        </w:rPr>
        <w:t xml:space="preserve"> </w:t>
      </w:r>
      <w:r>
        <w:rPr>
          <w:lang w:bidi="en-US"/>
        </w:rPr>
        <w:t xml:space="preserve">C allows </w:t>
      </w:r>
      <w:r w:rsidR="003B2330">
        <w:rPr>
          <w:lang w:bidi="en-US"/>
        </w:rPr>
        <w:t xml:space="preserve">explicit </w:t>
      </w:r>
      <w:r>
        <w:rPr>
          <w:lang w:bidi="en-US"/>
        </w:rPr>
        <w:t>values to be assigned to the enumerat</w:t>
      </w:r>
      <w:r w:rsidR="003B2330">
        <w:rPr>
          <w:lang w:bidi="en-US"/>
        </w:rPr>
        <w:t>ion</w:t>
      </w:r>
      <w:r>
        <w:rPr>
          <w:lang w:bidi="en-US"/>
        </w:rPr>
        <w:t xml:space="preserve"> type </w:t>
      </w:r>
      <w:r w:rsidR="003F2A1E">
        <w:rPr>
          <w:lang w:bidi="en-US"/>
        </w:rPr>
        <w:t>members, so that the</w:t>
      </w:r>
      <w:r w:rsidR="003B2330">
        <w:rPr>
          <w:lang w:bidi="en-US"/>
        </w:rPr>
        <w:t xml:space="preserve"> member is assigned the indicated value and the next member will take the next value (unless also explicitly assigned a value). </w:t>
      </w:r>
    </w:p>
    <w:p w14:paraId="515B181C" w14:textId="77777777" w:rsidR="003B2330" w:rsidRDefault="003B2330" w:rsidP="006A46D3">
      <w:pPr>
        <w:spacing w:after="0"/>
        <w:rPr>
          <w:lang w:bidi="en-US"/>
        </w:rPr>
      </w:pPr>
    </w:p>
    <w:p w14:paraId="441A1514" w14:textId="443F743D" w:rsidR="006A46D3" w:rsidRDefault="003B2330" w:rsidP="006A46D3">
      <w:pPr>
        <w:spacing w:after="0"/>
        <w:rPr>
          <w:lang w:bidi="en-US"/>
        </w:rPr>
      </w:pPr>
      <w:proofErr w:type="gramStart"/>
      <w:r>
        <w:rPr>
          <w:lang w:bidi="en-US"/>
        </w:rPr>
        <w:t>So</w:t>
      </w:r>
      <w:proofErr w:type="gramEnd"/>
      <w:r>
        <w:rPr>
          <w:lang w:bidi="en-US"/>
        </w:rPr>
        <w:t xml:space="preserve"> the declaration:</w:t>
      </w:r>
    </w:p>
    <w:p w14:paraId="2828EBF0" w14:textId="77777777" w:rsidR="003B2330" w:rsidRDefault="006A46D3" w:rsidP="006A46D3">
      <w:pPr>
        <w:spacing w:after="0"/>
        <w:rPr>
          <w:lang w:bidi="en-US"/>
        </w:rPr>
      </w:pPr>
      <w:r w:rsidRPr="006A46D3">
        <w:rPr>
          <w:rFonts w:ascii="Courier New" w:hAnsi="Courier New" w:cs="Courier New"/>
          <w:sz w:val="20"/>
          <w:lang w:bidi="en-US"/>
        </w:rPr>
        <w:tab/>
      </w:r>
      <w:proofErr w:type="spellStart"/>
      <w:r w:rsidRPr="006A46D3">
        <w:rPr>
          <w:rFonts w:ascii="Courier New" w:hAnsi="Courier New" w:cs="Courier New"/>
          <w:sz w:val="20"/>
          <w:lang w:bidi="en-US"/>
        </w:rPr>
        <w:t>enum</w:t>
      </w:r>
      <w:proofErr w:type="spellEnd"/>
      <w:r w:rsidRPr="006A46D3">
        <w:rPr>
          <w:rFonts w:ascii="Courier New" w:hAnsi="Courier New" w:cs="Courier New"/>
          <w:sz w:val="20"/>
          <w:lang w:bidi="en-US"/>
        </w:rPr>
        <w:t xml:space="preserve"> </w:t>
      </w:r>
      <w:proofErr w:type="spellStart"/>
      <w:r w:rsidR="007D0851">
        <w:rPr>
          <w:rFonts w:ascii="Courier New" w:hAnsi="Courier New" w:cs="Courier New"/>
          <w:sz w:val="20"/>
          <w:lang w:bidi="en-US"/>
        </w:rPr>
        <w:t>abc</w:t>
      </w:r>
      <w:proofErr w:type="spellEnd"/>
      <w:r w:rsidRPr="006A46D3">
        <w:rPr>
          <w:rFonts w:ascii="Courier New" w:hAnsi="Courier New" w:cs="Courier New"/>
          <w:sz w:val="20"/>
          <w:lang w:bidi="en-US"/>
        </w:rPr>
        <w:t xml:space="preserve"> {</w:t>
      </w:r>
      <w:proofErr w:type="gramStart"/>
      <w:r w:rsidRPr="006A46D3">
        <w:rPr>
          <w:rFonts w:ascii="Courier New" w:hAnsi="Courier New" w:cs="Courier New"/>
          <w:sz w:val="20"/>
          <w:lang w:bidi="en-US"/>
        </w:rPr>
        <w:t>A,B</w:t>
      </w:r>
      <w:proofErr w:type="gramEnd"/>
      <w:r w:rsidRPr="006A46D3">
        <w:rPr>
          <w:rFonts w:ascii="Courier New" w:hAnsi="Courier New" w:cs="Courier New"/>
          <w:sz w:val="20"/>
          <w:lang w:bidi="en-US"/>
        </w:rPr>
        <w:t xml:space="preserve">,C=6,D,E,F=7,G,H} </w:t>
      </w:r>
      <w:proofErr w:type="spellStart"/>
      <w:r w:rsidRPr="006A46D3">
        <w:rPr>
          <w:rFonts w:ascii="Courier New" w:hAnsi="Courier New" w:cs="Courier New"/>
          <w:sz w:val="20"/>
          <w:lang w:bidi="en-US"/>
        </w:rPr>
        <w:t>var_</w:t>
      </w:r>
      <w:r w:rsidR="007D0851">
        <w:rPr>
          <w:rFonts w:ascii="Courier New" w:hAnsi="Courier New" w:cs="Courier New"/>
          <w:sz w:val="20"/>
          <w:lang w:bidi="en-US"/>
        </w:rPr>
        <w:t>abc</w:t>
      </w:r>
      <w:proofErr w:type="spellEnd"/>
      <w:r w:rsidRPr="006A46D3">
        <w:rPr>
          <w:rFonts w:ascii="Courier New" w:hAnsi="Courier New" w:cs="Courier New"/>
          <w:sz w:val="20"/>
          <w:lang w:bidi="en-US"/>
        </w:rPr>
        <w:t>;</w:t>
      </w:r>
    </w:p>
    <w:p w14:paraId="2D3B240B" w14:textId="2C0B0A9D" w:rsidR="006A46D3" w:rsidRDefault="002D3185" w:rsidP="006A46D3">
      <w:pPr>
        <w:spacing w:after="0"/>
        <w:rPr>
          <w:lang w:bidi="en-US"/>
        </w:rPr>
      </w:pPr>
      <w:r>
        <w:rPr>
          <w:lang w:bidi="en-US"/>
        </w:rPr>
        <w:t>is equivalent to</w:t>
      </w:r>
      <w:r w:rsidR="006A46D3">
        <w:rPr>
          <w:lang w:bidi="en-US"/>
        </w:rPr>
        <w:t>:</w:t>
      </w:r>
    </w:p>
    <w:p w14:paraId="50E29675" w14:textId="07C19AAF" w:rsidR="006A46D3" w:rsidRPr="006A46D3" w:rsidRDefault="006A46D3" w:rsidP="006A46D3">
      <w:pPr>
        <w:spacing w:after="0"/>
        <w:rPr>
          <w:rFonts w:ascii="Courier New" w:hAnsi="Courier New" w:cs="Courier New"/>
          <w:sz w:val="20"/>
          <w:lang w:bidi="en-US"/>
        </w:rPr>
      </w:pPr>
      <w:r w:rsidRPr="006A46D3">
        <w:rPr>
          <w:rFonts w:ascii="Courier New" w:hAnsi="Courier New" w:cs="Courier New"/>
          <w:sz w:val="20"/>
          <w:lang w:bidi="en-US"/>
        </w:rPr>
        <w:tab/>
      </w:r>
      <w:proofErr w:type="spellStart"/>
      <w:r w:rsidR="002D3185" w:rsidRPr="006A46D3">
        <w:rPr>
          <w:rFonts w:ascii="Courier New" w:hAnsi="Courier New" w:cs="Courier New"/>
          <w:sz w:val="20"/>
          <w:lang w:bidi="en-US"/>
        </w:rPr>
        <w:t>enum</w:t>
      </w:r>
      <w:proofErr w:type="spellEnd"/>
      <w:r w:rsidR="002D3185" w:rsidRPr="006A46D3">
        <w:rPr>
          <w:rFonts w:ascii="Courier New" w:hAnsi="Courier New" w:cs="Courier New"/>
          <w:sz w:val="20"/>
          <w:lang w:bidi="en-US"/>
        </w:rPr>
        <w:t xml:space="preserve"> </w:t>
      </w:r>
      <w:proofErr w:type="spellStart"/>
      <w:r w:rsidR="002D3185">
        <w:rPr>
          <w:rFonts w:ascii="Courier New" w:hAnsi="Courier New" w:cs="Courier New"/>
          <w:sz w:val="20"/>
          <w:lang w:bidi="en-US"/>
        </w:rPr>
        <w:t>abc</w:t>
      </w:r>
      <w:proofErr w:type="spellEnd"/>
      <w:r w:rsidR="002D3185" w:rsidRPr="006A46D3">
        <w:rPr>
          <w:rFonts w:ascii="Courier New" w:hAnsi="Courier New" w:cs="Courier New"/>
          <w:sz w:val="20"/>
          <w:lang w:bidi="en-US"/>
        </w:rPr>
        <w:t xml:space="preserve"> {</w:t>
      </w:r>
      <w:r w:rsidRPr="006A46D3">
        <w:rPr>
          <w:rFonts w:ascii="Courier New" w:hAnsi="Courier New" w:cs="Courier New"/>
          <w:sz w:val="20"/>
          <w:lang w:bidi="en-US"/>
        </w:rPr>
        <w:t>A=0, B=1, C=6, D=7, E=</w:t>
      </w:r>
      <w:r w:rsidR="00B91A66">
        <w:rPr>
          <w:rFonts w:ascii="Courier New" w:hAnsi="Courier New" w:cs="Courier New"/>
          <w:sz w:val="20"/>
          <w:lang w:bidi="en-US"/>
        </w:rPr>
        <w:t>8</w:t>
      </w:r>
      <w:r w:rsidRPr="006A46D3">
        <w:rPr>
          <w:rFonts w:ascii="Courier New" w:hAnsi="Courier New" w:cs="Courier New"/>
          <w:sz w:val="20"/>
          <w:lang w:bidi="en-US"/>
        </w:rPr>
        <w:t>, F=7, G=8, H=9</w:t>
      </w:r>
      <w:r w:rsidR="002D3185" w:rsidRPr="006A46D3">
        <w:rPr>
          <w:rFonts w:ascii="Courier New" w:hAnsi="Courier New" w:cs="Courier New"/>
          <w:sz w:val="20"/>
          <w:lang w:bidi="en-US"/>
        </w:rPr>
        <w:t xml:space="preserve">} </w:t>
      </w:r>
      <w:proofErr w:type="spellStart"/>
      <w:r w:rsidR="002D3185" w:rsidRPr="006A46D3">
        <w:rPr>
          <w:rFonts w:ascii="Courier New" w:hAnsi="Courier New" w:cs="Courier New"/>
          <w:sz w:val="20"/>
          <w:lang w:bidi="en-US"/>
        </w:rPr>
        <w:t>var_</w:t>
      </w:r>
      <w:r w:rsidR="002D3185">
        <w:rPr>
          <w:rFonts w:ascii="Courier New" w:hAnsi="Courier New" w:cs="Courier New"/>
          <w:sz w:val="20"/>
          <w:lang w:bidi="en-US"/>
        </w:rPr>
        <w:t>abc</w:t>
      </w:r>
      <w:proofErr w:type="spellEnd"/>
      <w:r w:rsidR="002D3185" w:rsidRPr="006A46D3">
        <w:rPr>
          <w:rFonts w:ascii="Courier New" w:hAnsi="Courier New" w:cs="Courier New"/>
          <w:sz w:val="20"/>
          <w:lang w:bidi="en-US"/>
        </w:rPr>
        <w:t>;</w:t>
      </w:r>
    </w:p>
    <w:p w14:paraId="02015312" w14:textId="278E7ACA" w:rsidR="0067250E" w:rsidRDefault="002D3185" w:rsidP="00596E4E">
      <w:pPr>
        <w:spacing w:after="0"/>
        <w:rPr>
          <w:lang w:bidi="en-US"/>
        </w:rPr>
      </w:pPr>
      <w:r>
        <w:rPr>
          <w:lang w:bidi="en-US"/>
        </w:rPr>
        <w:t xml:space="preserve">Note that this has </w:t>
      </w:r>
      <w:r w:rsidR="006A46D3">
        <w:rPr>
          <w:lang w:bidi="en-US"/>
        </w:rPr>
        <w:t>gaps in the sequence of values and repeated values.</w:t>
      </w:r>
    </w:p>
    <w:p w14:paraId="200952CE" w14:textId="16FBDEEA" w:rsidR="00E11D8D" w:rsidRDefault="00E11D8D" w:rsidP="00596E4E">
      <w:pPr>
        <w:spacing w:after="0"/>
        <w:rPr>
          <w:lang w:bidi="en-US"/>
        </w:rPr>
      </w:pPr>
    </w:p>
    <w:p w14:paraId="22853BB9" w14:textId="77777777" w:rsidR="00F11AE1" w:rsidRDefault="00E11D8D" w:rsidP="00596E4E">
      <w:pPr>
        <w:spacing w:after="0"/>
        <w:rPr>
          <w:lang w:bidi="en-US"/>
        </w:rPr>
      </w:pPr>
      <w:r>
        <w:rPr>
          <w:lang w:bidi="en-US"/>
        </w:rPr>
        <w:t>There are a number of issues that can arise with enumeration types</w:t>
      </w:r>
      <w:r w:rsidR="00F11AE1">
        <w:rPr>
          <w:lang w:bidi="en-US"/>
        </w:rPr>
        <w:t>:</w:t>
      </w:r>
    </w:p>
    <w:p w14:paraId="6AF32933" w14:textId="77777777" w:rsidR="000348E3" w:rsidRPr="002C4D47" w:rsidRDefault="00F11AE1" w:rsidP="00A50156">
      <w:pPr>
        <w:pStyle w:val="ListParagraph"/>
        <w:numPr>
          <w:ilvl w:val="0"/>
          <w:numId w:val="54"/>
        </w:numPr>
        <w:spacing w:after="0"/>
        <w:ind w:left="1134"/>
        <w:rPr>
          <w:rFonts w:ascii="Courier New" w:hAnsi="Courier New" w:cs="Courier New"/>
          <w:sz w:val="20"/>
          <w:lang w:bidi="en-US"/>
        </w:rPr>
      </w:pPr>
      <w:r>
        <w:rPr>
          <w:lang w:bidi="en-US"/>
        </w:rPr>
        <w:t>C treats enumerat</w:t>
      </w:r>
      <w:r w:rsidR="009C0A6E">
        <w:rPr>
          <w:lang w:bidi="en-US"/>
        </w:rPr>
        <w:t>ion members identically to inte</w:t>
      </w:r>
      <w:r>
        <w:rPr>
          <w:lang w:bidi="en-US"/>
        </w:rPr>
        <w:t xml:space="preserve">gers. </w:t>
      </w:r>
      <w:proofErr w:type="gramStart"/>
      <w:r>
        <w:rPr>
          <w:lang w:bidi="en-US"/>
        </w:rPr>
        <w:t>So</w:t>
      </w:r>
      <w:proofErr w:type="gramEnd"/>
      <w:r>
        <w:rPr>
          <w:lang w:bidi="en-US"/>
        </w:rPr>
        <w:t xml:space="preserve"> an enumeration member can be used in an integer expression (using its associated value) and an integer can be assigned to an enumeration type object, even if there is no member associated with that value. This becomes an issue if an enumeration type object is used to control a switch statement</w:t>
      </w:r>
      <w:r w:rsidR="006E1DE1">
        <w:rPr>
          <w:rFonts w:ascii="Courier New" w:hAnsi="Courier New" w:cs="Courier New"/>
          <w:sz w:val="20"/>
          <w:lang w:bidi="en-US"/>
        </w:rPr>
        <w:t xml:space="preserve"> </w:t>
      </w:r>
      <w:r w:rsidR="00072635">
        <w:rPr>
          <w:lang w:bidi="en-US"/>
        </w:rPr>
        <w:t xml:space="preserve">if </w:t>
      </w:r>
      <w:r w:rsidR="00B219D9">
        <w:rPr>
          <w:lang w:bidi="en-US"/>
        </w:rPr>
        <w:t>a</w:t>
      </w:r>
      <w:r w:rsidR="00072635">
        <w:rPr>
          <w:lang w:bidi="en-US"/>
        </w:rPr>
        <w:t xml:space="preserve"> switch </w:t>
      </w:r>
      <w:r w:rsidR="00B219D9">
        <w:rPr>
          <w:lang w:bidi="en-US"/>
        </w:rPr>
        <w:t xml:space="preserve">statement is controlled by a value of type </w:t>
      </w:r>
      <w:proofErr w:type="spellStart"/>
      <w:r w:rsidR="00B219D9" w:rsidRPr="008D55D7">
        <w:rPr>
          <w:rFonts w:ascii="Courier New" w:hAnsi="Courier New" w:cs="Courier New"/>
          <w:sz w:val="20"/>
          <w:lang w:bidi="en-US"/>
        </w:rPr>
        <w:t>abd</w:t>
      </w:r>
      <w:proofErr w:type="spellEnd"/>
      <w:r w:rsidR="00B219D9">
        <w:rPr>
          <w:lang w:bidi="en-US"/>
        </w:rPr>
        <w:t xml:space="preserve">, where </w:t>
      </w:r>
      <w:proofErr w:type="spellStart"/>
      <w:r w:rsidR="00B219D9" w:rsidRPr="008D55D7">
        <w:rPr>
          <w:rFonts w:ascii="Courier New" w:hAnsi="Courier New" w:cs="Courier New"/>
          <w:sz w:val="20"/>
          <w:lang w:bidi="en-US"/>
        </w:rPr>
        <w:t>abd</w:t>
      </w:r>
      <w:proofErr w:type="spellEnd"/>
      <w:r w:rsidR="00B219D9" w:rsidRPr="008D55D7">
        <w:rPr>
          <w:sz w:val="20"/>
          <w:lang w:bidi="en-US"/>
        </w:rPr>
        <w:t xml:space="preserve"> </w:t>
      </w:r>
      <w:r w:rsidR="00B219D9">
        <w:rPr>
          <w:lang w:bidi="en-US"/>
        </w:rPr>
        <w:t>is defined as:</w:t>
      </w:r>
      <w:r w:rsidR="006E1DE1">
        <w:rPr>
          <w:lang w:bidi="en-US"/>
        </w:rPr>
        <w:t xml:space="preserve">  </w:t>
      </w:r>
    </w:p>
    <w:p w14:paraId="3CA55296" w14:textId="7737A1A1" w:rsidR="00F11AE1" w:rsidRPr="000348E3" w:rsidRDefault="000348E3" w:rsidP="002C4D47">
      <w:pPr>
        <w:spacing w:after="0"/>
        <w:ind w:left="1612"/>
        <w:rPr>
          <w:rFonts w:ascii="Courier New" w:hAnsi="Courier New" w:cs="Courier New"/>
          <w:sz w:val="20"/>
          <w:lang w:bidi="en-US"/>
        </w:rPr>
      </w:pPr>
      <w:proofErr w:type="spellStart"/>
      <w:r w:rsidRPr="000348E3">
        <w:rPr>
          <w:rFonts w:ascii="Courier New" w:hAnsi="Courier New" w:cs="Courier New"/>
          <w:sz w:val="20"/>
          <w:lang w:bidi="en-US"/>
        </w:rPr>
        <w:t>e</w:t>
      </w:r>
      <w:r w:rsidR="00B219D9" w:rsidRPr="000348E3">
        <w:rPr>
          <w:rFonts w:ascii="Courier New" w:hAnsi="Courier New" w:cs="Courier New"/>
          <w:sz w:val="20"/>
          <w:lang w:bidi="en-US"/>
        </w:rPr>
        <w:t>num</w:t>
      </w:r>
      <w:proofErr w:type="spellEnd"/>
      <w:r w:rsidR="00B219D9" w:rsidRPr="000348E3">
        <w:rPr>
          <w:rFonts w:ascii="Courier New" w:hAnsi="Courier New" w:cs="Courier New"/>
          <w:sz w:val="20"/>
          <w:lang w:bidi="en-US"/>
        </w:rPr>
        <w:t xml:space="preserve"> </w:t>
      </w:r>
      <w:proofErr w:type="spellStart"/>
      <w:r w:rsidR="00B219D9" w:rsidRPr="000348E3">
        <w:rPr>
          <w:rFonts w:ascii="Courier New" w:hAnsi="Courier New" w:cs="Courier New"/>
          <w:sz w:val="20"/>
          <w:lang w:bidi="en-US"/>
        </w:rPr>
        <w:t>abd</w:t>
      </w:r>
      <w:proofErr w:type="spellEnd"/>
      <w:r w:rsidR="00B219D9" w:rsidRPr="000348E3">
        <w:rPr>
          <w:rFonts w:ascii="Courier New" w:hAnsi="Courier New" w:cs="Courier New"/>
          <w:sz w:val="20"/>
          <w:lang w:bidi="en-US"/>
        </w:rPr>
        <w:t xml:space="preserve"> {First, Second, Third, Fourth, Fifth, Sixth, Seventh, Eighth};</w:t>
      </w:r>
      <w:r>
        <w:rPr>
          <w:rFonts w:ascii="Courier New" w:hAnsi="Courier New" w:cs="Courier New"/>
          <w:sz w:val="20"/>
          <w:lang w:bidi="en-US"/>
        </w:rPr>
        <w:br/>
      </w:r>
      <w:r w:rsidR="00B219D9" w:rsidRPr="002C4D47">
        <w:t xml:space="preserve">and the </w:t>
      </w:r>
      <w:r w:rsidR="00A50156" w:rsidRPr="003F2A1E">
        <w:rPr>
          <w:rFonts w:ascii="Courier New" w:hAnsi="Courier New" w:cs="Courier New"/>
          <w:sz w:val="20"/>
          <w:lang w:bidi="en-US"/>
        </w:rPr>
        <w:t>switch</w:t>
      </w:r>
      <w:r w:rsidR="00A50156" w:rsidRPr="002C4D47">
        <w:t xml:space="preserve"> statemen</w:t>
      </w:r>
      <w:r>
        <w:rPr>
          <w:rFonts w:ascii="Courier New" w:hAnsi="Courier New" w:cs="Courier New"/>
          <w:sz w:val="20"/>
          <w:lang w:bidi="en-US"/>
        </w:rPr>
        <w:t xml:space="preserve">t </w:t>
      </w:r>
      <w:r w:rsidR="00072635">
        <w:rPr>
          <w:lang w:bidi="en-US"/>
        </w:rPr>
        <w:t xml:space="preserve">has eight case </w:t>
      </w:r>
      <w:r w:rsidR="00A50156">
        <w:rPr>
          <w:lang w:bidi="en-US"/>
        </w:rPr>
        <w:t>clause</w:t>
      </w:r>
      <w:r w:rsidR="00072635">
        <w:rPr>
          <w:lang w:bidi="en-US"/>
        </w:rPr>
        <w:t xml:space="preserve">s, for </w:t>
      </w:r>
      <w:r w:rsidR="00072635" w:rsidRPr="003F2A1E">
        <w:rPr>
          <w:rFonts w:ascii="Courier New" w:hAnsi="Courier New" w:cs="Courier New"/>
          <w:sz w:val="20"/>
          <w:lang w:bidi="en-US"/>
        </w:rPr>
        <w:t xml:space="preserve">case First:  </w:t>
      </w:r>
      <w:proofErr w:type="gramStart"/>
      <w:r w:rsidR="00072635">
        <w:rPr>
          <w:lang w:bidi="en-US"/>
        </w:rPr>
        <w:t xml:space="preserve">to  </w:t>
      </w:r>
      <w:r w:rsidR="00072635" w:rsidRPr="003F2A1E">
        <w:rPr>
          <w:rFonts w:ascii="Courier New" w:hAnsi="Courier New" w:cs="Courier New"/>
          <w:sz w:val="20"/>
          <w:lang w:bidi="en-US"/>
        </w:rPr>
        <w:t>case</w:t>
      </w:r>
      <w:proofErr w:type="gramEnd"/>
      <w:r w:rsidR="00072635" w:rsidRPr="003F2A1E">
        <w:rPr>
          <w:rFonts w:ascii="Courier New" w:hAnsi="Courier New" w:cs="Courier New"/>
          <w:sz w:val="20"/>
          <w:lang w:bidi="en-US"/>
        </w:rPr>
        <w:t xml:space="preserve"> Eighth:</w:t>
      </w:r>
      <w:r w:rsidR="00072635">
        <w:rPr>
          <w:lang w:bidi="en-US"/>
        </w:rPr>
        <w:t xml:space="preserve"> then there are two scenarios where the switch may not behave as expected:</w:t>
      </w:r>
    </w:p>
    <w:p w14:paraId="31FCF198" w14:textId="69850B38" w:rsidR="00F11AE1" w:rsidRDefault="00F11AE1" w:rsidP="00B219D9">
      <w:pPr>
        <w:pStyle w:val="ListParagraph"/>
        <w:numPr>
          <w:ilvl w:val="1"/>
          <w:numId w:val="54"/>
        </w:numPr>
        <w:spacing w:after="0"/>
        <w:ind w:left="1985"/>
        <w:rPr>
          <w:lang w:bidi="en-US"/>
        </w:rPr>
      </w:pPr>
      <w:r>
        <w:rPr>
          <w:lang w:bidi="en-US"/>
        </w:rPr>
        <w:t>the</w:t>
      </w:r>
      <w:r w:rsidR="009C0A6E">
        <w:rPr>
          <w:lang w:bidi="en-US"/>
        </w:rPr>
        <w:t xml:space="preserve"> user </w:t>
      </w:r>
      <w:del w:id="252" w:author="Stephen Michell" w:date="2019-11-08T12:29:00Z">
        <w:r w:rsidR="009C0A6E">
          <w:rPr>
            <w:lang w:bidi="en-US"/>
          </w:rPr>
          <w:delText>may expect</w:delText>
        </w:r>
      </w:del>
      <w:ins w:id="253" w:author="Stephen Michell" w:date="2019-11-08T12:29:00Z">
        <w:r w:rsidR="009C0A6E">
          <w:rPr>
            <w:lang w:bidi="en-US"/>
          </w:rPr>
          <w:t>expect</w:t>
        </w:r>
        <w:r w:rsidR="00FA4C68">
          <w:rPr>
            <w:lang w:bidi="en-US"/>
          </w:rPr>
          <w:t>s</w:t>
        </w:r>
      </w:ins>
      <w:r w:rsidR="009C0A6E">
        <w:rPr>
          <w:lang w:bidi="en-US"/>
        </w:rPr>
        <w:t xml:space="preserve"> </w:t>
      </w:r>
      <w:r>
        <w:rPr>
          <w:lang w:bidi="en-US"/>
        </w:rPr>
        <w:t xml:space="preserve">all possible values to be covered. However, if the control expression is a variable assigned </w:t>
      </w:r>
      <w:r w:rsidR="00072635">
        <w:rPr>
          <w:rFonts w:ascii="Courier New" w:hAnsi="Courier New" w:cs="Courier New"/>
          <w:lang w:bidi="en-US"/>
        </w:rPr>
        <w:t>Eighth</w:t>
      </w:r>
      <w:r w:rsidRPr="00F11AE1">
        <w:rPr>
          <w:rFonts w:ascii="Courier New" w:hAnsi="Courier New" w:cs="Courier New"/>
          <w:lang w:bidi="en-US"/>
        </w:rPr>
        <w:t>+1</w:t>
      </w:r>
      <w:r>
        <w:rPr>
          <w:lang w:bidi="en-US"/>
        </w:rPr>
        <w:t>, then the code will ‘fall th</w:t>
      </w:r>
      <w:r w:rsidR="00E7010A">
        <w:rPr>
          <w:lang w:bidi="en-US"/>
        </w:rPr>
        <w:t>r</w:t>
      </w:r>
      <w:r>
        <w:rPr>
          <w:lang w:bidi="en-US"/>
        </w:rPr>
        <w:t>ough’, without executing any of the case statements</w:t>
      </w:r>
    </w:p>
    <w:p w14:paraId="235AC725" w14:textId="300C4B6C" w:rsidR="00F11AE1" w:rsidRDefault="00126AF2" w:rsidP="00B219D9">
      <w:pPr>
        <w:pStyle w:val="ListParagraph"/>
        <w:numPr>
          <w:ilvl w:val="1"/>
          <w:numId w:val="54"/>
        </w:numPr>
        <w:spacing w:after="0"/>
        <w:ind w:left="1985"/>
        <w:rPr>
          <w:lang w:bidi="en-US"/>
        </w:rPr>
      </w:pPr>
      <w:ins w:id="254" w:author="Stephen Michell" w:date="2019-11-08T12:29:00Z">
        <w:r>
          <w:rPr>
            <w:lang w:bidi="en-US"/>
          </w:rPr>
          <w:t xml:space="preserve">the </w:t>
        </w:r>
        <w:r w:rsidR="00FA4C68">
          <w:rPr>
            <w:lang w:bidi="en-US"/>
          </w:rPr>
          <w:t xml:space="preserve">user addresses </w:t>
        </w:r>
      </w:ins>
      <w:r w:rsidR="00FA4C68">
        <w:rPr>
          <w:lang w:bidi="en-US"/>
        </w:rPr>
        <w:t>the a</w:t>
      </w:r>
      <w:r>
        <w:rPr>
          <w:lang w:bidi="en-US"/>
        </w:rPr>
        <w:t xml:space="preserve">bove issue </w:t>
      </w:r>
      <w:del w:id="255" w:author="Stephen Michell" w:date="2019-11-08T12:29:00Z">
        <w:r>
          <w:rPr>
            <w:lang w:bidi="en-US"/>
          </w:rPr>
          <w:delText xml:space="preserve">can be addressed </w:delText>
        </w:r>
      </w:del>
      <w:r>
        <w:rPr>
          <w:lang w:bidi="en-US"/>
        </w:rPr>
        <w:t xml:space="preserve">by providing a default clause. However, in the safety domain, it is common practice to provide a default clause even if the code (apparently) can only ever have enumeration member values for the control expression. </w:t>
      </w:r>
      <w:r w:rsidR="003F2A1E">
        <w:rPr>
          <w:lang w:bidi="en-US"/>
        </w:rPr>
        <w:t>T</w:t>
      </w:r>
      <w:r>
        <w:rPr>
          <w:lang w:bidi="en-US"/>
        </w:rPr>
        <w:t xml:space="preserve">his protects against unexpected corruption of the control variable, say by a buffet overrun. However, if the compiler also thinks the control value can only ever be one of the enumeration members, it is permitted to </w:t>
      </w:r>
      <w:r w:rsidR="009C0A6E">
        <w:rPr>
          <w:lang w:bidi="en-US"/>
        </w:rPr>
        <w:t>optimize away</w:t>
      </w:r>
      <w:r>
        <w:rPr>
          <w:lang w:bidi="en-US"/>
        </w:rPr>
        <w:t xml:space="preserve"> the default clause, meaning that the expected protection may not exist.</w:t>
      </w:r>
    </w:p>
    <w:p w14:paraId="57A36BC2" w14:textId="01EFE102" w:rsidR="00E11D8D" w:rsidRDefault="00E11D8D" w:rsidP="00B219D9">
      <w:pPr>
        <w:pStyle w:val="ListParagraph"/>
        <w:numPr>
          <w:ilvl w:val="0"/>
          <w:numId w:val="54"/>
        </w:numPr>
        <w:spacing w:after="0"/>
        <w:ind w:left="1134"/>
        <w:rPr>
          <w:lang w:bidi="en-US"/>
        </w:rPr>
      </w:pPr>
      <w:r>
        <w:rPr>
          <w:lang w:bidi="en-US"/>
        </w:rPr>
        <w:t xml:space="preserve">The code </w:t>
      </w:r>
      <w:del w:id="256" w:author="Stephen Michell" w:date="2019-11-08T12:29:00Z">
        <w:r>
          <w:rPr>
            <w:lang w:bidi="en-US"/>
          </w:rPr>
          <w:delText>may</w:delText>
        </w:r>
      </w:del>
      <w:ins w:id="257" w:author="Stephen Michell" w:date="2019-11-08T12:29:00Z">
        <w:r w:rsidR="001C5828">
          <w:rPr>
            <w:lang w:bidi="en-US"/>
          </w:rPr>
          <w:t>has</w:t>
        </w:r>
      </w:ins>
      <w:r>
        <w:rPr>
          <w:lang w:bidi="en-US"/>
        </w:rPr>
        <w:t xml:space="preserve"> initially</w:t>
      </w:r>
      <w:del w:id="258" w:author="Stephen Michell" w:date="2019-11-08T12:29:00Z">
        <w:r>
          <w:rPr>
            <w:lang w:bidi="en-US"/>
          </w:rPr>
          <w:delText xml:space="preserve"> have</w:delText>
        </w:r>
      </w:del>
      <w:r>
        <w:rPr>
          <w:lang w:bidi="en-US"/>
        </w:rPr>
        <w:t xml:space="preserve"> </w:t>
      </w:r>
      <w:r w:rsidR="001C5828">
        <w:rPr>
          <w:lang w:bidi="en-US"/>
        </w:rPr>
        <w:t xml:space="preserve">been </w:t>
      </w:r>
      <w:r>
        <w:rPr>
          <w:lang w:bidi="en-US"/>
        </w:rPr>
        <w:t>written using the default assignment of values</w:t>
      </w:r>
      <w:r w:rsidR="00126AF2">
        <w:rPr>
          <w:lang w:bidi="en-US"/>
        </w:rPr>
        <w:t xml:space="preserve"> (</w:t>
      </w:r>
      <w:proofErr w:type="gramStart"/>
      <w:r w:rsidR="00126AF2">
        <w:rPr>
          <w:lang w:bidi="en-US"/>
        </w:rPr>
        <w:t>0..</w:t>
      </w:r>
      <w:proofErr w:type="gramEnd"/>
      <w:r w:rsidR="00126AF2">
        <w:rPr>
          <w:lang w:bidi="en-US"/>
        </w:rPr>
        <w:t xml:space="preserve">Number of members – 1). If </w:t>
      </w:r>
      <w:r>
        <w:rPr>
          <w:lang w:bidi="en-US"/>
        </w:rPr>
        <w:t xml:space="preserve">an array </w:t>
      </w:r>
      <w:r w:rsidR="00126AF2">
        <w:rPr>
          <w:lang w:bidi="en-US"/>
        </w:rPr>
        <w:t xml:space="preserve">is </w:t>
      </w:r>
      <w:r>
        <w:rPr>
          <w:lang w:bidi="en-US"/>
        </w:rPr>
        <w:t xml:space="preserve">declared with bounds </w:t>
      </w:r>
      <w:r w:rsidRPr="008D55D7">
        <w:rPr>
          <w:rFonts w:ascii="Courier New" w:hAnsi="Courier New" w:cs="Courier New"/>
          <w:sz w:val="20"/>
          <w:lang w:bidi="en-US"/>
        </w:rPr>
        <w:t>[</w:t>
      </w:r>
      <w:proofErr w:type="spellStart"/>
      <w:r w:rsidRPr="008D55D7">
        <w:rPr>
          <w:rFonts w:ascii="Courier New" w:hAnsi="Courier New" w:cs="Courier New"/>
          <w:sz w:val="20"/>
          <w:lang w:bidi="en-US"/>
        </w:rPr>
        <w:t>Last_member</w:t>
      </w:r>
      <w:proofErr w:type="spellEnd"/>
      <w:r w:rsidRPr="008D55D7">
        <w:rPr>
          <w:rFonts w:ascii="Courier New" w:hAnsi="Courier New" w:cs="Courier New"/>
          <w:sz w:val="20"/>
          <w:lang w:bidi="en-US"/>
        </w:rPr>
        <w:t xml:space="preserve"> + 1</w:t>
      </w:r>
      <w:r w:rsidR="009C0A6E" w:rsidRPr="008D55D7">
        <w:rPr>
          <w:rFonts w:ascii="Courier New" w:hAnsi="Courier New" w:cs="Courier New"/>
          <w:sz w:val="20"/>
          <w:lang w:bidi="en-US"/>
        </w:rPr>
        <w:t>]</w:t>
      </w:r>
      <w:r w:rsidR="009C0A6E">
        <w:rPr>
          <w:rFonts w:ascii="Courier New" w:hAnsi="Courier New" w:cs="Courier New"/>
          <w:lang w:bidi="en-US"/>
        </w:rPr>
        <w:t>.</w:t>
      </w:r>
      <w:r>
        <w:rPr>
          <w:lang w:bidi="en-US"/>
        </w:rPr>
        <w:t xml:space="preserve"> </w:t>
      </w:r>
      <w:r w:rsidR="00126AF2">
        <w:rPr>
          <w:lang w:bidi="en-US"/>
        </w:rPr>
        <w:t xml:space="preserve">This </w:t>
      </w:r>
      <w:r>
        <w:rPr>
          <w:lang w:bidi="en-US"/>
        </w:rPr>
        <w:t>has one element for each enumeration type member. If maintenance of the code then occurs that modifies the assignment of values</w:t>
      </w:r>
      <w:r w:rsidR="00126AF2">
        <w:rPr>
          <w:lang w:bidi="en-US"/>
        </w:rPr>
        <w:t>, two issues can arise</w:t>
      </w:r>
      <w:r>
        <w:rPr>
          <w:lang w:bidi="en-US"/>
        </w:rPr>
        <w:t xml:space="preserve">: </w:t>
      </w:r>
    </w:p>
    <w:p w14:paraId="4264FE1A" w14:textId="4D864380" w:rsidR="00126AF2" w:rsidRPr="00126AF2" w:rsidRDefault="00126AF2" w:rsidP="00B219D9">
      <w:pPr>
        <w:pStyle w:val="ListParagraph"/>
        <w:numPr>
          <w:ilvl w:val="1"/>
          <w:numId w:val="54"/>
        </w:numPr>
        <w:spacing w:after="0"/>
        <w:ind w:left="1985"/>
        <w:rPr>
          <w:lang w:bidi="en-US"/>
        </w:rPr>
      </w:pPr>
      <w:r>
        <w:rPr>
          <w:lang w:bidi="en-US"/>
        </w:rPr>
        <w:t xml:space="preserve">a member may be created that has a value greater than </w:t>
      </w:r>
      <w:proofErr w:type="spellStart"/>
      <w:r w:rsidRPr="008D55D7">
        <w:rPr>
          <w:rFonts w:ascii="Courier New" w:hAnsi="Courier New" w:cs="Courier New"/>
          <w:sz w:val="20"/>
          <w:lang w:bidi="en-US"/>
        </w:rPr>
        <w:t>Last_</w:t>
      </w:r>
      <w:proofErr w:type="gramStart"/>
      <w:r w:rsidRPr="008D55D7">
        <w:rPr>
          <w:rFonts w:ascii="Courier New" w:hAnsi="Courier New" w:cs="Courier New"/>
          <w:sz w:val="20"/>
          <w:lang w:bidi="en-US"/>
        </w:rPr>
        <w:t>member</w:t>
      </w:r>
      <w:r w:rsidRPr="00126AF2">
        <w:rPr>
          <w:rFonts w:cs="Courier New"/>
          <w:lang w:bidi="en-US"/>
        </w:rPr>
        <w:t>‘</w:t>
      </w:r>
      <w:proofErr w:type="gramEnd"/>
      <w:r w:rsidRPr="00126AF2">
        <w:rPr>
          <w:rFonts w:cs="Courier New"/>
          <w:lang w:bidi="en-US"/>
        </w:rPr>
        <w:t>s</w:t>
      </w:r>
      <w:proofErr w:type="spellEnd"/>
      <w:r>
        <w:rPr>
          <w:rFonts w:cs="Courier New"/>
          <w:lang w:bidi="en-US"/>
        </w:rPr>
        <w:t xml:space="preserve">, so there will be undefined </w:t>
      </w:r>
      <w:proofErr w:type="spellStart"/>
      <w:r w:rsidR="006851D5">
        <w:rPr>
          <w:rFonts w:cs="Courier New"/>
          <w:lang w:bidi="en-US"/>
        </w:rPr>
        <w:t>behaviour</w:t>
      </w:r>
      <w:proofErr w:type="spellEnd"/>
      <w:r>
        <w:rPr>
          <w:rFonts w:cs="Courier New"/>
          <w:lang w:bidi="en-US"/>
        </w:rPr>
        <w:t xml:space="preserve"> if this member is used to index the array</w:t>
      </w:r>
    </w:p>
    <w:p w14:paraId="5F9A424B" w14:textId="021108E9" w:rsidR="00126AF2" w:rsidRDefault="00126AF2" w:rsidP="00B219D9">
      <w:pPr>
        <w:pStyle w:val="ListParagraph"/>
        <w:numPr>
          <w:ilvl w:val="1"/>
          <w:numId w:val="54"/>
        </w:numPr>
        <w:spacing w:after="0"/>
        <w:ind w:left="1985"/>
        <w:rPr>
          <w:lang w:bidi="en-US"/>
        </w:rPr>
      </w:pPr>
      <w:r>
        <w:rPr>
          <w:lang w:bidi="en-US"/>
        </w:rPr>
        <w:t>the values covered by the modified enumeration type members, may not form a continuous sequence from 0 to</w:t>
      </w:r>
      <w:r w:rsidR="006E1DE1">
        <w:rPr>
          <w:lang w:bidi="en-US"/>
        </w:rPr>
        <w:t xml:space="preserve"> </w:t>
      </w:r>
      <w:r>
        <w:rPr>
          <w:lang w:bidi="en-US"/>
        </w:rPr>
        <w:t>Number of members –1</w:t>
      </w:r>
      <w:r w:rsidR="00C35CBD">
        <w:rPr>
          <w:lang w:bidi="en-US"/>
        </w:rPr>
        <w:t xml:space="preserve">, with either gaps in the sequence </w:t>
      </w:r>
      <w:r w:rsidR="00C35CBD">
        <w:rPr>
          <w:lang w:bidi="en-US"/>
        </w:rPr>
        <w:lastRenderedPageBreak/>
        <w:t>or repeated values</w:t>
      </w:r>
      <w:r>
        <w:rPr>
          <w:lang w:bidi="en-US"/>
        </w:rPr>
        <w:t>. If the members are used to initialize and access the array</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then some members of the array will </w:t>
      </w:r>
      <w:r w:rsidR="009C0A6E">
        <w:rPr>
          <w:lang w:bidi="en-US"/>
        </w:rPr>
        <w:t>remain</w:t>
      </w:r>
      <w:r>
        <w:rPr>
          <w:lang w:bidi="en-US"/>
        </w:rPr>
        <w:t xml:space="preserve"> uninitialized</w:t>
      </w:r>
      <w:r w:rsidR="00C35CBD">
        <w:rPr>
          <w:lang w:bidi="en-US"/>
        </w:rPr>
        <w:t xml:space="preserve"> if there are gaps</w:t>
      </w:r>
      <w:r>
        <w:rPr>
          <w:lang w:bidi="en-US"/>
        </w:rPr>
        <w:t xml:space="preserve">. If some final processing is performed on the array, using an integer count from 0 to Number of members –1, again there is likely to be undefined </w:t>
      </w:r>
      <w:proofErr w:type="spellStart"/>
      <w:r w:rsidR="006851D5">
        <w:rPr>
          <w:lang w:bidi="en-US"/>
        </w:rPr>
        <w:t>behaviour</w:t>
      </w:r>
      <w:proofErr w:type="spellEnd"/>
      <w:r>
        <w:rPr>
          <w:lang w:bidi="en-US"/>
        </w:rPr>
        <w:t>.</w:t>
      </w:r>
      <w:r w:rsidR="00C35CBD">
        <w:rPr>
          <w:lang w:bidi="en-US"/>
        </w:rPr>
        <w:t xml:space="preserve"> If there are repeated values, the result is unlike</w:t>
      </w:r>
      <w:r w:rsidR="007B5DF2">
        <w:rPr>
          <w:lang w:bidi="en-US"/>
        </w:rPr>
        <w:t>ly</w:t>
      </w:r>
      <w:r w:rsidR="00C35CBD">
        <w:rPr>
          <w:lang w:bidi="en-US"/>
        </w:rPr>
        <w:t xml:space="preserve"> to be that </w:t>
      </w:r>
      <w:r w:rsidR="003F2A1E">
        <w:rPr>
          <w:lang w:bidi="en-US"/>
        </w:rPr>
        <w:t xml:space="preserve">which was </w:t>
      </w:r>
      <w:r w:rsidR="00C35CBD">
        <w:rPr>
          <w:lang w:bidi="en-US"/>
        </w:rPr>
        <w:t>expected.</w:t>
      </w:r>
    </w:p>
    <w:p w14:paraId="07DC8AFF" w14:textId="77777777" w:rsidR="0067250E" w:rsidRDefault="0067250E" w:rsidP="006A46D3">
      <w:pPr>
        <w:spacing w:after="0"/>
        <w:rPr>
          <w:rFonts w:ascii="Courier New" w:hAnsi="Courier New" w:cs="Courier New"/>
          <w:sz w:val="20"/>
          <w:lang w:bidi="en-US"/>
        </w:rPr>
      </w:pPr>
    </w:p>
    <w:p w14:paraId="41E08B78" w14:textId="6582F92E" w:rsidR="006A46D3" w:rsidRPr="001D02E2" w:rsidRDefault="006A46D3" w:rsidP="006A46D3">
      <w:pPr>
        <w:spacing w:after="0"/>
        <w:rPr>
          <w:lang w:bidi="en-US"/>
        </w:rPr>
      </w:pPr>
    </w:p>
    <w:p w14:paraId="57BCBB5C" w14:textId="02F87EFF" w:rsidR="004C770C" w:rsidRDefault="001456BA" w:rsidP="00504DC3">
      <w:pPr>
        <w:pStyle w:val="Heading3"/>
        <w:spacing w:before="120" w:after="120"/>
        <w:rPr>
          <w:lang w:bidi="en-US"/>
        </w:rPr>
      </w:pPr>
      <w:r>
        <w:rPr>
          <w:lang w:bidi="en-US"/>
        </w:rPr>
        <w:t>6.5</w:t>
      </w:r>
      <w:r w:rsidR="004C770C" w:rsidRPr="00CD6A7E">
        <w:rPr>
          <w:lang w:bidi="en-US"/>
        </w:rPr>
        <w:t>.2</w:t>
      </w:r>
      <w:r w:rsidR="00AD5842">
        <w:rPr>
          <w:lang w:bidi="en-US"/>
        </w:rPr>
        <w:t xml:space="preserve"> </w:t>
      </w:r>
      <w:r w:rsidR="004C770C" w:rsidRPr="00CD6A7E">
        <w:rPr>
          <w:lang w:bidi="en-US"/>
        </w:rPr>
        <w:t>Guidance to language users</w:t>
      </w:r>
    </w:p>
    <w:p w14:paraId="4164644C" w14:textId="2C2472F9" w:rsidR="006E043E" w:rsidRDefault="003F2A1E" w:rsidP="006E043E">
      <w:pPr>
        <w:pStyle w:val="ListParagraph"/>
        <w:widowControl w:val="0"/>
        <w:numPr>
          <w:ilvl w:val="0"/>
          <w:numId w:val="23"/>
        </w:numPr>
        <w:suppressLineNumbers/>
        <w:overflowPunct w:val="0"/>
        <w:adjustRightInd w:val="0"/>
        <w:spacing w:after="0"/>
        <w:rPr>
          <w:rFonts w:ascii="Calibri" w:eastAsia="Times New Roman" w:hAnsi="Calibri"/>
          <w:bCs/>
        </w:rPr>
      </w:pPr>
      <w:r>
        <w:rPr>
          <w:rFonts w:ascii="Calibri" w:eastAsia="Times New Roman" w:hAnsi="Calibri"/>
          <w:bCs/>
        </w:rPr>
        <w:t>Follow the guidance contained in</w:t>
      </w:r>
      <w:r w:rsidR="006E043E">
        <w:rPr>
          <w:rFonts w:ascii="Calibri" w:eastAsia="Times New Roman" w:hAnsi="Calibri"/>
          <w:bCs/>
        </w:rPr>
        <w:t xml:space="preserve"> TR 24772-1 clause 6.5.5.</w:t>
      </w:r>
    </w:p>
    <w:p w14:paraId="248E0BBD" w14:textId="57B0032E" w:rsidR="00C35CBD" w:rsidRDefault="00C35CBD"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del w:id="259" w:author="Stephen Michell" w:date="2019-11-08T12:29:00Z">
        <w:r>
          <w:rPr>
            <w:rFonts w:ascii="Calibri" w:eastAsia="Times New Roman" w:hAnsi="Calibri" w:cs="Calibri"/>
            <w:kern w:val="28"/>
          </w:rPr>
          <w:delText>Enumeration</w:delText>
        </w:r>
      </w:del>
      <w:ins w:id="260" w:author="Stephen Michell" w:date="2019-11-08T12:29:00Z">
        <w:r w:rsidR="009A0E20">
          <w:rPr>
            <w:rFonts w:ascii="Calibri" w:eastAsia="Times New Roman" w:hAnsi="Calibri" w:cs="Calibri"/>
            <w:kern w:val="28"/>
          </w:rPr>
          <w:t>Create e</w:t>
        </w:r>
        <w:r>
          <w:rPr>
            <w:rFonts w:ascii="Calibri" w:eastAsia="Times New Roman" w:hAnsi="Calibri" w:cs="Calibri"/>
            <w:kern w:val="28"/>
          </w:rPr>
          <w:t>numeration</w:t>
        </w:r>
      </w:ins>
      <w:r>
        <w:rPr>
          <w:rFonts w:ascii="Calibri" w:eastAsia="Times New Roman" w:hAnsi="Calibri" w:cs="Calibri"/>
          <w:kern w:val="28"/>
        </w:rPr>
        <w:t xml:space="preserve"> type declarations </w:t>
      </w:r>
      <w:del w:id="261" w:author="Stephen Michell" w:date="2019-11-08T12:29:00Z">
        <w:r>
          <w:rPr>
            <w:rFonts w:ascii="Calibri" w:eastAsia="Times New Roman" w:hAnsi="Calibri" w:cs="Calibri"/>
            <w:kern w:val="28"/>
          </w:rPr>
          <w:delText>should be in</w:delText>
        </w:r>
      </w:del>
      <w:ins w:id="262" w:author="Stephen Michell" w:date="2019-11-08T12:29:00Z">
        <w:r w:rsidR="009A0E20">
          <w:rPr>
            <w:rFonts w:ascii="Calibri" w:eastAsia="Times New Roman" w:hAnsi="Calibri" w:cs="Calibri"/>
            <w:kern w:val="28"/>
          </w:rPr>
          <w:t>following</w:t>
        </w:r>
      </w:ins>
      <w:r>
        <w:rPr>
          <w:rFonts w:ascii="Calibri" w:eastAsia="Times New Roman" w:hAnsi="Calibri" w:cs="Calibri"/>
          <w:kern w:val="28"/>
        </w:rPr>
        <w:t xml:space="preserve"> one of the following three formats:</w:t>
      </w:r>
    </w:p>
    <w:p w14:paraId="41DFCAC1" w14:textId="77777777" w:rsidR="00C35CBD" w:rsidRDefault="00C35CBD" w:rsidP="00C35CBD">
      <w:pPr>
        <w:pStyle w:val="ListParagraph"/>
        <w:widowControl w:val="0"/>
        <w:numPr>
          <w:ilvl w:val="1"/>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no explicit values:</w:t>
      </w:r>
    </w:p>
    <w:p w14:paraId="3DC8DD74" w14:textId="2543D0ED" w:rsidR="006A46D3" w:rsidRDefault="00C35CBD" w:rsidP="00C35CBD">
      <w:pPr>
        <w:pStyle w:val="ListParagraph"/>
        <w:widowControl w:val="0"/>
        <w:suppressLineNumbers/>
        <w:overflowPunct w:val="0"/>
        <w:adjustRightInd w:val="0"/>
        <w:spacing w:after="240"/>
        <w:ind w:left="1440"/>
        <w:rPr>
          <w:rFonts w:ascii="Calibri" w:eastAsia="Times New Roman" w:hAnsi="Calibri" w:cs="Calibri"/>
          <w:kern w:val="28"/>
        </w:rPr>
      </w:pPr>
      <w:r>
        <w:rPr>
          <w:rFonts w:ascii="Courier New" w:eastAsia="Times New Roman" w:hAnsi="Courier New" w:cs="Courier New"/>
          <w:kern w:val="28"/>
          <w:sz w:val="20"/>
        </w:rPr>
        <w:t xml:space="preserve">e.g.  </w:t>
      </w:r>
      <w:proofErr w:type="spellStart"/>
      <w:r>
        <w:rPr>
          <w:rFonts w:ascii="Courier New" w:eastAsia="Times New Roman" w:hAnsi="Courier New" w:cs="Courier New"/>
          <w:kern w:val="28"/>
          <w:sz w:val="20"/>
        </w:rPr>
        <w:t>enum</w:t>
      </w:r>
      <w:proofErr w:type="spellEnd"/>
      <w:r>
        <w:rPr>
          <w:rFonts w:ascii="Courier New" w:eastAsia="Times New Roman" w:hAnsi="Courier New" w:cs="Courier New"/>
          <w:kern w:val="28"/>
          <w:sz w:val="20"/>
        </w:rPr>
        <w:t xml:space="preserve"> </w:t>
      </w:r>
      <w:proofErr w:type="spellStart"/>
      <w:r>
        <w:rPr>
          <w:rFonts w:ascii="Courier New" w:eastAsia="Times New Roman" w:hAnsi="Courier New" w:cs="Courier New"/>
          <w:kern w:val="28"/>
          <w:sz w:val="20"/>
        </w:rPr>
        <w:t>abc</w:t>
      </w:r>
      <w:proofErr w:type="spellEnd"/>
      <w:r>
        <w:rPr>
          <w:rFonts w:ascii="Courier New" w:eastAsia="Times New Roman" w:hAnsi="Courier New" w:cs="Courier New"/>
          <w:kern w:val="28"/>
          <w:sz w:val="20"/>
        </w:rPr>
        <w:t xml:space="preserve"> {</w:t>
      </w:r>
      <w:proofErr w:type="gramStart"/>
      <w:r>
        <w:rPr>
          <w:rFonts w:ascii="Courier New" w:eastAsia="Times New Roman" w:hAnsi="Courier New" w:cs="Courier New"/>
          <w:kern w:val="28"/>
          <w:sz w:val="20"/>
        </w:rPr>
        <w:t>A</w:t>
      </w:r>
      <w:r w:rsidRPr="006A46D3">
        <w:rPr>
          <w:rFonts w:ascii="Courier New" w:eastAsia="Times New Roman" w:hAnsi="Courier New" w:cs="Courier New"/>
          <w:kern w:val="28"/>
          <w:sz w:val="20"/>
        </w:rPr>
        <w:t>,B</w:t>
      </w:r>
      <w:proofErr w:type="gramEnd"/>
      <w:r w:rsidRPr="006A46D3">
        <w:rPr>
          <w:rFonts w:ascii="Courier New" w:eastAsia="Times New Roman" w:hAnsi="Courier New" w:cs="Courier New"/>
          <w:kern w:val="28"/>
          <w:sz w:val="20"/>
        </w:rPr>
        <w:t xml:space="preserve">,C,D,E,F,G,H} </w:t>
      </w:r>
      <w:proofErr w:type="spellStart"/>
      <w:r w:rsidRPr="006A46D3">
        <w:rPr>
          <w:rFonts w:ascii="Courier New" w:eastAsia="Times New Roman" w:hAnsi="Courier New" w:cs="Courier New"/>
          <w:kern w:val="28"/>
          <w:sz w:val="20"/>
        </w:rPr>
        <w:t>var_abc</w:t>
      </w:r>
      <w:proofErr w:type="spellEnd"/>
      <w:r w:rsidRPr="006A46D3">
        <w:rPr>
          <w:rFonts w:ascii="Courier New" w:eastAsia="Times New Roman" w:hAnsi="Courier New" w:cs="Courier New"/>
          <w:kern w:val="28"/>
          <w:sz w:val="20"/>
        </w:rPr>
        <w:t>;</w:t>
      </w:r>
      <w:r w:rsidR="006A46D3" w:rsidRPr="006A46D3">
        <w:rPr>
          <w:rFonts w:ascii="Calibri" w:eastAsia="Times New Roman" w:hAnsi="Calibri" w:cs="Calibri"/>
          <w:kern w:val="28"/>
        </w:rPr>
        <w:t>.</w:t>
      </w:r>
    </w:p>
    <w:p w14:paraId="0CFC153C" w14:textId="5A9FDCA0" w:rsidR="00C35CBD" w:rsidRPr="006A46D3" w:rsidRDefault="00C35CBD" w:rsidP="00C35CBD">
      <w:pPr>
        <w:pStyle w:val="ListParagraph"/>
        <w:widowControl w:val="0"/>
        <w:numPr>
          <w:ilvl w:val="1"/>
          <w:numId w:val="23"/>
        </w:numPr>
        <w:suppressLineNumbers/>
        <w:overflowPunct w:val="0"/>
        <w:adjustRightInd w:val="0"/>
        <w:spacing w:after="0"/>
        <w:rPr>
          <w:rFonts w:ascii="Calibri" w:eastAsia="Times New Roman" w:hAnsi="Calibri" w:cs="Calibri"/>
          <w:kern w:val="28"/>
        </w:rPr>
      </w:pPr>
      <w:r>
        <w:rPr>
          <w:rFonts w:ascii="Calibri" w:eastAsia="Times New Roman" w:hAnsi="Calibri" w:cs="Calibri"/>
          <w:kern w:val="28"/>
        </w:rPr>
        <w:t>a single explicit value for the first member</w:t>
      </w:r>
      <w:r w:rsidRPr="006A46D3">
        <w:rPr>
          <w:rFonts w:ascii="Calibri" w:eastAsia="Times New Roman" w:hAnsi="Calibri" w:cs="Calibri"/>
          <w:kern w:val="28"/>
        </w:rPr>
        <w:t>:</w:t>
      </w:r>
    </w:p>
    <w:p w14:paraId="3DC75D70" w14:textId="57CA5431" w:rsidR="00C35CBD" w:rsidRDefault="00C35CBD" w:rsidP="00C35CBD">
      <w:pPr>
        <w:widowControl w:val="0"/>
        <w:suppressLineNumbers/>
        <w:overflowPunct w:val="0"/>
        <w:adjustRightInd w:val="0"/>
        <w:spacing w:after="0"/>
        <w:rPr>
          <w:rFonts w:ascii="Courier New" w:eastAsia="Times New Roman" w:hAnsi="Courier New" w:cs="Courier New"/>
          <w:kern w:val="28"/>
          <w:sz w:val="20"/>
        </w:rPr>
      </w:pPr>
      <w:r w:rsidRPr="006A46D3">
        <w:rPr>
          <w:rFonts w:ascii="Courier New" w:eastAsia="Times New Roman" w:hAnsi="Courier New" w:cs="Courier New"/>
          <w:kern w:val="28"/>
          <w:sz w:val="20"/>
        </w:rPr>
        <w:tab/>
      </w:r>
      <w:r w:rsidRPr="006A46D3">
        <w:rPr>
          <w:rFonts w:ascii="Courier New" w:eastAsia="Times New Roman" w:hAnsi="Courier New" w:cs="Courier New"/>
          <w:kern w:val="28"/>
          <w:sz w:val="20"/>
        </w:rPr>
        <w:tab/>
        <w:t xml:space="preserve">   </w:t>
      </w:r>
      <w:r>
        <w:rPr>
          <w:rFonts w:ascii="Courier New" w:eastAsia="Times New Roman" w:hAnsi="Courier New" w:cs="Courier New"/>
          <w:kern w:val="28"/>
          <w:sz w:val="20"/>
        </w:rPr>
        <w:tab/>
      </w:r>
      <w:r>
        <w:rPr>
          <w:rFonts w:ascii="Courier New" w:eastAsia="Times New Roman" w:hAnsi="Courier New" w:cs="Courier New"/>
          <w:kern w:val="28"/>
          <w:sz w:val="20"/>
        </w:rPr>
        <w:tab/>
        <w:t xml:space="preserve">e.g. </w:t>
      </w:r>
      <w:proofErr w:type="spellStart"/>
      <w:r w:rsidRPr="006A46D3">
        <w:rPr>
          <w:rFonts w:ascii="Courier New" w:eastAsia="Times New Roman" w:hAnsi="Courier New" w:cs="Courier New"/>
          <w:kern w:val="28"/>
          <w:sz w:val="20"/>
        </w:rPr>
        <w:t>enum</w:t>
      </w:r>
      <w:proofErr w:type="spellEnd"/>
      <w:r w:rsidRPr="006A46D3">
        <w:rPr>
          <w:rFonts w:ascii="Courier New" w:eastAsia="Times New Roman" w:hAnsi="Courier New" w:cs="Courier New"/>
          <w:kern w:val="28"/>
          <w:sz w:val="20"/>
        </w:rPr>
        <w:t xml:space="preserve"> </w:t>
      </w:r>
      <w:proofErr w:type="spellStart"/>
      <w:r w:rsidRPr="006A46D3">
        <w:rPr>
          <w:rFonts w:ascii="Courier New" w:eastAsia="Times New Roman" w:hAnsi="Courier New" w:cs="Courier New"/>
          <w:kern w:val="28"/>
          <w:sz w:val="20"/>
        </w:rPr>
        <w:t>abc</w:t>
      </w:r>
      <w:proofErr w:type="spellEnd"/>
      <w:r w:rsidRPr="006A46D3">
        <w:rPr>
          <w:rFonts w:ascii="Courier New" w:eastAsia="Times New Roman" w:hAnsi="Courier New" w:cs="Courier New"/>
          <w:kern w:val="28"/>
          <w:sz w:val="20"/>
        </w:rPr>
        <w:t xml:space="preserve"> {A=</w:t>
      </w:r>
      <w:proofErr w:type="gramStart"/>
      <w:r w:rsidRPr="006A46D3">
        <w:rPr>
          <w:rFonts w:ascii="Courier New" w:eastAsia="Times New Roman" w:hAnsi="Courier New" w:cs="Courier New"/>
          <w:kern w:val="28"/>
          <w:sz w:val="20"/>
        </w:rPr>
        <w:t>5,B</w:t>
      </w:r>
      <w:proofErr w:type="gramEnd"/>
      <w:r w:rsidRPr="006A46D3">
        <w:rPr>
          <w:rFonts w:ascii="Courier New" w:eastAsia="Times New Roman" w:hAnsi="Courier New" w:cs="Courier New"/>
          <w:kern w:val="28"/>
          <w:sz w:val="20"/>
        </w:rPr>
        <w:t xml:space="preserve">,C,D,E,F,G,H} </w:t>
      </w:r>
      <w:proofErr w:type="spellStart"/>
      <w:r w:rsidRPr="006A46D3">
        <w:rPr>
          <w:rFonts w:ascii="Courier New" w:eastAsia="Times New Roman" w:hAnsi="Courier New" w:cs="Courier New"/>
          <w:kern w:val="28"/>
          <w:sz w:val="20"/>
        </w:rPr>
        <w:t>var_abc</w:t>
      </w:r>
      <w:proofErr w:type="spellEnd"/>
      <w:r w:rsidRPr="006A46D3">
        <w:rPr>
          <w:rFonts w:ascii="Courier New" w:eastAsia="Times New Roman" w:hAnsi="Courier New" w:cs="Courier New"/>
          <w:kern w:val="28"/>
          <w:sz w:val="20"/>
        </w:rPr>
        <w:t>;</w:t>
      </w:r>
      <w:ins w:id="263" w:author="Stephen Michell" w:date="2019-11-08T12:29:00Z">
        <w:r w:rsidR="009A0E20">
          <w:rPr>
            <w:rFonts w:ascii="Courier New" w:eastAsia="Times New Roman" w:hAnsi="Courier New" w:cs="Courier New"/>
            <w:kern w:val="28"/>
            <w:sz w:val="20"/>
          </w:rPr>
          <w:t xml:space="preserve"> /*rest follow numerically*/</w:t>
        </w:r>
      </w:ins>
    </w:p>
    <w:p w14:paraId="04144D21" w14:textId="4963EF77" w:rsidR="00C35CBD" w:rsidRPr="003F2A1E" w:rsidRDefault="00C35CBD" w:rsidP="00C35CBD">
      <w:pPr>
        <w:pStyle w:val="ListParagraph"/>
        <w:widowControl w:val="0"/>
        <w:numPr>
          <w:ilvl w:val="1"/>
          <w:numId w:val="23"/>
        </w:numPr>
        <w:suppressLineNumbers/>
        <w:overflowPunct w:val="0"/>
        <w:adjustRightInd w:val="0"/>
        <w:spacing w:after="0"/>
        <w:rPr>
          <w:rFonts w:eastAsia="Times New Roman" w:cs="Courier New"/>
          <w:kern w:val="28"/>
        </w:rPr>
      </w:pPr>
      <w:r w:rsidRPr="003F2A1E">
        <w:rPr>
          <w:rFonts w:eastAsia="Times New Roman" w:cs="Courier New"/>
          <w:kern w:val="28"/>
        </w:rPr>
        <w:t>all values explicit:</w:t>
      </w:r>
    </w:p>
    <w:p w14:paraId="6E47758B" w14:textId="410761E1" w:rsidR="00C35CBD" w:rsidRPr="006A46D3" w:rsidRDefault="00C35CBD" w:rsidP="00C35CBD">
      <w:pPr>
        <w:widowControl w:val="0"/>
        <w:suppressLineNumbers/>
        <w:overflowPunct w:val="0"/>
        <w:adjustRightInd w:val="0"/>
        <w:spacing w:after="0"/>
        <w:rPr>
          <w:rFonts w:ascii="Courier New" w:eastAsia="Times New Roman" w:hAnsi="Courier New" w:cs="Courier New"/>
          <w:kern w:val="28"/>
          <w:sz w:val="20"/>
        </w:rPr>
      </w:pPr>
      <w:r w:rsidRPr="006A46D3">
        <w:rPr>
          <w:rFonts w:ascii="Courier New" w:eastAsia="Times New Roman" w:hAnsi="Courier New" w:cs="Courier New"/>
          <w:kern w:val="28"/>
          <w:sz w:val="20"/>
        </w:rPr>
        <w:tab/>
      </w:r>
      <w:r w:rsidRPr="006A46D3">
        <w:rPr>
          <w:rFonts w:ascii="Courier New" w:eastAsia="Times New Roman" w:hAnsi="Courier New" w:cs="Courier New"/>
          <w:kern w:val="28"/>
          <w:sz w:val="20"/>
        </w:rPr>
        <w:tab/>
      </w:r>
      <w:r>
        <w:rPr>
          <w:rFonts w:ascii="Courier New" w:eastAsia="Times New Roman" w:hAnsi="Courier New" w:cs="Courier New"/>
          <w:kern w:val="28"/>
          <w:sz w:val="20"/>
        </w:rPr>
        <w:tab/>
      </w:r>
      <w:r>
        <w:rPr>
          <w:rFonts w:ascii="Courier New" w:eastAsia="Times New Roman" w:hAnsi="Courier New" w:cs="Courier New"/>
          <w:kern w:val="28"/>
          <w:sz w:val="20"/>
        </w:rPr>
        <w:tab/>
        <w:t xml:space="preserve">e.g. </w:t>
      </w:r>
      <w:proofErr w:type="spellStart"/>
      <w:r w:rsidRPr="006A46D3">
        <w:rPr>
          <w:rFonts w:ascii="Courier New" w:eastAsia="Times New Roman" w:hAnsi="Courier New" w:cs="Courier New"/>
          <w:kern w:val="28"/>
          <w:sz w:val="20"/>
        </w:rPr>
        <w:t>enum</w:t>
      </w:r>
      <w:proofErr w:type="spellEnd"/>
      <w:r w:rsidRPr="006A46D3">
        <w:rPr>
          <w:rFonts w:ascii="Courier New" w:eastAsia="Times New Roman" w:hAnsi="Courier New" w:cs="Courier New"/>
          <w:kern w:val="28"/>
          <w:sz w:val="20"/>
        </w:rPr>
        <w:t xml:space="preserve"> </w:t>
      </w:r>
      <w:proofErr w:type="spellStart"/>
      <w:r w:rsidRPr="006A46D3">
        <w:rPr>
          <w:rFonts w:ascii="Courier New" w:eastAsia="Times New Roman" w:hAnsi="Courier New" w:cs="Courier New"/>
          <w:kern w:val="28"/>
          <w:sz w:val="20"/>
        </w:rPr>
        <w:t>abc</w:t>
      </w:r>
      <w:proofErr w:type="spellEnd"/>
      <w:r w:rsidRPr="006A46D3">
        <w:rPr>
          <w:rFonts w:ascii="Courier New" w:eastAsia="Times New Roman" w:hAnsi="Courier New" w:cs="Courier New"/>
          <w:kern w:val="28"/>
          <w:sz w:val="20"/>
        </w:rPr>
        <w:t xml:space="preserve"> {</w:t>
      </w:r>
    </w:p>
    <w:p w14:paraId="4675352E" w14:textId="5342D505" w:rsidR="00C35CBD" w:rsidRPr="006A46D3"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rPr>
      </w:pPr>
      <w:r w:rsidRPr="006A46D3">
        <w:rPr>
          <w:rFonts w:ascii="Courier New" w:eastAsia="Times New Roman" w:hAnsi="Courier New" w:cs="Courier New"/>
          <w:kern w:val="28"/>
          <w:sz w:val="20"/>
        </w:rPr>
        <w:t>A=0,</w:t>
      </w:r>
      <w:r>
        <w:rPr>
          <w:rFonts w:ascii="Courier New" w:eastAsia="Times New Roman" w:hAnsi="Courier New" w:cs="Courier New"/>
          <w:kern w:val="28"/>
          <w:sz w:val="20"/>
        </w:rPr>
        <w:tab/>
      </w:r>
    </w:p>
    <w:p w14:paraId="1985FDE7" w14:textId="77777777" w:rsidR="00C35CBD" w:rsidRPr="006A46D3"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rPr>
      </w:pPr>
      <w:r w:rsidRPr="006A46D3">
        <w:rPr>
          <w:rFonts w:ascii="Courier New" w:eastAsia="Times New Roman" w:hAnsi="Courier New" w:cs="Courier New"/>
          <w:kern w:val="28"/>
          <w:sz w:val="20"/>
        </w:rPr>
        <w:t>B=1,</w:t>
      </w:r>
    </w:p>
    <w:p w14:paraId="446A58BD" w14:textId="77777777" w:rsidR="00C35CBD" w:rsidRPr="006A46D3"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rPr>
      </w:pPr>
      <w:r w:rsidRPr="006A46D3">
        <w:rPr>
          <w:rFonts w:ascii="Courier New" w:eastAsia="Times New Roman" w:hAnsi="Courier New" w:cs="Courier New"/>
          <w:kern w:val="28"/>
          <w:sz w:val="20"/>
        </w:rPr>
        <w:t>C=6,</w:t>
      </w:r>
    </w:p>
    <w:p w14:paraId="3EDB31FD" w14:textId="77777777" w:rsidR="00C35CBD" w:rsidRPr="00FD2327"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D=7,</w:t>
      </w:r>
    </w:p>
    <w:p w14:paraId="7A197CE4" w14:textId="77777777" w:rsidR="00C35CBD" w:rsidRPr="00FD2327"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E=8,</w:t>
      </w:r>
    </w:p>
    <w:p w14:paraId="3ED929B2" w14:textId="77777777" w:rsidR="00C35CBD" w:rsidRPr="00FD2327"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F=7,</w:t>
      </w:r>
    </w:p>
    <w:p w14:paraId="2C2156AD" w14:textId="77777777" w:rsidR="00C35CBD" w:rsidRPr="00FD2327"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G=8,</w:t>
      </w:r>
    </w:p>
    <w:p w14:paraId="0E3A4680" w14:textId="0C3B7AF0" w:rsidR="00C35CBD" w:rsidRPr="00C35CBD"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 xml:space="preserve">H=9} </w:t>
      </w:r>
      <w:proofErr w:type="spellStart"/>
      <w:r w:rsidRPr="00FD2327">
        <w:rPr>
          <w:rFonts w:ascii="Courier New" w:eastAsia="Times New Roman" w:hAnsi="Courier New" w:cs="Courier New"/>
          <w:kern w:val="28"/>
          <w:sz w:val="20"/>
          <w:lang w:val="it-IT"/>
        </w:rPr>
        <w:t>var_abc</w:t>
      </w:r>
      <w:proofErr w:type="spellEnd"/>
      <w:r w:rsidRPr="00FD2327">
        <w:rPr>
          <w:rFonts w:ascii="Courier New" w:eastAsia="Times New Roman" w:hAnsi="Courier New" w:cs="Courier New"/>
          <w:kern w:val="28"/>
          <w:sz w:val="20"/>
          <w:lang w:val="it-IT"/>
        </w:rPr>
        <w:t>;</w:t>
      </w:r>
    </w:p>
    <w:p w14:paraId="5DE482CE" w14:textId="77777777" w:rsidR="006A46D3" w:rsidRPr="006A46D3" w:rsidRDefault="006A46D3"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sidRPr="006A46D3">
        <w:rPr>
          <w:rFonts w:ascii="Calibri" w:eastAsia="Times New Roman" w:hAnsi="Calibri" w:cs="Calibri"/>
          <w:kern w:val="28"/>
        </w:rPr>
        <w:t xml:space="preserve">Avoid using loops that iterate over an </w:t>
      </w:r>
      <w:proofErr w:type="spellStart"/>
      <w:r w:rsidRPr="006A46D3">
        <w:rPr>
          <w:rFonts w:ascii="Calibri" w:eastAsia="Times New Roman" w:hAnsi="Calibri" w:cs="Calibri"/>
          <w:kern w:val="28"/>
        </w:rPr>
        <w:t>enum</w:t>
      </w:r>
      <w:proofErr w:type="spellEnd"/>
      <w:r w:rsidRPr="006A46D3">
        <w:rPr>
          <w:rFonts w:ascii="Calibri" w:eastAsia="Times New Roman" w:hAnsi="Calibri" w:cs="Calibri"/>
          <w:kern w:val="28"/>
        </w:rPr>
        <w:t xml:space="preserve"> that has representation specified for the </w:t>
      </w:r>
      <w:proofErr w:type="spellStart"/>
      <w:r w:rsidRPr="006A46D3">
        <w:rPr>
          <w:rFonts w:ascii="Calibri" w:eastAsia="Times New Roman" w:hAnsi="Calibri" w:cs="Calibri"/>
          <w:kern w:val="28"/>
        </w:rPr>
        <w:t>enums</w:t>
      </w:r>
      <w:proofErr w:type="spellEnd"/>
      <w:r w:rsidRPr="006A46D3">
        <w:rPr>
          <w:rFonts w:ascii="Calibri" w:eastAsia="Times New Roman" w:hAnsi="Calibri" w:cs="Calibri"/>
          <w:kern w:val="28"/>
        </w:rPr>
        <w:t xml:space="preserve">, unless it can be guaranteed that there are no gaps or repetition of representation values within the </w:t>
      </w:r>
      <w:proofErr w:type="spellStart"/>
      <w:r w:rsidRPr="006A46D3">
        <w:rPr>
          <w:rFonts w:ascii="Calibri" w:eastAsia="Times New Roman" w:hAnsi="Calibri" w:cs="Calibri"/>
          <w:kern w:val="28"/>
        </w:rPr>
        <w:t>enum</w:t>
      </w:r>
      <w:proofErr w:type="spellEnd"/>
      <w:r w:rsidRPr="006A46D3">
        <w:rPr>
          <w:rFonts w:ascii="Calibri" w:eastAsia="Times New Roman" w:hAnsi="Calibri" w:cs="Calibri"/>
          <w:kern w:val="28"/>
        </w:rPr>
        <w:t xml:space="preserve"> definition.</w:t>
      </w:r>
    </w:p>
    <w:p w14:paraId="227B069C" w14:textId="77777777" w:rsidR="006A46D3" w:rsidRDefault="006A46D3"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sidRPr="006A46D3">
        <w:rPr>
          <w:rFonts w:ascii="Calibri" w:eastAsia="Times New Roman" w:hAnsi="Calibri" w:cs="Calibri"/>
          <w:kern w:val="28"/>
        </w:rPr>
        <w:t>Use an enumerated type to select from a limited set of choices to make possible the use of tools to detect omissions of possible values such as in switch statements.</w:t>
      </w:r>
    </w:p>
    <w:p w14:paraId="101FB7A4" w14:textId="6E6150BE" w:rsidR="00C35CBD" w:rsidRPr="006A46D3" w:rsidRDefault="00C35CBD"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If a ‘precautionary’ default statement is added to switch statement controlled by an enumeration type, make the controlling object volatile, so the compiler cannot optimize it away</w:t>
      </w:r>
      <w:r w:rsidR="0002309C">
        <w:rPr>
          <w:rFonts w:ascii="Calibri" w:eastAsia="Times New Roman" w:hAnsi="Calibri" w:cs="Calibri"/>
          <w:kern w:val="28"/>
        </w:rPr>
        <w:t xml:space="preserve"> (arguably, a compliant compiler shouldn’t optimize it away, but a number of </w:t>
      </w:r>
      <w:r w:rsidR="007C066D">
        <w:rPr>
          <w:rFonts w:ascii="Calibri" w:eastAsia="Times New Roman" w:hAnsi="Calibri" w:cs="Calibri"/>
          <w:kern w:val="28"/>
        </w:rPr>
        <w:t>them</w:t>
      </w:r>
      <w:r w:rsidR="0002309C">
        <w:rPr>
          <w:rFonts w:ascii="Calibri" w:eastAsia="Times New Roman" w:hAnsi="Calibri" w:cs="Calibri"/>
          <w:kern w:val="28"/>
        </w:rPr>
        <w:t xml:space="preserve"> have been found that do)</w:t>
      </w:r>
      <w:r>
        <w:rPr>
          <w:rFonts w:ascii="Calibri" w:eastAsia="Times New Roman" w:hAnsi="Calibri" w:cs="Calibri"/>
          <w:kern w:val="28"/>
        </w:rPr>
        <w:t>.</w:t>
      </w:r>
    </w:p>
    <w:p w14:paraId="58F8D669" w14:textId="5F57551D" w:rsidR="004C770C" w:rsidRDefault="001456BA" w:rsidP="004C770C">
      <w:pPr>
        <w:pStyle w:val="Heading2"/>
        <w:rPr>
          <w:lang w:bidi="en-US"/>
        </w:rPr>
      </w:pPr>
      <w:bookmarkStart w:id="264" w:name="_Toc310518161"/>
      <w:bookmarkStart w:id="265" w:name="_Ref514259524"/>
      <w:bookmarkStart w:id="266" w:name="_Toc2099584"/>
      <w:r>
        <w:rPr>
          <w:lang w:bidi="en-US"/>
        </w:rPr>
        <w:t>6.6</w:t>
      </w:r>
      <w:r w:rsidR="00AD5842">
        <w:rPr>
          <w:lang w:bidi="en-US"/>
        </w:rPr>
        <w:t xml:space="preserve"> </w:t>
      </w:r>
      <w:r w:rsidR="003D09E2">
        <w:rPr>
          <w:lang w:bidi="en-US"/>
        </w:rPr>
        <w:t xml:space="preserve">Conversion </w:t>
      </w:r>
      <w:r w:rsidR="00427DDB">
        <w:rPr>
          <w:lang w:bidi="en-US"/>
        </w:rPr>
        <w:t>e</w:t>
      </w:r>
      <w:r w:rsidR="004C770C" w:rsidRPr="00CD6A7E">
        <w:rPr>
          <w:lang w:bidi="en-US"/>
        </w:rPr>
        <w:t>rrors [FLC]</w:t>
      </w:r>
      <w:bookmarkEnd w:id="264"/>
      <w:bookmarkEnd w:id="265"/>
      <w:bookmarkEnd w:id="266"/>
      <w:r w:rsidR="00ED70E1" w:rsidRPr="00ED70E1">
        <w:rPr>
          <w:lang w:val="en-CA"/>
        </w:rPr>
        <w:t xml:space="preserve"> </w:t>
      </w:r>
      <w:r w:rsidR="00ED70E1">
        <w:rPr>
          <w:lang w:val="en-CA"/>
        </w:rPr>
        <w:fldChar w:fldCharType="begin"/>
      </w:r>
      <w:r w:rsidR="00ED70E1">
        <w:instrText xml:space="preserve"> XE "</w:instrText>
      </w:r>
      <w:r w:rsidR="001C3789" w:rsidRPr="00B53360">
        <w:instrText>Language</w:instrText>
      </w:r>
      <w:r w:rsidR="001C3789" w:rsidRPr="00C21FB4">
        <w:instrText xml:space="preserve"> </w:instrText>
      </w:r>
      <w:r w:rsidR="001C3789" w:rsidRPr="008516FF">
        <w:instrText>Vulnerabilities</w:instrText>
      </w:r>
      <w:r w:rsidR="001C3789" w:rsidRPr="00C21FB4">
        <w:instrText>:</w:instrText>
      </w:r>
      <w:r w:rsidR="001C3789">
        <w:instrText xml:space="preserve"> </w:instrText>
      </w:r>
      <w:r w:rsidR="002E65A5">
        <w:rPr>
          <w:lang w:bidi="en-US"/>
        </w:rPr>
        <w:instrText>Conversion e</w:instrText>
      </w:r>
      <w:r w:rsidR="002E65A5" w:rsidRPr="00CD6A7E">
        <w:rPr>
          <w:lang w:bidi="en-US"/>
        </w:rPr>
        <w:instrText>rrors [FLC]</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FLC</w:instrText>
      </w:r>
      <w:r w:rsidR="00ED70E1">
        <w:rPr>
          <w:lang w:bidi="en-US"/>
        </w:rPr>
        <w:instrText xml:space="preserve"> - </w:instrText>
      </w:r>
      <w:r w:rsidR="002E65A5">
        <w:rPr>
          <w:lang w:bidi="en-US"/>
        </w:rPr>
        <w:instrText>Conversion errors</w:instrText>
      </w:r>
      <w:r w:rsidR="00ED70E1">
        <w:instrText xml:space="preserve">" </w:instrText>
      </w:r>
      <w:r w:rsidR="00ED70E1">
        <w:rPr>
          <w:lang w:val="en-CA"/>
        </w:rPr>
        <w:fldChar w:fldCharType="end"/>
      </w:r>
    </w:p>
    <w:p w14:paraId="5D466165" w14:textId="233D3C48" w:rsidR="004C770C" w:rsidRDefault="001456BA" w:rsidP="004C770C">
      <w:pPr>
        <w:pStyle w:val="Heading3"/>
        <w:rPr>
          <w:lang w:bidi="en-US"/>
        </w:rPr>
      </w:pPr>
      <w:r>
        <w:rPr>
          <w:lang w:bidi="en-US"/>
        </w:rPr>
        <w:t>6.6</w:t>
      </w:r>
      <w:r w:rsidR="004C770C" w:rsidRPr="00CD6A7E">
        <w:rPr>
          <w:lang w:bidi="en-US"/>
        </w:rPr>
        <w:t>.1</w:t>
      </w:r>
      <w:r w:rsidR="00AD5842">
        <w:rPr>
          <w:lang w:bidi="en-US"/>
        </w:rPr>
        <w:t xml:space="preserve"> </w:t>
      </w:r>
      <w:r w:rsidR="004C770C" w:rsidRPr="00CD6A7E">
        <w:rPr>
          <w:lang w:bidi="en-US"/>
        </w:rPr>
        <w:t>Applicability to language</w:t>
      </w:r>
    </w:p>
    <w:p w14:paraId="7ACD1606" w14:textId="72E9CADE" w:rsidR="00C325E1" w:rsidRDefault="00C325E1" w:rsidP="00C325E1">
      <w:pPr>
        <w:spacing w:after="0"/>
        <w:rPr>
          <w:lang w:bidi="en-US"/>
        </w:rPr>
      </w:pPr>
      <w:r>
        <w:rPr>
          <w:lang w:bidi="en-US"/>
        </w:rPr>
        <w:t>C permits implicit conversions.</w:t>
      </w:r>
      <w:r w:rsidR="006E1DE1">
        <w:rPr>
          <w:lang w:bidi="en-US"/>
        </w:rPr>
        <w:t xml:space="preserve"> </w:t>
      </w:r>
      <w:r>
        <w:rPr>
          <w:lang w:bidi="en-US"/>
        </w:rPr>
        <w:t>That is, C will automatically perform a conversion without an explicit cast.</w:t>
      </w:r>
      <w:r w:rsidR="006E1DE1">
        <w:rPr>
          <w:lang w:bidi="en-US"/>
        </w:rPr>
        <w:t xml:space="preserve"> </w:t>
      </w:r>
      <w:r>
        <w:rPr>
          <w:lang w:bidi="en-US"/>
        </w:rPr>
        <w:t>For instance, C allows</w:t>
      </w:r>
    </w:p>
    <w:p w14:paraId="28D2CF41" w14:textId="77777777" w:rsidR="00C325E1" w:rsidRPr="008D55D7" w:rsidRDefault="00C325E1" w:rsidP="00C325E1">
      <w:pPr>
        <w:spacing w:after="0"/>
        <w:rPr>
          <w:rFonts w:ascii="Courier New" w:hAnsi="Courier New" w:cs="Courier New"/>
          <w:sz w:val="20"/>
          <w:lang w:bidi="en-US"/>
        </w:rPr>
      </w:pPr>
      <w:r w:rsidRPr="008D55D7">
        <w:rPr>
          <w:rFonts w:ascii="Courier New" w:hAnsi="Courier New" w:cs="Courier New"/>
          <w:sz w:val="20"/>
          <w:lang w:bidi="en-US"/>
        </w:rPr>
        <w:tab/>
      </w:r>
      <w:proofErr w:type="spellStart"/>
      <w:r w:rsidRPr="008D55D7">
        <w:rPr>
          <w:rFonts w:ascii="Courier New" w:hAnsi="Courier New" w:cs="Courier New"/>
          <w:sz w:val="20"/>
          <w:lang w:bidi="en-US"/>
        </w:rPr>
        <w:t>int</w:t>
      </w:r>
      <w:proofErr w:type="spellEnd"/>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i</w:t>
      </w:r>
      <w:proofErr w:type="spellEnd"/>
      <w:r w:rsidRPr="008D55D7">
        <w:rPr>
          <w:rFonts w:ascii="Courier New" w:hAnsi="Courier New" w:cs="Courier New"/>
          <w:sz w:val="20"/>
          <w:lang w:bidi="en-US"/>
        </w:rPr>
        <w:t>;</w:t>
      </w:r>
    </w:p>
    <w:p w14:paraId="3A65B9D2" w14:textId="77777777" w:rsidR="00C325E1" w:rsidRPr="008D55D7" w:rsidRDefault="00C325E1" w:rsidP="00C325E1">
      <w:pPr>
        <w:spacing w:after="0"/>
        <w:rPr>
          <w:rFonts w:ascii="Courier New" w:hAnsi="Courier New" w:cs="Courier New"/>
          <w:sz w:val="20"/>
          <w:lang w:bidi="en-US"/>
        </w:rPr>
      </w:pPr>
      <w:r w:rsidRPr="008D55D7">
        <w:rPr>
          <w:rFonts w:ascii="Courier New" w:hAnsi="Courier New" w:cs="Courier New"/>
          <w:sz w:val="20"/>
          <w:lang w:bidi="en-US"/>
        </w:rPr>
        <w:tab/>
        <w:t>float f=1.25f;</w:t>
      </w:r>
    </w:p>
    <w:p w14:paraId="6B967285" w14:textId="77777777" w:rsidR="00C325E1" w:rsidRPr="008D55D7" w:rsidRDefault="00C325E1" w:rsidP="00C325E1">
      <w:pPr>
        <w:spacing w:after="0"/>
        <w:rPr>
          <w:rFonts w:ascii="Courier New" w:hAnsi="Courier New" w:cs="Courier New"/>
          <w:sz w:val="20"/>
          <w:lang w:bidi="en-US"/>
        </w:rPr>
      </w:pPr>
      <w:r w:rsidRPr="008D55D7">
        <w:rPr>
          <w:rFonts w:ascii="Courier New" w:hAnsi="Courier New" w:cs="Courier New"/>
          <w:sz w:val="20"/>
          <w:lang w:bidi="en-US"/>
        </w:rPr>
        <w:tab/>
      </w:r>
      <w:proofErr w:type="spellStart"/>
      <w:r w:rsidRPr="008D55D7">
        <w:rPr>
          <w:rFonts w:ascii="Courier New" w:hAnsi="Courier New" w:cs="Courier New"/>
          <w:sz w:val="20"/>
          <w:lang w:bidi="en-US"/>
        </w:rPr>
        <w:t>i</w:t>
      </w:r>
      <w:proofErr w:type="spellEnd"/>
      <w:r w:rsidRPr="008D55D7">
        <w:rPr>
          <w:rFonts w:ascii="Courier New" w:hAnsi="Courier New" w:cs="Courier New"/>
          <w:sz w:val="20"/>
          <w:lang w:bidi="en-US"/>
        </w:rPr>
        <w:t xml:space="preserve"> = f;</w:t>
      </w:r>
    </w:p>
    <w:p w14:paraId="05B4523B" w14:textId="25888694" w:rsidR="00C325E1" w:rsidRDefault="00C325E1" w:rsidP="00C325E1">
      <w:pPr>
        <w:spacing w:after="0"/>
        <w:rPr>
          <w:lang w:bidi="en-US"/>
        </w:rPr>
      </w:pPr>
      <w:r>
        <w:rPr>
          <w:lang w:bidi="en-US"/>
        </w:rPr>
        <w:t xml:space="preserve">This implicit conversion will discard the fractional part of </w:t>
      </w:r>
      <w:r w:rsidRPr="008D55D7">
        <w:rPr>
          <w:rFonts w:ascii="Courier New" w:hAnsi="Courier New" w:cs="Courier New"/>
          <w:sz w:val="20"/>
          <w:lang w:bidi="en-US"/>
        </w:rPr>
        <w:t>f</w:t>
      </w:r>
      <w:r>
        <w:rPr>
          <w:lang w:bidi="en-US"/>
        </w:rPr>
        <w:t xml:space="preserve"> and set </w:t>
      </w:r>
      <w:proofErr w:type="spellStart"/>
      <w:r w:rsidRPr="008D55D7">
        <w:rPr>
          <w:rFonts w:ascii="Courier New" w:hAnsi="Courier New" w:cs="Courier New"/>
          <w:sz w:val="20"/>
          <w:lang w:bidi="en-US"/>
        </w:rPr>
        <w:t>i</w:t>
      </w:r>
      <w:proofErr w:type="spellEnd"/>
      <w:r>
        <w:rPr>
          <w:lang w:bidi="en-US"/>
        </w:rPr>
        <w:t xml:space="preserve"> to 1.  If the value of </w:t>
      </w:r>
      <w:r w:rsidRPr="008D55D7">
        <w:rPr>
          <w:rFonts w:ascii="Courier New" w:hAnsi="Courier New" w:cs="Courier New"/>
          <w:sz w:val="20"/>
          <w:lang w:bidi="en-US"/>
        </w:rPr>
        <w:t>f</w:t>
      </w:r>
      <w:r w:rsidRPr="008D55D7">
        <w:rPr>
          <w:sz w:val="20"/>
          <w:lang w:bidi="en-US"/>
        </w:rPr>
        <w:t xml:space="preserve"> </w:t>
      </w:r>
      <w:r>
        <w:rPr>
          <w:lang w:bidi="en-US"/>
        </w:rPr>
        <w:t xml:space="preserve">is greater than </w:t>
      </w:r>
      <w:r w:rsidRPr="008D55D7">
        <w:rPr>
          <w:rFonts w:ascii="Courier New" w:hAnsi="Courier New" w:cs="Courier New"/>
          <w:sz w:val="20"/>
          <w:lang w:bidi="en-US"/>
        </w:rPr>
        <w:t>INT_MAX</w:t>
      </w:r>
      <w:r>
        <w:rPr>
          <w:lang w:bidi="en-US"/>
        </w:rPr>
        <w:t xml:space="preserve">, then the assignment </w:t>
      </w:r>
      <w:proofErr w:type="spellStart"/>
      <w:proofErr w:type="gramStart"/>
      <w:r>
        <w:rPr>
          <w:lang w:bidi="en-US"/>
        </w:rPr>
        <w:t xml:space="preserve">of </w:t>
      </w:r>
      <w:r w:rsidR="0002309C">
        <w:rPr>
          <w:lang w:bidi="en-US"/>
        </w:rPr>
        <w:t xml:space="preserve"> </w:t>
      </w:r>
      <w:r w:rsidRPr="008D55D7">
        <w:rPr>
          <w:rFonts w:ascii="Courier New" w:hAnsi="Courier New" w:cs="Courier New"/>
          <w:sz w:val="20"/>
          <w:lang w:bidi="en-US"/>
        </w:rPr>
        <w:t>f</w:t>
      </w:r>
      <w:proofErr w:type="spellEnd"/>
      <w:proofErr w:type="gramEnd"/>
      <w:r w:rsidRPr="008D55D7">
        <w:rPr>
          <w:sz w:val="20"/>
          <w:lang w:bidi="en-US"/>
        </w:rPr>
        <w:t xml:space="preserve"> </w:t>
      </w:r>
      <w:r>
        <w:rPr>
          <w:lang w:bidi="en-US"/>
        </w:rPr>
        <w:t xml:space="preserve">to </w:t>
      </w:r>
      <w:r w:rsidR="0002309C">
        <w:rPr>
          <w:lang w:bidi="en-US"/>
        </w:rPr>
        <w:t xml:space="preserve"> </w:t>
      </w:r>
      <w:proofErr w:type="spellStart"/>
      <w:r w:rsidRPr="008D55D7">
        <w:rPr>
          <w:rFonts w:ascii="Courier New" w:hAnsi="Courier New" w:cs="Courier New"/>
          <w:sz w:val="20"/>
          <w:lang w:bidi="en-US"/>
        </w:rPr>
        <w:t>i</w:t>
      </w:r>
      <w:proofErr w:type="spellEnd"/>
      <w:r w:rsidRPr="008D55D7">
        <w:rPr>
          <w:rFonts w:ascii="Courier New" w:hAnsi="Courier New" w:cs="Courier New"/>
          <w:sz w:val="20"/>
          <w:lang w:bidi="en-US"/>
        </w:rPr>
        <w:t xml:space="preserve"> </w:t>
      </w:r>
      <w:r>
        <w:rPr>
          <w:lang w:bidi="en-US"/>
        </w:rPr>
        <w:t>would be undefined.</w:t>
      </w:r>
    </w:p>
    <w:p w14:paraId="284F7472" w14:textId="77777777" w:rsidR="00C325E1" w:rsidRDefault="00C325E1" w:rsidP="00C325E1">
      <w:pPr>
        <w:spacing w:after="0"/>
        <w:rPr>
          <w:lang w:bidi="en-US"/>
        </w:rPr>
      </w:pPr>
    </w:p>
    <w:p w14:paraId="71C342ED" w14:textId="0E1897A5" w:rsidR="00C325E1" w:rsidRDefault="00C325E1" w:rsidP="00C325E1">
      <w:pPr>
        <w:spacing w:after="0"/>
        <w:rPr>
          <w:lang w:bidi="en-US"/>
        </w:rPr>
      </w:pPr>
      <w:r>
        <w:rPr>
          <w:lang w:bidi="en-US"/>
        </w:rPr>
        <w:lastRenderedPageBreak/>
        <w:t>The rules for implicit conversions in C are defined in the C standard.</w:t>
      </w:r>
      <w:r w:rsidR="006E1DE1">
        <w:rPr>
          <w:lang w:bidi="en-US"/>
        </w:rPr>
        <w:t xml:space="preserve"> </w:t>
      </w:r>
      <w:r>
        <w:rPr>
          <w:lang w:bidi="en-US"/>
        </w:rPr>
        <w:t xml:space="preserve">For instance, integer types smaller than </w:t>
      </w:r>
      <w:proofErr w:type="spellStart"/>
      <w:r w:rsidRPr="008D55D7">
        <w:rPr>
          <w:rFonts w:ascii="Courier New" w:hAnsi="Courier New" w:cs="Courier New"/>
          <w:sz w:val="20"/>
          <w:lang w:bidi="en-US"/>
        </w:rPr>
        <w:t>int</w:t>
      </w:r>
      <w:proofErr w:type="spellEnd"/>
      <w:r w:rsidRPr="008D55D7">
        <w:rPr>
          <w:sz w:val="20"/>
          <w:lang w:bidi="en-US"/>
        </w:rPr>
        <w:t xml:space="preserve"> </w:t>
      </w:r>
      <w:r>
        <w:rPr>
          <w:lang w:bidi="en-US"/>
        </w:rPr>
        <w:t xml:space="preserve">are promoted when an operation is performed on them. If all values of Boolean, character or integer type can be represented as an </w:t>
      </w:r>
      <w:proofErr w:type="spellStart"/>
      <w:r w:rsidRPr="008D55D7">
        <w:rPr>
          <w:rFonts w:ascii="Courier New" w:hAnsi="Courier New" w:cs="Courier New"/>
          <w:sz w:val="20"/>
          <w:lang w:bidi="en-US"/>
        </w:rPr>
        <w:t>int</w:t>
      </w:r>
      <w:proofErr w:type="spellEnd"/>
      <w:r>
        <w:rPr>
          <w:lang w:bidi="en-US"/>
        </w:rPr>
        <w:t xml:space="preserve">, the value of the smaller type is converted to an </w:t>
      </w:r>
      <w:proofErr w:type="spellStart"/>
      <w:r w:rsidRPr="008D55D7">
        <w:rPr>
          <w:rFonts w:ascii="Courier New" w:hAnsi="Courier New" w:cs="Courier New"/>
          <w:sz w:val="20"/>
          <w:lang w:bidi="en-US"/>
        </w:rPr>
        <w:t>int</w:t>
      </w:r>
      <w:proofErr w:type="spellEnd"/>
      <w:r>
        <w:rPr>
          <w:lang w:bidi="en-US"/>
        </w:rPr>
        <w:t xml:space="preserve">; otherwise, it is converted to an </w:t>
      </w:r>
      <w:r w:rsidRPr="008D55D7">
        <w:rPr>
          <w:rFonts w:ascii="Courier New" w:hAnsi="Courier New" w:cs="Courier New"/>
          <w:sz w:val="20"/>
          <w:lang w:bidi="en-US"/>
        </w:rPr>
        <w:t>unsigned int</w:t>
      </w:r>
      <w:r>
        <w:rPr>
          <w:lang w:bidi="en-US"/>
        </w:rPr>
        <w:t>.</w:t>
      </w:r>
    </w:p>
    <w:p w14:paraId="2C071F7B" w14:textId="77777777" w:rsidR="00C325E1" w:rsidRDefault="00C325E1" w:rsidP="00C325E1">
      <w:pPr>
        <w:spacing w:after="0"/>
        <w:rPr>
          <w:lang w:bidi="en-US"/>
        </w:rPr>
      </w:pPr>
    </w:p>
    <w:p w14:paraId="6AEB5F5A" w14:textId="77777777" w:rsidR="00C325E1" w:rsidRDefault="00C325E1" w:rsidP="00C325E1">
      <w:pPr>
        <w:spacing w:after="0"/>
        <w:rPr>
          <w:lang w:bidi="en-US"/>
        </w:rPr>
      </w:pPr>
      <w:r>
        <w:rPr>
          <w:lang w:bidi="en-US"/>
        </w:rPr>
        <w:t>Integer promotions are applied as part of the usual arithmetic conversions to certain argument expressions; operands of the unary +, -, and ~ operators, and operands of the shift operators. The following code fragment shows the application of integer promotions:</w:t>
      </w:r>
    </w:p>
    <w:p w14:paraId="62B5F734"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char c1, c2;</w:t>
      </w:r>
    </w:p>
    <w:p w14:paraId="79D97B4D"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c1 = c1 + c2;</w:t>
      </w:r>
    </w:p>
    <w:p w14:paraId="275C2B04" w14:textId="0181A93F" w:rsidR="00C325E1" w:rsidRDefault="00C325E1" w:rsidP="00C325E1">
      <w:pPr>
        <w:spacing w:after="0"/>
        <w:rPr>
          <w:lang w:bidi="en-US"/>
        </w:rPr>
      </w:pPr>
      <w:r>
        <w:rPr>
          <w:lang w:bidi="en-US"/>
        </w:rPr>
        <w:t xml:space="preserve">Integer promotions require the promotion of each variable (c1 and c2) to </w:t>
      </w:r>
      <w:r w:rsidRPr="008D55D7">
        <w:rPr>
          <w:rFonts w:ascii="Courier New" w:hAnsi="Courier New" w:cs="Courier New"/>
          <w:sz w:val="20"/>
          <w:lang w:bidi="en-US"/>
        </w:rPr>
        <w:t>int</w:t>
      </w:r>
      <w:r>
        <w:rPr>
          <w:lang w:bidi="en-US"/>
        </w:rPr>
        <w:t xml:space="preserve">. The two </w:t>
      </w:r>
      <w:proofErr w:type="spellStart"/>
      <w:r w:rsidRPr="008D55D7">
        <w:rPr>
          <w:rFonts w:ascii="Courier New" w:hAnsi="Courier New" w:cs="Courier New"/>
          <w:sz w:val="20"/>
          <w:lang w:bidi="en-US"/>
        </w:rPr>
        <w:t>int</w:t>
      </w:r>
      <w:proofErr w:type="spellEnd"/>
      <w:r w:rsidRPr="008D55D7">
        <w:rPr>
          <w:sz w:val="20"/>
          <w:lang w:bidi="en-US"/>
        </w:rPr>
        <w:t xml:space="preserve"> </w:t>
      </w:r>
      <w:r>
        <w:rPr>
          <w:lang w:bidi="en-US"/>
        </w:rPr>
        <w:t xml:space="preserve">values are added and the sum is truncated to fit into the </w:t>
      </w:r>
      <w:r w:rsidRPr="008D55D7">
        <w:rPr>
          <w:rFonts w:ascii="Courier New" w:hAnsi="Courier New" w:cs="Courier New"/>
          <w:sz w:val="20"/>
          <w:lang w:bidi="en-US"/>
        </w:rPr>
        <w:t>char</w:t>
      </w:r>
      <w:r w:rsidRPr="008D55D7">
        <w:rPr>
          <w:sz w:val="20"/>
          <w:lang w:bidi="en-US"/>
        </w:rPr>
        <w:t xml:space="preserve"> </w:t>
      </w:r>
      <w:r>
        <w:rPr>
          <w:lang w:bidi="en-US"/>
        </w:rPr>
        <w:t>type.</w:t>
      </w:r>
    </w:p>
    <w:p w14:paraId="592CF02F" w14:textId="77777777" w:rsidR="00C325E1" w:rsidRDefault="00C325E1" w:rsidP="00C325E1">
      <w:pPr>
        <w:spacing w:after="0"/>
        <w:rPr>
          <w:lang w:bidi="en-US"/>
        </w:rPr>
      </w:pPr>
    </w:p>
    <w:p w14:paraId="15EAFD9D" w14:textId="77777777" w:rsidR="00C325E1" w:rsidRDefault="00C325E1" w:rsidP="00C325E1">
      <w:pPr>
        <w:spacing w:after="0"/>
        <w:rPr>
          <w:lang w:bidi="en-US"/>
        </w:rPr>
      </w:pPr>
      <w:r>
        <w:rPr>
          <w:lang w:bidi="en-US"/>
        </w:rPr>
        <w:t>Integer promotions are performed to avoid arithmetic errors resulting from the overflow of intermediate values. For example:</w:t>
      </w:r>
    </w:p>
    <w:p w14:paraId="73103C9C"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 xml:space="preserve">signed char </w:t>
      </w:r>
      <w:proofErr w:type="spellStart"/>
      <w:r w:rsidRPr="00C325E1">
        <w:rPr>
          <w:rFonts w:ascii="Courier New" w:hAnsi="Courier New" w:cs="Courier New"/>
          <w:sz w:val="20"/>
          <w:lang w:bidi="en-US"/>
        </w:rPr>
        <w:t>cresult</w:t>
      </w:r>
      <w:proofErr w:type="spellEnd"/>
      <w:r w:rsidRPr="00C325E1">
        <w:rPr>
          <w:rFonts w:ascii="Courier New" w:hAnsi="Courier New" w:cs="Courier New"/>
          <w:sz w:val="20"/>
          <w:lang w:bidi="en-US"/>
        </w:rPr>
        <w:t>, c1, c2, c3;</w:t>
      </w:r>
    </w:p>
    <w:p w14:paraId="50F21EF0"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c1 = 100;</w:t>
      </w:r>
    </w:p>
    <w:p w14:paraId="7399B72C"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c2 = 3;</w:t>
      </w:r>
    </w:p>
    <w:p w14:paraId="6B1518F4"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c3 = 4;</w:t>
      </w:r>
    </w:p>
    <w:p w14:paraId="236B4027"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r>
      <w:proofErr w:type="spellStart"/>
      <w:r w:rsidRPr="00C325E1">
        <w:rPr>
          <w:rFonts w:ascii="Courier New" w:hAnsi="Courier New" w:cs="Courier New"/>
          <w:sz w:val="20"/>
          <w:lang w:bidi="en-US"/>
        </w:rPr>
        <w:t>cresult</w:t>
      </w:r>
      <w:proofErr w:type="spellEnd"/>
      <w:r w:rsidRPr="00C325E1">
        <w:rPr>
          <w:rFonts w:ascii="Courier New" w:hAnsi="Courier New" w:cs="Courier New"/>
          <w:sz w:val="20"/>
          <w:lang w:bidi="en-US"/>
        </w:rPr>
        <w:t xml:space="preserve"> = c1 * c2 / c3;</w:t>
      </w:r>
    </w:p>
    <w:p w14:paraId="4275550D" w14:textId="77777777" w:rsidR="00C325E1" w:rsidRPr="00C325E1" w:rsidRDefault="00C325E1" w:rsidP="00C325E1">
      <w:pPr>
        <w:spacing w:after="0"/>
        <w:rPr>
          <w:rFonts w:ascii="Courier New" w:hAnsi="Courier New" w:cs="Courier New"/>
          <w:sz w:val="20"/>
          <w:lang w:bidi="en-US"/>
        </w:rPr>
      </w:pPr>
    </w:p>
    <w:p w14:paraId="6488E737" w14:textId="607E451E" w:rsidR="00C325E1" w:rsidRDefault="00C325E1" w:rsidP="00C325E1">
      <w:pPr>
        <w:spacing w:after="0"/>
        <w:rPr>
          <w:lang w:bidi="en-US"/>
        </w:rPr>
      </w:pPr>
      <w:r>
        <w:rPr>
          <w:lang w:bidi="en-US"/>
        </w:rPr>
        <w:t xml:space="preserve">In this example, the value of c1 is multiplied by c2. The product of these values is then divided by the value of c3 (according to operator precedence rules). Assuming that </w:t>
      </w:r>
      <w:r w:rsidRPr="008D55D7">
        <w:rPr>
          <w:rFonts w:ascii="Courier New" w:hAnsi="Courier New" w:cs="Courier New"/>
          <w:sz w:val="20"/>
          <w:lang w:bidi="en-US"/>
        </w:rPr>
        <w:t>signed char</w:t>
      </w:r>
      <w:r w:rsidRPr="008D55D7">
        <w:rPr>
          <w:sz w:val="20"/>
          <w:lang w:bidi="en-US"/>
        </w:rPr>
        <w:t xml:space="preserve"> </w:t>
      </w:r>
      <w:r>
        <w:rPr>
          <w:lang w:bidi="en-US"/>
        </w:rPr>
        <w:t>is represented as an 8-bit value, the product of c1 and c2 (300) cannot be represented</w:t>
      </w:r>
      <w:r w:rsidR="00B31F4A">
        <w:rPr>
          <w:lang w:bidi="en-US"/>
        </w:rPr>
        <w:t xml:space="preserve"> as a </w:t>
      </w:r>
      <w:r w:rsidR="00B31F4A" w:rsidRPr="008D55D7">
        <w:rPr>
          <w:rFonts w:ascii="Courier New" w:hAnsi="Courier New" w:cs="Courier New"/>
          <w:sz w:val="20"/>
          <w:lang w:bidi="en-US"/>
        </w:rPr>
        <w:t>signed char</w:t>
      </w:r>
      <w:r>
        <w:rPr>
          <w:lang w:bidi="en-US"/>
        </w:rPr>
        <w:t xml:space="preserve">. </w:t>
      </w:r>
      <w:r w:rsidR="00B31F4A">
        <w:rPr>
          <w:lang w:bidi="en-US"/>
        </w:rPr>
        <w:t>However, b</w:t>
      </w:r>
      <w:r>
        <w:rPr>
          <w:lang w:bidi="en-US"/>
        </w:rPr>
        <w:t xml:space="preserve">ecause of integer </w:t>
      </w:r>
      <w:proofErr w:type="gramStart"/>
      <w:r>
        <w:rPr>
          <w:lang w:bidi="en-US"/>
        </w:rPr>
        <w:t>promotions,  c</w:t>
      </w:r>
      <w:proofErr w:type="gramEnd"/>
      <w:r>
        <w:rPr>
          <w:lang w:bidi="en-US"/>
        </w:rPr>
        <w:t xml:space="preserve">1, c2, and c3 are each converted to </w:t>
      </w:r>
      <w:proofErr w:type="spellStart"/>
      <w:r w:rsidRPr="008D55D7">
        <w:rPr>
          <w:rFonts w:ascii="Courier New" w:hAnsi="Courier New" w:cs="Courier New"/>
          <w:sz w:val="20"/>
          <w:lang w:bidi="en-US"/>
        </w:rPr>
        <w:t>int</w:t>
      </w:r>
      <w:proofErr w:type="spellEnd"/>
      <w:r>
        <w:rPr>
          <w:lang w:bidi="en-US"/>
        </w:rPr>
        <w:t xml:space="preserve">, and the overall expression is successfully evaluated. The resulting value is truncated and stored in </w:t>
      </w:r>
      <w:proofErr w:type="spellStart"/>
      <w:r w:rsidRPr="008D55D7">
        <w:rPr>
          <w:rFonts w:ascii="Courier New" w:hAnsi="Courier New" w:cs="Courier New"/>
          <w:sz w:val="20"/>
          <w:lang w:bidi="en-US"/>
        </w:rPr>
        <w:t>cresult</w:t>
      </w:r>
      <w:proofErr w:type="spellEnd"/>
      <w:r>
        <w:rPr>
          <w:lang w:bidi="en-US"/>
        </w:rPr>
        <w:t xml:space="preserve">. Because the final result (75) is in the range of the </w:t>
      </w:r>
      <w:r w:rsidRPr="008D55D7">
        <w:rPr>
          <w:rFonts w:ascii="Courier New" w:hAnsi="Courier New" w:cs="Courier New"/>
          <w:sz w:val="20"/>
          <w:lang w:bidi="en-US"/>
        </w:rPr>
        <w:t>signed char</w:t>
      </w:r>
      <w:r w:rsidRPr="008D55D7">
        <w:rPr>
          <w:sz w:val="20"/>
          <w:lang w:bidi="en-US"/>
        </w:rPr>
        <w:t xml:space="preserve"> </w:t>
      </w:r>
      <w:r>
        <w:rPr>
          <w:lang w:bidi="en-US"/>
        </w:rPr>
        <w:t xml:space="preserve">type, the conversion from </w:t>
      </w:r>
      <w:proofErr w:type="spellStart"/>
      <w:r w:rsidRPr="008D55D7">
        <w:rPr>
          <w:rFonts w:ascii="Courier New" w:hAnsi="Courier New" w:cs="Courier New"/>
          <w:sz w:val="20"/>
          <w:lang w:bidi="en-US"/>
        </w:rPr>
        <w:t>int</w:t>
      </w:r>
      <w:proofErr w:type="spellEnd"/>
      <w:r w:rsidRPr="008D55D7">
        <w:rPr>
          <w:sz w:val="20"/>
          <w:lang w:bidi="en-US"/>
        </w:rPr>
        <w:t xml:space="preserve"> </w:t>
      </w:r>
      <w:r>
        <w:rPr>
          <w:lang w:bidi="en-US"/>
        </w:rPr>
        <w:t xml:space="preserve">back to </w:t>
      </w:r>
      <w:r w:rsidRPr="008D55D7">
        <w:rPr>
          <w:rFonts w:ascii="Courier New" w:hAnsi="Courier New" w:cs="Courier New"/>
          <w:sz w:val="20"/>
          <w:lang w:bidi="en-US"/>
        </w:rPr>
        <w:t>signed char</w:t>
      </w:r>
      <w:r w:rsidRPr="008D55D7">
        <w:rPr>
          <w:sz w:val="20"/>
          <w:lang w:bidi="en-US"/>
        </w:rPr>
        <w:t xml:space="preserve"> </w:t>
      </w:r>
      <w:r>
        <w:rPr>
          <w:lang w:bidi="en-US"/>
        </w:rPr>
        <w:t>does not result in lost data.</w:t>
      </w:r>
      <w:r w:rsidR="006E1DE1">
        <w:rPr>
          <w:lang w:bidi="en-US"/>
        </w:rPr>
        <w:t xml:space="preserve"> </w:t>
      </w:r>
      <w:r>
        <w:rPr>
          <w:lang w:bidi="en-US"/>
        </w:rPr>
        <w:t>It is possible that the conversion could result in a loss of data should the data be larger than the storage location.</w:t>
      </w:r>
    </w:p>
    <w:p w14:paraId="2A4CA399" w14:textId="77777777" w:rsidR="00C325E1" w:rsidRDefault="00C325E1" w:rsidP="00C325E1">
      <w:pPr>
        <w:spacing w:after="0"/>
        <w:rPr>
          <w:lang w:bidi="en-US"/>
        </w:rPr>
      </w:pPr>
    </w:p>
    <w:p w14:paraId="731B1B05" w14:textId="52B8CB33" w:rsidR="00C325E1" w:rsidRDefault="00C325E1" w:rsidP="00C325E1">
      <w:pPr>
        <w:spacing w:after="0"/>
        <w:rPr>
          <w:lang w:bidi="en-US"/>
        </w:rPr>
      </w:pPr>
      <w:r>
        <w:rPr>
          <w:lang w:bidi="en-US"/>
        </w:rPr>
        <w:t xml:space="preserve">A loss of data (truncation) can occur when converting from a signed type to a </w:t>
      </w:r>
      <w:r w:rsidR="00B31F4A">
        <w:rPr>
          <w:lang w:bidi="en-US"/>
        </w:rPr>
        <w:t xml:space="preserve">narrower </w:t>
      </w:r>
      <w:r>
        <w:rPr>
          <w:lang w:bidi="en-US"/>
        </w:rPr>
        <w:t>signed type. For example, the following code can result in truncation:</w:t>
      </w:r>
    </w:p>
    <w:p w14:paraId="71E87A30"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 xml:space="preserve">signed long </w:t>
      </w:r>
      <w:proofErr w:type="spellStart"/>
      <w:r w:rsidRPr="00C325E1">
        <w:rPr>
          <w:rFonts w:ascii="Courier New" w:hAnsi="Courier New" w:cs="Courier New"/>
          <w:sz w:val="20"/>
          <w:lang w:bidi="en-US"/>
        </w:rPr>
        <w:t>int</w:t>
      </w:r>
      <w:proofErr w:type="spellEnd"/>
      <w:r w:rsidRPr="00C325E1">
        <w:rPr>
          <w:rFonts w:ascii="Courier New" w:hAnsi="Courier New" w:cs="Courier New"/>
          <w:sz w:val="20"/>
          <w:lang w:bidi="en-US"/>
        </w:rPr>
        <w:t xml:space="preserve"> </w:t>
      </w:r>
      <w:proofErr w:type="spellStart"/>
      <w:r w:rsidRPr="00C325E1">
        <w:rPr>
          <w:rFonts w:ascii="Courier New" w:hAnsi="Courier New" w:cs="Courier New"/>
          <w:sz w:val="20"/>
          <w:lang w:bidi="en-US"/>
        </w:rPr>
        <w:t>sl</w:t>
      </w:r>
      <w:proofErr w:type="spellEnd"/>
      <w:r w:rsidRPr="00C325E1">
        <w:rPr>
          <w:rFonts w:ascii="Courier New" w:hAnsi="Courier New" w:cs="Courier New"/>
          <w:sz w:val="20"/>
          <w:lang w:bidi="en-US"/>
        </w:rPr>
        <w:t xml:space="preserve"> = LONG_MAX;</w:t>
      </w:r>
    </w:p>
    <w:p w14:paraId="7EA46883"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 xml:space="preserve">signed char </w:t>
      </w:r>
      <w:proofErr w:type="spellStart"/>
      <w:r w:rsidRPr="00C325E1">
        <w:rPr>
          <w:rFonts w:ascii="Courier New" w:hAnsi="Courier New" w:cs="Courier New"/>
          <w:sz w:val="20"/>
          <w:lang w:bidi="en-US"/>
        </w:rPr>
        <w:t>sc</w:t>
      </w:r>
      <w:proofErr w:type="spellEnd"/>
      <w:r w:rsidRPr="00C325E1">
        <w:rPr>
          <w:rFonts w:ascii="Courier New" w:hAnsi="Courier New" w:cs="Courier New"/>
          <w:sz w:val="20"/>
          <w:lang w:bidi="en-US"/>
        </w:rPr>
        <w:t xml:space="preserve"> = (signed </w:t>
      </w:r>
      <w:proofErr w:type="gramStart"/>
      <w:r w:rsidRPr="00C325E1">
        <w:rPr>
          <w:rFonts w:ascii="Courier New" w:hAnsi="Courier New" w:cs="Courier New"/>
          <w:sz w:val="20"/>
          <w:lang w:bidi="en-US"/>
        </w:rPr>
        <w:t>char)</w:t>
      </w:r>
      <w:proofErr w:type="spellStart"/>
      <w:r w:rsidRPr="00C325E1">
        <w:rPr>
          <w:rFonts w:ascii="Courier New" w:hAnsi="Courier New" w:cs="Courier New"/>
          <w:sz w:val="20"/>
          <w:lang w:bidi="en-US"/>
        </w:rPr>
        <w:t>sl</w:t>
      </w:r>
      <w:proofErr w:type="spellEnd"/>
      <w:proofErr w:type="gramEnd"/>
      <w:r w:rsidRPr="00C325E1">
        <w:rPr>
          <w:rFonts w:ascii="Courier New" w:hAnsi="Courier New" w:cs="Courier New"/>
          <w:sz w:val="20"/>
          <w:lang w:bidi="en-US"/>
        </w:rPr>
        <w:t>;</w:t>
      </w:r>
    </w:p>
    <w:p w14:paraId="69E2F246" w14:textId="77777777" w:rsidR="00C325E1" w:rsidRPr="00C325E1" w:rsidRDefault="00C325E1" w:rsidP="00C325E1">
      <w:pPr>
        <w:spacing w:after="0"/>
        <w:rPr>
          <w:rFonts w:ascii="Courier New" w:hAnsi="Courier New" w:cs="Courier New"/>
          <w:sz w:val="20"/>
          <w:lang w:bidi="en-US"/>
        </w:rPr>
      </w:pPr>
    </w:p>
    <w:p w14:paraId="6A714002" w14:textId="6B7FEAB5" w:rsidR="00C325E1" w:rsidRDefault="00C325E1" w:rsidP="00C325E1">
      <w:pPr>
        <w:spacing w:after="0"/>
        <w:rPr>
          <w:lang w:bidi="en-US"/>
        </w:rPr>
      </w:pPr>
      <w:r>
        <w:rPr>
          <w:lang w:bidi="en-US"/>
        </w:rPr>
        <w:t xml:space="preserve">The C standard defines rules for integer promotions, integer conversion rank, and the usual arithmetic conversions. The intent of the rules is to ensure that the conversions result in </w:t>
      </w:r>
      <w:r w:rsidR="005F3544">
        <w:rPr>
          <w:lang w:bidi="en-US"/>
        </w:rPr>
        <w:t>consistent</w:t>
      </w:r>
      <w:r>
        <w:rPr>
          <w:lang w:bidi="en-US"/>
        </w:rPr>
        <w:t xml:space="preserve"> numerical values, and that these valu</w:t>
      </w:r>
      <w:r w:rsidR="00D93F66">
        <w:rPr>
          <w:lang w:bidi="en-US"/>
        </w:rPr>
        <w:t>es minimize unexpected result</w:t>
      </w:r>
      <w:r>
        <w:rPr>
          <w:lang w:bidi="en-US"/>
        </w:rPr>
        <w:t>s in the rest of the computation.</w:t>
      </w:r>
    </w:p>
    <w:p w14:paraId="380E01E8" w14:textId="77777777" w:rsidR="002D12EC" w:rsidRDefault="002D12EC" w:rsidP="00C325E1">
      <w:pPr>
        <w:spacing w:after="0"/>
        <w:rPr>
          <w:lang w:bidi="en-US"/>
        </w:rPr>
      </w:pPr>
    </w:p>
    <w:p w14:paraId="36EA1D12" w14:textId="1676DCBF" w:rsidR="00B35647" w:rsidRPr="00803AE2" w:rsidRDefault="004E1C96" w:rsidP="00504DC3">
      <w:pPr>
        <w:autoSpaceDE w:val="0"/>
        <w:autoSpaceDN w:val="0"/>
        <w:adjustRightInd w:val="0"/>
        <w:spacing w:line="240" w:lineRule="auto"/>
      </w:pPr>
      <w:r>
        <w:t xml:space="preserve">A recent innovation from </w:t>
      </w:r>
      <w:r w:rsidRPr="00280065">
        <w:t>ISO/IEC TR 24731</w:t>
      </w:r>
      <w:r>
        <w:t xml:space="preserve">-1 </w:t>
      </w:r>
      <w:r w:rsidRPr="00280065">
        <w:t>[</w:t>
      </w:r>
      <w:r w:rsidR="006F413B">
        <w:t>12</w:t>
      </w:r>
      <w:r w:rsidRPr="00280065">
        <w:t xml:space="preserve">] </w:t>
      </w:r>
      <w:r>
        <w:t>that has been added to the C standard 9899:2011 [</w:t>
      </w:r>
      <w:r w:rsidR="005734AC">
        <w:t>5</w:t>
      </w:r>
      <w:r w:rsidR="00092527">
        <w:t>]</w:t>
      </w:r>
      <w:r>
        <w:t xml:space="preserve"> is the definition of the </w:t>
      </w:r>
      <w:proofErr w:type="spellStart"/>
      <w:r w:rsidRPr="008D55D7">
        <w:rPr>
          <w:rFonts w:ascii="Courier New" w:hAnsi="Courier New" w:cs="Courier New"/>
          <w:sz w:val="20"/>
        </w:rPr>
        <w:t>rsize_t</w:t>
      </w:r>
      <w:proofErr w:type="spellEnd"/>
      <w:r>
        <w:rPr>
          <w:rFonts w:ascii="Courier New" w:hAnsi="Courier New" w:cs="Courier New"/>
        </w:rPr>
        <w:fldChar w:fldCharType="begin"/>
      </w:r>
      <w:r>
        <w:instrText xml:space="preserve"> XE "</w:instrText>
      </w:r>
      <w:r w:rsidRPr="008855DA">
        <w:rPr>
          <w:rFonts w:ascii="Courier New" w:hAnsi="Courier New" w:cs="Courier New"/>
        </w:rPr>
        <w:instrText>rsize_t</w:instrText>
      </w:r>
      <w:r>
        <w:instrText xml:space="preserve">" </w:instrText>
      </w:r>
      <w:r>
        <w:rPr>
          <w:rFonts w:ascii="Courier New" w:hAnsi="Courier New" w:cs="Courier New"/>
        </w:rPr>
        <w:fldChar w:fldCharType="end"/>
      </w:r>
      <w:r w:rsidRPr="00280065">
        <w:rPr>
          <w:rFonts w:ascii="Courier New" w:hAnsi="Courier New" w:cs="Courier New"/>
          <w:b/>
        </w:rPr>
        <w:t xml:space="preserve"> </w:t>
      </w:r>
      <w:r>
        <w:t>type.</w:t>
      </w:r>
      <w:r w:rsidR="006E1DE1">
        <w:t xml:space="preserve"> </w:t>
      </w:r>
      <w:r w:rsidRPr="001565E9">
        <w:t>Extremely large object sizes are frequently a sign that an object’s size was calculated</w:t>
      </w:r>
      <w:r>
        <w:t xml:space="preserve"> </w:t>
      </w:r>
      <w:r w:rsidRPr="001565E9">
        <w:t>incorrectly. For example, negative numbers appear as very large positive numbers when</w:t>
      </w:r>
      <w:r>
        <w:t xml:space="preserve"> </w:t>
      </w:r>
      <w:r w:rsidRPr="001565E9">
        <w:t xml:space="preserve">converted to an unsigned type like </w:t>
      </w:r>
      <w:proofErr w:type="spellStart"/>
      <w:r w:rsidRPr="008D55D7">
        <w:rPr>
          <w:rFonts w:ascii="Courier New" w:hAnsi="Courier New" w:cs="Courier New"/>
          <w:bCs/>
          <w:sz w:val="20"/>
        </w:rPr>
        <w:t>size_t</w:t>
      </w:r>
      <w:proofErr w:type="spellEnd"/>
      <w:r>
        <w:rPr>
          <w:rFonts w:ascii="Courier New" w:hAnsi="Courier New" w:cs="Courier New"/>
          <w:bCs/>
        </w:rPr>
        <w:fldChar w:fldCharType="begin"/>
      </w:r>
      <w:r>
        <w:instrText xml:space="preserve"> XE "</w:instrText>
      </w:r>
      <w:r w:rsidRPr="008855DA">
        <w:rPr>
          <w:rFonts w:ascii="Courier New" w:hAnsi="Courier New" w:cs="Courier New"/>
          <w:bCs/>
        </w:rPr>
        <w:instrText>size_t</w:instrText>
      </w:r>
      <w:r>
        <w:instrText xml:space="preserve">" </w:instrText>
      </w:r>
      <w:r>
        <w:rPr>
          <w:rFonts w:ascii="Courier New" w:hAnsi="Courier New" w:cs="Courier New"/>
          <w:bCs/>
        </w:rPr>
        <w:fldChar w:fldCharType="end"/>
      </w:r>
      <w:r w:rsidRPr="001565E9">
        <w:t>. Also, some implementations do not support</w:t>
      </w:r>
      <w:r>
        <w:t xml:space="preserve"> </w:t>
      </w:r>
      <w:r w:rsidRPr="001565E9">
        <w:t xml:space="preserve">objects as large as the maximum value that can be represented by type </w:t>
      </w:r>
      <w:proofErr w:type="spellStart"/>
      <w:r w:rsidRPr="008D55D7">
        <w:rPr>
          <w:rFonts w:ascii="Courier New" w:hAnsi="Courier New" w:cs="Courier New"/>
          <w:bCs/>
          <w:sz w:val="20"/>
        </w:rPr>
        <w:t>size_t</w:t>
      </w:r>
      <w:proofErr w:type="spellEnd"/>
      <w:r w:rsidRPr="001565E9">
        <w:t>.</w:t>
      </w:r>
      <w:r w:rsidR="006E1DE1">
        <w:t xml:space="preserve"> </w:t>
      </w:r>
      <w:r w:rsidRPr="001565E9">
        <w:t xml:space="preserve">For </w:t>
      </w:r>
      <w:r>
        <w:t>these</w:t>
      </w:r>
      <w:r w:rsidRPr="001565E9">
        <w:t xml:space="preserve"> reasons, it is sometimes beneficial to restrict the range of object sizes to detect programming errors.</w:t>
      </w:r>
      <w:r w:rsidR="006E1DE1">
        <w:t xml:space="preserve"> </w:t>
      </w:r>
      <w:r w:rsidRPr="001565E9">
        <w:t>For implementations targeting machines with large address spaces,</w:t>
      </w:r>
      <w:r>
        <w:t xml:space="preserve"> </w:t>
      </w:r>
      <w:r w:rsidRPr="001565E9">
        <w:t xml:space="preserve">it is recommended that </w:t>
      </w:r>
      <w:r w:rsidRPr="008D55D7">
        <w:rPr>
          <w:rFonts w:ascii="Courier New" w:hAnsi="Courier New" w:cs="Courier New"/>
          <w:bCs/>
          <w:sz w:val="20"/>
        </w:rPr>
        <w:t>RSIZE_MAX</w:t>
      </w:r>
      <w:r w:rsidRPr="008D55D7">
        <w:rPr>
          <w:b/>
          <w:bCs/>
          <w:sz w:val="20"/>
        </w:rPr>
        <w:t xml:space="preserve"> </w:t>
      </w:r>
      <w:r w:rsidRPr="001565E9">
        <w:t>be defined as the smaller of the size of the largest</w:t>
      </w:r>
      <w:r>
        <w:t xml:space="preserve"> </w:t>
      </w:r>
      <w:r w:rsidRPr="001565E9">
        <w:t xml:space="preserve">object supported or </w:t>
      </w:r>
      <w:r w:rsidRPr="008D55D7">
        <w:rPr>
          <w:rFonts w:ascii="Courier New" w:hAnsi="Courier New" w:cs="Courier New"/>
          <w:bCs/>
          <w:sz w:val="20"/>
        </w:rPr>
        <w:t>(SIZE_MAX &gt;&gt; 1)</w:t>
      </w:r>
      <w:r w:rsidRPr="001565E9">
        <w:t>, even if this limit is smaller than the size of</w:t>
      </w:r>
      <w:r>
        <w:t xml:space="preserve"> </w:t>
      </w:r>
      <w:r w:rsidRPr="001565E9">
        <w:t xml:space="preserve">some legitimate, but very large, objects. </w:t>
      </w:r>
      <w:r w:rsidRPr="001565E9">
        <w:lastRenderedPageBreak/>
        <w:t>Implementations targeting machines with small</w:t>
      </w:r>
      <w:r>
        <w:t xml:space="preserve"> </w:t>
      </w:r>
      <w:r w:rsidRPr="001565E9">
        <w:t xml:space="preserve">address spaces </w:t>
      </w:r>
      <w:del w:id="267" w:author="Stephen Michell" w:date="2019-11-08T12:29:00Z">
        <w:r w:rsidRPr="001565E9">
          <w:delText>may wish to</w:delText>
        </w:r>
      </w:del>
      <w:ins w:id="268" w:author="Stephen Michell" w:date="2019-11-08T12:29:00Z">
        <w:r w:rsidR="009A0E20">
          <w:t>can</w:t>
        </w:r>
      </w:ins>
      <w:r w:rsidRPr="001565E9">
        <w:t xml:space="preserve"> define </w:t>
      </w:r>
      <w:r w:rsidRPr="00C11453">
        <w:rPr>
          <w:rFonts w:ascii="Courier New" w:hAnsi="Courier New" w:cs="Courier New"/>
          <w:bCs/>
        </w:rPr>
        <w:t>RSIZE_MAX</w:t>
      </w:r>
      <w:r w:rsidRPr="001565E9">
        <w:rPr>
          <w:b/>
          <w:bCs/>
        </w:rPr>
        <w:t xml:space="preserve"> </w:t>
      </w:r>
      <w:r w:rsidRPr="001565E9">
        <w:t xml:space="preserve">as </w:t>
      </w:r>
      <w:r w:rsidRPr="00C11453">
        <w:rPr>
          <w:rFonts w:ascii="Courier New" w:hAnsi="Courier New" w:cs="Courier New"/>
          <w:bCs/>
        </w:rPr>
        <w:t>SIZE_MAX</w:t>
      </w:r>
      <w:r w:rsidRPr="001565E9">
        <w:t>, which means that there</w:t>
      </w:r>
      <w:r>
        <w:t xml:space="preserve"> </w:t>
      </w:r>
      <w:r w:rsidRPr="001565E9">
        <w:t>is no object size that is considered a runtime-constraint violation</w:t>
      </w:r>
      <w:r w:rsidR="00335DBD">
        <w:rPr>
          <w:lang w:val="en-CA"/>
        </w:rPr>
        <w:fldChar w:fldCharType="begin"/>
      </w:r>
      <w:r w:rsidR="00335DBD">
        <w:instrText>XE "</w:instrText>
      </w:r>
      <w:r w:rsidR="00335DBD">
        <w:rPr>
          <w:lang w:bidi="en-US"/>
        </w:rPr>
        <w:instrText>runtime constraint</w:instrText>
      </w:r>
      <w:r w:rsidR="00335DBD">
        <w:instrText>"</w:instrText>
      </w:r>
      <w:r w:rsidR="00335DBD">
        <w:rPr>
          <w:lang w:val="en-CA"/>
        </w:rPr>
        <w:fldChar w:fldCharType="end"/>
      </w:r>
      <w:r w:rsidR="00585F54">
        <w:rPr>
          <w:lang w:val="en-CA"/>
        </w:rPr>
        <w:fldChar w:fldCharType="begin"/>
      </w:r>
      <w:r w:rsidR="00585F54">
        <w:instrText>XE "</w:instrText>
      </w:r>
      <w:r w:rsidR="00585F54">
        <w:rPr>
          <w:u w:val="single"/>
        </w:rPr>
        <w:instrText>implementation limit</w:instrText>
      </w:r>
      <w:r w:rsidR="00585F54">
        <w:instrText>"</w:instrText>
      </w:r>
      <w:r w:rsidR="00585F54">
        <w:rPr>
          <w:lang w:val="en-CA"/>
        </w:rPr>
        <w:fldChar w:fldCharType="end"/>
      </w:r>
      <w:r w:rsidRPr="001565E9">
        <w:t>.</w:t>
      </w:r>
    </w:p>
    <w:p w14:paraId="033B5714" w14:textId="1672DCCF" w:rsidR="004C770C" w:rsidRDefault="001456BA" w:rsidP="00504DC3">
      <w:pPr>
        <w:pStyle w:val="Heading3"/>
        <w:spacing w:before="120" w:after="120"/>
        <w:rPr>
          <w:lang w:bidi="en-US"/>
        </w:rPr>
      </w:pPr>
      <w:r>
        <w:rPr>
          <w:lang w:bidi="en-US"/>
        </w:rPr>
        <w:t>6.6</w:t>
      </w:r>
      <w:r w:rsidR="004C770C" w:rsidRPr="00CD6A7E">
        <w:rPr>
          <w:lang w:bidi="en-US"/>
        </w:rPr>
        <w:t>.2</w:t>
      </w:r>
      <w:r w:rsidR="00AD5842">
        <w:rPr>
          <w:lang w:bidi="en-US"/>
        </w:rPr>
        <w:t xml:space="preserve"> </w:t>
      </w:r>
      <w:r w:rsidR="004C770C" w:rsidRPr="00CD6A7E">
        <w:rPr>
          <w:lang w:bidi="en-US"/>
        </w:rPr>
        <w:t>Guidance to language users</w:t>
      </w:r>
    </w:p>
    <w:p w14:paraId="454EED9A" w14:textId="4211555A" w:rsidR="006E043E" w:rsidRDefault="006E043E" w:rsidP="006E043E">
      <w:pPr>
        <w:pStyle w:val="ListParagraph"/>
        <w:widowControl w:val="0"/>
        <w:numPr>
          <w:ilvl w:val="0"/>
          <w:numId w:val="19"/>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D93F66">
        <w:rPr>
          <w:rFonts w:ascii="Calibri" w:eastAsia="Times New Roman" w:hAnsi="Calibri"/>
          <w:bCs/>
        </w:rPr>
        <w:t>guidance contained in</w:t>
      </w:r>
      <w:r>
        <w:rPr>
          <w:rFonts w:ascii="Calibri" w:eastAsia="Times New Roman" w:hAnsi="Calibri"/>
          <w:bCs/>
        </w:rPr>
        <w:t xml:space="preserve"> TR 24772-1 clause 6.6.5.</w:t>
      </w:r>
    </w:p>
    <w:p w14:paraId="6A658F5C" w14:textId="26E85F69" w:rsidR="00C325E1" w:rsidRPr="00C325E1" w:rsidRDefault="00C325E1" w:rsidP="007124F7">
      <w:pPr>
        <w:pStyle w:val="ListParagraph"/>
        <w:widowControl w:val="0"/>
        <w:numPr>
          <w:ilvl w:val="0"/>
          <w:numId w:val="19"/>
        </w:numPr>
        <w:suppressLineNumbers/>
        <w:overflowPunct w:val="0"/>
        <w:adjustRightInd w:val="0"/>
        <w:spacing w:after="0"/>
        <w:rPr>
          <w:rFonts w:ascii="Calibri" w:eastAsia="Times New Roman" w:hAnsi="Calibri"/>
          <w:bCs/>
        </w:rPr>
      </w:pPr>
      <w:r w:rsidRPr="00C325E1">
        <w:rPr>
          <w:rFonts w:ascii="Calibri" w:eastAsia="Times New Roman" w:hAnsi="Calibri"/>
          <w:bCs/>
        </w:rPr>
        <w:t>Check the value of a larger type before converting it to a smaller type to see if the value in the larger type is within the range of the smaller type.</w:t>
      </w:r>
      <w:r w:rsidR="006E1DE1">
        <w:rPr>
          <w:rFonts w:ascii="Calibri" w:eastAsia="Times New Roman" w:hAnsi="Calibri"/>
          <w:bCs/>
        </w:rPr>
        <w:t xml:space="preserve"> </w:t>
      </w:r>
      <w:r w:rsidRPr="00C325E1">
        <w:rPr>
          <w:rFonts w:ascii="Calibri" w:eastAsia="Times New Roman" w:hAnsi="Calibri"/>
          <w:bCs/>
        </w:rPr>
        <w:t xml:space="preserve">Any conversion from a type with larger </w:t>
      </w:r>
      <w:r w:rsidR="002D12EC">
        <w:rPr>
          <w:rFonts w:ascii="Calibri" w:eastAsia="Times New Roman" w:hAnsi="Calibri"/>
          <w:bCs/>
        </w:rPr>
        <w:t>range</w:t>
      </w:r>
      <w:r w:rsidR="002D12EC" w:rsidRPr="00C325E1">
        <w:rPr>
          <w:rFonts w:ascii="Calibri" w:eastAsia="Times New Roman" w:hAnsi="Calibri"/>
          <w:bCs/>
        </w:rPr>
        <w:t xml:space="preserve"> </w:t>
      </w:r>
      <w:r w:rsidRPr="00C325E1">
        <w:rPr>
          <w:rFonts w:ascii="Calibri" w:eastAsia="Times New Roman" w:hAnsi="Calibri"/>
          <w:bCs/>
        </w:rPr>
        <w:t xml:space="preserve">to a smaller </w:t>
      </w:r>
      <w:r w:rsidR="002D12EC">
        <w:rPr>
          <w:rFonts w:ascii="Calibri" w:eastAsia="Times New Roman" w:hAnsi="Calibri"/>
          <w:bCs/>
        </w:rPr>
        <w:t>range</w:t>
      </w:r>
      <w:r w:rsidR="006E1DE1">
        <w:rPr>
          <w:rFonts w:ascii="Calibri" w:eastAsia="Times New Roman" w:hAnsi="Calibri"/>
          <w:bCs/>
        </w:rPr>
        <w:t xml:space="preserve"> </w:t>
      </w:r>
      <w:r w:rsidRPr="00C325E1">
        <w:rPr>
          <w:rFonts w:ascii="Calibri" w:eastAsia="Times New Roman" w:hAnsi="Calibri"/>
          <w:bCs/>
        </w:rPr>
        <w:t>could result in a loss of data.</w:t>
      </w:r>
      <w:r w:rsidR="006E1DE1">
        <w:rPr>
          <w:rFonts w:ascii="Calibri" w:eastAsia="Times New Roman" w:hAnsi="Calibri"/>
          <w:bCs/>
        </w:rPr>
        <w:t xml:space="preserve"> </w:t>
      </w:r>
      <w:r w:rsidRPr="00C325E1">
        <w:rPr>
          <w:rFonts w:ascii="Calibri" w:eastAsia="Times New Roman" w:hAnsi="Calibri"/>
          <w:bCs/>
        </w:rPr>
        <w:t>In some instances, this loss is desired.</w:t>
      </w:r>
      <w:r w:rsidR="006E1DE1">
        <w:rPr>
          <w:rFonts w:ascii="Calibri" w:eastAsia="Times New Roman" w:hAnsi="Calibri"/>
          <w:bCs/>
        </w:rPr>
        <w:t xml:space="preserve"> </w:t>
      </w:r>
      <w:r w:rsidRPr="00C325E1">
        <w:rPr>
          <w:rFonts w:ascii="Calibri" w:eastAsia="Times New Roman" w:hAnsi="Calibri"/>
          <w:bCs/>
        </w:rPr>
        <w:t>Such cases should be explicitly acknowledged in comments.</w:t>
      </w:r>
      <w:r w:rsidR="006E1DE1">
        <w:rPr>
          <w:rFonts w:ascii="Calibri" w:eastAsia="Times New Roman" w:hAnsi="Calibri"/>
          <w:bCs/>
        </w:rPr>
        <w:t xml:space="preserve"> </w:t>
      </w:r>
      <w:r w:rsidRPr="00C325E1">
        <w:rPr>
          <w:rFonts w:ascii="Calibri" w:eastAsia="Times New Roman" w:hAnsi="Calibri"/>
          <w:bCs/>
        </w:rPr>
        <w:t xml:space="preserve">For example, the following code could be used to check whether a conversion from an unsigned integer to an unsigned character will result in </w:t>
      </w:r>
      <w:r w:rsidR="00F2753F">
        <w:rPr>
          <w:rFonts w:ascii="Calibri" w:eastAsia="Times New Roman" w:hAnsi="Calibri"/>
          <w:bCs/>
        </w:rPr>
        <w:t>truncation</w:t>
      </w:r>
      <w:r w:rsidRPr="00C325E1">
        <w:rPr>
          <w:rFonts w:ascii="Calibri" w:eastAsia="Times New Roman" w:hAnsi="Calibri"/>
          <w:bCs/>
        </w:rPr>
        <w:t>:</w:t>
      </w:r>
    </w:p>
    <w:p w14:paraId="5539B19C" w14:textId="408DA0C3"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alibri" w:eastAsia="Times New Roman" w:hAnsi="Calibri"/>
          <w:bCs/>
        </w:rPr>
        <w:tab/>
      </w:r>
      <w:r w:rsidRPr="00C325E1">
        <w:rPr>
          <w:rFonts w:ascii="Courier New" w:eastAsia="Times New Roman" w:hAnsi="Courier New" w:cs="Courier New"/>
          <w:bCs/>
          <w:sz w:val="20"/>
        </w:rPr>
        <w:t xml:space="preserve">unsigned </w:t>
      </w:r>
      <w:proofErr w:type="spellStart"/>
      <w:r w:rsidRPr="00C325E1">
        <w:rPr>
          <w:rFonts w:ascii="Courier New" w:eastAsia="Times New Roman" w:hAnsi="Courier New" w:cs="Courier New"/>
          <w:bCs/>
          <w:sz w:val="20"/>
        </w:rPr>
        <w:t>int</w:t>
      </w:r>
      <w:proofErr w:type="spellEnd"/>
      <w:r w:rsidRPr="00C325E1">
        <w:rPr>
          <w:rFonts w:ascii="Courier New" w:eastAsia="Times New Roman" w:hAnsi="Courier New" w:cs="Courier New"/>
          <w:bCs/>
          <w:sz w:val="20"/>
        </w:rPr>
        <w:t xml:space="preserve"> </w:t>
      </w:r>
      <w:proofErr w:type="spellStart"/>
      <w:r w:rsidRPr="00C325E1">
        <w:rPr>
          <w:rFonts w:ascii="Courier New" w:eastAsia="Times New Roman" w:hAnsi="Courier New" w:cs="Courier New"/>
          <w:bCs/>
          <w:sz w:val="20"/>
        </w:rPr>
        <w:t>i</w:t>
      </w:r>
      <w:proofErr w:type="spellEnd"/>
      <w:r w:rsidRPr="00C325E1">
        <w:rPr>
          <w:rFonts w:ascii="Courier New" w:eastAsia="Times New Roman" w:hAnsi="Courier New" w:cs="Courier New"/>
          <w:bCs/>
          <w:sz w:val="20"/>
        </w:rPr>
        <w:t>;</w:t>
      </w:r>
    </w:p>
    <w:p w14:paraId="215F8ACF" w14:textId="145D26C5"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unsigned char c;</w:t>
      </w:r>
    </w:p>
    <w:p w14:paraId="695CF892" w14:textId="54A50372"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w:t>
      </w:r>
    </w:p>
    <w:p w14:paraId="53610052" w14:textId="77777777" w:rsidR="003D09E2"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if (</w:t>
      </w:r>
      <w:proofErr w:type="spellStart"/>
      <w:r w:rsidRPr="00C325E1">
        <w:rPr>
          <w:rFonts w:ascii="Courier New" w:eastAsia="Times New Roman" w:hAnsi="Courier New" w:cs="Courier New"/>
          <w:bCs/>
          <w:sz w:val="20"/>
        </w:rPr>
        <w:t>i</w:t>
      </w:r>
      <w:proofErr w:type="spellEnd"/>
      <w:r w:rsidRPr="00C325E1">
        <w:rPr>
          <w:rFonts w:ascii="Courier New" w:eastAsia="Times New Roman" w:hAnsi="Courier New" w:cs="Courier New"/>
          <w:bCs/>
          <w:sz w:val="20"/>
        </w:rPr>
        <w:t xml:space="preserve"> &lt;= UCHAR_MAX) </w:t>
      </w:r>
      <w:proofErr w:type="gramStart"/>
      <w:r w:rsidRPr="00C325E1">
        <w:rPr>
          <w:rFonts w:ascii="Courier New" w:eastAsia="Times New Roman" w:hAnsi="Courier New" w:cs="Courier New"/>
          <w:bCs/>
          <w:sz w:val="20"/>
        </w:rPr>
        <w:t>{  /</w:t>
      </w:r>
      <w:proofErr w:type="gramEnd"/>
      <w:r w:rsidRPr="00C325E1">
        <w:rPr>
          <w:rFonts w:ascii="Courier New" w:eastAsia="Times New Roman" w:hAnsi="Courier New" w:cs="Courier New"/>
          <w:bCs/>
          <w:sz w:val="20"/>
        </w:rPr>
        <w:t xml:space="preserve">/ check against the maximum value </w:t>
      </w:r>
    </w:p>
    <w:p w14:paraId="2EB8DCEB" w14:textId="45116D19" w:rsidR="00C325E1" w:rsidRPr="00C325E1" w:rsidRDefault="003D09E2" w:rsidP="00C325E1">
      <w:pPr>
        <w:widowControl w:val="0"/>
        <w:suppressLineNumbers/>
        <w:overflowPunct w:val="0"/>
        <w:adjustRightInd w:val="0"/>
        <w:spacing w:after="0"/>
        <w:ind w:left="1134"/>
        <w:rPr>
          <w:rFonts w:ascii="Courier New" w:eastAsia="Times New Roman" w:hAnsi="Courier New" w:cs="Courier New"/>
          <w:bCs/>
          <w:sz w:val="20"/>
        </w:rPr>
      </w:pPr>
      <w:r>
        <w:rPr>
          <w:rFonts w:ascii="Courier New" w:eastAsia="Times New Roman" w:hAnsi="Courier New" w:cs="Courier New"/>
          <w:bCs/>
          <w:sz w:val="20"/>
        </w:rPr>
        <w:t xml:space="preserve">                        // </w:t>
      </w:r>
      <w:r w:rsidR="00C325E1" w:rsidRPr="00C325E1">
        <w:rPr>
          <w:rFonts w:ascii="Courier New" w:eastAsia="Times New Roman" w:hAnsi="Courier New" w:cs="Courier New"/>
          <w:bCs/>
          <w:sz w:val="20"/>
        </w:rPr>
        <w:t>for an object of type unsigned char</w:t>
      </w:r>
    </w:p>
    <w:p w14:paraId="05000216" w14:textId="6C9B58C2"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 xml:space="preserve">  c = (unsigned char) </w:t>
      </w:r>
      <w:proofErr w:type="spellStart"/>
      <w:r w:rsidRPr="00C325E1">
        <w:rPr>
          <w:rFonts w:ascii="Courier New" w:eastAsia="Times New Roman" w:hAnsi="Courier New" w:cs="Courier New"/>
          <w:bCs/>
          <w:sz w:val="20"/>
        </w:rPr>
        <w:t>i</w:t>
      </w:r>
      <w:proofErr w:type="spellEnd"/>
      <w:r w:rsidRPr="00C325E1">
        <w:rPr>
          <w:rFonts w:ascii="Courier New" w:eastAsia="Times New Roman" w:hAnsi="Courier New" w:cs="Courier New"/>
          <w:bCs/>
          <w:sz w:val="20"/>
        </w:rPr>
        <w:t>;</w:t>
      </w:r>
    </w:p>
    <w:p w14:paraId="6C5CA9E1" w14:textId="1EA8ED16"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w:t>
      </w:r>
    </w:p>
    <w:p w14:paraId="39EE1D2B" w14:textId="519C19F7"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else {</w:t>
      </w:r>
    </w:p>
    <w:p w14:paraId="7EE1BAFB" w14:textId="3CAA601E"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r>
      <w:r>
        <w:rPr>
          <w:rFonts w:ascii="Courier New" w:eastAsia="Times New Roman" w:hAnsi="Courier New" w:cs="Courier New"/>
          <w:bCs/>
          <w:sz w:val="20"/>
        </w:rPr>
        <w:t xml:space="preserve">  </w:t>
      </w:r>
      <w:r w:rsidRPr="00C325E1">
        <w:rPr>
          <w:rFonts w:ascii="Courier New" w:eastAsia="Times New Roman" w:hAnsi="Courier New" w:cs="Courier New"/>
          <w:bCs/>
          <w:sz w:val="20"/>
        </w:rPr>
        <w:t>// handle error condition</w:t>
      </w:r>
    </w:p>
    <w:p w14:paraId="34CF3083" w14:textId="0F259115"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Pr>
          <w:rFonts w:ascii="Courier New" w:eastAsia="Times New Roman" w:hAnsi="Courier New" w:cs="Courier New"/>
          <w:bCs/>
          <w:sz w:val="20"/>
        </w:rPr>
        <w:tab/>
      </w:r>
      <w:r w:rsidRPr="00C325E1">
        <w:rPr>
          <w:rFonts w:ascii="Courier New" w:eastAsia="Times New Roman" w:hAnsi="Courier New" w:cs="Courier New"/>
          <w:bCs/>
          <w:sz w:val="20"/>
        </w:rPr>
        <w:t>}</w:t>
      </w:r>
    </w:p>
    <w:p w14:paraId="07A7F1DB" w14:textId="5A8DFAB4" w:rsidR="004C770C" w:rsidRDefault="00C325E1" w:rsidP="007124F7">
      <w:pPr>
        <w:pStyle w:val="ListParagraph"/>
        <w:widowControl w:val="0"/>
        <w:numPr>
          <w:ilvl w:val="0"/>
          <w:numId w:val="19"/>
        </w:numPr>
        <w:suppressLineNumbers/>
        <w:overflowPunct w:val="0"/>
        <w:adjustRightInd w:val="0"/>
        <w:spacing w:after="0"/>
        <w:rPr>
          <w:rFonts w:ascii="Calibri" w:eastAsia="Times New Roman" w:hAnsi="Calibri"/>
          <w:bCs/>
        </w:rPr>
      </w:pPr>
      <w:r w:rsidRPr="00C325E1">
        <w:rPr>
          <w:rFonts w:ascii="Calibri" w:eastAsia="Times New Roman" w:hAnsi="Calibri"/>
          <w:bCs/>
        </w:rPr>
        <w:t xml:space="preserve">Close attention should be given to all warning messages issued by the compiler regarding multiple casts. Making a cast in C explicit will both remove the warning and acknowledge that the change in </w:t>
      </w:r>
      <w:r w:rsidR="00782248">
        <w:rPr>
          <w:rFonts w:ascii="Calibri" w:eastAsia="Times New Roman" w:hAnsi="Calibri"/>
          <w:bCs/>
        </w:rPr>
        <w:t xml:space="preserve">value </w:t>
      </w:r>
      <w:r w:rsidRPr="00C325E1">
        <w:rPr>
          <w:rFonts w:ascii="Calibri" w:eastAsia="Times New Roman" w:hAnsi="Calibri"/>
          <w:bCs/>
        </w:rPr>
        <w:t xml:space="preserve">is </w:t>
      </w:r>
      <w:r w:rsidR="002D12EC">
        <w:rPr>
          <w:rFonts w:ascii="Calibri" w:eastAsia="Times New Roman" w:hAnsi="Calibri"/>
          <w:bCs/>
        </w:rPr>
        <w:t>intended</w:t>
      </w:r>
      <w:r w:rsidRPr="00C325E1">
        <w:rPr>
          <w:rFonts w:ascii="Calibri" w:eastAsia="Times New Roman" w:hAnsi="Calibri"/>
          <w:bCs/>
        </w:rPr>
        <w:t>.</w:t>
      </w:r>
    </w:p>
    <w:p w14:paraId="5EC02DC4" w14:textId="609F3CF1" w:rsidR="00E17C11" w:rsidRPr="007E25B1" w:rsidRDefault="00E17C11" w:rsidP="007124F7">
      <w:pPr>
        <w:pStyle w:val="ListParagraph"/>
        <w:widowControl w:val="0"/>
        <w:numPr>
          <w:ilvl w:val="0"/>
          <w:numId w:val="19"/>
        </w:numPr>
        <w:suppressLineNumbers/>
        <w:overflowPunct w:val="0"/>
        <w:adjustRightInd w:val="0"/>
        <w:spacing w:after="0"/>
        <w:rPr>
          <w:rFonts w:ascii="Calibri" w:eastAsia="Times New Roman" w:hAnsi="Calibri"/>
          <w:bCs/>
        </w:rPr>
      </w:pPr>
      <w:r>
        <w:rPr>
          <w:rFonts w:ascii="Calibri" w:eastAsia="Times New Roman" w:hAnsi="Calibri"/>
        </w:rPr>
        <w:t>If mixed types are used in an expression, ensure that each conversion preserves the value before being used as an operand in another op</w:t>
      </w:r>
      <w:r w:rsidR="00803AE2">
        <w:rPr>
          <w:rFonts w:ascii="Calibri" w:eastAsia="Times New Roman" w:hAnsi="Calibri"/>
        </w:rPr>
        <w:t>eration in the same expression.</w:t>
      </w:r>
    </w:p>
    <w:p w14:paraId="57F1E3E8" w14:textId="141E24CA" w:rsidR="007E25B1" w:rsidRPr="007E25B1" w:rsidRDefault="007E25B1" w:rsidP="007124F7">
      <w:pPr>
        <w:pStyle w:val="ListParagraph"/>
        <w:widowControl w:val="0"/>
        <w:numPr>
          <w:ilvl w:val="0"/>
          <w:numId w:val="19"/>
        </w:numPr>
        <w:suppressLineNumbers/>
        <w:overflowPunct w:val="0"/>
        <w:adjustRightInd w:val="0"/>
        <w:spacing w:after="0"/>
        <w:rPr>
          <w:rFonts w:ascii="Calibri" w:eastAsia="Times New Roman" w:hAnsi="Calibri"/>
        </w:rPr>
      </w:pPr>
      <w:r>
        <w:rPr>
          <w:rFonts w:ascii="Calibri" w:eastAsia="Times New Roman" w:hAnsi="Calibri"/>
        </w:rPr>
        <w:t>When converting between wide character and multi-byte characters and strings, always use the appropriate conversion functions (</w:t>
      </w:r>
      <w:proofErr w:type="spellStart"/>
      <w:proofErr w:type="gramStart"/>
      <w:r w:rsidRPr="008D55D7">
        <w:rPr>
          <w:rFonts w:ascii="Courier New" w:eastAsia="Times New Roman" w:hAnsi="Courier New" w:cs="Courier New"/>
          <w:sz w:val="20"/>
        </w:rPr>
        <w:t>wctomb</w:t>
      </w:r>
      <w:proofErr w:type="spellEnd"/>
      <w:r w:rsidRPr="008D55D7">
        <w:rPr>
          <w:rFonts w:ascii="Calibri" w:eastAsia="Times New Roman" w:hAnsi="Calibri"/>
          <w:sz w:val="20"/>
        </w:rPr>
        <w:t xml:space="preserve">  </w:t>
      </w:r>
      <w:r>
        <w:rPr>
          <w:rFonts w:ascii="Calibri" w:eastAsia="Times New Roman" w:hAnsi="Calibri"/>
        </w:rPr>
        <w:t>and</w:t>
      </w:r>
      <w:proofErr w:type="gramEnd"/>
      <w:r>
        <w:rPr>
          <w:rFonts w:ascii="Calibri" w:eastAsia="Times New Roman" w:hAnsi="Calibri"/>
        </w:rPr>
        <w:t xml:space="preserve"> </w:t>
      </w:r>
      <w:proofErr w:type="spellStart"/>
      <w:r w:rsidRPr="008D55D7">
        <w:rPr>
          <w:rFonts w:ascii="Courier New" w:eastAsia="Times New Roman" w:hAnsi="Courier New" w:cs="Courier New"/>
          <w:sz w:val="20"/>
        </w:rPr>
        <w:t>wcsrtombs</w:t>
      </w:r>
      <w:proofErr w:type="spellEnd"/>
      <w:r w:rsidRPr="008D55D7">
        <w:rPr>
          <w:rFonts w:ascii="Calibri" w:eastAsia="Times New Roman" w:hAnsi="Calibri"/>
          <w:sz w:val="20"/>
        </w:rPr>
        <w:t xml:space="preserve"> </w:t>
      </w:r>
      <w:r w:rsidR="001D02E2">
        <w:rPr>
          <w:rFonts w:ascii="Calibri" w:eastAsia="Times New Roman" w:hAnsi="Calibri"/>
        </w:rPr>
        <w:t xml:space="preserve">or </w:t>
      </w:r>
      <w:proofErr w:type="spellStart"/>
      <w:r w:rsidR="001D02E2" w:rsidRPr="008D55D7">
        <w:rPr>
          <w:rFonts w:ascii="Courier New" w:eastAsia="Times New Roman" w:hAnsi="Courier New" w:cs="Courier New"/>
          <w:sz w:val="20"/>
        </w:rPr>
        <w:t>wcsrtombs_s</w:t>
      </w:r>
      <w:proofErr w:type="spellEnd"/>
      <w:r w:rsidR="001D02E2" w:rsidRPr="008D55D7">
        <w:rPr>
          <w:rFonts w:ascii="Calibri" w:eastAsia="Times New Roman" w:hAnsi="Calibri"/>
          <w:sz w:val="20"/>
        </w:rPr>
        <w:t xml:space="preserve"> </w:t>
      </w:r>
      <w:r>
        <w:rPr>
          <w:rFonts w:ascii="Calibri" w:eastAsia="Times New Roman" w:hAnsi="Calibri"/>
        </w:rPr>
        <w:t>respectively). Similarly for multi-byte to wide characters and strings use</w:t>
      </w:r>
      <w:r w:rsidRPr="007E25B1">
        <w:rPr>
          <w:rFonts w:ascii="Calibri" w:eastAsia="Times New Roman" w:hAnsi="Calibri"/>
        </w:rPr>
        <w:t xml:space="preserve"> </w:t>
      </w:r>
      <w:proofErr w:type="spellStart"/>
      <w:proofErr w:type="gramStart"/>
      <w:r w:rsidRPr="008D55D7">
        <w:rPr>
          <w:rFonts w:ascii="Courier New" w:eastAsia="Times New Roman" w:hAnsi="Courier New" w:cs="Courier New"/>
          <w:sz w:val="20"/>
        </w:rPr>
        <w:t>mbrtowc</w:t>
      </w:r>
      <w:proofErr w:type="spellEnd"/>
      <w:r w:rsidRPr="008D55D7">
        <w:rPr>
          <w:rFonts w:ascii="Calibri" w:eastAsia="Times New Roman" w:hAnsi="Calibri"/>
          <w:sz w:val="20"/>
        </w:rPr>
        <w:t xml:space="preserve">  </w:t>
      </w:r>
      <w:r>
        <w:rPr>
          <w:rFonts w:ascii="Calibri" w:eastAsia="Times New Roman" w:hAnsi="Calibri"/>
        </w:rPr>
        <w:t>and</w:t>
      </w:r>
      <w:proofErr w:type="gramEnd"/>
      <w:r w:rsidRPr="007E25B1">
        <w:rPr>
          <w:rFonts w:ascii="Calibri" w:eastAsia="Times New Roman" w:hAnsi="Calibri"/>
        </w:rPr>
        <w:t xml:space="preserve">  </w:t>
      </w:r>
      <w:proofErr w:type="spellStart"/>
      <w:r w:rsidRPr="008D55D7">
        <w:rPr>
          <w:rFonts w:ascii="Courier New" w:eastAsia="Times New Roman" w:hAnsi="Courier New" w:cs="Courier New"/>
          <w:sz w:val="20"/>
        </w:rPr>
        <w:t>mbsrtowcs</w:t>
      </w:r>
      <w:proofErr w:type="spellEnd"/>
      <w:r w:rsidRPr="008D55D7">
        <w:rPr>
          <w:rFonts w:ascii="Calibri" w:eastAsia="Times New Roman" w:hAnsi="Calibri"/>
          <w:sz w:val="20"/>
        </w:rPr>
        <w:t xml:space="preserve"> </w:t>
      </w:r>
      <w:r w:rsidR="001D02E2">
        <w:rPr>
          <w:rFonts w:ascii="Calibri" w:eastAsia="Times New Roman" w:hAnsi="Calibri"/>
        </w:rPr>
        <w:t xml:space="preserve">or </w:t>
      </w:r>
      <w:proofErr w:type="spellStart"/>
      <w:r w:rsidR="001D02E2" w:rsidRPr="008D55D7">
        <w:rPr>
          <w:rFonts w:ascii="Courier New" w:eastAsia="Times New Roman" w:hAnsi="Courier New" w:cs="Courier New"/>
          <w:sz w:val="20"/>
        </w:rPr>
        <w:t>mbsrtowcs_s</w:t>
      </w:r>
      <w:proofErr w:type="spellEnd"/>
      <w:r w:rsidR="00585F54">
        <w:rPr>
          <w:lang w:val="en-CA"/>
        </w:rPr>
        <w:fldChar w:fldCharType="begin"/>
      </w:r>
      <w:r w:rsidR="00585F54">
        <w:instrText>XE "</w:instrText>
      </w:r>
      <w:r w:rsidR="00585F54">
        <w:rPr>
          <w:lang w:bidi="en-US"/>
        </w:rPr>
        <w:instrText>wide character</w:instrText>
      </w:r>
      <w:r w:rsidR="00585F54">
        <w:instrText>"</w:instrText>
      </w:r>
      <w:r w:rsidR="00585F54">
        <w:rPr>
          <w:lang w:val="en-CA"/>
        </w:rPr>
        <w:fldChar w:fldCharType="end"/>
      </w:r>
      <w:r w:rsidR="00585F54">
        <w:rPr>
          <w:lang w:val="en-CA"/>
        </w:rPr>
        <w:fldChar w:fldCharType="begin"/>
      </w:r>
      <w:r w:rsidR="00585F54">
        <w:instrText>XE "</w:instrText>
      </w:r>
      <w:r w:rsidR="00585F54">
        <w:rPr>
          <w:lang w:bidi="en-US"/>
        </w:rPr>
        <w:instrText>character: wide</w:instrText>
      </w:r>
      <w:r w:rsidR="00585F54">
        <w:instrText>"</w:instrText>
      </w:r>
      <w:r w:rsidR="00585F54">
        <w:rPr>
          <w:lang w:val="en-CA"/>
        </w:rPr>
        <w:fldChar w:fldCharType="end"/>
      </w:r>
    </w:p>
    <w:p w14:paraId="50F608F8" w14:textId="4A0ED60E" w:rsidR="004C770C" w:rsidRPr="00CD6A7E" w:rsidRDefault="001456BA" w:rsidP="004C770C">
      <w:pPr>
        <w:pStyle w:val="Heading2"/>
        <w:rPr>
          <w:lang w:bidi="en-US"/>
        </w:rPr>
      </w:pPr>
      <w:bookmarkStart w:id="269" w:name="_Toc310518162"/>
      <w:bookmarkStart w:id="270" w:name="_Toc2099585"/>
      <w:r>
        <w:rPr>
          <w:lang w:bidi="en-US"/>
        </w:rPr>
        <w:t>6.7</w:t>
      </w:r>
      <w:r w:rsidR="00AD5842">
        <w:rPr>
          <w:lang w:bidi="en-US"/>
        </w:rPr>
        <w:t xml:space="preserve"> </w:t>
      </w:r>
      <w:r w:rsidR="003D09E2">
        <w:rPr>
          <w:lang w:bidi="en-US"/>
        </w:rPr>
        <w:t xml:space="preserve">String </w:t>
      </w:r>
      <w:r w:rsidR="00427DDB">
        <w:rPr>
          <w:lang w:bidi="en-US"/>
        </w:rPr>
        <w:t>t</w:t>
      </w:r>
      <w:r w:rsidR="004C770C" w:rsidRPr="00CD6A7E">
        <w:rPr>
          <w:lang w:bidi="en-US"/>
        </w:rPr>
        <w:t>ermination [CJM]</w:t>
      </w:r>
      <w:bookmarkEnd w:id="269"/>
      <w:bookmarkEnd w:id="270"/>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 xml:space="preserve">Language Vulnerabilities: </w:instrText>
      </w:r>
      <w:r w:rsidR="002E65A5">
        <w:rPr>
          <w:lang w:bidi="en-US"/>
        </w:rPr>
        <w:instrText>String t</w:instrText>
      </w:r>
      <w:r w:rsidR="002E65A5" w:rsidRPr="00CD6A7E">
        <w:rPr>
          <w:lang w:bidi="en-US"/>
        </w:rPr>
        <w:instrText>ermination [CJM]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CJM</w:instrText>
      </w:r>
      <w:r w:rsidR="00ED70E1">
        <w:rPr>
          <w:lang w:bidi="en-US"/>
        </w:rPr>
        <w:instrText xml:space="preserve"> - </w:instrText>
      </w:r>
      <w:r w:rsidR="002E65A5">
        <w:rPr>
          <w:lang w:bidi="en-US"/>
        </w:rPr>
        <w:instrText>String termination</w:instrText>
      </w:r>
      <w:r w:rsidR="00ED70E1">
        <w:instrText xml:space="preserve">" </w:instrText>
      </w:r>
      <w:r w:rsidR="00ED70E1">
        <w:rPr>
          <w:lang w:val="en-CA"/>
        </w:rPr>
        <w:fldChar w:fldCharType="end"/>
      </w:r>
    </w:p>
    <w:p w14:paraId="2F269EBB" w14:textId="5C1FB0AF" w:rsidR="006A46D3" w:rsidRPr="00CD6A7E" w:rsidRDefault="00406021" w:rsidP="006A46D3">
      <w:pPr>
        <w:pStyle w:val="Heading3"/>
        <w:rPr>
          <w:lang w:bidi="en-US"/>
        </w:rPr>
      </w:pPr>
      <w:bookmarkStart w:id="271" w:name="_Toc310518163"/>
      <w:r>
        <w:rPr>
          <w:lang w:bidi="en-US"/>
        </w:rPr>
        <w:t>6.7</w:t>
      </w:r>
      <w:r w:rsidR="006A46D3" w:rsidRPr="00CD6A7E">
        <w:rPr>
          <w:lang w:bidi="en-US"/>
        </w:rPr>
        <w:t>.1</w:t>
      </w:r>
      <w:r w:rsidR="006A46D3">
        <w:rPr>
          <w:lang w:bidi="en-US"/>
        </w:rPr>
        <w:t xml:space="preserve"> </w:t>
      </w:r>
      <w:r w:rsidR="006A46D3" w:rsidRPr="00CD6A7E">
        <w:rPr>
          <w:lang w:bidi="en-US"/>
        </w:rPr>
        <w:t>Applicability to language</w:t>
      </w:r>
    </w:p>
    <w:p w14:paraId="77A42FAA" w14:textId="1FC73804" w:rsidR="006A46D3" w:rsidRDefault="00DD7A7C" w:rsidP="006A46D3">
      <w:pPr>
        <w:tabs>
          <w:tab w:val="left" w:pos="6210"/>
        </w:tabs>
      </w:pPr>
      <w:r w:rsidRPr="00DD7A7C">
        <w:t>A string in C is composed of a contiguous sequence of characters terminated by and including a null character (a byte with all bits set to 0).  Therefore</w:t>
      </w:r>
      <w:r w:rsidR="00782248">
        <w:t>,</w:t>
      </w:r>
      <w:r w:rsidRPr="00DD7A7C">
        <w:t xml:space="preserve"> strings in C cannot contain the null character except as the terminating character.</w:t>
      </w:r>
      <w:r w:rsidR="006E1DE1">
        <w:t xml:space="preserve"> </w:t>
      </w:r>
      <w:r w:rsidRPr="00DD7A7C">
        <w:t>Inserting a null character in a string either through a bug or through malicious action can truncate a string unexpectedly.</w:t>
      </w:r>
      <w:r w:rsidR="006E1DE1">
        <w:t xml:space="preserve"> </w:t>
      </w:r>
      <w:r w:rsidRPr="00DD7A7C">
        <w:t>Alternatively, not putting a null character terminator in a string can cause actions such as string copies to continue well beyond the end of the expected string.</w:t>
      </w:r>
      <w:r w:rsidR="006E1DE1">
        <w:t xml:space="preserve"> </w:t>
      </w:r>
      <w:r w:rsidRPr="00DD7A7C">
        <w:t>Overflowing a string buffer through the intentional lack of a null terminating character can be used to expose information or to execute malicious code.</w:t>
      </w:r>
    </w:p>
    <w:p w14:paraId="37162C87" w14:textId="74B0BFA9" w:rsidR="00E56EF2" w:rsidRPr="00CD6A7E" w:rsidRDefault="00E56EF2" w:rsidP="00504DC3">
      <w:pPr>
        <w:pStyle w:val="Heading3"/>
        <w:spacing w:before="120" w:after="120"/>
        <w:rPr>
          <w:lang w:bidi="en-US"/>
        </w:rPr>
      </w:pPr>
      <w:r>
        <w:rPr>
          <w:lang w:bidi="en-US"/>
        </w:rPr>
        <w:t xml:space="preserve">6.7.2 </w:t>
      </w:r>
      <w:r w:rsidRPr="00406021">
        <w:rPr>
          <w:lang w:bidi="en-US"/>
        </w:rPr>
        <w:t>Guidance to language users</w:t>
      </w:r>
    </w:p>
    <w:p w14:paraId="6D840AEC" w14:textId="40C1CCAB" w:rsidR="006E043E" w:rsidRDefault="006E043E" w:rsidP="006E043E">
      <w:pPr>
        <w:pStyle w:val="ListParagraph"/>
        <w:widowControl w:val="0"/>
        <w:numPr>
          <w:ilvl w:val="0"/>
          <w:numId w:val="55"/>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D93F66">
        <w:rPr>
          <w:rFonts w:ascii="Calibri" w:eastAsia="Times New Roman" w:hAnsi="Calibri"/>
          <w:bCs/>
        </w:rPr>
        <w:t xml:space="preserve">guidance contained in </w:t>
      </w:r>
      <w:r>
        <w:rPr>
          <w:rFonts w:ascii="Calibri" w:eastAsia="Times New Roman" w:hAnsi="Calibri"/>
          <w:bCs/>
        </w:rPr>
        <w:t>TR 24772-1 clause 6.7.5.</w:t>
      </w:r>
    </w:p>
    <w:p w14:paraId="66E87DA9" w14:textId="5B8E1F86" w:rsidR="006A46D3" w:rsidRPr="006A46D3" w:rsidRDefault="00DD7A7C" w:rsidP="006F413B">
      <w:pPr>
        <w:pStyle w:val="ListParagraph"/>
        <w:numPr>
          <w:ilvl w:val="0"/>
          <w:numId w:val="55"/>
        </w:numPr>
        <w:spacing w:after="0"/>
        <w:rPr>
          <w:lang w:bidi="en-US"/>
        </w:rPr>
      </w:pPr>
      <w:r w:rsidRPr="00DD7A7C">
        <w:rPr>
          <w:lang w:bidi="en-US"/>
        </w:rPr>
        <w:lastRenderedPageBreak/>
        <w:t>Use the safer and more secure functions for string handling that are defined in normative Annex K</w:t>
      </w:r>
      <w:r w:rsidR="003B289D">
        <w:rPr>
          <w:rStyle w:val="FootnoteReference"/>
          <w:lang w:bidi="en-US"/>
        </w:rPr>
        <w:footnoteReference w:id="3"/>
      </w:r>
      <w:r w:rsidRPr="00DD7A7C">
        <w:rPr>
          <w:lang w:bidi="en-US"/>
        </w:rPr>
        <w:t xml:space="preserve"> from ISO/IEC 9899:2011 [</w:t>
      </w:r>
      <w:r w:rsidR="005734AC">
        <w:rPr>
          <w:lang w:bidi="en-US"/>
        </w:rPr>
        <w:t>5</w:t>
      </w:r>
      <w:r w:rsidRPr="00DD7A7C">
        <w:rPr>
          <w:lang w:bidi="en-US"/>
        </w:rPr>
        <w:t>] or the ISO TR</w:t>
      </w:r>
      <w:r w:rsidR="00052946">
        <w:rPr>
          <w:lang w:bidi="en-US"/>
        </w:rPr>
        <w:t xml:space="preserve"> </w:t>
      </w:r>
      <w:r w:rsidRPr="00DD7A7C">
        <w:rPr>
          <w:lang w:bidi="en-US"/>
        </w:rPr>
        <w:t xml:space="preserve">24731-2 — </w:t>
      </w:r>
      <w:r w:rsidRPr="00B31F4A">
        <w:rPr>
          <w:i/>
          <w:lang w:bidi="en-US"/>
        </w:rPr>
        <w:t>Part II: Dynamic allocation functions</w:t>
      </w:r>
      <w:r w:rsidR="001D00BF">
        <w:rPr>
          <w:lang w:bidi="en-US"/>
        </w:rPr>
        <w:t xml:space="preserve"> [</w:t>
      </w:r>
      <w:r w:rsidR="006F413B">
        <w:rPr>
          <w:lang w:bidi="en-US"/>
        </w:rPr>
        <w:t>12</w:t>
      </w:r>
      <w:r w:rsidR="001D00BF">
        <w:rPr>
          <w:lang w:bidi="en-US"/>
        </w:rPr>
        <w:t>].</w:t>
      </w:r>
      <w:r w:rsidR="006E1DE1">
        <w:rPr>
          <w:lang w:bidi="en-US"/>
        </w:rPr>
        <w:t xml:space="preserve"> </w:t>
      </w:r>
      <w:r w:rsidRPr="00DD7A7C">
        <w:rPr>
          <w:lang w:bidi="en-US"/>
        </w:rPr>
        <w:t>Both of these define alternative string handling library functions to the current Standard C Library.</w:t>
      </w:r>
      <w:r w:rsidR="006E1DE1">
        <w:rPr>
          <w:lang w:bidi="en-US"/>
        </w:rPr>
        <w:t xml:space="preserve"> </w:t>
      </w:r>
      <w:r w:rsidRPr="00DD7A7C">
        <w:rPr>
          <w:lang w:bidi="en-US"/>
        </w:rPr>
        <w:t>The functions verify that receiving buffers are large enough for the resulting strings being placed in them and ensure that resulting strings are null terminated.</w:t>
      </w:r>
      <w:r w:rsidR="006E1DE1">
        <w:rPr>
          <w:lang w:bidi="en-US"/>
        </w:rPr>
        <w:t xml:space="preserve"> </w:t>
      </w:r>
      <w:r w:rsidRPr="00DD7A7C">
        <w:rPr>
          <w:lang w:bidi="en-US"/>
        </w:rPr>
        <w:t xml:space="preserve"> One implementation of these functions has been released as the Safe C Library.</w:t>
      </w:r>
      <w:r w:rsidR="003B289D">
        <w:rPr>
          <w:lang w:bidi="en-US"/>
        </w:rPr>
        <w:t xml:space="preserve"> </w:t>
      </w:r>
    </w:p>
    <w:p w14:paraId="3614DB66" w14:textId="15F095A0" w:rsidR="004C770C" w:rsidRPr="00CD6A7E" w:rsidRDefault="001456BA" w:rsidP="004C770C">
      <w:pPr>
        <w:pStyle w:val="Heading2"/>
        <w:rPr>
          <w:lang w:bidi="en-US"/>
        </w:rPr>
      </w:pPr>
      <w:bookmarkStart w:id="272" w:name="_6.8_Buffer_boundary"/>
      <w:bookmarkStart w:id="273" w:name="_Ref514259029"/>
      <w:bookmarkStart w:id="274" w:name="_Ref514428014"/>
      <w:bookmarkStart w:id="275" w:name="_Ref514428390"/>
      <w:bookmarkStart w:id="276" w:name="_Toc2099586"/>
      <w:bookmarkEnd w:id="272"/>
      <w:r>
        <w:rPr>
          <w:lang w:bidi="en-US"/>
        </w:rPr>
        <w:t>6.8</w:t>
      </w:r>
      <w:r w:rsidR="00AD5842">
        <w:rPr>
          <w:lang w:bidi="en-US"/>
        </w:rPr>
        <w:t xml:space="preserve"> </w:t>
      </w:r>
      <w:r w:rsidR="003D09E2">
        <w:rPr>
          <w:lang w:bidi="en-US"/>
        </w:rPr>
        <w:t xml:space="preserve">Buffer </w:t>
      </w:r>
      <w:r w:rsidR="00427DDB">
        <w:rPr>
          <w:lang w:bidi="en-US"/>
        </w:rPr>
        <w:t>b</w:t>
      </w:r>
      <w:r w:rsidR="003D09E2">
        <w:rPr>
          <w:lang w:bidi="en-US"/>
        </w:rPr>
        <w:t xml:space="preserve">oundary </w:t>
      </w:r>
      <w:r w:rsidR="00427DDB">
        <w:rPr>
          <w:lang w:bidi="en-US"/>
        </w:rPr>
        <w:t>v</w:t>
      </w:r>
      <w:r w:rsidR="004C770C" w:rsidRPr="00CD6A7E">
        <w:rPr>
          <w:lang w:bidi="en-US"/>
        </w:rPr>
        <w:t>iolation</w:t>
      </w:r>
      <w:r w:rsidR="00D93F66">
        <w:rPr>
          <w:lang w:bidi="en-US"/>
        </w:rPr>
        <w:t xml:space="preserve"> (buffer overflow)</w:t>
      </w:r>
      <w:r w:rsidR="004C770C" w:rsidRPr="00CD6A7E">
        <w:rPr>
          <w:lang w:bidi="en-US"/>
        </w:rPr>
        <w:t xml:space="preserve"> [HCB]</w:t>
      </w:r>
      <w:bookmarkEnd w:id="271"/>
      <w:bookmarkEnd w:id="273"/>
      <w:bookmarkEnd w:id="274"/>
      <w:bookmarkEnd w:id="275"/>
      <w:bookmarkEnd w:id="276"/>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Pr>
          <w:lang w:bidi="en-US"/>
        </w:rPr>
        <w:instrText xml:space="preserve"> Buffer boundary v</w:instrText>
      </w:r>
      <w:r w:rsidR="002E65A5" w:rsidRPr="00CD6A7E">
        <w:rPr>
          <w:lang w:bidi="en-US"/>
        </w:rPr>
        <w:instrText>iolation [HCB]</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HCB</w:instrText>
      </w:r>
      <w:r w:rsidR="00ED70E1">
        <w:rPr>
          <w:lang w:bidi="en-US"/>
        </w:rPr>
        <w:instrText xml:space="preserve"> - </w:instrText>
      </w:r>
      <w:r w:rsidR="002E65A5">
        <w:rPr>
          <w:lang w:bidi="en-US"/>
        </w:rPr>
        <w:instrText>Buffer boundary v</w:instrText>
      </w:r>
      <w:r w:rsidR="002E65A5" w:rsidRPr="00CD6A7E">
        <w:rPr>
          <w:lang w:bidi="en-US"/>
        </w:rPr>
        <w:instrText>io</w:instrText>
      </w:r>
      <w:r w:rsidR="002E65A5">
        <w:rPr>
          <w:lang w:bidi="en-US"/>
        </w:rPr>
        <w:instrText>lation</w:instrText>
      </w:r>
      <w:r w:rsidR="00ED70E1">
        <w:instrText xml:space="preserve">" </w:instrText>
      </w:r>
      <w:r w:rsidR="00ED70E1">
        <w:rPr>
          <w:lang w:val="en-CA"/>
        </w:rPr>
        <w:fldChar w:fldCharType="end"/>
      </w:r>
    </w:p>
    <w:p w14:paraId="0029BC9A" w14:textId="11C1DEEC" w:rsidR="006A46D3" w:rsidRDefault="00406021" w:rsidP="006A46D3">
      <w:pPr>
        <w:pStyle w:val="Heading3"/>
        <w:rPr>
          <w:lang w:bidi="en-US"/>
        </w:rPr>
      </w:pPr>
      <w:bookmarkStart w:id="277" w:name="_Toc310518164"/>
      <w:r>
        <w:rPr>
          <w:lang w:bidi="en-US"/>
        </w:rPr>
        <w:t>6.8</w:t>
      </w:r>
      <w:r w:rsidR="006A46D3" w:rsidRPr="00CD6A7E">
        <w:rPr>
          <w:lang w:bidi="en-US"/>
        </w:rPr>
        <w:t>.1</w:t>
      </w:r>
      <w:r w:rsidR="006A46D3">
        <w:rPr>
          <w:lang w:bidi="en-US"/>
        </w:rPr>
        <w:t xml:space="preserve"> </w:t>
      </w:r>
      <w:r w:rsidR="006A46D3" w:rsidRPr="00CD6A7E">
        <w:rPr>
          <w:lang w:bidi="en-US"/>
        </w:rPr>
        <w:t>Applicability to language</w:t>
      </w:r>
    </w:p>
    <w:p w14:paraId="75EFE089" w14:textId="384D8A46" w:rsidR="00784B98" w:rsidRDefault="00784B98" w:rsidP="00784B98">
      <w:pPr>
        <w:spacing w:after="0"/>
        <w:rPr>
          <w:lang w:bidi="en-US"/>
        </w:rPr>
      </w:pPr>
      <w:r>
        <w:rPr>
          <w:lang w:bidi="en-US"/>
        </w:rPr>
        <w:t>A buffer boundary violation condition occurs when an array is indexed outside its bounds, or pointer arithmetic results in an access to storage that occurs outside the bounds of the object accessed</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w:t>
      </w:r>
      <w:r w:rsidR="008D55D7">
        <w:rPr>
          <w:lang w:bidi="en-US"/>
        </w:rPr>
        <w:t xml:space="preserve"> This leads to un</w:t>
      </w:r>
      <w:r w:rsidR="00647EA5">
        <w:rPr>
          <w:lang w:bidi="en-US"/>
        </w:rPr>
        <w:t>defined</w:t>
      </w:r>
      <w:r w:rsidR="008D55D7">
        <w:rPr>
          <w:lang w:bidi="en-US"/>
        </w:rPr>
        <w:t xml:space="preserve"> </w:t>
      </w:r>
      <w:proofErr w:type="spellStart"/>
      <w:r w:rsidR="008D55D7">
        <w:rPr>
          <w:lang w:bidi="en-US"/>
        </w:rPr>
        <w:t>behaviour</w:t>
      </w:r>
      <w:proofErr w:type="spellEnd"/>
      <w:r w:rsidR="008D55D7">
        <w:rPr>
          <w:lang w:val="en-CA"/>
        </w:rPr>
        <w:fldChar w:fldCharType="begin"/>
      </w:r>
      <w:r w:rsidR="008D55D7">
        <w:instrText>XE "</w:instrText>
      </w:r>
      <w:r w:rsidR="008D55D7">
        <w:rPr>
          <w:lang w:bidi="en-US"/>
        </w:rPr>
        <w:instrText xml:space="preserve">behaviour: </w:instrText>
      </w:r>
      <w:r w:rsidR="008D55D7">
        <w:rPr>
          <w:u w:val="single"/>
        </w:rPr>
        <w:instrText>unspecified</w:instrText>
      </w:r>
      <w:r w:rsidR="008D55D7" w:rsidRPr="008A1B88">
        <w:rPr>
          <w:u w:val="single"/>
        </w:rPr>
        <w:instrText xml:space="preserve"> behaviour</w:instrText>
      </w:r>
      <w:r w:rsidR="008D55D7">
        <w:instrText xml:space="preserve"> "</w:instrText>
      </w:r>
      <w:r w:rsidR="008D55D7">
        <w:rPr>
          <w:lang w:val="en-CA"/>
        </w:rPr>
        <w:fldChar w:fldCharType="end"/>
      </w:r>
      <w:r w:rsidR="008D55D7">
        <w:rPr>
          <w:lang w:val="en-CA"/>
        </w:rPr>
        <w:fldChar w:fldCharType="begin"/>
      </w:r>
      <w:r w:rsidR="008D55D7">
        <w:instrText>XE "</w:instrText>
      </w:r>
      <w:r w:rsidR="008D55D7">
        <w:rPr>
          <w:lang w:bidi="en-US"/>
        </w:rPr>
        <w:instrText>unspecified</w:instrText>
      </w:r>
      <w:r w:rsidR="008D55D7" w:rsidRPr="008A1B88">
        <w:rPr>
          <w:u w:val="single"/>
        </w:rPr>
        <w:instrText xml:space="preserve"> behaviour</w:instrText>
      </w:r>
      <w:r w:rsidR="008D55D7">
        <w:instrText xml:space="preserve"> "</w:instrText>
      </w:r>
      <w:r w:rsidR="008D55D7">
        <w:rPr>
          <w:lang w:val="en-CA"/>
        </w:rPr>
        <w:fldChar w:fldCharType="end"/>
      </w:r>
      <w:r w:rsidR="008D55D7">
        <w:rPr>
          <w:lang w:bidi="en-US"/>
        </w:rPr>
        <w:t>.</w:t>
      </w:r>
    </w:p>
    <w:p w14:paraId="1777FFAC" w14:textId="77777777" w:rsidR="003B289D" w:rsidRDefault="003B289D" w:rsidP="00784B98">
      <w:pPr>
        <w:spacing w:after="0"/>
        <w:rPr>
          <w:lang w:bidi="en-US"/>
        </w:rPr>
      </w:pPr>
    </w:p>
    <w:p w14:paraId="0E85DD2F" w14:textId="5F227436" w:rsidR="00784B98" w:rsidRDefault="00784B98" w:rsidP="00784B98">
      <w:pPr>
        <w:spacing w:after="0"/>
        <w:rPr>
          <w:lang w:bidi="en-US"/>
        </w:rPr>
      </w:pPr>
      <w:r>
        <w:rPr>
          <w:lang w:bidi="en-US"/>
        </w:rPr>
        <w:t xml:space="preserve">In C, the subscript operator </w:t>
      </w:r>
      <w:r w:rsidRPr="008D55D7">
        <w:rPr>
          <w:rFonts w:ascii="Courier New" w:hAnsi="Courier New" w:cs="Courier New"/>
          <w:sz w:val="20"/>
          <w:lang w:bidi="en-US"/>
        </w:rPr>
        <w:t>[]</w:t>
      </w:r>
      <w:r>
        <w:rPr>
          <w:lang w:bidi="en-US"/>
        </w:rPr>
        <w:t xml:space="preserve"> is defined such that </w:t>
      </w:r>
      <w:r w:rsidRPr="008D55D7">
        <w:rPr>
          <w:rFonts w:ascii="Courier New" w:hAnsi="Courier New" w:cs="Courier New"/>
          <w:sz w:val="20"/>
          <w:lang w:bidi="en-US"/>
        </w:rPr>
        <w:t>E1[E2]</w:t>
      </w:r>
      <w:r w:rsidRPr="008D55D7">
        <w:rPr>
          <w:sz w:val="20"/>
          <w:lang w:bidi="en-US"/>
        </w:rPr>
        <w:t xml:space="preserve"> </w:t>
      </w:r>
      <w:r>
        <w:rPr>
          <w:lang w:bidi="en-US"/>
        </w:rPr>
        <w:t xml:space="preserve">is identical to </w:t>
      </w:r>
      <w:r w:rsidRPr="008D55D7">
        <w:rPr>
          <w:rFonts w:ascii="Courier New" w:hAnsi="Courier New" w:cs="Courier New"/>
          <w:sz w:val="20"/>
          <w:lang w:bidi="en-US"/>
        </w:rPr>
        <w:t>*(E1+E2)</w:t>
      </w:r>
      <w:r w:rsidR="00664938" w:rsidRPr="008D55D7">
        <w:rPr>
          <w:sz w:val="20"/>
          <w:lang w:bidi="en-US"/>
        </w:rPr>
        <w:t xml:space="preserve"> </w:t>
      </w:r>
      <w:r w:rsidR="00664938">
        <w:rPr>
          <w:lang w:bidi="en-US"/>
        </w:rPr>
        <w:t xml:space="preserve">and to </w:t>
      </w:r>
      <w:r w:rsidR="00664938" w:rsidRPr="008D55D7">
        <w:rPr>
          <w:rFonts w:ascii="Courier New" w:hAnsi="Courier New" w:cs="Courier New"/>
          <w:sz w:val="20"/>
          <w:lang w:bidi="en-US"/>
        </w:rPr>
        <w:t>E2[E1]</w:t>
      </w:r>
      <w:r w:rsidRPr="00317B2F">
        <w:rPr>
          <w:rFonts w:cstheme="minorHAnsi"/>
          <w:lang w:bidi="en-US"/>
        </w:rPr>
        <w:t>,</w:t>
      </w:r>
      <w:r w:rsidRPr="008D55D7">
        <w:rPr>
          <w:sz w:val="20"/>
          <w:lang w:bidi="en-US"/>
        </w:rPr>
        <w:t xml:space="preserve"> </w:t>
      </w:r>
      <w:r>
        <w:rPr>
          <w:lang w:bidi="en-US"/>
        </w:rPr>
        <w:t xml:space="preserve">so that in </w:t>
      </w:r>
      <w:r w:rsidR="00664938">
        <w:rPr>
          <w:lang w:bidi="en-US"/>
        </w:rPr>
        <w:t>all cases</w:t>
      </w:r>
      <w:r>
        <w:rPr>
          <w:lang w:bidi="en-US"/>
        </w:rPr>
        <w:t xml:space="preserve"> the value in location </w:t>
      </w:r>
      <w:r w:rsidRPr="008D55D7">
        <w:rPr>
          <w:rFonts w:ascii="Courier New" w:hAnsi="Courier New" w:cs="Courier New"/>
          <w:sz w:val="20"/>
          <w:lang w:bidi="en-US"/>
        </w:rPr>
        <w:t>(E1+E2)</w:t>
      </w:r>
      <w:r w:rsidRPr="008D55D7">
        <w:rPr>
          <w:sz w:val="20"/>
          <w:lang w:bidi="en-US"/>
        </w:rPr>
        <w:t xml:space="preserve"> </w:t>
      </w:r>
      <w:r>
        <w:rPr>
          <w:lang w:bidi="en-US"/>
        </w:rPr>
        <w:t>is returned.</w:t>
      </w:r>
      <w:r w:rsidR="006E1DE1">
        <w:rPr>
          <w:lang w:bidi="en-US"/>
        </w:rPr>
        <w:t xml:space="preserve"> </w:t>
      </w:r>
      <w:r>
        <w:rPr>
          <w:lang w:bidi="en-US"/>
        </w:rPr>
        <w:t>C does not perform bounds checking on arrays, so the following code:</w:t>
      </w:r>
    </w:p>
    <w:p w14:paraId="40831FD4"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w:t>
      </w:r>
      <w:proofErr w:type="gramStart"/>
      <w:r w:rsidRPr="00784B98">
        <w:rPr>
          <w:rFonts w:ascii="Courier New" w:hAnsi="Courier New" w:cs="Courier New"/>
          <w:sz w:val="20"/>
          <w:lang w:bidi="en-US"/>
        </w:rPr>
        <w:t>foo(</w:t>
      </w:r>
      <w:proofErr w:type="spellStart"/>
      <w:proofErr w:type="gramEnd"/>
      <w:r w:rsidRPr="00784B98">
        <w:rPr>
          <w:rFonts w:ascii="Courier New" w:hAnsi="Courier New" w:cs="Courier New"/>
          <w:sz w:val="20"/>
          <w:lang w:bidi="en-US"/>
        </w:rPr>
        <w:t>const</w:t>
      </w:r>
      <w:proofErr w:type="spellEnd"/>
      <w:r w:rsidRPr="00784B98">
        <w:rPr>
          <w:rFonts w:ascii="Courier New" w:hAnsi="Courier New" w:cs="Courier New"/>
          <w:sz w:val="20"/>
          <w:lang w:bidi="en-US"/>
        </w:rPr>
        <w:t xml:space="preserve"> </w:t>
      </w: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 {</w:t>
      </w:r>
    </w:p>
    <w:p w14:paraId="0168D3FF"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r w:rsidRPr="00784B98">
        <w:rPr>
          <w:rFonts w:ascii="Courier New" w:hAnsi="Courier New" w:cs="Courier New"/>
          <w:sz w:val="20"/>
          <w:lang w:bidi="en-US"/>
        </w:rPr>
        <w:tab/>
      </w: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w:t>
      </w:r>
      <w:proofErr w:type="gramStart"/>
      <w:r w:rsidRPr="00784B98">
        <w:rPr>
          <w:rFonts w:ascii="Courier New" w:hAnsi="Courier New" w:cs="Courier New"/>
          <w:sz w:val="20"/>
          <w:lang w:bidi="en-US"/>
        </w:rPr>
        <w:t>x[</w:t>
      </w:r>
      <w:proofErr w:type="gramEnd"/>
      <w:r w:rsidRPr="00784B98">
        <w:rPr>
          <w:rFonts w:ascii="Courier New" w:hAnsi="Courier New" w:cs="Courier New"/>
          <w:sz w:val="20"/>
          <w:lang w:bidi="en-US"/>
        </w:rPr>
        <w:t>] = {0,0,0,0,0,0,0,0,0,0};</w:t>
      </w:r>
    </w:p>
    <w:p w14:paraId="2D999828"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r w:rsidRPr="00784B98">
        <w:rPr>
          <w:rFonts w:ascii="Courier New" w:hAnsi="Courier New" w:cs="Courier New"/>
          <w:sz w:val="20"/>
          <w:lang w:bidi="en-US"/>
        </w:rPr>
        <w:tab/>
        <w:t>return x[</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w:t>
      </w:r>
    </w:p>
    <w:p w14:paraId="4A54CE3E" w14:textId="791D7283"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t>}</w:t>
      </w:r>
    </w:p>
    <w:p w14:paraId="5707D2DE" w14:textId="2E787BC9" w:rsidR="00784B98" w:rsidRDefault="00784B98" w:rsidP="00784B98">
      <w:pPr>
        <w:spacing w:after="0"/>
        <w:rPr>
          <w:lang w:bidi="en-US"/>
        </w:rPr>
      </w:pPr>
      <w:r>
        <w:rPr>
          <w:lang w:bidi="en-US"/>
        </w:rPr>
        <w:t xml:space="preserve">will return whatever is in location </w:t>
      </w:r>
      <w:r w:rsidRPr="008D55D7">
        <w:rPr>
          <w:rFonts w:ascii="Courier New" w:hAnsi="Courier New" w:cs="Courier New"/>
          <w:sz w:val="20"/>
          <w:lang w:bidi="en-US"/>
        </w:rPr>
        <w:t>x[</w:t>
      </w:r>
      <w:proofErr w:type="spellStart"/>
      <w:r w:rsidRPr="008D55D7">
        <w:rPr>
          <w:rFonts w:ascii="Courier New" w:hAnsi="Courier New" w:cs="Courier New"/>
          <w:sz w:val="20"/>
          <w:lang w:bidi="en-US"/>
        </w:rPr>
        <w:t>i</w:t>
      </w:r>
      <w:proofErr w:type="spellEnd"/>
      <w:r w:rsidRPr="008D55D7">
        <w:rPr>
          <w:rFonts w:ascii="Courier New" w:hAnsi="Courier New" w:cs="Courier New"/>
          <w:sz w:val="20"/>
          <w:lang w:bidi="en-US"/>
        </w:rPr>
        <w:t>]</w:t>
      </w:r>
      <w:r w:rsidRPr="008D55D7">
        <w:rPr>
          <w:sz w:val="20"/>
          <w:lang w:bidi="en-US"/>
        </w:rPr>
        <w:t xml:space="preserve"> </w:t>
      </w:r>
      <w:r>
        <w:rPr>
          <w:lang w:bidi="en-US"/>
        </w:rPr>
        <w:t xml:space="preserve">even if </w:t>
      </w:r>
      <w:proofErr w:type="spellStart"/>
      <w:r w:rsidRPr="008D55D7">
        <w:rPr>
          <w:rFonts w:ascii="Courier New" w:hAnsi="Courier New" w:cs="Courier New"/>
          <w:sz w:val="20"/>
          <w:lang w:bidi="en-US"/>
        </w:rPr>
        <w:t>i</w:t>
      </w:r>
      <w:proofErr w:type="spellEnd"/>
      <w:r w:rsidRPr="008D55D7">
        <w:rPr>
          <w:rFonts w:ascii="Courier New" w:hAnsi="Courier New" w:cs="Courier New"/>
          <w:sz w:val="20"/>
          <w:lang w:bidi="en-US"/>
        </w:rPr>
        <w:t xml:space="preserve"> </w:t>
      </w:r>
      <w:r>
        <w:rPr>
          <w:lang w:bidi="en-US"/>
        </w:rPr>
        <w:t xml:space="preserve">were equal to -10 or </w:t>
      </w:r>
      <w:r w:rsidR="00D93F66">
        <w:rPr>
          <w:lang w:bidi="en-US"/>
        </w:rPr>
        <w:t>10 (assuming either subscript i</w:t>
      </w:r>
      <w:r>
        <w:rPr>
          <w:lang w:bidi="en-US"/>
        </w:rPr>
        <w:t>s still within the address space of the program).</w:t>
      </w:r>
      <w:r w:rsidR="006E1DE1">
        <w:rPr>
          <w:lang w:bidi="en-US"/>
        </w:rPr>
        <w:t xml:space="preserve"> </w:t>
      </w:r>
      <w:r>
        <w:rPr>
          <w:lang w:bidi="en-US"/>
        </w:rPr>
        <w:t>This could be sensitive information or even a return address, which if altered could change the program flow.</w:t>
      </w:r>
    </w:p>
    <w:p w14:paraId="3278F45F" w14:textId="77777777" w:rsidR="00784B98" w:rsidRDefault="00784B98" w:rsidP="00784B98">
      <w:pPr>
        <w:spacing w:after="0"/>
        <w:rPr>
          <w:lang w:bidi="en-US"/>
        </w:rPr>
      </w:pPr>
    </w:p>
    <w:p w14:paraId="6231687C" w14:textId="77777777" w:rsidR="00784B98" w:rsidRDefault="00784B98" w:rsidP="00784B98">
      <w:pPr>
        <w:spacing w:after="0"/>
        <w:rPr>
          <w:lang w:bidi="en-US"/>
        </w:rPr>
      </w:pPr>
      <w:r>
        <w:rPr>
          <w:lang w:bidi="en-US"/>
        </w:rPr>
        <w:t>The following code is more appropriate and would not violate the boundaries of the array x:</w:t>
      </w:r>
    </w:p>
    <w:p w14:paraId="1C825516" w14:textId="77777777" w:rsidR="00784B98" w:rsidRPr="00784B98" w:rsidRDefault="00784B98" w:rsidP="00784B98">
      <w:pPr>
        <w:spacing w:after="0"/>
        <w:ind w:left="426"/>
        <w:rPr>
          <w:rFonts w:ascii="Courier New" w:hAnsi="Courier New" w:cs="Courier New"/>
          <w:sz w:val="20"/>
          <w:lang w:bidi="en-US"/>
        </w:rPr>
      </w:pP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w:t>
      </w:r>
      <w:proofErr w:type="gramStart"/>
      <w:r w:rsidRPr="00784B98">
        <w:rPr>
          <w:rFonts w:ascii="Courier New" w:hAnsi="Courier New" w:cs="Courier New"/>
          <w:sz w:val="20"/>
          <w:lang w:bidi="en-US"/>
        </w:rPr>
        <w:t xml:space="preserve">foo( </w:t>
      </w:r>
      <w:proofErr w:type="spellStart"/>
      <w:r w:rsidRPr="00784B98">
        <w:rPr>
          <w:rFonts w:ascii="Courier New" w:hAnsi="Courier New" w:cs="Courier New"/>
          <w:sz w:val="20"/>
          <w:lang w:bidi="en-US"/>
        </w:rPr>
        <w:t>const</w:t>
      </w:r>
      <w:proofErr w:type="spellEnd"/>
      <w:proofErr w:type="gramEnd"/>
      <w:r w:rsidRPr="00784B98">
        <w:rPr>
          <w:rFonts w:ascii="Courier New" w:hAnsi="Courier New" w:cs="Courier New"/>
          <w:sz w:val="20"/>
          <w:lang w:bidi="en-US"/>
        </w:rPr>
        <w:t xml:space="preserve"> </w:t>
      </w: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 {</w:t>
      </w:r>
    </w:p>
    <w:p w14:paraId="4F06E005" w14:textId="77777777" w:rsidR="00784B98" w:rsidRPr="00784B98" w:rsidRDefault="00784B98" w:rsidP="00784B98">
      <w:pPr>
        <w:spacing w:after="0"/>
        <w:ind w:left="426"/>
        <w:rPr>
          <w:rFonts w:ascii="Courier New" w:hAnsi="Courier New" w:cs="Courier New"/>
          <w:sz w:val="20"/>
          <w:lang w:bidi="en-US"/>
        </w:rPr>
      </w:pP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x[X_SIZE] = {0};</w:t>
      </w:r>
    </w:p>
    <w:p w14:paraId="55CCEE0A" w14:textId="2C6FF63F"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 xml:space="preserve">if </w:t>
      </w:r>
      <w:proofErr w:type="gramStart"/>
      <w:r w:rsidRPr="00784B98">
        <w:rPr>
          <w:rFonts w:ascii="Courier New" w:hAnsi="Courier New" w:cs="Courier New"/>
          <w:sz w:val="20"/>
          <w:lang w:bidi="en-US"/>
        </w:rPr>
        <w:t>(</w:t>
      </w:r>
      <w:r w:rsidR="003B289D">
        <w:rPr>
          <w:rFonts w:ascii="Courier New" w:hAnsi="Courier New" w:cs="Courier New"/>
          <w:sz w:val="20"/>
          <w:lang w:bidi="en-US"/>
        </w:rPr>
        <w:t xml:space="preserve"> (</w:t>
      </w:r>
      <w:proofErr w:type="spellStart"/>
      <w:proofErr w:type="gramEnd"/>
      <w:r w:rsidR="003B289D">
        <w:rPr>
          <w:rFonts w:ascii="Courier New" w:hAnsi="Courier New" w:cs="Courier New"/>
          <w:sz w:val="20"/>
          <w:lang w:bidi="en-US"/>
        </w:rPr>
        <w:t>i</w:t>
      </w:r>
      <w:proofErr w:type="spellEnd"/>
      <w:r w:rsidR="003B289D">
        <w:rPr>
          <w:rFonts w:ascii="Courier New" w:hAnsi="Courier New" w:cs="Courier New"/>
          <w:sz w:val="20"/>
          <w:lang w:bidi="en-US"/>
        </w:rPr>
        <w:t xml:space="preserve"> </w:t>
      </w:r>
      <w:r w:rsidRPr="00784B98">
        <w:rPr>
          <w:rFonts w:ascii="Courier New" w:hAnsi="Courier New" w:cs="Courier New"/>
          <w:sz w:val="20"/>
          <w:lang w:bidi="en-US"/>
        </w:rPr>
        <w:t>&lt; 0</w:t>
      </w:r>
      <w:r w:rsidR="003B289D">
        <w:rPr>
          <w:rFonts w:ascii="Courier New" w:hAnsi="Courier New" w:cs="Courier New"/>
          <w:sz w:val="20"/>
          <w:lang w:bidi="en-US"/>
        </w:rPr>
        <w:t>)</w:t>
      </w:r>
      <w:r w:rsidRPr="00784B98">
        <w:rPr>
          <w:rFonts w:ascii="Courier New" w:hAnsi="Courier New" w:cs="Courier New"/>
          <w:sz w:val="20"/>
          <w:lang w:bidi="en-US"/>
        </w:rPr>
        <w:t xml:space="preserve"> || </w:t>
      </w:r>
      <w:r w:rsidR="003B289D">
        <w:rPr>
          <w:rFonts w:ascii="Courier New" w:hAnsi="Courier New" w:cs="Courier New"/>
          <w:sz w:val="20"/>
          <w:lang w:bidi="en-US"/>
        </w:rPr>
        <w:t>(</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 xml:space="preserve"> &gt;= X_SIZE</w:t>
      </w:r>
      <w:r w:rsidR="003B289D">
        <w:rPr>
          <w:rFonts w:ascii="Courier New" w:hAnsi="Courier New" w:cs="Courier New"/>
          <w:sz w:val="20"/>
          <w:lang w:bidi="en-US"/>
        </w:rPr>
        <w:t xml:space="preserve">) </w:t>
      </w:r>
      <w:r w:rsidRPr="00784B98">
        <w:rPr>
          <w:rFonts w:ascii="Courier New" w:hAnsi="Courier New" w:cs="Courier New"/>
          <w:sz w:val="20"/>
          <w:lang w:bidi="en-US"/>
        </w:rPr>
        <w:t>) {</w:t>
      </w:r>
    </w:p>
    <w:p w14:paraId="31D4E7C0"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 xml:space="preserve">  return ERROR_CODE;</w:t>
      </w:r>
    </w:p>
    <w:p w14:paraId="4FCB7CBA" w14:textId="52BBB6CE"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w:t>
      </w:r>
    </w:p>
    <w:p w14:paraId="4C7CCC74"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else {</w:t>
      </w:r>
    </w:p>
    <w:p w14:paraId="6ABC52A8" w14:textId="0660CEE3"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return x[</w:t>
      </w:r>
      <w:proofErr w:type="spellStart"/>
      <w:r w:rsidR="00784B98" w:rsidRPr="00784B98">
        <w:rPr>
          <w:rFonts w:ascii="Courier New" w:hAnsi="Courier New" w:cs="Courier New"/>
          <w:sz w:val="20"/>
          <w:lang w:bidi="en-US"/>
        </w:rPr>
        <w:t>i</w:t>
      </w:r>
      <w:proofErr w:type="spellEnd"/>
      <w:r w:rsidR="00784B98" w:rsidRPr="00784B98">
        <w:rPr>
          <w:rFonts w:ascii="Courier New" w:hAnsi="Courier New" w:cs="Courier New"/>
          <w:sz w:val="20"/>
          <w:lang w:bidi="en-US"/>
        </w:rPr>
        <w:t>];</w:t>
      </w:r>
    </w:p>
    <w:p w14:paraId="55BBF309" w14:textId="4AED89F8"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w:t>
      </w:r>
    </w:p>
    <w:p w14:paraId="266791B6" w14:textId="77777777" w:rsid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w:t>
      </w:r>
    </w:p>
    <w:p w14:paraId="04F0B733" w14:textId="77777777" w:rsidR="00784B98" w:rsidRPr="00784B98" w:rsidRDefault="00784B98" w:rsidP="00784B98">
      <w:pPr>
        <w:spacing w:after="0"/>
        <w:ind w:left="426"/>
        <w:rPr>
          <w:rFonts w:ascii="Courier New" w:hAnsi="Courier New" w:cs="Courier New"/>
          <w:sz w:val="20"/>
          <w:lang w:bidi="en-US"/>
        </w:rPr>
      </w:pPr>
    </w:p>
    <w:p w14:paraId="6E4DCD1B" w14:textId="68FF477A" w:rsidR="00784B98" w:rsidRDefault="00784B98" w:rsidP="00784B98">
      <w:pPr>
        <w:spacing w:after="0"/>
        <w:rPr>
          <w:lang w:bidi="en-US"/>
        </w:rPr>
      </w:pPr>
      <w:r>
        <w:rPr>
          <w:lang w:bidi="en-US"/>
        </w:rPr>
        <w:t xml:space="preserve">A buffer boundary violation </w:t>
      </w:r>
      <w:del w:id="278" w:author="Stephen Michell" w:date="2019-11-08T12:29:00Z">
        <w:r>
          <w:rPr>
            <w:lang w:bidi="en-US"/>
          </w:rPr>
          <w:delText>may</w:delText>
        </w:r>
      </w:del>
      <w:ins w:id="279" w:author="Stephen Michell" w:date="2019-11-08T12:29:00Z">
        <w:r w:rsidR="009A0E20">
          <w:rPr>
            <w:lang w:bidi="en-US"/>
          </w:rPr>
          <w:t>can</w:t>
        </w:r>
      </w:ins>
      <w:r>
        <w:rPr>
          <w:lang w:bidi="en-US"/>
        </w:rPr>
        <w:t xml:space="preserve"> also occur when copying, initializing, writing or reading a buffer if attention to the index or addresses used </w:t>
      </w:r>
      <w:r w:rsidR="00782248">
        <w:rPr>
          <w:lang w:bidi="en-US"/>
        </w:rPr>
        <w:t xml:space="preserve">is </w:t>
      </w:r>
      <w:r>
        <w:rPr>
          <w:lang w:bidi="en-US"/>
        </w:rPr>
        <w:t>not taken.</w:t>
      </w:r>
      <w:r w:rsidR="006E1DE1">
        <w:rPr>
          <w:lang w:bidi="en-US"/>
        </w:rPr>
        <w:t xml:space="preserve"> </w:t>
      </w:r>
      <w:r>
        <w:rPr>
          <w:lang w:bidi="en-US"/>
        </w:rPr>
        <w:t>For example, in the following move operation there is a buffer boundary violation:</w:t>
      </w:r>
    </w:p>
    <w:p w14:paraId="39C2646B"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 xml:space="preserve">char </w:t>
      </w:r>
      <w:proofErr w:type="spellStart"/>
      <w:r w:rsidRPr="002472AE">
        <w:rPr>
          <w:rFonts w:ascii="Courier New" w:hAnsi="Courier New" w:cs="Courier New"/>
          <w:sz w:val="20"/>
          <w:lang w:bidi="en-US"/>
        </w:rPr>
        <w:t>buffer_src</w:t>
      </w:r>
      <w:proofErr w:type="spellEnd"/>
      <w:proofErr w:type="gramStart"/>
      <w:r w:rsidRPr="002472AE">
        <w:rPr>
          <w:rFonts w:ascii="Courier New" w:hAnsi="Courier New" w:cs="Courier New"/>
          <w:sz w:val="20"/>
          <w:lang w:bidi="en-US"/>
        </w:rPr>
        <w:t>[]=</w:t>
      </w:r>
      <w:proofErr w:type="gramEnd"/>
      <w:r w:rsidRPr="002472AE">
        <w:rPr>
          <w:rFonts w:ascii="Courier New" w:hAnsi="Courier New" w:cs="Courier New"/>
          <w:sz w:val="20"/>
          <w:lang w:bidi="en-US"/>
        </w:rPr>
        <w:t>{“</w:t>
      </w:r>
      <w:proofErr w:type="spellStart"/>
      <w:r w:rsidRPr="002472AE">
        <w:rPr>
          <w:rFonts w:ascii="Courier New" w:hAnsi="Courier New" w:cs="Courier New"/>
          <w:sz w:val="20"/>
          <w:lang w:bidi="en-US"/>
        </w:rPr>
        <w:t>abcdefg</w:t>
      </w:r>
      <w:proofErr w:type="spellEnd"/>
      <w:r w:rsidRPr="002472AE">
        <w:rPr>
          <w:rFonts w:ascii="Courier New" w:hAnsi="Courier New" w:cs="Courier New"/>
          <w:sz w:val="20"/>
          <w:lang w:bidi="en-US"/>
        </w:rPr>
        <w:t>”};</w:t>
      </w:r>
    </w:p>
    <w:p w14:paraId="71932E04"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 xml:space="preserve">char </w:t>
      </w:r>
      <w:proofErr w:type="spellStart"/>
      <w:r w:rsidRPr="002472AE">
        <w:rPr>
          <w:rFonts w:ascii="Courier New" w:hAnsi="Courier New" w:cs="Courier New"/>
          <w:sz w:val="20"/>
          <w:lang w:bidi="en-US"/>
        </w:rPr>
        <w:t>buffer_</w:t>
      </w:r>
      <w:proofErr w:type="gramStart"/>
      <w:r w:rsidRPr="002472AE">
        <w:rPr>
          <w:rFonts w:ascii="Courier New" w:hAnsi="Courier New" w:cs="Courier New"/>
          <w:sz w:val="20"/>
          <w:lang w:bidi="en-US"/>
        </w:rPr>
        <w:t>dest</w:t>
      </w:r>
      <w:proofErr w:type="spellEnd"/>
      <w:r w:rsidRPr="002472AE">
        <w:rPr>
          <w:rFonts w:ascii="Courier New" w:hAnsi="Courier New" w:cs="Courier New"/>
          <w:sz w:val="20"/>
          <w:lang w:bidi="en-US"/>
        </w:rPr>
        <w:t>[</w:t>
      </w:r>
      <w:proofErr w:type="gramEnd"/>
      <w:r w:rsidRPr="002472AE">
        <w:rPr>
          <w:rFonts w:ascii="Courier New" w:hAnsi="Courier New" w:cs="Courier New"/>
          <w:sz w:val="20"/>
          <w:lang w:bidi="en-US"/>
        </w:rPr>
        <w:t>5]={0};</w:t>
      </w:r>
    </w:p>
    <w:p w14:paraId="4FB490E5" w14:textId="565C6968" w:rsidR="002472AE" w:rsidRPr="002472AE" w:rsidRDefault="00784B98">
      <w:pPr>
        <w:spacing w:after="0"/>
        <w:ind w:left="426"/>
        <w:rPr>
          <w:rFonts w:ascii="Courier New" w:hAnsi="Courier New" w:cs="Courier New"/>
          <w:sz w:val="20"/>
          <w:lang w:bidi="en-US"/>
        </w:rPr>
      </w:pPr>
      <w:proofErr w:type="spellStart"/>
      <w:proofErr w:type="gramStart"/>
      <w:r w:rsidRPr="002472AE">
        <w:rPr>
          <w:rFonts w:ascii="Courier New" w:hAnsi="Courier New" w:cs="Courier New"/>
          <w:sz w:val="20"/>
          <w:lang w:bidi="en-US"/>
        </w:rPr>
        <w:t>strcpy</w:t>
      </w:r>
      <w:proofErr w:type="spellEnd"/>
      <w:r w:rsidRPr="002472AE">
        <w:rPr>
          <w:rFonts w:ascii="Courier New" w:hAnsi="Courier New" w:cs="Courier New"/>
          <w:sz w:val="20"/>
          <w:lang w:bidi="en-US"/>
        </w:rPr>
        <w:t>(</w:t>
      </w:r>
      <w:proofErr w:type="spellStart"/>
      <w:proofErr w:type="gramEnd"/>
      <w:r w:rsidRPr="002472AE">
        <w:rPr>
          <w:rFonts w:ascii="Courier New" w:hAnsi="Courier New" w:cs="Courier New"/>
          <w:sz w:val="20"/>
          <w:lang w:bidi="en-US"/>
        </w:rPr>
        <w:t>buffer_dest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w:t>
      </w:r>
    </w:p>
    <w:p w14:paraId="2FD6D563" w14:textId="77777777" w:rsidR="003B289D" w:rsidRDefault="003B289D" w:rsidP="002472AE">
      <w:pPr>
        <w:spacing w:after="0"/>
        <w:rPr>
          <w:rFonts w:cs="Courier New"/>
          <w:lang w:bidi="en-US"/>
        </w:rPr>
      </w:pPr>
    </w:p>
    <w:p w14:paraId="5D277F3A" w14:textId="4710F1BB" w:rsidR="002472AE" w:rsidRPr="002472AE" w:rsidRDefault="003B289D" w:rsidP="002472AE">
      <w:pPr>
        <w:spacing w:after="0"/>
        <w:rPr>
          <w:rFonts w:cs="Courier New"/>
          <w:lang w:bidi="en-US"/>
        </w:rPr>
      </w:pPr>
      <w:r>
        <w:rPr>
          <w:rFonts w:cs="Courier New"/>
          <w:lang w:bidi="en-US"/>
        </w:rPr>
        <w:t>T</w:t>
      </w:r>
      <w:r w:rsidR="00784B98" w:rsidRPr="002472AE">
        <w:rPr>
          <w:rFonts w:cs="Courier New"/>
          <w:lang w:bidi="en-US"/>
        </w:rPr>
        <w:t xml:space="preserve">he </w:t>
      </w:r>
      <w:proofErr w:type="spellStart"/>
      <w:r w:rsidR="00784B98" w:rsidRPr="008D55D7">
        <w:rPr>
          <w:rFonts w:ascii="Courier New" w:hAnsi="Courier New" w:cs="Courier New"/>
          <w:sz w:val="20"/>
          <w:lang w:bidi="en-US"/>
        </w:rPr>
        <w:t>buffer_src</w:t>
      </w:r>
      <w:proofErr w:type="spellEnd"/>
      <w:r w:rsidR="00784B98" w:rsidRPr="008D55D7">
        <w:rPr>
          <w:rFonts w:cs="Courier New"/>
          <w:sz w:val="20"/>
          <w:lang w:bidi="en-US"/>
        </w:rPr>
        <w:t xml:space="preserve"> </w:t>
      </w:r>
      <w:r w:rsidR="00784B98" w:rsidRPr="002472AE">
        <w:rPr>
          <w:rFonts w:cs="Courier New"/>
          <w:lang w:bidi="en-US"/>
        </w:rPr>
        <w:t xml:space="preserve">is longer than the </w:t>
      </w:r>
      <w:proofErr w:type="spellStart"/>
      <w:r w:rsidR="00784B98" w:rsidRPr="008D55D7">
        <w:rPr>
          <w:rFonts w:ascii="Courier New" w:hAnsi="Courier New" w:cs="Courier New"/>
          <w:sz w:val="20"/>
          <w:lang w:bidi="en-US"/>
        </w:rPr>
        <w:t>buffer_dest</w:t>
      </w:r>
      <w:proofErr w:type="spellEnd"/>
      <w:r w:rsidR="00784B98" w:rsidRPr="002472AE">
        <w:rPr>
          <w:rFonts w:cs="Courier New"/>
          <w:lang w:bidi="en-US"/>
        </w:rPr>
        <w:t>, and the code does not check for this before the actual copy operation is invoked.</w:t>
      </w:r>
      <w:r w:rsidR="006E1DE1">
        <w:rPr>
          <w:rFonts w:cs="Courier New"/>
          <w:lang w:bidi="en-US"/>
        </w:rPr>
        <w:t xml:space="preserve"> </w:t>
      </w:r>
      <w:r w:rsidR="00784B98" w:rsidRPr="002472AE">
        <w:rPr>
          <w:rFonts w:cs="Courier New"/>
          <w:lang w:bidi="en-US"/>
        </w:rPr>
        <w:t>A safer way to accomplish this copy would be</w:t>
      </w:r>
      <w:r>
        <w:rPr>
          <w:rFonts w:cs="Courier New"/>
          <w:lang w:bidi="en-US"/>
        </w:rPr>
        <w:t xml:space="preserve"> to use </w:t>
      </w:r>
      <w:proofErr w:type="spellStart"/>
      <w:r w:rsidRPr="008D55D7">
        <w:rPr>
          <w:rFonts w:ascii="Courier New" w:hAnsi="Courier New" w:cs="Courier New"/>
          <w:sz w:val="20"/>
          <w:lang w:bidi="en-US"/>
        </w:rPr>
        <w:t>strncpy</w:t>
      </w:r>
      <w:proofErr w:type="spellEnd"/>
      <w:r>
        <w:rPr>
          <w:rFonts w:cs="Courier New"/>
          <w:lang w:bidi="en-US"/>
        </w:rPr>
        <w:t>, that can be limited to copy a maximum number of characters</w:t>
      </w:r>
      <w:r w:rsidR="00784B98" w:rsidRPr="002472AE">
        <w:rPr>
          <w:rFonts w:cs="Courier New"/>
          <w:lang w:bidi="en-US"/>
        </w:rPr>
        <w:t>:</w:t>
      </w:r>
    </w:p>
    <w:p w14:paraId="323EE560"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buffer_src</w:t>
      </w:r>
      <w:proofErr w:type="spellEnd"/>
      <w:proofErr w:type="gramStart"/>
      <w:r w:rsidRPr="002472AE">
        <w:rPr>
          <w:rFonts w:ascii="Courier New" w:hAnsi="Courier New" w:cs="Courier New"/>
          <w:sz w:val="20"/>
          <w:lang w:bidi="en-US"/>
        </w:rPr>
        <w:t>[]=</w:t>
      </w:r>
      <w:proofErr w:type="gramEnd"/>
      <w:r w:rsidRPr="002472AE">
        <w:rPr>
          <w:rFonts w:ascii="Courier New" w:hAnsi="Courier New" w:cs="Courier New"/>
          <w:sz w:val="20"/>
          <w:lang w:bidi="en-US"/>
        </w:rPr>
        <w:t>{“</w:t>
      </w:r>
      <w:proofErr w:type="spellStart"/>
      <w:r w:rsidRPr="002472AE">
        <w:rPr>
          <w:rFonts w:ascii="Courier New" w:hAnsi="Courier New" w:cs="Courier New"/>
          <w:sz w:val="20"/>
          <w:lang w:bidi="en-US"/>
        </w:rPr>
        <w:t>abcdefg</w:t>
      </w:r>
      <w:proofErr w:type="spellEnd"/>
      <w:r w:rsidRPr="002472AE">
        <w:rPr>
          <w:rFonts w:ascii="Courier New" w:hAnsi="Courier New" w:cs="Courier New"/>
          <w:sz w:val="20"/>
          <w:lang w:bidi="en-US"/>
        </w:rPr>
        <w:t>”];</w:t>
      </w:r>
    </w:p>
    <w:p w14:paraId="31F27043"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w:t>
      </w:r>
      <w:proofErr w:type="gramStart"/>
      <w:r w:rsidRPr="002472AE">
        <w:rPr>
          <w:rFonts w:ascii="Courier New" w:hAnsi="Courier New" w:cs="Courier New"/>
          <w:sz w:val="20"/>
          <w:lang w:bidi="en-US"/>
        </w:rPr>
        <w:t>dest</w:t>
      </w:r>
      <w:proofErr w:type="spellEnd"/>
      <w:r w:rsidRPr="002472AE">
        <w:rPr>
          <w:rFonts w:ascii="Courier New" w:hAnsi="Courier New" w:cs="Courier New"/>
          <w:sz w:val="20"/>
          <w:lang w:bidi="en-US"/>
        </w:rPr>
        <w:t>[</w:t>
      </w:r>
      <w:proofErr w:type="gramEnd"/>
      <w:r w:rsidRPr="002472AE">
        <w:rPr>
          <w:rFonts w:ascii="Courier New" w:hAnsi="Courier New" w:cs="Courier New"/>
          <w:sz w:val="20"/>
          <w:lang w:bidi="en-US"/>
        </w:rPr>
        <w:t>5]={0};</w:t>
      </w:r>
    </w:p>
    <w:p w14:paraId="3CC992C1" w14:textId="702A357B" w:rsidR="00784B98"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r>
      <w:proofErr w:type="spellStart"/>
      <w:proofErr w:type="gramStart"/>
      <w:r w:rsidRPr="002472AE">
        <w:rPr>
          <w:rFonts w:ascii="Courier New" w:hAnsi="Courier New" w:cs="Courier New"/>
          <w:sz w:val="20"/>
          <w:lang w:bidi="en-US"/>
        </w:rPr>
        <w:t>strncpy</w:t>
      </w:r>
      <w:proofErr w:type="spellEnd"/>
      <w:r w:rsidRPr="002472AE">
        <w:rPr>
          <w:rFonts w:ascii="Courier New" w:hAnsi="Courier New" w:cs="Courier New"/>
          <w:sz w:val="20"/>
          <w:lang w:bidi="en-US"/>
        </w:rPr>
        <w:t>(</w:t>
      </w:r>
      <w:proofErr w:type="spellStart"/>
      <w:proofErr w:type="gramEnd"/>
      <w:r w:rsidRPr="002472AE">
        <w:rPr>
          <w:rFonts w:ascii="Courier New" w:hAnsi="Courier New" w:cs="Courier New"/>
          <w:sz w:val="20"/>
          <w:lang w:bidi="en-US"/>
        </w:rPr>
        <w:t>buffer_dest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sizeof</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 -1);</w:t>
      </w:r>
    </w:p>
    <w:p w14:paraId="15D2CF14" w14:textId="0E6AADE4" w:rsidR="002472AE" w:rsidRPr="002472AE" w:rsidRDefault="00610C7B">
      <w:pPr>
        <w:spacing w:after="0"/>
        <w:ind w:left="426"/>
        <w:rPr>
          <w:rFonts w:ascii="Courier New" w:hAnsi="Courier New" w:cs="Courier New"/>
          <w:sz w:val="20"/>
          <w:lang w:bidi="en-US"/>
        </w:rPr>
      </w:pPr>
      <w:r>
        <w:rPr>
          <w:rFonts w:ascii="Courier New" w:hAnsi="Courier New" w:cs="Courier New"/>
          <w:sz w:val="20"/>
          <w:lang w:bidi="en-US"/>
        </w:rPr>
        <w:t xml:space="preserve">   </w:t>
      </w:r>
      <w:proofErr w:type="spellStart"/>
      <w:r w:rsidRPr="002472AE">
        <w:rPr>
          <w:rFonts w:ascii="Courier New" w:hAnsi="Courier New" w:cs="Courier New"/>
          <w:sz w:val="20"/>
          <w:lang w:bidi="en-US"/>
        </w:rPr>
        <w:t>buffer_dest</w:t>
      </w:r>
      <w:proofErr w:type="spellEnd"/>
      <w:r>
        <w:rPr>
          <w:rFonts w:ascii="Courier New" w:hAnsi="Courier New" w:cs="Courier New"/>
          <w:sz w:val="20"/>
          <w:lang w:bidi="en-US"/>
        </w:rPr>
        <w:t>[</w:t>
      </w:r>
      <w:proofErr w:type="spellStart"/>
      <w:r w:rsidRPr="002472AE">
        <w:rPr>
          <w:rFonts w:ascii="Courier New" w:hAnsi="Courier New" w:cs="Courier New"/>
          <w:sz w:val="20"/>
          <w:lang w:bidi="en-US"/>
        </w:rPr>
        <w:t>sizeof</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)-1</w:t>
      </w:r>
      <w:r>
        <w:rPr>
          <w:rFonts w:ascii="Courier New" w:hAnsi="Courier New" w:cs="Courier New"/>
          <w:sz w:val="20"/>
          <w:lang w:bidi="en-US"/>
        </w:rPr>
        <w:t>] = 0;</w:t>
      </w:r>
    </w:p>
    <w:p w14:paraId="562ADEE2" w14:textId="18A9B530" w:rsidR="00E56EF2" w:rsidRDefault="008D0C22" w:rsidP="00784B98">
      <w:pPr>
        <w:spacing w:after="0"/>
        <w:rPr>
          <w:rFonts w:cstheme="minorHAnsi"/>
          <w:lang w:bidi="en-US"/>
        </w:rPr>
      </w:pPr>
      <w:r>
        <w:rPr>
          <w:lang w:bidi="en-US"/>
        </w:rPr>
        <w:t>T</w:t>
      </w:r>
      <w:r w:rsidR="00784B98">
        <w:rPr>
          <w:lang w:bidi="en-US"/>
        </w:rPr>
        <w:t>his would not cause a buffer bounds violation, however, because the destination buffer is smaller than the source buffer, the destination buffer will now hold “</w:t>
      </w:r>
      <w:proofErr w:type="spellStart"/>
      <w:r w:rsidR="00784B98">
        <w:rPr>
          <w:lang w:bidi="en-US"/>
        </w:rPr>
        <w:t>abcd</w:t>
      </w:r>
      <w:proofErr w:type="spellEnd"/>
      <w:r w:rsidR="00784B98">
        <w:rPr>
          <w:lang w:bidi="en-US"/>
        </w:rPr>
        <w:t>”</w:t>
      </w:r>
      <w:r w:rsidR="00504DC3">
        <w:rPr>
          <w:lang w:bidi="en-US"/>
        </w:rPr>
        <w:t>.</w:t>
      </w:r>
      <w:r w:rsidR="00610C7B">
        <w:rPr>
          <w:lang w:bidi="en-US"/>
        </w:rPr>
        <w:t xml:space="preserve"> Note that the final member </w:t>
      </w:r>
      <w:proofErr w:type="gramStart"/>
      <w:r w:rsidR="00610C7B">
        <w:rPr>
          <w:lang w:bidi="en-US"/>
        </w:rPr>
        <w:t xml:space="preserve">of  </w:t>
      </w:r>
      <w:proofErr w:type="spellStart"/>
      <w:r w:rsidR="00610C7B" w:rsidRPr="002472AE">
        <w:rPr>
          <w:rFonts w:ascii="Courier New" w:hAnsi="Courier New" w:cs="Courier New"/>
          <w:sz w:val="20"/>
          <w:lang w:bidi="en-US"/>
        </w:rPr>
        <w:t>buffer</w:t>
      </w:r>
      <w:proofErr w:type="gramEnd"/>
      <w:r w:rsidR="00610C7B" w:rsidRPr="002472AE">
        <w:rPr>
          <w:rFonts w:ascii="Courier New" w:hAnsi="Courier New" w:cs="Courier New"/>
          <w:sz w:val="20"/>
          <w:lang w:bidi="en-US"/>
        </w:rPr>
        <w:t>_dest</w:t>
      </w:r>
      <w:proofErr w:type="spellEnd"/>
      <w:r w:rsidR="00610C7B">
        <w:rPr>
          <w:rFonts w:ascii="Courier New" w:hAnsi="Courier New" w:cs="Courier New"/>
          <w:sz w:val="20"/>
          <w:lang w:bidi="en-US"/>
        </w:rPr>
        <w:t xml:space="preserve"> </w:t>
      </w:r>
      <w:r w:rsidR="00610C7B" w:rsidRPr="00B50ED2">
        <w:rPr>
          <w:rFonts w:cstheme="minorHAnsi"/>
          <w:lang w:bidi="en-US"/>
        </w:rPr>
        <w:t>is explicitly assigned the terminator value.</w:t>
      </w:r>
      <w:r w:rsidR="00610C7B" w:rsidRPr="00B50ED2">
        <w:rPr>
          <w:rFonts w:ascii="Courier New" w:hAnsi="Courier New" w:cs="Courier New"/>
          <w:lang w:bidi="en-US"/>
        </w:rPr>
        <w:t xml:space="preserve"> </w:t>
      </w:r>
      <w:proofErr w:type="spellStart"/>
      <w:r w:rsidR="00610C7B">
        <w:rPr>
          <w:rFonts w:ascii="Courier New" w:hAnsi="Courier New" w:cs="Courier New"/>
          <w:sz w:val="20"/>
          <w:lang w:bidi="en-US"/>
        </w:rPr>
        <w:t>strncpy</w:t>
      </w:r>
      <w:proofErr w:type="spellEnd"/>
      <w:r w:rsidR="00610C7B">
        <w:rPr>
          <w:rFonts w:ascii="Courier New" w:hAnsi="Courier New" w:cs="Courier New"/>
          <w:sz w:val="20"/>
          <w:lang w:bidi="en-US"/>
        </w:rPr>
        <w:t xml:space="preserve"> </w:t>
      </w:r>
      <w:r w:rsidR="00610C7B" w:rsidRPr="00B50ED2">
        <w:rPr>
          <w:rFonts w:cstheme="minorHAnsi"/>
          <w:lang w:bidi="en-US"/>
        </w:rPr>
        <w:t>does not automatically terminate strings if longer than the indicated number of characters, so this manual assignment to the last character of the destination buffer should always be made.</w:t>
      </w:r>
    </w:p>
    <w:p w14:paraId="3AEAE5D2" w14:textId="50588C12" w:rsidR="003B289D" w:rsidRDefault="003B289D" w:rsidP="00784B98">
      <w:pPr>
        <w:spacing w:after="0"/>
        <w:rPr>
          <w:lang w:bidi="en-US"/>
        </w:rPr>
      </w:pPr>
    </w:p>
    <w:p w14:paraId="700281B4" w14:textId="3238F79B" w:rsidR="003B289D" w:rsidRDefault="003B289D" w:rsidP="00784B98">
      <w:pPr>
        <w:spacing w:after="0"/>
        <w:rPr>
          <w:lang w:bidi="en-US"/>
        </w:rPr>
      </w:pPr>
      <w:r>
        <w:rPr>
          <w:lang w:bidi="en-US"/>
        </w:rPr>
        <w:t xml:space="preserve">A further alternative is to use the </w:t>
      </w:r>
      <w:r w:rsidR="00877397">
        <w:rPr>
          <w:lang w:bidi="en-US"/>
        </w:rPr>
        <w:t xml:space="preserve">equivalent function from </w:t>
      </w:r>
      <w:r>
        <w:rPr>
          <w:lang w:bidi="en-US"/>
        </w:rPr>
        <w:t xml:space="preserve">normative annex K of </w:t>
      </w:r>
      <w:r w:rsidR="00CE503A">
        <w:rPr>
          <w:sz w:val="20"/>
          <w:szCs w:val="20"/>
        </w:rPr>
        <w:t>ISO/IEC 9899:2011</w:t>
      </w:r>
      <w:r>
        <w:rPr>
          <w:lang w:bidi="en-US"/>
        </w:rPr>
        <w:t xml:space="preserve"> [</w:t>
      </w:r>
      <w:r w:rsidR="005734AC">
        <w:rPr>
          <w:lang w:bidi="en-US"/>
        </w:rPr>
        <w:t>5</w:t>
      </w:r>
      <w:r>
        <w:rPr>
          <w:lang w:bidi="en-US"/>
        </w:rPr>
        <w:t>]</w:t>
      </w:r>
      <w:r w:rsidR="00877397">
        <w:rPr>
          <w:lang w:bidi="en-US"/>
        </w:rPr>
        <w:t xml:space="preserve"> </w:t>
      </w:r>
      <w:r w:rsidRPr="000E785A">
        <w:rPr>
          <w:i/>
          <w:lang w:bidi="en-US"/>
        </w:rPr>
        <w:t>Bounds-checking interfaces</w:t>
      </w:r>
      <w:r w:rsidR="00877397">
        <w:rPr>
          <w:lang w:bidi="en-US"/>
        </w:rPr>
        <w:t>:</w:t>
      </w:r>
    </w:p>
    <w:p w14:paraId="7DDF3C40" w14:textId="77777777" w:rsidR="00877397" w:rsidRPr="002472AE"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buffer_src</w:t>
      </w:r>
      <w:proofErr w:type="spellEnd"/>
      <w:proofErr w:type="gramStart"/>
      <w:r w:rsidRPr="002472AE">
        <w:rPr>
          <w:rFonts w:ascii="Courier New" w:hAnsi="Courier New" w:cs="Courier New"/>
          <w:sz w:val="20"/>
          <w:lang w:bidi="en-US"/>
        </w:rPr>
        <w:t>[]=</w:t>
      </w:r>
      <w:proofErr w:type="gramEnd"/>
      <w:r w:rsidRPr="002472AE">
        <w:rPr>
          <w:rFonts w:ascii="Courier New" w:hAnsi="Courier New" w:cs="Courier New"/>
          <w:sz w:val="20"/>
          <w:lang w:bidi="en-US"/>
        </w:rPr>
        <w:t>{“</w:t>
      </w:r>
      <w:proofErr w:type="spellStart"/>
      <w:r w:rsidRPr="002472AE">
        <w:rPr>
          <w:rFonts w:ascii="Courier New" w:hAnsi="Courier New" w:cs="Courier New"/>
          <w:sz w:val="20"/>
          <w:lang w:bidi="en-US"/>
        </w:rPr>
        <w:t>abcdefg</w:t>
      </w:r>
      <w:proofErr w:type="spellEnd"/>
      <w:r w:rsidRPr="002472AE">
        <w:rPr>
          <w:rFonts w:ascii="Courier New" w:hAnsi="Courier New" w:cs="Courier New"/>
          <w:sz w:val="20"/>
          <w:lang w:bidi="en-US"/>
        </w:rPr>
        <w:t>”];</w:t>
      </w:r>
    </w:p>
    <w:p w14:paraId="78174E18" w14:textId="77777777" w:rsidR="00877397" w:rsidRPr="002472AE"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w:t>
      </w:r>
      <w:proofErr w:type="gramStart"/>
      <w:r w:rsidRPr="002472AE">
        <w:rPr>
          <w:rFonts w:ascii="Courier New" w:hAnsi="Courier New" w:cs="Courier New"/>
          <w:sz w:val="20"/>
          <w:lang w:bidi="en-US"/>
        </w:rPr>
        <w:t>dest</w:t>
      </w:r>
      <w:proofErr w:type="spellEnd"/>
      <w:r w:rsidRPr="002472AE">
        <w:rPr>
          <w:rFonts w:ascii="Courier New" w:hAnsi="Courier New" w:cs="Courier New"/>
          <w:sz w:val="20"/>
          <w:lang w:bidi="en-US"/>
        </w:rPr>
        <w:t>[</w:t>
      </w:r>
      <w:proofErr w:type="gramEnd"/>
      <w:r w:rsidRPr="002472AE">
        <w:rPr>
          <w:rFonts w:ascii="Courier New" w:hAnsi="Courier New" w:cs="Courier New"/>
          <w:sz w:val="20"/>
          <w:lang w:bidi="en-US"/>
        </w:rPr>
        <w:t>5]={0};</w:t>
      </w:r>
    </w:p>
    <w:p w14:paraId="311BEFD2" w14:textId="018BAB55" w:rsidR="00877397"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r>
      <w:r w:rsidR="00664938">
        <w:rPr>
          <w:rFonts w:ascii="Courier New" w:hAnsi="Courier New" w:cs="Courier New"/>
          <w:sz w:val="20"/>
          <w:lang w:bidi="en-US"/>
        </w:rPr>
        <w:t xml:space="preserve">if </w:t>
      </w:r>
      <w:proofErr w:type="gramStart"/>
      <w:r w:rsidR="00664938">
        <w:rPr>
          <w:rFonts w:ascii="Courier New" w:hAnsi="Courier New" w:cs="Courier New"/>
          <w:sz w:val="20"/>
          <w:lang w:bidi="en-US"/>
        </w:rPr>
        <w:t xml:space="preserve">( </w:t>
      </w:r>
      <w:proofErr w:type="spellStart"/>
      <w:r w:rsidRPr="002472AE">
        <w:rPr>
          <w:rFonts w:ascii="Courier New" w:hAnsi="Courier New" w:cs="Courier New"/>
          <w:sz w:val="20"/>
          <w:lang w:bidi="en-US"/>
        </w:rPr>
        <w:t>strcpy</w:t>
      </w:r>
      <w:proofErr w:type="gramEnd"/>
      <w:r>
        <w:rPr>
          <w:rFonts w:ascii="Courier New" w:hAnsi="Courier New" w:cs="Courier New"/>
          <w:sz w:val="20"/>
          <w:lang w:bidi="en-US"/>
        </w:rPr>
        <w:t>_s</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sizeof</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00664938">
        <w:rPr>
          <w:rFonts w:ascii="Courier New" w:hAnsi="Courier New" w:cs="Courier New"/>
          <w:sz w:val="20"/>
          <w:lang w:bidi="en-US"/>
        </w:rPr>
        <w:t>)</w:t>
      </w:r>
      <w:r>
        <w:rPr>
          <w:rFonts w:ascii="Courier New" w:hAnsi="Courier New" w:cs="Courier New"/>
          <w:sz w:val="20"/>
          <w:lang w:bidi="en-US"/>
        </w:rPr>
        <w:t xml:space="preserve">,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w:t>
      </w:r>
      <w:r w:rsidR="00664938">
        <w:rPr>
          <w:rFonts w:ascii="Courier New" w:hAnsi="Courier New" w:cs="Courier New"/>
          <w:sz w:val="20"/>
          <w:lang w:bidi="en-US"/>
        </w:rPr>
        <w:t xml:space="preserve"> )</w:t>
      </w:r>
    </w:p>
    <w:p w14:paraId="66389A84" w14:textId="4EF5165B" w:rsidR="00664938" w:rsidRDefault="00664938" w:rsidP="00877397">
      <w:pPr>
        <w:spacing w:after="0"/>
        <w:ind w:left="426"/>
        <w:rPr>
          <w:rFonts w:ascii="Courier New" w:hAnsi="Courier New" w:cs="Courier New"/>
          <w:sz w:val="20"/>
          <w:lang w:bidi="en-US"/>
        </w:rPr>
      </w:pPr>
      <w:r>
        <w:rPr>
          <w:rFonts w:ascii="Courier New" w:hAnsi="Courier New" w:cs="Courier New"/>
          <w:sz w:val="20"/>
          <w:lang w:bidi="en-US"/>
        </w:rPr>
        <w:t xml:space="preserve">      </w:t>
      </w:r>
      <w:proofErr w:type="gramStart"/>
      <w:r>
        <w:rPr>
          <w:rFonts w:ascii="Courier New" w:hAnsi="Courier New" w:cs="Courier New"/>
          <w:sz w:val="20"/>
          <w:lang w:bidi="en-US"/>
        </w:rPr>
        <w:t>{ /</w:t>
      </w:r>
      <w:proofErr w:type="gramEnd"/>
      <w:r>
        <w:rPr>
          <w:rFonts w:ascii="Courier New" w:hAnsi="Courier New" w:cs="Courier New"/>
          <w:sz w:val="20"/>
          <w:lang w:bidi="en-US"/>
        </w:rPr>
        <w:t>* Error Handler */ }</w:t>
      </w:r>
    </w:p>
    <w:p w14:paraId="36989E28" w14:textId="2834D601" w:rsidR="00877397" w:rsidRDefault="00664938" w:rsidP="00784B98">
      <w:pPr>
        <w:spacing w:after="0"/>
        <w:rPr>
          <w:lang w:bidi="en-US"/>
        </w:rPr>
      </w:pPr>
      <w:r>
        <w:rPr>
          <w:lang w:bidi="en-US"/>
        </w:rPr>
        <w:t xml:space="preserve">If the source string including the terminator is smaller than the indicated destination buffer size, then the source string is copied to the destination buffer. If, as in the example, the source string is too big, the first element of the destination string is assigned 0 (i.e. the destination becomes an empty string). Note that </w:t>
      </w:r>
      <w:proofErr w:type="spellStart"/>
      <w:r w:rsidRPr="002472AE">
        <w:rPr>
          <w:rFonts w:ascii="Courier New" w:hAnsi="Courier New" w:cs="Courier New"/>
          <w:sz w:val="20"/>
          <w:lang w:bidi="en-US"/>
        </w:rPr>
        <w:t>strcpy</w:t>
      </w:r>
      <w:r>
        <w:rPr>
          <w:rFonts w:ascii="Courier New" w:hAnsi="Courier New" w:cs="Courier New"/>
          <w:sz w:val="20"/>
          <w:lang w:bidi="en-US"/>
        </w:rPr>
        <w:t>_s</w:t>
      </w:r>
      <w:proofErr w:type="spellEnd"/>
      <w:r>
        <w:rPr>
          <w:lang w:bidi="en-US"/>
        </w:rPr>
        <w:t xml:space="preserve"> and related functions return 0 on success and a non-zero value on errors. When calling these function</w:t>
      </w:r>
      <w:r w:rsidR="008D0C22">
        <w:rPr>
          <w:lang w:bidi="en-US"/>
        </w:rPr>
        <w:t>s</w:t>
      </w:r>
      <w:r>
        <w:rPr>
          <w:lang w:bidi="en-US"/>
        </w:rPr>
        <w:t>, the error value should always be checked</w:t>
      </w:r>
      <w:r w:rsidR="00F13E02">
        <w:rPr>
          <w:lang w:bidi="en-US"/>
        </w:rPr>
        <w:t>.</w:t>
      </w:r>
    </w:p>
    <w:p w14:paraId="0A0AAA10" w14:textId="058BDC07" w:rsidR="00E56EF2" w:rsidRPr="00CD6A7E" w:rsidRDefault="00E56EF2" w:rsidP="00504DC3">
      <w:pPr>
        <w:pStyle w:val="Heading3"/>
        <w:spacing w:before="120" w:after="120"/>
        <w:rPr>
          <w:lang w:bidi="en-US"/>
        </w:rPr>
      </w:pPr>
      <w:r>
        <w:rPr>
          <w:lang w:bidi="en-US"/>
        </w:rPr>
        <w:t xml:space="preserve">6.8.2 </w:t>
      </w:r>
      <w:r w:rsidRPr="00406021">
        <w:rPr>
          <w:lang w:bidi="en-US"/>
        </w:rPr>
        <w:t>Guidance to language users</w:t>
      </w:r>
    </w:p>
    <w:p w14:paraId="79A1EF31" w14:textId="1B66989F" w:rsidR="006E043E" w:rsidRDefault="006E043E" w:rsidP="006E043E">
      <w:pPr>
        <w:pStyle w:val="ListParagraph"/>
        <w:widowControl w:val="0"/>
        <w:numPr>
          <w:ilvl w:val="0"/>
          <w:numId w:val="55"/>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8D0C22">
        <w:rPr>
          <w:rFonts w:ascii="Calibri" w:eastAsia="Times New Roman" w:hAnsi="Calibri"/>
          <w:bCs/>
        </w:rPr>
        <w:t xml:space="preserve">guidance contained in </w:t>
      </w:r>
      <w:r>
        <w:rPr>
          <w:rFonts w:ascii="Calibri" w:eastAsia="Times New Roman" w:hAnsi="Calibri"/>
          <w:bCs/>
        </w:rPr>
        <w:t>TR 24772-1 clause 6.8.5.</w:t>
      </w:r>
    </w:p>
    <w:p w14:paraId="6C4F6382" w14:textId="77777777" w:rsidR="002472AE" w:rsidRDefault="002472AE" w:rsidP="00610C7B">
      <w:pPr>
        <w:pStyle w:val="ListParagraph"/>
        <w:numPr>
          <w:ilvl w:val="0"/>
          <w:numId w:val="55"/>
        </w:numPr>
        <w:spacing w:after="0"/>
        <w:rPr>
          <w:lang w:bidi="en-US"/>
        </w:rPr>
      </w:pPr>
      <w:r>
        <w:rPr>
          <w:lang w:bidi="en-US"/>
        </w:rPr>
        <w:t>Validate all input values.</w:t>
      </w:r>
    </w:p>
    <w:p w14:paraId="3CA974C1" w14:textId="77777777" w:rsidR="002472AE" w:rsidRDefault="002472AE" w:rsidP="007124F7">
      <w:pPr>
        <w:pStyle w:val="ListParagraph"/>
        <w:numPr>
          <w:ilvl w:val="0"/>
          <w:numId w:val="24"/>
        </w:numPr>
        <w:ind w:left="709"/>
        <w:rPr>
          <w:lang w:bidi="en-US"/>
        </w:rPr>
      </w:pPr>
      <w:r>
        <w:rPr>
          <w:lang w:bidi="en-US"/>
        </w:rPr>
        <w:t xml:space="preserve">Check any array index before use if there is a possibility the value could be outside the bounds of the array. </w:t>
      </w:r>
    </w:p>
    <w:p w14:paraId="1D4CD25E" w14:textId="58DFDF8F" w:rsidR="000C34C6" w:rsidRPr="006A46D3" w:rsidRDefault="000C34C6" w:rsidP="000C34C6">
      <w:pPr>
        <w:pStyle w:val="ListParagraph"/>
        <w:numPr>
          <w:ilvl w:val="0"/>
          <w:numId w:val="24"/>
        </w:numPr>
        <w:ind w:left="709"/>
        <w:rPr>
          <w:lang w:bidi="en-US"/>
        </w:rPr>
      </w:pPr>
      <w:r>
        <w:rPr>
          <w:lang w:bidi="en-US"/>
        </w:rPr>
        <w:t xml:space="preserve">Use the safer and more secure functions for string handling from the normative annex K of </w:t>
      </w:r>
      <w:r w:rsidR="00CE503A">
        <w:rPr>
          <w:sz w:val="20"/>
          <w:szCs w:val="20"/>
        </w:rPr>
        <w:t xml:space="preserve">ISO/IEC 9899:2011 </w:t>
      </w:r>
      <w:r>
        <w:rPr>
          <w:lang w:bidi="en-US"/>
        </w:rPr>
        <w:t>[</w:t>
      </w:r>
      <w:r w:rsidR="005734AC">
        <w:rPr>
          <w:lang w:bidi="en-US"/>
        </w:rPr>
        <w:t>5</w:t>
      </w:r>
      <w:r>
        <w:rPr>
          <w:lang w:bidi="en-US"/>
        </w:rPr>
        <w:t xml:space="preserve">], </w:t>
      </w:r>
      <w:r w:rsidRPr="000E785A">
        <w:rPr>
          <w:i/>
          <w:lang w:bidi="en-US"/>
        </w:rPr>
        <w:t>Bounds-checking interfaces</w:t>
      </w:r>
      <w:r>
        <w:rPr>
          <w:lang w:bidi="en-US"/>
        </w:rPr>
        <w:t>, but always check each call for a returned error condition.</w:t>
      </w:r>
      <w:r w:rsidR="006E1DE1">
        <w:rPr>
          <w:lang w:bidi="en-US"/>
        </w:rPr>
        <w:t xml:space="preserve"> </w:t>
      </w:r>
    </w:p>
    <w:p w14:paraId="4BF0D3C6" w14:textId="3B01BF8C" w:rsidR="002472AE" w:rsidRDefault="000C34C6" w:rsidP="007124F7">
      <w:pPr>
        <w:pStyle w:val="ListParagraph"/>
        <w:numPr>
          <w:ilvl w:val="0"/>
          <w:numId w:val="24"/>
        </w:numPr>
        <w:ind w:left="709"/>
        <w:rPr>
          <w:lang w:bidi="en-US"/>
        </w:rPr>
      </w:pPr>
      <w:r>
        <w:rPr>
          <w:lang w:bidi="en-US"/>
        </w:rPr>
        <w:t>Alternatively, u</w:t>
      </w:r>
      <w:r w:rsidR="002472AE">
        <w:rPr>
          <w:lang w:bidi="en-US"/>
        </w:rPr>
        <w:t xml:space="preserve">se length restrictive functions such as </w:t>
      </w:r>
      <w:proofErr w:type="spellStart"/>
      <w:proofErr w:type="gramStart"/>
      <w:r w:rsidR="002472AE" w:rsidRPr="008D55D7">
        <w:rPr>
          <w:rFonts w:ascii="Courier New" w:hAnsi="Courier New" w:cs="Courier New"/>
          <w:sz w:val="20"/>
          <w:lang w:bidi="en-US"/>
        </w:rPr>
        <w:t>strncpy</w:t>
      </w:r>
      <w:proofErr w:type="spellEnd"/>
      <w:r w:rsidR="002472AE" w:rsidRPr="008D55D7">
        <w:rPr>
          <w:rFonts w:ascii="Courier New" w:hAnsi="Courier New" w:cs="Courier New"/>
          <w:sz w:val="20"/>
          <w:lang w:bidi="en-US"/>
        </w:rPr>
        <w:t>(</w:t>
      </w:r>
      <w:proofErr w:type="gramEnd"/>
      <w:r w:rsidR="002472AE" w:rsidRPr="008D55D7">
        <w:rPr>
          <w:rFonts w:ascii="Courier New" w:hAnsi="Courier New" w:cs="Courier New"/>
          <w:sz w:val="20"/>
          <w:lang w:bidi="en-US"/>
        </w:rPr>
        <w:t>)</w:t>
      </w:r>
      <w:r w:rsidR="002472AE" w:rsidRPr="008D55D7">
        <w:rPr>
          <w:sz w:val="20"/>
          <w:lang w:bidi="en-US"/>
        </w:rPr>
        <w:t xml:space="preserve"> </w:t>
      </w:r>
      <w:r w:rsidR="002472AE">
        <w:rPr>
          <w:lang w:bidi="en-US"/>
        </w:rPr>
        <w:t xml:space="preserve">instead of </w:t>
      </w:r>
      <w:proofErr w:type="spellStart"/>
      <w:r w:rsidR="002472AE" w:rsidRPr="008D55D7">
        <w:rPr>
          <w:rFonts w:ascii="Courier New" w:hAnsi="Courier New" w:cs="Courier New"/>
          <w:sz w:val="20"/>
          <w:lang w:bidi="en-US"/>
        </w:rPr>
        <w:t>strcpy</w:t>
      </w:r>
      <w:proofErr w:type="spellEnd"/>
      <w:r w:rsidR="002472AE" w:rsidRPr="008D55D7">
        <w:rPr>
          <w:rFonts w:ascii="Courier New" w:hAnsi="Courier New" w:cs="Courier New"/>
          <w:sz w:val="20"/>
          <w:lang w:bidi="en-US"/>
        </w:rPr>
        <w:t>()</w:t>
      </w:r>
      <w:r w:rsidR="00610C7B">
        <w:rPr>
          <w:lang w:bidi="en-US"/>
        </w:rPr>
        <w:t>, unless it can be shown the destination buffer is big enough, and noting the requirement to ensure to destination string is terminated</w:t>
      </w:r>
      <w:r w:rsidR="002472AE">
        <w:rPr>
          <w:lang w:bidi="en-US"/>
        </w:rPr>
        <w:t>.</w:t>
      </w:r>
      <w:r w:rsidR="00610C7B">
        <w:rPr>
          <w:lang w:bidi="en-US"/>
        </w:rPr>
        <w:t xml:space="preserve"> Also note that this may lead to truncation of the source string</w:t>
      </w:r>
      <w:r w:rsidR="008D0C22">
        <w:rPr>
          <w:lang w:bidi="en-US"/>
        </w:rPr>
        <w:t xml:space="preserve"> in the receiving buffer</w:t>
      </w:r>
      <w:r w:rsidR="00610C7B">
        <w:rPr>
          <w:lang w:bidi="en-US"/>
        </w:rPr>
        <w:t>.</w:t>
      </w:r>
    </w:p>
    <w:p w14:paraId="70F92D97" w14:textId="77777777" w:rsidR="002472AE" w:rsidRDefault="002472AE" w:rsidP="007124F7">
      <w:pPr>
        <w:pStyle w:val="ListParagraph"/>
        <w:numPr>
          <w:ilvl w:val="0"/>
          <w:numId w:val="24"/>
        </w:numPr>
        <w:ind w:left="709"/>
        <w:rPr>
          <w:lang w:bidi="en-US"/>
        </w:rPr>
      </w:pPr>
      <w:r>
        <w:rPr>
          <w:lang w:bidi="en-US"/>
        </w:rPr>
        <w:t>Use stack guarding add-ons to detect overflows of stack buffers.</w:t>
      </w:r>
    </w:p>
    <w:p w14:paraId="2256F1D1" w14:textId="6425FB46" w:rsidR="002472AE" w:rsidRDefault="002472AE" w:rsidP="007124F7">
      <w:pPr>
        <w:pStyle w:val="ListParagraph"/>
        <w:numPr>
          <w:ilvl w:val="0"/>
          <w:numId w:val="24"/>
        </w:numPr>
        <w:ind w:left="709"/>
        <w:rPr>
          <w:lang w:bidi="en-US"/>
        </w:rPr>
      </w:pPr>
      <w:r>
        <w:rPr>
          <w:lang w:bidi="en-US"/>
        </w:rPr>
        <w:t>Do not use the deprecated functions</w:t>
      </w:r>
      <w:r w:rsidR="00610C7B">
        <w:rPr>
          <w:lang w:bidi="en-US"/>
        </w:rPr>
        <w:t>,</w:t>
      </w:r>
      <w:r>
        <w:rPr>
          <w:lang w:bidi="en-US"/>
        </w:rPr>
        <w:t xml:space="preserve"> such as </w:t>
      </w:r>
      <w:proofErr w:type="gramStart"/>
      <w:r>
        <w:rPr>
          <w:lang w:bidi="en-US"/>
        </w:rPr>
        <w:t>gets(</w:t>
      </w:r>
      <w:proofErr w:type="gramEnd"/>
      <w:r>
        <w:rPr>
          <w:lang w:bidi="en-US"/>
        </w:rPr>
        <w:t>).</w:t>
      </w:r>
    </w:p>
    <w:p w14:paraId="6060486F" w14:textId="37423A9F" w:rsidR="004C770C" w:rsidRPr="00CD6A7E" w:rsidRDefault="001456BA" w:rsidP="004C770C">
      <w:pPr>
        <w:pStyle w:val="Heading2"/>
        <w:rPr>
          <w:lang w:bidi="en-US"/>
        </w:rPr>
      </w:pPr>
      <w:bookmarkStart w:id="280" w:name="_Toc2099587"/>
      <w:r>
        <w:rPr>
          <w:lang w:bidi="en-US"/>
        </w:rPr>
        <w:lastRenderedPageBreak/>
        <w:t>6.9</w:t>
      </w:r>
      <w:r w:rsidR="00AD5842">
        <w:rPr>
          <w:lang w:bidi="en-US"/>
        </w:rPr>
        <w:t xml:space="preserve"> </w:t>
      </w:r>
      <w:r w:rsidR="003D09E2">
        <w:rPr>
          <w:lang w:bidi="en-US"/>
        </w:rPr>
        <w:t xml:space="preserve">Unchecked </w:t>
      </w:r>
      <w:r w:rsidR="00427DDB">
        <w:rPr>
          <w:lang w:bidi="en-US"/>
        </w:rPr>
        <w:t>a</w:t>
      </w:r>
      <w:r w:rsidR="003D09E2">
        <w:rPr>
          <w:lang w:bidi="en-US"/>
        </w:rPr>
        <w:t xml:space="preserve">rray </w:t>
      </w:r>
      <w:r w:rsidR="00427DDB">
        <w:rPr>
          <w:lang w:bidi="en-US"/>
        </w:rPr>
        <w:t>i</w:t>
      </w:r>
      <w:r w:rsidR="004C770C" w:rsidRPr="00CD6A7E">
        <w:rPr>
          <w:lang w:bidi="en-US"/>
        </w:rPr>
        <w:t>ndexing [XYZ]</w:t>
      </w:r>
      <w:bookmarkEnd w:id="277"/>
      <w:bookmarkEnd w:id="280"/>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Pr>
          <w:lang w:bidi="en-US"/>
        </w:rPr>
        <w:instrText>Unchecked array i</w:instrText>
      </w:r>
      <w:r w:rsidR="002E65A5" w:rsidRPr="00CD6A7E">
        <w:rPr>
          <w:lang w:bidi="en-US"/>
        </w:rPr>
        <w:instrText>ndexing [XYZ]</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XYZ</w:instrText>
      </w:r>
      <w:r w:rsidR="00ED70E1">
        <w:rPr>
          <w:lang w:bidi="en-US"/>
        </w:rPr>
        <w:instrText xml:space="preserve"> - </w:instrText>
      </w:r>
      <w:r w:rsidR="002E65A5">
        <w:rPr>
          <w:lang w:bidi="en-US"/>
        </w:rPr>
        <w:instrText>Unchecked array indexing</w:instrText>
      </w:r>
      <w:r w:rsidR="00ED70E1">
        <w:instrText xml:space="preserve">" </w:instrText>
      </w:r>
      <w:r w:rsidR="00ED70E1">
        <w:rPr>
          <w:lang w:val="en-CA"/>
        </w:rPr>
        <w:fldChar w:fldCharType="end"/>
      </w:r>
    </w:p>
    <w:p w14:paraId="4710BDC7" w14:textId="23CF9176" w:rsidR="006A46D3" w:rsidRDefault="00406021" w:rsidP="006A46D3">
      <w:pPr>
        <w:pStyle w:val="Heading3"/>
        <w:rPr>
          <w:lang w:bidi="en-US"/>
        </w:rPr>
      </w:pPr>
      <w:bookmarkStart w:id="281" w:name="_Toc310518165"/>
      <w:r>
        <w:rPr>
          <w:lang w:bidi="en-US"/>
        </w:rPr>
        <w:t>6.9</w:t>
      </w:r>
      <w:r w:rsidR="006A46D3" w:rsidRPr="00CD6A7E">
        <w:rPr>
          <w:lang w:bidi="en-US"/>
        </w:rPr>
        <w:t>.1</w:t>
      </w:r>
      <w:r w:rsidR="006A46D3">
        <w:rPr>
          <w:lang w:bidi="en-US"/>
        </w:rPr>
        <w:t xml:space="preserve"> </w:t>
      </w:r>
      <w:r w:rsidR="006A46D3" w:rsidRPr="00CD6A7E">
        <w:rPr>
          <w:lang w:bidi="en-US"/>
        </w:rPr>
        <w:t>Applicability to language</w:t>
      </w:r>
    </w:p>
    <w:p w14:paraId="70ED4DC2" w14:textId="2F69CF0B" w:rsidR="002472AE" w:rsidRDefault="002472AE" w:rsidP="002472AE">
      <w:pPr>
        <w:spacing w:after="0"/>
        <w:rPr>
          <w:lang w:bidi="en-US"/>
        </w:rPr>
      </w:pPr>
      <w:r>
        <w:rPr>
          <w:lang w:bidi="en-US"/>
        </w:rPr>
        <w:t xml:space="preserve">C does not perform bounds checking on arrays, so </w:t>
      </w:r>
      <w:r w:rsidR="00610C7B">
        <w:rPr>
          <w:lang w:bidi="en-US"/>
        </w:rPr>
        <w:t>al</w:t>
      </w:r>
      <w:r>
        <w:rPr>
          <w:lang w:bidi="en-US"/>
        </w:rPr>
        <w:t>though arrays may be accessed outside of their bounds</w:t>
      </w:r>
      <w:r w:rsidR="004C20E8">
        <w:rPr>
          <w:rStyle w:val="FootnoteReference"/>
          <w:lang w:bidi="en-US"/>
        </w:rPr>
        <w:footnoteReference w:id="4"/>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the value returned is undefined </w:t>
      </w:r>
      <w:proofErr w:type="gramStart"/>
      <w:r>
        <w:rPr>
          <w:lang w:bidi="en-US"/>
        </w:rPr>
        <w:t>and in some cases</w:t>
      </w:r>
      <w:proofErr w:type="gramEnd"/>
      <w:r>
        <w:rPr>
          <w:lang w:bidi="en-US"/>
        </w:rPr>
        <w:t xml:space="preserve"> may result in a program termination.</w:t>
      </w:r>
      <w:r w:rsidR="006E1DE1">
        <w:rPr>
          <w:lang w:bidi="en-US"/>
        </w:rPr>
        <w:t xml:space="preserve"> </w:t>
      </w:r>
      <w:r>
        <w:rPr>
          <w:lang w:bidi="en-US"/>
        </w:rPr>
        <w:t xml:space="preserve">For example, in C the following code is valid, though, for example, if </w:t>
      </w:r>
      <w:proofErr w:type="spellStart"/>
      <w:r w:rsidRPr="008D55D7">
        <w:rPr>
          <w:rFonts w:ascii="Courier New" w:hAnsi="Courier New" w:cs="Courier New"/>
          <w:sz w:val="20"/>
          <w:lang w:bidi="en-US"/>
        </w:rPr>
        <w:t>i</w:t>
      </w:r>
      <w:proofErr w:type="spellEnd"/>
      <w:r w:rsidRPr="008D55D7">
        <w:rPr>
          <w:rFonts w:ascii="Courier New" w:hAnsi="Courier New" w:cs="Courier New"/>
          <w:sz w:val="20"/>
          <w:lang w:bidi="en-US"/>
        </w:rPr>
        <w:t xml:space="preserve"> </w:t>
      </w:r>
      <w:r>
        <w:rPr>
          <w:lang w:bidi="en-US"/>
        </w:rPr>
        <w:t>has the value 10</w:t>
      </w:r>
      <w:r w:rsidR="004C20E8">
        <w:rPr>
          <w:lang w:bidi="en-US"/>
        </w:rPr>
        <w:t xml:space="preserve">  it leads to unspecified </w:t>
      </w:r>
      <w:proofErr w:type="spellStart"/>
      <w:r w:rsidR="004C20E8">
        <w:rPr>
          <w:lang w:bidi="en-US"/>
        </w:rPr>
        <w:t>behaviour</w:t>
      </w:r>
      <w:proofErr w:type="spellEnd"/>
      <w:r w:rsidR="004C20E8">
        <w:rPr>
          <w:lang w:val="en-CA"/>
        </w:rPr>
        <w:fldChar w:fldCharType="begin"/>
      </w:r>
      <w:r w:rsidR="004C20E8">
        <w:instrText>XE "</w:instrText>
      </w:r>
      <w:r w:rsidR="004C20E8">
        <w:rPr>
          <w:lang w:bidi="en-US"/>
        </w:rPr>
        <w:instrText xml:space="preserve">behaviour: </w:instrText>
      </w:r>
      <w:r w:rsidR="004C20E8">
        <w:rPr>
          <w:u w:val="single"/>
        </w:rPr>
        <w:instrText>unspecified</w:instrText>
      </w:r>
      <w:r w:rsidR="004C20E8" w:rsidRPr="008A1B88">
        <w:rPr>
          <w:u w:val="single"/>
        </w:rPr>
        <w:instrText xml:space="preserve"> behaviour</w:instrText>
      </w:r>
      <w:r w:rsidR="004C20E8">
        <w:instrText xml:space="preserve"> "</w:instrText>
      </w:r>
      <w:r w:rsidR="004C20E8">
        <w:rPr>
          <w:lang w:val="en-CA"/>
        </w:rPr>
        <w:fldChar w:fldCharType="end"/>
      </w:r>
      <w:r w:rsidR="004C20E8">
        <w:rPr>
          <w:lang w:val="en-CA"/>
        </w:rPr>
        <w:fldChar w:fldCharType="begin"/>
      </w:r>
      <w:r w:rsidR="004C20E8">
        <w:instrText>XE "</w:instrText>
      </w:r>
      <w:r w:rsidR="004C20E8">
        <w:rPr>
          <w:lang w:bidi="en-US"/>
        </w:rPr>
        <w:instrText>unspecified</w:instrText>
      </w:r>
      <w:r w:rsidR="004C20E8" w:rsidRPr="008A1B88">
        <w:rPr>
          <w:u w:val="single"/>
        </w:rPr>
        <w:instrText xml:space="preserve"> behaviour</w:instrText>
      </w:r>
      <w:r w:rsidR="004C20E8">
        <w:instrText xml:space="preserve"> "</w:instrText>
      </w:r>
      <w:r w:rsidR="004C20E8">
        <w:rPr>
          <w:lang w:val="en-CA"/>
        </w:rPr>
        <w:fldChar w:fldCharType="end"/>
      </w:r>
      <w:r>
        <w:rPr>
          <w:lang w:bidi="en-US"/>
        </w:rPr>
        <w:t>:</w:t>
      </w:r>
    </w:p>
    <w:p w14:paraId="5ACCECCF" w14:textId="77777777"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ab/>
      </w: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w:t>
      </w:r>
      <w:proofErr w:type="gramStart"/>
      <w:r w:rsidRPr="002472AE">
        <w:rPr>
          <w:rFonts w:ascii="Courier New" w:hAnsi="Courier New" w:cs="Courier New"/>
          <w:sz w:val="20"/>
          <w:lang w:bidi="en-US"/>
        </w:rPr>
        <w:t>foo(</w:t>
      </w:r>
      <w:proofErr w:type="spellStart"/>
      <w:proofErr w:type="gramEnd"/>
      <w:r w:rsidRPr="002472AE">
        <w:rPr>
          <w:rFonts w:ascii="Courier New" w:hAnsi="Courier New" w:cs="Courier New"/>
          <w:sz w:val="20"/>
          <w:lang w:bidi="en-US"/>
        </w:rPr>
        <w:t>const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i</w:t>
      </w:r>
      <w:proofErr w:type="spellEnd"/>
      <w:r w:rsidRPr="002472AE">
        <w:rPr>
          <w:rFonts w:ascii="Courier New" w:hAnsi="Courier New" w:cs="Courier New"/>
          <w:sz w:val="20"/>
          <w:lang w:bidi="en-US"/>
        </w:rPr>
        <w:t>) {</w:t>
      </w:r>
    </w:p>
    <w:p w14:paraId="02A5993E" w14:textId="353E3C91"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t;</w:t>
      </w:r>
    </w:p>
    <w:p w14:paraId="25F4A369" w14:textId="7F09EDD2"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w:t>
      </w:r>
      <w:proofErr w:type="gramStart"/>
      <w:r w:rsidRPr="002472AE">
        <w:rPr>
          <w:rFonts w:ascii="Courier New" w:hAnsi="Courier New" w:cs="Courier New"/>
          <w:sz w:val="20"/>
          <w:lang w:bidi="en-US"/>
        </w:rPr>
        <w:t>x[</w:t>
      </w:r>
      <w:proofErr w:type="gramEnd"/>
      <w:r w:rsidRPr="002472AE">
        <w:rPr>
          <w:rFonts w:ascii="Courier New" w:hAnsi="Courier New" w:cs="Courier New"/>
          <w:sz w:val="20"/>
          <w:lang w:bidi="en-US"/>
        </w:rPr>
        <w:t>] = {0,0,0,0,0};</w:t>
      </w:r>
    </w:p>
    <w:p w14:paraId="352DBC5A" w14:textId="3AF58488"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t = x[</w:t>
      </w:r>
      <w:proofErr w:type="spellStart"/>
      <w:r w:rsidRPr="002472AE">
        <w:rPr>
          <w:rFonts w:ascii="Courier New" w:hAnsi="Courier New" w:cs="Courier New"/>
          <w:sz w:val="20"/>
          <w:lang w:bidi="en-US"/>
        </w:rPr>
        <w:t>i</w:t>
      </w:r>
      <w:proofErr w:type="spellEnd"/>
      <w:r w:rsidRPr="002472AE">
        <w:rPr>
          <w:rFonts w:ascii="Courier New" w:hAnsi="Courier New" w:cs="Courier New"/>
          <w:sz w:val="20"/>
          <w:lang w:bidi="en-US"/>
        </w:rPr>
        <w:t>];</w:t>
      </w:r>
    </w:p>
    <w:p w14:paraId="369FA4EF" w14:textId="77EA16F7"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return t;</w:t>
      </w:r>
    </w:p>
    <w:p w14:paraId="796866D7" w14:textId="4A4EC21D"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ab/>
      </w:r>
      <w:r>
        <w:rPr>
          <w:rFonts w:ascii="Courier New" w:hAnsi="Courier New" w:cs="Courier New"/>
          <w:sz w:val="20"/>
          <w:lang w:bidi="en-US"/>
        </w:rPr>
        <w:t xml:space="preserve">  </w:t>
      </w:r>
      <w:r w:rsidRPr="002472AE">
        <w:rPr>
          <w:rFonts w:ascii="Courier New" w:hAnsi="Courier New" w:cs="Courier New"/>
          <w:sz w:val="20"/>
          <w:lang w:bidi="en-US"/>
        </w:rPr>
        <w:t>}</w:t>
      </w:r>
    </w:p>
    <w:p w14:paraId="3B838429" w14:textId="2BD2F1E4" w:rsidR="00E56EF2" w:rsidRDefault="002472AE" w:rsidP="002472AE">
      <w:pPr>
        <w:spacing w:after="0"/>
        <w:rPr>
          <w:lang w:bidi="en-US"/>
        </w:rPr>
      </w:pPr>
      <w:r>
        <w:rPr>
          <w:lang w:bidi="en-US"/>
        </w:rPr>
        <w:t>The variable</w:t>
      </w:r>
      <w:r w:rsidRPr="0016423D">
        <w:rPr>
          <w:rFonts w:ascii="Cordia New" w:hAnsi="Cordia New" w:cs="Cordia New" w:hint="cs"/>
          <w:sz w:val="20"/>
          <w:szCs w:val="20"/>
          <w:lang w:bidi="en-US"/>
        </w:rPr>
        <w:t xml:space="preserve"> </w:t>
      </w:r>
      <w:r w:rsidRPr="0016423D">
        <w:rPr>
          <w:rFonts w:ascii="Courier New" w:hAnsi="Courier New" w:cs="Courier New" w:hint="cs"/>
          <w:sz w:val="20"/>
          <w:lang w:bidi="en-US"/>
        </w:rPr>
        <w:t>t</w:t>
      </w:r>
      <w:r w:rsidRPr="0016423D">
        <w:rPr>
          <w:rFonts w:ascii="Courier New" w:hAnsi="Courier New" w:cs="Courier New"/>
          <w:sz w:val="20"/>
          <w:lang w:bidi="en-US"/>
        </w:rPr>
        <w:t xml:space="preserve"> </w:t>
      </w:r>
      <w:r>
        <w:rPr>
          <w:lang w:bidi="en-US"/>
        </w:rPr>
        <w:t xml:space="preserve">will likely be assigned whatever is in the location pointed to by </w:t>
      </w:r>
      <w:proofErr w:type="gramStart"/>
      <w:r w:rsidR="003D09E2">
        <w:rPr>
          <w:rFonts w:ascii="Courier New" w:hAnsi="Courier New" w:cs="Courier New"/>
          <w:sz w:val="20"/>
          <w:lang w:bidi="en-US"/>
        </w:rPr>
        <w:t>x[</w:t>
      </w:r>
      <w:proofErr w:type="gramEnd"/>
      <w:r w:rsidR="003D09E2">
        <w:rPr>
          <w:rFonts w:ascii="Courier New" w:hAnsi="Courier New" w:cs="Courier New"/>
          <w:sz w:val="20"/>
          <w:lang w:bidi="en-US"/>
        </w:rPr>
        <w:t xml:space="preserve">10] </w:t>
      </w:r>
      <w:r w:rsidR="003D09E2">
        <w:rPr>
          <w:lang w:bidi="en-US"/>
        </w:rPr>
        <w:t>(a</w:t>
      </w:r>
      <w:r>
        <w:rPr>
          <w:lang w:bidi="en-US"/>
        </w:rPr>
        <w:t xml:space="preserve">ssuming that </w:t>
      </w:r>
      <w:r w:rsidRPr="003D09E2">
        <w:rPr>
          <w:rFonts w:ascii="Courier New" w:hAnsi="Courier New" w:cs="Courier New"/>
          <w:sz w:val="20"/>
          <w:lang w:bidi="en-US"/>
        </w:rPr>
        <w:t>x[10]</w:t>
      </w:r>
      <w:r>
        <w:rPr>
          <w:lang w:bidi="en-US"/>
        </w:rPr>
        <w:t xml:space="preserve"> is still within the</w:t>
      </w:r>
      <w:r w:rsidR="00504DC3">
        <w:rPr>
          <w:lang w:bidi="en-US"/>
        </w:rPr>
        <w:t xml:space="preserve"> address space of the program).</w:t>
      </w:r>
    </w:p>
    <w:p w14:paraId="5157D883" w14:textId="6C6F6F38" w:rsidR="00C97C2B" w:rsidRPr="002472AE" w:rsidRDefault="00E56EF2" w:rsidP="00504DC3">
      <w:pPr>
        <w:pStyle w:val="Heading3"/>
        <w:spacing w:before="120" w:after="120"/>
        <w:rPr>
          <w:lang w:bidi="en-US"/>
        </w:rPr>
      </w:pPr>
      <w:r>
        <w:rPr>
          <w:lang w:bidi="en-US"/>
        </w:rPr>
        <w:t xml:space="preserve">6.9.2 </w:t>
      </w:r>
      <w:r w:rsidRPr="00406021">
        <w:rPr>
          <w:lang w:bidi="en-US"/>
        </w:rPr>
        <w:t>Guidance to language users</w:t>
      </w:r>
    </w:p>
    <w:p w14:paraId="534C5637" w14:textId="07F03A58" w:rsidR="006E043E" w:rsidRDefault="008D0C22" w:rsidP="006E043E">
      <w:pPr>
        <w:pStyle w:val="ListParagraph"/>
        <w:widowControl w:val="0"/>
        <w:numPr>
          <w:ilvl w:val="0"/>
          <w:numId w:val="25"/>
        </w:numPr>
        <w:suppressLineNumbers/>
        <w:overflowPunct w:val="0"/>
        <w:adjustRightInd w:val="0"/>
        <w:spacing w:after="0"/>
        <w:rPr>
          <w:rFonts w:ascii="Calibri" w:eastAsia="Times New Roman" w:hAnsi="Calibri"/>
          <w:bCs/>
        </w:rPr>
      </w:pPr>
      <w:r>
        <w:rPr>
          <w:rFonts w:ascii="Calibri" w:eastAsia="Times New Roman" w:hAnsi="Calibri"/>
          <w:bCs/>
        </w:rPr>
        <w:t>Follow the guidance contained in</w:t>
      </w:r>
      <w:r w:rsidR="006E043E">
        <w:rPr>
          <w:rFonts w:ascii="Calibri" w:eastAsia="Times New Roman" w:hAnsi="Calibri"/>
          <w:bCs/>
        </w:rPr>
        <w:t xml:space="preserve"> TR 24772-1 clause 6.9.5.</w:t>
      </w:r>
    </w:p>
    <w:p w14:paraId="1EAD4CDC" w14:textId="60EBED9D" w:rsidR="002472AE" w:rsidRDefault="002472AE" w:rsidP="007124F7">
      <w:pPr>
        <w:pStyle w:val="ListParagraph"/>
        <w:numPr>
          <w:ilvl w:val="0"/>
          <w:numId w:val="25"/>
        </w:numPr>
        <w:spacing w:after="0"/>
        <w:rPr>
          <w:lang w:bidi="en-US"/>
        </w:rPr>
      </w:pPr>
      <w:r>
        <w:rPr>
          <w:lang w:bidi="en-US"/>
        </w:rPr>
        <w:t>Perform range checking before accessing an array.</w:t>
      </w:r>
      <w:r w:rsidR="006E1DE1">
        <w:rPr>
          <w:lang w:bidi="en-US"/>
        </w:rPr>
        <w:t xml:space="preserve"> </w:t>
      </w:r>
      <w:r>
        <w:rPr>
          <w:lang w:bidi="en-US"/>
        </w:rPr>
        <w:t>In the interest of speed and efficiency, range checking only needs to be done when it cannot be statically shown that an access outside of the array cannot occur.</w:t>
      </w:r>
    </w:p>
    <w:p w14:paraId="04B163CF" w14:textId="4A1B09ED" w:rsidR="006A46D3" w:rsidRPr="006A46D3" w:rsidRDefault="002472AE" w:rsidP="007124F7">
      <w:pPr>
        <w:pStyle w:val="ListParagraph"/>
        <w:numPr>
          <w:ilvl w:val="0"/>
          <w:numId w:val="25"/>
        </w:numPr>
        <w:rPr>
          <w:lang w:bidi="en-US"/>
        </w:rPr>
      </w:pPr>
      <w:r>
        <w:rPr>
          <w:lang w:bidi="en-US"/>
        </w:rPr>
        <w:t xml:space="preserve">Use the safer and more secure functions for string handling from the normative annex K of </w:t>
      </w:r>
      <w:r w:rsidR="00CE503A">
        <w:rPr>
          <w:sz w:val="20"/>
          <w:szCs w:val="20"/>
        </w:rPr>
        <w:t>ISO/IEC 9899:2011</w:t>
      </w:r>
      <w:r>
        <w:rPr>
          <w:lang w:bidi="en-US"/>
        </w:rPr>
        <w:t xml:space="preserve"> [</w:t>
      </w:r>
      <w:r w:rsidR="005734AC">
        <w:rPr>
          <w:lang w:bidi="en-US"/>
        </w:rPr>
        <w:t>5</w:t>
      </w:r>
      <w:r>
        <w:rPr>
          <w:lang w:bidi="en-US"/>
        </w:rPr>
        <w:t xml:space="preserve">], </w:t>
      </w:r>
      <w:r w:rsidRPr="002472AE">
        <w:rPr>
          <w:i/>
          <w:lang w:bidi="en-US"/>
        </w:rPr>
        <w:t>Bounds-checking interfaces</w:t>
      </w:r>
      <w:r w:rsidR="00F13E02">
        <w:rPr>
          <w:rStyle w:val="FootnoteReference"/>
          <w:i/>
          <w:lang w:bidi="en-US"/>
        </w:rPr>
        <w:footnoteReference w:id="5"/>
      </w:r>
      <w:r>
        <w:rPr>
          <w:lang w:bidi="en-US"/>
        </w:rPr>
        <w:t>.</w:t>
      </w:r>
      <w:r w:rsidR="006E1DE1">
        <w:rPr>
          <w:lang w:bidi="en-US"/>
        </w:rPr>
        <w:t xml:space="preserve"> </w:t>
      </w:r>
      <w:r>
        <w:rPr>
          <w:lang w:bidi="en-US"/>
        </w:rPr>
        <w:t>These are alternative string handling library functions.</w:t>
      </w:r>
      <w:r w:rsidR="006E1DE1">
        <w:rPr>
          <w:lang w:bidi="en-US"/>
        </w:rPr>
        <w:t xml:space="preserve"> </w:t>
      </w:r>
      <w:r>
        <w:rPr>
          <w:lang w:bidi="en-US"/>
        </w:rPr>
        <w:t>The functions verify that receiving buffers are large enough for the resulting strings being placed in them and ensure that resulting strings are null terminated.</w:t>
      </w:r>
    </w:p>
    <w:p w14:paraId="503C168C" w14:textId="19DC8521" w:rsidR="004C770C" w:rsidRPr="00CD6A7E" w:rsidRDefault="001456BA" w:rsidP="004C770C">
      <w:pPr>
        <w:pStyle w:val="Heading2"/>
        <w:rPr>
          <w:lang w:bidi="en-US"/>
        </w:rPr>
      </w:pPr>
      <w:bookmarkStart w:id="282" w:name="_Ref514259362"/>
      <w:bookmarkStart w:id="283" w:name="_Toc2099588"/>
      <w:r>
        <w:rPr>
          <w:lang w:bidi="en-US"/>
        </w:rPr>
        <w:t>6.10</w:t>
      </w:r>
      <w:r w:rsidR="00AD5842">
        <w:rPr>
          <w:lang w:bidi="en-US"/>
        </w:rPr>
        <w:t xml:space="preserve"> </w:t>
      </w:r>
      <w:r w:rsidR="003D09E2">
        <w:rPr>
          <w:lang w:bidi="en-US"/>
        </w:rPr>
        <w:t xml:space="preserve">Unchecked </w:t>
      </w:r>
      <w:r w:rsidR="00427DDB">
        <w:rPr>
          <w:lang w:bidi="en-US"/>
        </w:rPr>
        <w:t>a</w:t>
      </w:r>
      <w:r w:rsidR="003D09E2">
        <w:rPr>
          <w:lang w:bidi="en-US"/>
        </w:rPr>
        <w:t xml:space="preserve">rray </w:t>
      </w:r>
      <w:r w:rsidR="00427DDB">
        <w:rPr>
          <w:lang w:bidi="en-US"/>
        </w:rPr>
        <w:t>c</w:t>
      </w:r>
      <w:r w:rsidR="004C770C" w:rsidRPr="00CD6A7E">
        <w:rPr>
          <w:lang w:bidi="en-US"/>
        </w:rPr>
        <w:t>opying [XYW]</w:t>
      </w:r>
      <w:bookmarkEnd w:id="281"/>
      <w:bookmarkEnd w:id="282"/>
      <w:bookmarkEnd w:id="283"/>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Pr>
          <w:lang w:bidi="en-US"/>
        </w:rPr>
        <w:instrText>Unchecked array c</w:instrText>
      </w:r>
      <w:r w:rsidR="002E65A5" w:rsidRPr="00CD6A7E">
        <w:rPr>
          <w:lang w:bidi="en-US"/>
        </w:rPr>
        <w:instrText>opying [XYW]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XYW</w:instrText>
      </w:r>
      <w:r w:rsidR="00ED70E1">
        <w:rPr>
          <w:lang w:bidi="en-US"/>
        </w:rPr>
        <w:instrText xml:space="preserve"> - </w:instrText>
      </w:r>
      <w:r w:rsidR="002E65A5">
        <w:rPr>
          <w:lang w:bidi="en-US"/>
        </w:rPr>
        <w:instrText>Unchecked array copying</w:instrText>
      </w:r>
      <w:r w:rsidR="00ED70E1">
        <w:instrText xml:space="preserve">" </w:instrText>
      </w:r>
      <w:r w:rsidR="00ED70E1">
        <w:rPr>
          <w:lang w:val="en-CA"/>
        </w:rPr>
        <w:fldChar w:fldCharType="end"/>
      </w:r>
    </w:p>
    <w:p w14:paraId="244EA6B0" w14:textId="50E3F55F" w:rsidR="006A46D3" w:rsidRDefault="00406021" w:rsidP="006A46D3">
      <w:pPr>
        <w:pStyle w:val="Heading3"/>
        <w:rPr>
          <w:lang w:bidi="en-US"/>
        </w:rPr>
      </w:pPr>
      <w:bookmarkStart w:id="284" w:name="_Toc310518166"/>
      <w:r>
        <w:rPr>
          <w:lang w:bidi="en-US"/>
        </w:rPr>
        <w:t>6.10</w:t>
      </w:r>
      <w:r w:rsidR="006A46D3" w:rsidRPr="00CD6A7E">
        <w:rPr>
          <w:lang w:bidi="en-US"/>
        </w:rPr>
        <w:t>.1</w:t>
      </w:r>
      <w:r w:rsidR="006A46D3">
        <w:rPr>
          <w:lang w:bidi="en-US"/>
        </w:rPr>
        <w:t xml:space="preserve"> </w:t>
      </w:r>
      <w:r w:rsidR="006A46D3" w:rsidRPr="00CD6A7E">
        <w:rPr>
          <w:lang w:bidi="en-US"/>
        </w:rPr>
        <w:t>Applicability to language</w:t>
      </w:r>
    </w:p>
    <w:p w14:paraId="265ED6D7" w14:textId="18E18672" w:rsidR="00490A53" w:rsidRDefault="00490A53" w:rsidP="00490A53">
      <w:pPr>
        <w:spacing w:after="0"/>
        <w:rPr>
          <w:lang w:bidi="en-US"/>
        </w:rPr>
      </w:pPr>
      <w:r>
        <w:rPr>
          <w:lang w:bidi="en-US"/>
        </w:rPr>
        <w:t>A buffer overflow occurs when some number of bytes</w:t>
      </w:r>
      <w:r w:rsidR="006E1DE1">
        <w:rPr>
          <w:lang w:bidi="en-US"/>
        </w:rPr>
        <w:t xml:space="preserve"> </w:t>
      </w:r>
      <w:r>
        <w:rPr>
          <w:lang w:bidi="en-US"/>
        </w:rPr>
        <w:t>is copied from one buffer to another and the amount being copied is greater than is allocated for the destination buffer</w:t>
      </w:r>
      <w:r w:rsidR="004C20E8">
        <w:rPr>
          <w:rStyle w:val="FootnoteReference"/>
          <w:lang w:bidi="en-US"/>
        </w:rPr>
        <w:footnoteReference w:id="6"/>
      </w:r>
      <w:r>
        <w:rPr>
          <w:lang w:bidi="en-US"/>
        </w:rPr>
        <w:t>.</w:t>
      </w:r>
      <w:r w:rsidR="004C20E8">
        <w:rPr>
          <w:lang w:bidi="en-US"/>
        </w:rPr>
        <w:t xml:space="preserve"> This leads to unspecified </w:t>
      </w:r>
      <w:proofErr w:type="spellStart"/>
      <w:r w:rsidR="004C20E8">
        <w:rPr>
          <w:lang w:bidi="en-US"/>
        </w:rPr>
        <w:t>behaviour</w:t>
      </w:r>
      <w:proofErr w:type="spellEnd"/>
      <w:r w:rsidR="004C20E8">
        <w:rPr>
          <w:lang w:val="en-CA"/>
        </w:rPr>
        <w:fldChar w:fldCharType="begin"/>
      </w:r>
      <w:r w:rsidR="004C20E8">
        <w:instrText>XE "</w:instrText>
      </w:r>
      <w:r w:rsidR="004C20E8">
        <w:rPr>
          <w:lang w:bidi="en-US"/>
        </w:rPr>
        <w:instrText xml:space="preserve">behaviour: </w:instrText>
      </w:r>
      <w:r w:rsidR="004C20E8">
        <w:rPr>
          <w:u w:val="single"/>
        </w:rPr>
        <w:instrText>unspecified</w:instrText>
      </w:r>
      <w:r w:rsidR="004C20E8" w:rsidRPr="008A1B88">
        <w:rPr>
          <w:u w:val="single"/>
        </w:rPr>
        <w:instrText xml:space="preserve"> behaviour</w:instrText>
      </w:r>
      <w:r w:rsidR="004C20E8">
        <w:instrText xml:space="preserve"> "</w:instrText>
      </w:r>
      <w:r w:rsidR="004C20E8">
        <w:rPr>
          <w:lang w:val="en-CA"/>
        </w:rPr>
        <w:fldChar w:fldCharType="end"/>
      </w:r>
      <w:r w:rsidR="004C20E8">
        <w:rPr>
          <w:lang w:val="en-CA"/>
        </w:rPr>
        <w:fldChar w:fldCharType="begin"/>
      </w:r>
      <w:r w:rsidR="004C20E8">
        <w:instrText>XE "</w:instrText>
      </w:r>
      <w:r w:rsidR="004C20E8">
        <w:rPr>
          <w:lang w:bidi="en-US"/>
        </w:rPr>
        <w:instrText>unspecified</w:instrText>
      </w:r>
      <w:r w:rsidR="004C20E8" w:rsidRPr="008A1B88">
        <w:rPr>
          <w:u w:val="single"/>
        </w:rPr>
        <w:instrText xml:space="preserve"> behaviour</w:instrText>
      </w:r>
      <w:r w:rsidR="004C20E8">
        <w:instrText xml:space="preserve"> "</w:instrText>
      </w:r>
      <w:r w:rsidR="004C20E8">
        <w:rPr>
          <w:lang w:val="en-CA"/>
        </w:rPr>
        <w:fldChar w:fldCharType="end"/>
      </w:r>
      <w:r w:rsidR="004C20E8">
        <w:rPr>
          <w:lang w:bidi="en-US"/>
        </w:rPr>
        <w:t>.</w:t>
      </w:r>
    </w:p>
    <w:p w14:paraId="4DD62CDD" w14:textId="77777777" w:rsidR="00490A53" w:rsidRDefault="00490A53" w:rsidP="00490A53">
      <w:pPr>
        <w:spacing w:after="0"/>
        <w:rPr>
          <w:lang w:bidi="en-US"/>
        </w:rPr>
      </w:pPr>
    </w:p>
    <w:p w14:paraId="279331B0" w14:textId="77777777" w:rsidR="00490A53" w:rsidRDefault="00490A53" w:rsidP="00490A53">
      <w:pPr>
        <w:spacing w:after="0"/>
        <w:rPr>
          <w:lang w:bidi="en-US"/>
        </w:rPr>
      </w:pPr>
      <w:r>
        <w:rPr>
          <w:lang w:bidi="en-US"/>
        </w:rPr>
        <w:t xml:space="preserve">In the interest of ease and efficiency, C library functions such as </w:t>
      </w:r>
    </w:p>
    <w:p w14:paraId="70DD01D8" w14:textId="249A6CFB" w:rsidR="00CA1CA1" w:rsidRDefault="00CA1CA1" w:rsidP="00490A53">
      <w:pPr>
        <w:spacing w:after="0"/>
        <w:rPr>
          <w:rFonts w:ascii="Courier New" w:hAnsi="Courier New" w:cs="Courier New"/>
          <w:sz w:val="20"/>
          <w:lang w:bidi="en-US"/>
        </w:rPr>
      </w:pPr>
      <w:r>
        <w:rPr>
          <w:rFonts w:ascii="Courier New" w:hAnsi="Courier New" w:cs="Courier New"/>
          <w:sz w:val="20"/>
          <w:lang w:bidi="en-US"/>
        </w:rPr>
        <w:t xml:space="preserve">   </w:t>
      </w:r>
      <w:proofErr w:type="spellStart"/>
      <w:proofErr w:type="gramStart"/>
      <w:r w:rsidR="00490A53" w:rsidRPr="00490A53">
        <w:rPr>
          <w:rFonts w:ascii="Courier New" w:hAnsi="Courier New" w:cs="Courier New"/>
          <w:sz w:val="20"/>
          <w:lang w:bidi="en-US"/>
        </w:rPr>
        <w:t>memcpy</w:t>
      </w:r>
      <w:proofErr w:type="spellEnd"/>
      <w:r w:rsidR="00490A53" w:rsidRPr="00490A53">
        <w:rPr>
          <w:rFonts w:ascii="Courier New" w:hAnsi="Courier New" w:cs="Courier New"/>
          <w:sz w:val="20"/>
          <w:lang w:bidi="en-US"/>
        </w:rPr>
        <w:t>(</w:t>
      </w:r>
      <w:proofErr w:type="gramEnd"/>
      <w:r w:rsidR="00490A53" w:rsidRPr="00490A53">
        <w:rPr>
          <w:rFonts w:ascii="Courier New" w:hAnsi="Courier New" w:cs="Courier New"/>
          <w:sz w:val="20"/>
          <w:lang w:bidi="en-US"/>
        </w:rPr>
        <w:t xml:space="preserve">void * restrict s1, </w:t>
      </w:r>
      <w:proofErr w:type="spellStart"/>
      <w:r w:rsidR="00490A53" w:rsidRPr="00490A53">
        <w:rPr>
          <w:rFonts w:ascii="Courier New" w:hAnsi="Courier New" w:cs="Courier New"/>
          <w:sz w:val="20"/>
          <w:lang w:bidi="en-US"/>
        </w:rPr>
        <w:t>const</w:t>
      </w:r>
      <w:proofErr w:type="spellEnd"/>
      <w:r w:rsidR="00490A53" w:rsidRPr="00490A53">
        <w:rPr>
          <w:rFonts w:ascii="Courier New" w:hAnsi="Courier New" w:cs="Courier New"/>
          <w:sz w:val="20"/>
          <w:lang w:bidi="en-US"/>
        </w:rPr>
        <w:t xml:space="preserve"> void * restrict s2, </w:t>
      </w:r>
      <w:proofErr w:type="spellStart"/>
      <w:r w:rsidR="00490A53" w:rsidRPr="00490A53">
        <w:rPr>
          <w:rFonts w:ascii="Courier New" w:hAnsi="Courier New" w:cs="Courier New"/>
          <w:sz w:val="20"/>
          <w:lang w:bidi="en-US"/>
        </w:rPr>
        <w:t>size_t</w:t>
      </w:r>
      <w:proofErr w:type="spellEnd"/>
      <w:r w:rsidR="00490A53" w:rsidRPr="00490A53">
        <w:rPr>
          <w:rFonts w:ascii="Courier New" w:hAnsi="Courier New" w:cs="Courier New"/>
          <w:sz w:val="20"/>
          <w:lang w:bidi="en-US"/>
        </w:rPr>
        <w:t xml:space="preserve"> n) </w:t>
      </w:r>
      <w:r w:rsidR="00490A53">
        <w:rPr>
          <w:rFonts w:ascii="Courier New" w:hAnsi="Courier New" w:cs="Courier New"/>
          <w:sz w:val="20"/>
          <w:lang w:bidi="en-US"/>
        </w:rPr>
        <w:t xml:space="preserve"> </w:t>
      </w:r>
    </w:p>
    <w:p w14:paraId="7AE198D6" w14:textId="699CA1BE" w:rsidR="00490A53" w:rsidRDefault="00490A53" w:rsidP="00490A53">
      <w:pPr>
        <w:spacing w:after="0"/>
        <w:rPr>
          <w:lang w:bidi="en-US"/>
        </w:rPr>
      </w:pPr>
      <w:r>
        <w:rPr>
          <w:lang w:bidi="en-US"/>
        </w:rPr>
        <w:t xml:space="preserve">and </w:t>
      </w:r>
    </w:p>
    <w:p w14:paraId="38F5F3FB" w14:textId="6234F4A6" w:rsidR="00CA1CA1" w:rsidRDefault="00CA1CA1" w:rsidP="00490A53">
      <w:pPr>
        <w:spacing w:after="0"/>
        <w:rPr>
          <w:sz w:val="20"/>
          <w:lang w:bidi="en-US"/>
        </w:rPr>
      </w:pPr>
      <w:r>
        <w:rPr>
          <w:rFonts w:ascii="Courier New" w:hAnsi="Courier New" w:cs="Courier New"/>
          <w:sz w:val="20"/>
          <w:lang w:bidi="en-US"/>
        </w:rPr>
        <w:t xml:space="preserve">   </w:t>
      </w:r>
      <w:proofErr w:type="spellStart"/>
      <w:proofErr w:type="gramStart"/>
      <w:r w:rsidR="00490A53" w:rsidRPr="00490A53">
        <w:rPr>
          <w:rFonts w:ascii="Courier New" w:hAnsi="Courier New" w:cs="Courier New"/>
          <w:sz w:val="20"/>
          <w:lang w:bidi="en-US"/>
        </w:rPr>
        <w:t>memmove</w:t>
      </w:r>
      <w:proofErr w:type="spellEnd"/>
      <w:r w:rsidR="00490A53" w:rsidRPr="00490A53">
        <w:rPr>
          <w:rFonts w:ascii="Courier New" w:hAnsi="Courier New" w:cs="Courier New"/>
          <w:sz w:val="20"/>
          <w:lang w:bidi="en-US"/>
        </w:rPr>
        <w:t>(</w:t>
      </w:r>
      <w:proofErr w:type="gramEnd"/>
      <w:r w:rsidR="00490A53" w:rsidRPr="00490A53">
        <w:rPr>
          <w:rFonts w:ascii="Courier New" w:hAnsi="Courier New" w:cs="Courier New"/>
          <w:sz w:val="20"/>
          <w:lang w:bidi="en-US"/>
        </w:rPr>
        <w:t xml:space="preserve">void *s1, </w:t>
      </w:r>
      <w:proofErr w:type="spellStart"/>
      <w:r w:rsidR="00490A53" w:rsidRPr="00490A53">
        <w:rPr>
          <w:rFonts w:ascii="Courier New" w:hAnsi="Courier New" w:cs="Courier New"/>
          <w:sz w:val="20"/>
          <w:lang w:bidi="en-US"/>
        </w:rPr>
        <w:t>const</w:t>
      </w:r>
      <w:proofErr w:type="spellEnd"/>
      <w:r w:rsidR="00490A53" w:rsidRPr="00490A53">
        <w:rPr>
          <w:rFonts w:ascii="Courier New" w:hAnsi="Courier New" w:cs="Courier New"/>
          <w:sz w:val="20"/>
          <w:lang w:bidi="en-US"/>
        </w:rPr>
        <w:t xml:space="preserve"> void *s2, </w:t>
      </w:r>
      <w:proofErr w:type="spellStart"/>
      <w:r w:rsidR="00490A53" w:rsidRPr="00490A53">
        <w:rPr>
          <w:rFonts w:ascii="Courier New" w:hAnsi="Courier New" w:cs="Courier New"/>
          <w:sz w:val="20"/>
          <w:lang w:bidi="en-US"/>
        </w:rPr>
        <w:t>size_t</w:t>
      </w:r>
      <w:proofErr w:type="spellEnd"/>
      <w:r w:rsidR="00490A53" w:rsidRPr="00490A53">
        <w:rPr>
          <w:rFonts w:ascii="Courier New" w:hAnsi="Courier New" w:cs="Courier New"/>
          <w:sz w:val="20"/>
          <w:lang w:bidi="en-US"/>
        </w:rPr>
        <w:t xml:space="preserve"> n)</w:t>
      </w:r>
      <w:r w:rsidR="00490A53" w:rsidRPr="00490A53">
        <w:rPr>
          <w:sz w:val="20"/>
          <w:lang w:bidi="en-US"/>
        </w:rPr>
        <w:t xml:space="preserve">  </w:t>
      </w:r>
    </w:p>
    <w:p w14:paraId="5BBF2ED9" w14:textId="58D82862" w:rsidR="00E56EF2" w:rsidRDefault="00490A53" w:rsidP="00490A53">
      <w:pPr>
        <w:spacing w:after="0"/>
        <w:rPr>
          <w:lang w:bidi="en-US"/>
        </w:rPr>
      </w:pPr>
      <w:r>
        <w:rPr>
          <w:lang w:bidi="en-US"/>
        </w:rPr>
        <w:t xml:space="preserve">are used to copy the contents from one area to another.  </w:t>
      </w:r>
      <w:proofErr w:type="spellStart"/>
      <w:proofErr w:type="gramStart"/>
      <w:r w:rsidR="00CA1CA1">
        <w:rPr>
          <w:rFonts w:ascii="Courier New" w:hAnsi="Courier New" w:cs="Courier New"/>
          <w:sz w:val="20"/>
          <w:lang w:bidi="en-US"/>
        </w:rPr>
        <w:t>m</w:t>
      </w:r>
      <w:r w:rsidRPr="00CA1CA1">
        <w:rPr>
          <w:rFonts w:ascii="Courier New" w:hAnsi="Courier New" w:cs="Courier New"/>
          <w:sz w:val="20"/>
          <w:lang w:bidi="en-US"/>
        </w:rPr>
        <w:t>emcp</w:t>
      </w:r>
      <w:r w:rsidR="00CA1CA1">
        <w:rPr>
          <w:rFonts w:ascii="Courier New" w:hAnsi="Courier New" w:cs="Courier New"/>
          <w:sz w:val="20"/>
          <w:lang w:bidi="en-US"/>
        </w:rPr>
        <w:t>y</w:t>
      </w:r>
      <w:proofErr w:type="spellEnd"/>
      <w:r w:rsidR="00CA1CA1">
        <w:rPr>
          <w:rFonts w:ascii="Courier New" w:hAnsi="Courier New" w:cs="Courier New"/>
          <w:sz w:val="20"/>
          <w:lang w:bidi="en-US"/>
        </w:rPr>
        <w:t>(</w:t>
      </w:r>
      <w:proofErr w:type="gramEnd"/>
      <w:r w:rsidR="00CA1CA1">
        <w:rPr>
          <w:rFonts w:ascii="Courier New" w:hAnsi="Courier New" w:cs="Courier New"/>
          <w:sz w:val="20"/>
          <w:lang w:bidi="en-US"/>
        </w:rPr>
        <w:t>)</w:t>
      </w:r>
      <w:r>
        <w:rPr>
          <w:lang w:bidi="en-US"/>
        </w:rPr>
        <w:t xml:space="preserve"> and </w:t>
      </w:r>
      <w:proofErr w:type="spellStart"/>
      <w:r w:rsidR="00CA1CA1">
        <w:rPr>
          <w:rFonts w:ascii="Courier New" w:hAnsi="Courier New" w:cs="Courier New"/>
          <w:sz w:val="20"/>
          <w:lang w:bidi="en-US"/>
        </w:rPr>
        <w:t>memmove</w:t>
      </w:r>
      <w:proofErr w:type="spellEnd"/>
      <w:r w:rsidR="00CA1CA1">
        <w:rPr>
          <w:rFonts w:ascii="Courier New" w:hAnsi="Courier New" w:cs="Courier New"/>
          <w:sz w:val="20"/>
          <w:lang w:bidi="en-US"/>
        </w:rPr>
        <w:t>()</w:t>
      </w:r>
      <w:r>
        <w:rPr>
          <w:lang w:bidi="en-US"/>
        </w:rPr>
        <w:t xml:space="preserve"> simply copy memory and no checks are made as to whether the destination area is large enough to accommodate the n </w:t>
      </w:r>
      <w:r w:rsidR="00E908B4">
        <w:rPr>
          <w:lang w:bidi="en-US"/>
        </w:rPr>
        <w:t xml:space="preserve">bytes </w:t>
      </w:r>
      <w:r>
        <w:rPr>
          <w:lang w:bidi="en-US"/>
        </w:rPr>
        <w:t>of data being copied.</w:t>
      </w:r>
      <w:r w:rsidR="006E1DE1">
        <w:rPr>
          <w:lang w:bidi="en-US"/>
        </w:rPr>
        <w:t xml:space="preserve"> </w:t>
      </w:r>
      <w:r>
        <w:rPr>
          <w:lang w:bidi="en-US"/>
        </w:rPr>
        <w:t xml:space="preserve">It is assumed that the calling routine has ensured that adequate space has been provided in the </w:t>
      </w:r>
      <w:r>
        <w:rPr>
          <w:lang w:bidi="en-US"/>
        </w:rPr>
        <w:lastRenderedPageBreak/>
        <w:t>destination.</w:t>
      </w:r>
      <w:r w:rsidR="006E1DE1">
        <w:rPr>
          <w:lang w:bidi="en-US"/>
        </w:rPr>
        <w:t xml:space="preserve"> </w:t>
      </w:r>
      <w:r>
        <w:rPr>
          <w:lang w:bidi="en-US"/>
        </w:rPr>
        <w:t>Problems can arise when the destination buffer is too small to receive the amount of data being copied</w:t>
      </w:r>
      <w:r w:rsidR="00504DC3">
        <w:rPr>
          <w:lang w:bidi="en-US"/>
        </w:rPr>
        <w:t>.</w:t>
      </w:r>
    </w:p>
    <w:p w14:paraId="2408BB6E" w14:textId="18D1A3FD" w:rsidR="00E908B4" w:rsidRDefault="00E908B4" w:rsidP="00490A53">
      <w:pPr>
        <w:spacing w:after="0"/>
        <w:rPr>
          <w:lang w:bidi="en-US"/>
        </w:rPr>
      </w:pPr>
    </w:p>
    <w:p w14:paraId="3D8CD31D" w14:textId="7792206C" w:rsidR="00E908B4" w:rsidRDefault="00E908B4" w:rsidP="00490A53">
      <w:pPr>
        <w:spacing w:after="0"/>
        <w:rPr>
          <w:lang w:bidi="en-US"/>
        </w:rPr>
      </w:pPr>
      <w:r>
        <w:rPr>
          <w:lang w:bidi="en-US"/>
        </w:rPr>
        <w:t xml:space="preserve">A separate issue is that </w:t>
      </w:r>
      <w:proofErr w:type="spellStart"/>
      <w:r w:rsidRPr="008D55D7">
        <w:rPr>
          <w:rFonts w:ascii="Courier New" w:hAnsi="Courier New" w:cs="Courier New"/>
          <w:sz w:val="20"/>
          <w:lang w:bidi="en-US"/>
        </w:rPr>
        <w:t>memcpy</w:t>
      </w:r>
      <w:proofErr w:type="spellEnd"/>
      <w:r w:rsidRPr="008D55D7">
        <w:rPr>
          <w:sz w:val="20"/>
          <w:lang w:bidi="en-US"/>
        </w:rPr>
        <w:t xml:space="preserve"> </w:t>
      </w:r>
      <w:r>
        <w:rPr>
          <w:lang w:bidi="en-US"/>
        </w:rPr>
        <w:t xml:space="preserve">assumes that the memory blocks pointed to by </w:t>
      </w:r>
      <w:r w:rsidRPr="008D55D7">
        <w:rPr>
          <w:rFonts w:ascii="Courier New" w:hAnsi="Courier New" w:cs="Courier New"/>
          <w:sz w:val="20"/>
          <w:lang w:bidi="en-US"/>
        </w:rPr>
        <w:t>s1</w:t>
      </w:r>
      <w:r w:rsidRPr="008D55D7">
        <w:rPr>
          <w:sz w:val="20"/>
          <w:lang w:bidi="en-US"/>
        </w:rPr>
        <w:t xml:space="preserve"> </w:t>
      </w:r>
      <w:r>
        <w:rPr>
          <w:lang w:bidi="en-US"/>
        </w:rPr>
        <w:t xml:space="preserve">and </w:t>
      </w:r>
      <w:r w:rsidRPr="008D55D7">
        <w:rPr>
          <w:rFonts w:ascii="Courier New" w:hAnsi="Courier New" w:cs="Courier New"/>
          <w:sz w:val="20"/>
          <w:lang w:bidi="en-US"/>
        </w:rPr>
        <w:t>s2</w:t>
      </w:r>
      <w:r w:rsidRPr="008D55D7">
        <w:rPr>
          <w:sz w:val="20"/>
          <w:lang w:bidi="en-US"/>
        </w:rPr>
        <w:t xml:space="preserve"> </w:t>
      </w:r>
      <w:r>
        <w:rPr>
          <w:lang w:bidi="en-US"/>
        </w:rPr>
        <w:t xml:space="preserve">are non-overlapping. If this assumption is false, the program’s </w:t>
      </w:r>
      <w:proofErr w:type="spellStart"/>
      <w:r>
        <w:rPr>
          <w:lang w:bidi="en-US"/>
        </w:rPr>
        <w:t>behaviour</w:t>
      </w:r>
      <w:proofErr w:type="spellEnd"/>
      <w:r>
        <w:rPr>
          <w:lang w:bidi="en-US"/>
        </w:rPr>
        <w:t xml:space="preserve"> is undefined.</w:t>
      </w:r>
      <w:r w:rsidR="006E1DE1">
        <w:rPr>
          <w:lang w:bidi="en-US"/>
        </w:rPr>
        <w:t xml:space="preserve"> </w:t>
      </w:r>
      <w:r>
        <w:rPr>
          <w:lang w:bidi="en-US"/>
        </w:rPr>
        <w:t xml:space="preserve">This restriction does not apply to </w:t>
      </w:r>
      <w:proofErr w:type="spellStart"/>
      <w:r w:rsidRPr="008D55D7">
        <w:rPr>
          <w:rFonts w:ascii="Courier New" w:hAnsi="Courier New" w:cs="Courier New"/>
          <w:sz w:val="20"/>
          <w:lang w:bidi="en-US"/>
        </w:rPr>
        <w:t>memmove</w:t>
      </w:r>
      <w:proofErr w:type="spellEnd"/>
      <w:r>
        <w:rPr>
          <w:lang w:bidi="en-US"/>
        </w:rPr>
        <w:t>.</w:t>
      </w:r>
    </w:p>
    <w:p w14:paraId="650BEE45" w14:textId="2D9C2EE1" w:rsidR="00E56EF2" w:rsidRPr="00CD6A7E" w:rsidRDefault="00E56EF2" w:rsidP="00504DC3">
      <w:pPr>
        <w:pStyle w:val="Heading3"/>
        <w:spacing w:before="120" w:after="120"/>
        <w:rPr>
          <w:lang w:bidi="en-US"/>
        </w:rPr>
      </w:pPr>
      <w:r>
        <w:rPr>
          <w:lang w:bidi="en-US"/>
        </w:rPr>
        <w:t xml:space="preserve">6.10.2 </w:t>
      </w:r>
      <w:r w:rsidRPr="00406021">
        <w:rPr>
          <w:lang w:bidi="en-US"/>
        </w:rPr>
        <w:t>Guidance to language users</w:t>
      </w:r>
    </w:p>
    <w:p w14:paraId="1FA03011" w14:textId="6AED864B" w:rsidR="00B27391" w:rsidRDefault="00B27391" w:rsidP="00B27391">
      <w:pPr>
        <w:pStyle w:val="ListParagraph"/>
        <w:numPr>
          <w:ilvl w:val="0"/>
          <w:numId w:val="26"/>
        </w:numPr>
        <w:tabs>
          <w:tab w:val="left" w:pos="6210"/>
        </w:tabs>
        <w:spacing w:after="0"/>
      </w:pPr>
      <w:r>
        <w:t xml:space="preserve">Follow the </w:t>
      </w:r>
      <w:r w:rsidR="008D0C22">
        <w:rPr>
          <w:rFonts w:ascii="Calibri" w:eastAsia="Times New Roman" w:hAnsi="Calibri"/>
          <w:bCs/>
        </w:rPr>
        <w:t>guidance contained in</w:t>
      </w:r>
      <w:r w:rsidR="008D0C22">
        <w:t xml:space="preserve"> </w:t>
      </w:r>
      <w:r>
        <w:t>TR 24772-1 clause 6.10.5.</w:t>
      </w:r>
    </w:p>
    <w:p w14:paraId="72081DEA" w14:textId="766C1C68" w:rsidR="001B4CDE" w:rsidRDefault="00490A53" w:rsidP="007124F7">
      <w:pPr>
        <w:pStyle w:val="ListParagraph"/>
        <w:numPr>
          <w:ilvl w:val="0"/>
          <w:numId w:val="26"/>
        </w:numPr>
        <w:spacing w:after="0"/>
        <w:rPr>
          <w:lang w:bidi="en-US"/>
        </w:rPr>
      </w:pPr>
      <w:r>
        <w:rPr>
          <w:lang w:bidi="en-US"/>
        </w:rPr>
        <w:t xml:space="preserve">Perform range checking before calling a memory copying function such as </w:t>
      </w:r>
      <w:proofErr w:type="spellStart"/>
      <w:proofErr w:type="gramStart"/>
      <w:r w:rsidR="003D09E2">
        <w:rPr>
          <w:rFonts w:ascii="Courier New" w:hAnsi="Courier New" w:cs="Courier New"/>
          <w:sz w:val="20"/>
          <w:lang w:bidi="en-US"/>
        </w:rPr>
        <w:t>m</w:t>
      </w:r>
      <w:r w:rsidR="003D09E2" w:rsidRPr="00CA1CA1">
        <w:rPr>
          <w:rFonts w:ascii="Courier New" w:hAnsi="Courier New" w:cs="Courier New"/>
          <w:sz w:val="20"/>
          <w:lang w:bidi="en-US"/>
        </w:rPr>
        <w:t>emcp</w:t>
      </w:r>
      <w:r w:rsidR="003D09E2">
        <w:rPr>
          <w:rFonts w:ascii="Courier New" w:hAnsi="Courier New" w:cs="Courier New"/>
          <w:sz w:val="20"/>
          <w:lang w:bidi="en-US"/>
        </w:rPr>
        <w:t>y</w:t>
      </w:r>
      <w:proofErr w:type="spellEnd"/>
      <w:r w:rsidR="003D09E2">
        <w:rPr>
          <w:rFonts w:ascii="Courier New" w:hAnsi="Courier New" w:cs="Courier New"/>
          <w:sz w:val="20"/>
          <w:lang w:bidi="en-US"/>
        </w:rPr>
        <w:t>(</w:t>
      </w:r>
      <w:proofErr w:type="gramEnd"/>
      <w:r w:rsidR="003D09E2">
        <w:rPr>
          <w:rFonts w:ascii="Courier New" w:hAnsi="Courier New" w:cs="Courier New"/>
          <w:sz w:val="20"/>
          <w:lang w:bidi="en-US"/>
        </w:rPr>
        <w:t>)</w:t>
      </w:r>
      <w:r w:rsidR="003D09E2">
        <w:rPr>
          <w:lang w:bidi="en-US"/>
        </w:rPr>
        <w:t xml:space="preserve"> and </w:t>
      </w:r>
      <w:proofErr w:type="spellStart"/>
      <w:r w:rsidR="003D09E2">
        <w:rPr>
          <w:rFonts w:ascii="Courier New" w:hAnsi="Courier New" w:cs="Courier New"/>
          <w:sz w:val="20"/>
          <w:lang w:bidi="en-US"/>
        </w:rPr>
        <w:t>memmove</w:t>
      </w:r>
      <w:proofErr w:type="spellEnd"/>
      <w:r w:rsidR="003D09E2">
        <w:rPr>
          <w:rFonts w:ascii="Courier New" w:hAnsi="Courier New" w:cs="Courier New"/>
          <w:sz w:val="20"/>
          <w:lang w:bidi="en-US"/>
        </w:rPr>
        <w:t>()</w:t>
      </w:r>
      <w:r>
        <w:rPr>
          <w:lang w:bidi="en-US"/>
        </w:rPr>
        <w:t>.</w:t>
      </w:r>
      <w:r w:rsidR="006E1DE1">
        <w:rPr>
          <w:lang w:bidi="en-US"/>
        </w:rPr>
        <w:t xml:space="preserve"> </w:t>
      </w:r>
      <w:r>
        <w:rPr>
          <w:lang w:bidi="en-US"/>
        </w:rPr>
        <w:t>These functions do not perform bounds checking automatically.</w:t>
      </w:r>
      <w:r w:rsidR="006E1DE1">
        <w:rPr>
          <w:lang w:bidi="en-US"/>
        </w:rPr>
        <w:t xml:space="preserve"> </w:t>
      </w:r>
      <w:r>
        <w:rPr>
          <w:lang w:bidi="en-US"/>
        </w:rPr>
        <w:t>In the interest of speed and efficiency, range checking only needs to be done when it cannot be statically shown that an access outside of the array cannot occur</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p>
    <w:p w14:paraId="6B4026E5" w14:textId="2BDC9FDA" w:rsidR="00490A53" w:rsidRDefault="001B4CDE" w:rsidP="007124F7">
      <w:pPr>
        <w:pStyle w:val="ListParagraph"/>
        <w:numPr>
          <w:ilvl w:val="0"/>
          <w:numId w:val="26"/>
        </w:numPr>
        <w:spacing w:after="0"/>
        <w:rPr>
          <w:lang w:bidi="en-US"/>
        </w:rPr>
      </w:pPr>
      <w:r>
        <w:rPr>
          <w:lang w:bidi="en-US"/>
        </w:rPr>
        <w:t>For any functions defined with two or more restrict pointers, ensure that the arrays pointed to do not overlap</w:t>
      </w:r>
    </w:p>
    <w:p w14:paraId="60C739B8" w14:textId="4F17BFDB" w:rsidR="006A46D3" w:rsidRPr="006A46D3" w:rsidRDefault="00490A53" w:rsidP="007124F7">
      <w:pPr>
        <w:pStyle w:val="ListParagraph"/>
        <w:numPr>
          <w:ilvl w:val="0"/>
          <w:numId w:val="26"/>
        </w:numPr>
        <w:rPr>
          <w:lang w:bidi="en-US"/>
        </w:rPr>
      </w:pPr>
      <w:r>
        <w:rPr>
          <w:lang w:bidi="en-US"/>
        </w:rPr>
        <w:t xml:space="preserve">Use the safer and more secure functions for string handling from the normative annex K of </w:t>
      </w:r>
      <w:r w:rsidR="00CE503A">
        <w:rPr>
          <w:sz w:val="20"/>
          <w:szCs w:val="20"/>
        </w:rPr>
        <w:t>ISO/IEC 9899:2011</w:t>
      </w:r>
      <w:r>
        <w:rPr>
          <w:lang w:bidi="en-US"/>
        </w:rPr>
        <w:t xml:space="preserve"> [</w:t>
      </w:r>
      <w:r w:rsidR="005734AC">
        <w:rPr>
          <w:lang w:bidi="en-US"/>
        </w:rPr>
        <w:t>5</w:t>
      </w:r>
      <w:r w:rsidR="00092527">
        <w:rPr>
          <w:lang w:bidi="en-US"/>
        </w:rPr>
        <w:t>]</w:t>
      </w:r>
      <w:r>
        <w:rPr>
          <w:lang w:bidi="en-US"/>
        </w:rPr>
        <w:t xml:space="preserve">, </w:t>
      </w:r>
      <w:r w:rsidRPr="000E785A">
        <w:rPr>
          <w:i/>
          <w:lang w:bidi="en-US"/>
        </w:rPr>
        <w:t>Bounds-checking interfaces</w:t>
      </w:r>
      <w:r w:rsidR="00871528">
        <w:rPr>
          <w:rStyle w:val="FootnoteReference"/>
          <w:lang w:bidi="en-US"/>
        </w:rPr>
        <w:footnoteReference w:id="7"/>
      </w:r>
      <w:r>
        <w:rPr>
          <w:lang w:bidi="en-US"/>
        </w:rPr>
        <w:t>.</w:t>
      </w:r>
    </w:p>
    <w:p w14:paraId="41C229C9" w14:textId="6B210812" w:rsidR="004C770C" w:rsidRPr="00CD6A7E" w:rsidRDefault="001456BA" w:rsidP="004C770C">
      <w:pPr>
        <w:pStyle w:val="Heading2"/>
        <w:rPr>
          <w:lang w:bidi="en-US"/>
        </w:rPr>
      </w:pPr>
      <w:bookmarkStart w:id="285" w:name="_Ref514259000"/>
      <w:bookmarkStart w:id="286" w:name="_Toc2099589"/>
      <w:r>
        <w:rPr>
          <w:lang w:bidi="en-US"/>
        </w:rPr>
        <w:t>6.11</w:t>
      </w:r>
      <w:r w:rsidR="00AD5842">
        <w:rPr>
          <w:lang w:bidi="en-US"/>
        </w:rPr>
        <w:t xml:space="preserve"> </w:t>
      </w:r>
      <w:r w:rsidR="004C770C" w:rsidRPr="00CD6A7E">
        <w:rPr>
          <w:lang w:bidi="en-US"/>
        </w:rPr>
        <w:t>Pointer</w:t>
      </w:r>
      <w:r w:rsidR="006B4071">
        <w:rPr>
          <w:lang w:bidi="en-US"/>
        </w:rPr>
        <w:t xml:space="preserve"> </w:t>
      </w:r>
      <w:r w:rsidR="00427DDB">
        <w:rPr>
          <w:lang w:bidi="en-US"/>
        </w:rPr>
        <w:t>t</w:t>
      </w:r>
      <w:r w:rsidR="00BD480B">
        <w:rPr>
          <w:lang w:bidi="en-US"/>
        </w:rPr>
        <w:t xml:space="preserve">ype </w:t>
      </w:r>
      <w:r w:rsidR="00427DDB">
        <w:rPr>
          <w:lang w:bidi="en-US"/>
        </w:rPr>
        <w:t>c</w:t>
      </w:r>
      <w:r w:rsidR="00BD480B">
        <w:rPr>
          <w:lang w:bidi="en-US"/>
        </w:rPr>
        <w:t xml:space="preserve">onversions </w:t>
      </w:r>
      <w:r w:rsidR="004C770C" w:rsidRPr="00CD6A7E">
        <w:rPr>
          <w:lang w:bidi="en-US"/>
        </w:rPr>
        <w:t>[HFC]</w:t>
      </w:r>
      <w:bookmarkEnd w:id="284"/>
      <w:bookmarkEnd w:id="285"/>
      <w:bookmarkEnd w:id="286"/>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sidRPr="00CD6A7E">
        <w:rPr>
          <w:lang w:bidi="en-US"/>
        </w:rPr>
        <w:instrText>Pointer</w:instrText>
      </w:r>
      <w:r w:rsidR="002E65A5">
        <w:rPr>
          <w:lang w:bidi="en-US"/>
        </w:rPr>
        <w:instrText xml:space="preserve"> type conversions </w:instrText>
      </w:r>
      <w:r w:rsidR="002E65A5" w:rsidRPr="00CD6A7E">
        <w:rPr>
          <w:lang w:bidi="en-US"/>
        </w:rPr>
        <w:instrText>[HFC]</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HFC</w:instrText>
      </w:r>
      <w:r w:rsidR="00ED70E1">
        <w:rPr>
          <w:lang w:bidi="en-US"/>
        </w:rPr>
        <w:instrText xml:space="preserve"> - </w:instrText>
      </w:r>
      <w:r w:rsidR="002E65A5" w:rsidRPr="00CD6A7E">
        <w:rPr>
          <w:lang w:bidi="en-US"/>
        </w:rPr>
        <w:instrText>Pointer</w:instrText>
      </w:r>
      <w:r w:rsidR="002E65A5">
        <w:rPr>
          <w:lang w:bidi="en-US"/>
        </w:rPr>
        <w:instrText xml:space="preserve"> type conversions</w:instrText>
      </w:r>
      <w:r w:rsidR="00ED70E1">
        <w:instrText xml:space="preserve">" </w:instrText>
      </w:r>
      <w:r w:rsidR="00ED70E1">
        <w:rPr>
          <w:lang w:val="en-CA"/>
        </w:rPr>
        <w:fldChar w:fldCharType="end"/>
      </w:r>
    </w:p>
    <w:p w14:paraId="55FE4187" w14:textId="54F20CFC" w:rsidR="006A46D3" w:rsidRDefault="00406021" w:rsidP="006A46D3">
      <w:pPr>
        <w:pStyle w:val="Heading3"/>
        <w:rPr>
          <w:lang w:bidi="en-US"/>
        </w:rPr>
      </w:pPr>
      <w:r>
        <w:rPr>
          <w:lang w:bidi="en-US"/>
        </w:rPr>
        <w:t>6.11</w:t>
      </w:r>
      <w:r w:rsidR="006A46D3" w:rsidRPr="00CD6A7E">
        <w:rPr>
          <w:lang w:bidi="en-US"/>
        </w:rPr>
        <w:t>.1</w:t>
      </w:r>
      <w:r w:rsidR="006A46D3">
        <w:rPr>
          <w:lang w:bidi="en-US"/>
        </w:rPr>
        <w:t xml:space="preserve"> </w:t>
      </w:r>
      <w:r w:rsidR="006A46D3" w:rsidRPr="00CD6A7E">
        <w:rPr>
          <w:lang w:bidi="en-US"/>
        </w:rPr>
        <w:t>Applicability to language</w:t>
      </w:r>
    </w:p>
    <w:p w14:paraId="30960AA1" w14:textId="16E6CC45" w:rsidR="008B5127" w:rsidRDefault="008B5127" w:rsidP="008B5127">
      <w:pPr>
        <w:rPr>
          <w:lang w:bidi="en-US"/>
        </w:rPr>
      </w:pPr>
      <w:r>
        <w:rPr>
          <w:lang w:bidi="en-US"/>
        </w:rPr>
        <w:t xml:space="preserve">C allows casting </w:t>
      </w:r>
      <w:r w:rsidR="008D0C22">
        <w:rPr>
          <w:lang w:bidi="en-US"/>
        </w:rPr>
        <w:t xml:space="preserve">of </w:t>
      </w:r>
      <w:r>
        <w:rPr>
          <w:lang w:bidi="en-US"/>
        </w:rPr>
        <w:t>the value of a pointer to and from another data type.</w:t>
      </w:r>
      <w:r w:rsidR="006E1DE1">
        <w:rPr>
          <w:lang w:bidi="en-US"/>
        </w:rPr>
        <w:t xml:space="preserve"> </w:t>
      </w:r>
      <w:r>
        <w:rPr>
          <w:lang w:bidi="en-US"/>
        </w:rPr>
        <w:t>These conversions can cause unexpected changes to pointer values.</w:t>
      </w:r>
    </w:p>
    <w:p w14:paraId="5043ACB2" w14:textId="24660716" w:rsidR="00290D95" w:rsidRDefault="00290D95" w:rsidP="00FD01C0">
      <w:pPr>
        <w:spacing w:after="0"/>
        <w:rPr>
          <w:lang w:bidi="en-US"/>
        </w:rPr>
      </w:pPr>
      <w:r>
        <w:rPr>
          <w:lang w:bidi="en-US"/>
        </w:rPr>
        <w:t>If a pointer is cast to a different type and then pointer arithmetic</w:t>
      </w:r>
      <w:r w:rsidR="005A04DA">
        <w:rPr>
          <w:lang w:bidi="en-US"/>
        </w:rPr>
        <w:t xml:space="preserve"> is</w:t>
      </w:r>
      <w:r>
        <w:rPr>
          <w:lang w:bidi="en-US"/>
        </w:rPr>
        <w:t xml:space="preserve"> applied (including array indexing) then the memory accessed may not </w:t>
      </w:r>
      <w:r w:rsidR="009A0E20">
        <w:rPr>
          <w:lang w:bidi="en-US"/>
        </w:rPr>
        <w:t xml:space="preserve">be </w:t>
      </w:r>
      <w:del w:id="287" w:author="Stephen Michell" w:date="2019-11-08T12:29:00Z">
        <w:r>
          <w:rPr>
            <w:lang w:bidi="en-US"/>
          </w:rPr>
          <w:delText>that</w:delText>
        </w:r>
      </w:del>
      <w:ins w:id="288" w:author="Stephen Michell" w:date="2019-11-08T12:29:00Z">
        <w:r>
          <w:rPr>
            <w:lang w:bidi="en-US"/>
          </w:rPr>
          <w:t>th</w:t>
        </w:r>
        <w:r w:rsidR="001C5828">
          <w:rPr>
            <w:lang w:bidi="en-US"/>
          </w:rPr>
          <w:t>e</w:t>
        </w:r>
      </w:ins>
      <w:r w:rsidR="001C5828">
        <w:rPr>
          <w:lang w:bidi="en-US"/>
        </w:rPr>
        <w:t xml:space="preserve"> </w:t>
      </w:r>
      <w:r>
        <w:rPr>
          <w:lang w:bidi="en-US"/>
        </w:rPr>
        <w:t>intended</w:t>
      </w:r>
      <w:ins w:id="289" w:author="Stephen Michell" w:date="2019-11-08T12:29:00Z">
        <w:r w:rsidR="001C5828">
          <w:rPr>
            <w:lang w:bidi="en-US"/>
          </w:rPr>
          <w:t xml:space="preserve"> location</w:t>
        </w:r>
      </w:ins>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In particular casting </w:t>
      </w:r>
      <w:r w:rsidR="003A3B2B">
        <w:rPr>
          <w:lang w:bidi="en-US"/>
        </w:rPr>
        <w:t xml:space="preserve">from </w:t>
      </w:r>
      <w:r>
        <w:rPr>
          <w:lang w:bidi="en-US"/>
        </w:rPr>
        <w:t xml:space="preserve">a pointer to a struct to a </w:t>
      </w:r>
      <w:r w:rsidR="002C453D">
        <w:rPr>
          <w:lang w:bidi="en-US"/>
        </w:rPr>
        <w:t xml:space="preserve">pointer to a </w:t>
      </w:r>
      <w:r>
        <w:rPr>
          <w:lang w:bidi="en-US"/>
        </w:rPr>
        <w:t xml:space="preserve">basic type (like </w:t>
      </w:r>
      <w:proofErr w:type="spellStart"/>
      <w:r w:rsidRPr="008D55D7">
        <w:rPr>
          <w:rFonts w:ascii="Courier New" w:hAnsi="Courier New" w:cs="Courier New"/>
          <w:sz w:val="20"/>
          <w:lang w:bidi="en-US"/>
        </w:rPr>
        <w:t>int</w:t>
      </w:r>
      <w:proofErr w:type="spellEnd"/>
      <w:r>
        <w:rPr>
          <w:lang w:bidi="en-US"/>
        </w:rPr>
        <w:t>) and then attempting to examine the members of the struct by incrementing the pointer may not give the expected results because of the possible presence of padding bytes.</w:t>
      </w:r>
    </w:p>
    <w:p w14:paraId="4046D5C3" w14:textId="3004C770" w:rsidR="00290D95" w:rsidRDefault="00290D95" w:rsidP="00FD01C0">
      <w:pPr>
        <w:spacing w:after="0"/>
        <w:rPr>
          <w:lang w:bidi="en-US"/>
        </w:rPr>
      </w:pPr>
    </w:p>
    <w:p w14:paraId="4263D985" w14:textId="3807A485" w:rsidR="00290D95" w:rsidRDefault="00290D95" w:rsidP="00FD01C0">
      <w:pPr>
        <w:spacing w:after="0"/>
        <w:rPr>
          <w:lang w:bidi="en-US"/>
        </w:rPr>
      </w:pPr>
      <w:r>
        <w:rPr>
          <w:lang w:bidi="en-US"/>
        </w:rPr>
        <w:t xml:space="preserve">The one safe pointer conversion is from a pointer to some </w:t>
      </w:r>
      <w:r w:rsidR="00D52B44">
        <w:rPr>
          <w:lang w:bidi="en-US"/>
        </w:rPr>
        <w:t xml:space="preserve">object type to </w:t>
      </w:r>
      <w:r w:rsidR="00D52B44" w:rsidRPr="008D55D7">
        <w:rPr>
          <w:rFonts w:ascii="Courier New" w:hAnsi="Courier New" w:cs="Courier New"/>
          <w:sz w:val="20"/>
          <w:lang w:bidi="en-US"/>
        </w:rPr>
        <w:t>void*</w:t>
      </w:r>
      <w:r w:rsidR="00D52B44">
        <w:rPr>
          <w:lang w:bidi="en-US"/>
        </w:rPr>
        <w:t xml:space="preserve"> and then back to the original pointer type. The standard guarantees this to restore the original pointer.</w:t>
      </w:r>
    </w:p>
    <w:p w14:paraId="183F6154" w14:textId="6432919E" w:rsidR="00204C6B" w:rsidRDefault="00204C6B" w:rsidP="00FD01C0">
      <w:pPr>
        <w:spacing w:after="0"/>
        <w:rPr>
          <w:lang w:bidi="en-US"/>
        </w:rPr>
      </w:pPr>
    </w:p>
    <w:p w14:paraId="0309482C" w14:textId="1FBCC6B2" w:rsidR="00204C6B" w:rsidRDefault="00204C6B" w:rsidP="00FD01C0">
      <w:pPr>
        <w:spacing w:after="0"/>
        <w:rPr>
          <w:lang w:bidi="en-US"/>
        </w:rPr>
      </w:pPr>
      <w:r>
        <w:rPr>
          <w:lang w:bidi="en-US"/>
        </w:rPr>
        <w:t xml:space="preserve">One specific recommendation is that a macro is used to ensure that when </w:t>
      </w:r>
      <w:r w:rsidRPr="008D55D7">
        <w:rPr>
          <w:rFonts w:ascii="Courier New" w:hAnsi="Courier New" w:cs="Courier New"/>
          <w:sz w:val="20"/>
          <w:lang w:bidi="en-US"/>
        </w:rPr>
        <w:t>malloc</w:t>
      </w:r>
      <w:r w:rsidRPr="008D55D7">
        <w:rPr>
          <w:sz w:val="20"/>
          <w:lang w:bidi="en-US"/>
        </w:rPr>
        <w:t xml:space="preserve"> </w:t>
      </w:r>
      <w:r>
        <w:rPr>
          <w:lang w:bidi="en-US"/>
        </w:rPr>
        <w:t xml:space="preserve">is used to allocate space for an object or array of a particular type, the result of </w:t>
      </w:r>
      <w:r w:rsidRPr="008D55D7">
        <w:rPr>
          <w:rFonts w:ascii="Courier New" w:hAnsi="Courier New" w:cs="Courier New"/>
          <w:sz w:val="20"/>
          <w:lang w:bidi="en-US"/>
        </w:rPr>
        <w:t>malloc</w:t>
      </w:r>
      <w:r w:rsidRPr="008D55D7">
        <w:rPr>
          <w:sz w:val="20"/>
          <w:lang w:bidi="en-US"/>
        </w:rPr>
        <w:t xml:space="preserve"> </w:t>
      </w:r>
      <w:r>
        <w:rPr>
          <w:lang w:bidi="en-US"/>
        </w:rPr>
        <w:t>is cast to the appropriate pointer type. That is for an object of type T:</w:t>
      </w:r>
    </w:p>
    <w:p w14:paraId="68849A1F" w14:textId="21DDC9AA" w:rsidR="00204C6B" w:rsidRPr="00204C6B" w:rsidRDefault="00204C6B" w:rsidP="00FD01C0">
      <w:pPr>
        <w:spacing w:after="0"/>
        <w:rPr>
          <w:rFonts w:ascii="Courier New" w:hAnsi="Courier New" w:cs="Courier New"/>
          <w:sz w:val="18"/>
          <w:lang w:bidi="en-US"/>
        </w:rPr>
      </w:pPr>
      <w:r w:rsidRPr="00204C6B">
        <w:rPr>
          <w:rFonts w:ascii="Courier New" w:hAnsi="Courier New" w:cs="Courier New"/>
          <w:sz w:val="18"/>
          <w:lang w:bidi="en-US"/>
        </w:rPr>
        <w:t xml:space="preserve">              #define </w:t>
      </w:r>
      <w:proofErr w:type="spellStart"/>
      <w:r w:rsidRPr="00204C6B">
        <w:rPr>
          <w:rFonts w:ascii="Courier New" w:hAnsi="Courier New" w:cs="Courier New"/>
          <w:sz w:val="18"/>
          <w:lang w:bidi="en-US"/>
        </w:rPr>
        <w:t>makeObjectOfTypeT</w:t>
      </w:r>
      <w:proofErr w:type="spellEnd"/>
      <w:r w:rsidRPr="00204C6B">
        <w:rPr>
          <w:rFonts w:ascii="Courier New" w:hAnsi="Courier New" w:cs="Courier New"/>
          <w:sz w:val="18"/>
          <w:lang w:bidi="en-US"/>
        </w:rPr>
        <w:t>(</w:t>
      </w:r>
      <w:proofErr w:type="gramStart"/>
      <w:r w:rsidRPr="00204C6B">
        <w:rPr>
          <w:rFonts w:ascii="Courier New" w:hAnsi="Courier New" w:cs="Courier New"/>
          <w:sz w:val="18"/>
          <w:lang w:bidi="en-US"/>
        </w:rPr>
        <w:t xml:space="preserve">T)   </w:t>
      </w:r>
      <w:proofErr w:type="gramEnd"/>
      <w:r w:rsidRPr="00204C6B">
        <w:rPr>
          <w:rFonts w:ascii="Courier New" w:hAnsi="Courier New" w:cs="Courier New"/>
          <w:sz w:val="18"/>
          <w:lang w:bidi="en-US"/>
        </w:rPr>
        <w:t xml:space="preserve"> </w:t>
      </w:r>
      <w:r>
        <w:rPr>
          <w:rFonts w:ascii="Courier New" w:hAnsi="Courier New" w:cs="Courier New"/>
          <w:sz w:val="18"/>
          <w:lang w:bidi="en-US"/>
        </w:rPr>
        <w:t xml:space="preserve"> </w:t>
      </w:r>
      <w:r w:rsidRPr="00204C6B">
        <w:rPr>
          <w:rFonts w:ascii="Courier New" w:hAnsi="Courier New" w:cs="Courier New"/>
          <w:sz w:val="18"/>
          <w:lang w:bidi="en-US"/>
        </w:rPr>
        <w:t>(T*)malloc(</w:t>
      </w:r>
      <w:proofErr w:type="spellStart"/>
      <w:r w:rsidRPr="00204C6B">
        <w:rPr>
          <w:rFonts w:ascii="Courier New" w:hAnsi="Courier New" w:cs="Courier New"/>
          <w:sz w:val="18"/>
          <w:lang w:bidi="en-US"/>
        </w:rPr>
        <w:t>sizeof</w:t>
      </w:r>
      <w:proofErr w:type="spellEnd"/>
      <w:r w:rsidRPr="00204C6B">
        <w:rPr>
          <w:rFonts w:ascii="Courier New" w:hAnsi="Courier New" w:cs="Courier New"/>
          <w:sz w:val="18"/>
          <w:lang w:bidi="en-US"/>
        </w:rPr>
        <w:t xml:space="preserve">(T))         </w:t>
      </w:r>
    </w:p>
    <w:p w14:paraId="64237FBB" w14:textId="3782F7B8" w:rsidR="00204C6B" w:rsidRDefault="00204C6B" w:rsidP="00FD01C0">
      <w:pPr>
        <w:spacing w:after="0"/>
        <w:rPr>
          <w:lang w:bidi="en-US"/>
        </w:rPr>
      </w:pPr>
      <w:r>
        <w:rPr>
          <w:lang w:bidi="en-US"/>
        </w:rPr>
        <w:t>or for an array of N elements:</w:t>
      </w:r>
    </w:p>
    <w:p w14:paraId="744E527F" w14:textId="636E0CD6" w:rsidR="00204C6B" w:rsidRPr="00204C6B" w:rsidRDefault="00204C6B" w:rsidP="00204C6B">
      <w:pPr>
        <w:spacing w:after="0"/>
        <w:rPr>
          <w:rFonts w:ascii="Courier New" w:hAnsi="Courier New" w:cs="Courier New"/>
          <w:sz w:val="18"/>
          <w:lang w:bidi="en-US"/>
        </w:rPr>
      </w:pPr>
      <w:r w:rsidRPr="00204C6B">
        <w:rPr>
          <w:rFonts w:ascii="Courier New" w:hAnsi="Courier New" w:cs="Courier New"/>
          <w:sz w:val="18"/>
          <w:lang w:bidi="en-US"/>
        </w:rPr>
        <w:t xml:space="preserve">              #define </w:t>
      </w:r>
      <w:proofErr w:type="spellStart"/>
      <w:proofErr w:type="gramStart"/>
      <w:r w:rsidRPr="00204C6B">
        <w:rPr>
          <w:rFonts w:ascii="Courier New" w:hAnsi="Courier New" w:cs="Courier New"/>
          <w:sz w:val="18"/>
          <w:lang w:bidi="en-US"/>
        </w:rPr>
        <w:t>makeArrayOfTypeT</w:t>
      </w:r>
      <w:proofErr w:type="spellEnd"/>
      <w:r w:rsidRPr="00204C6B">
        <w:rPr>
          <w:rFonts w:ascii="Courier New" w:hAnsi="Courier New" w:cs="Courier New"/>
          <w:sz w:val="18"/>
          <w:lang w:bidi="en-US"/>
        </w:rPr>
        <w:t>(</w:t>
      </w:r>
      <w:proofErr w:type="gramEnd"/>
      <w:r w:rsidRPr="00204C6B">
        <w:rPr>
          <w:rFonts w:ascii="Courier New" w:hAnsi="Courier New" w:cs="Courier New"/>
          <w:sz w:val="18"/>
          <w:lang w:bidi="en-US"/>
        </w:rPr>
        <w:t xml:space="preserve">T, N)   </w:t>
      </w:r>
      <w:r>
        <w:rPr>
          <w:rFonts w:ascii="Courier New" w:hAnsi="Courier New" w:cs="Courier New"/>
          <w:sz w:val="18"/>
          <w:lang w:bidi="en-US"/>
        </w:rPr>
        <w:t>(</w:t>
      </w:r>
      <w:r w:rsidRPr="00204C6B">
        <w:rPr>
          <w:rFonts w:ascii="Courier New" w:hAnsi="Courier New" w:cs="Courier New"/>
          <w:sz w:val="18"/>
          <w:lang w:bidi="en-US"/>
        </w:rPr>
        <w:t>T*)malloc(</w:t>
      </w:r>
      <w:proofErr w:type="spellStart"/>
      <w:r w:rsidRPr="00204C6B">
        <w:rPr>
          <w:rFonts w:ascii="Courier New" w:hAnsi="Courier New" w:cs="Courier New"/>
          <w:sz w:val="18"/>
          <w:lang w:bidi="en-US"/>
        </w:rPr>
        <w:t>sizeof</w:t>
      </w:r>
      <w:proofErr w:type="spellEnd"/>
      <w:r w:rsidRPr="00204C6B">
        <w:rPr>
          <w:rFonts w:ascii="Courier New" w:hAnsi="Courier New" w:cs="Courier New"/>
          <w:sz w:val="18"/>
          <w:lang w:bidi="en-US"/>
        </w:rPr>
        <w:t xml:space="preserve">(T) * N)         </w:t>
      </w:r>
    </w:p>
    <w:p w14:paraId="7F220CFF" w14:textId="77777777" w:rsidR="00290D95" w:rsidRDefault="00290D95" w:rsidP="00FD01C0">
      <w:pPr>
        <w:spacing w:after="0"/>
        <w:rPr>
          <w:lang w:bidi="en-US"/>
        </w:rPr>
      </w:pPr>
    </w:p>
    <w:p w14:paraId="485A1B8F" w14:textId="59E93239" w:rsidR="006A46D3" w:rsidRPr="00CD6A7E" w:rsidRDefault="00406021" w:rsidP="00504DC3">
      <w:pPr>
        <w:pStyle w:val="Heading3"/>
        <w:spacing w:before="120" w:after="120"/>
        <w:rPr>
          <w:lang w:bidi="en-US"/>
        </w:rPr>
      </w:pPr>
      <w:r>
        <w:rPr>
          <w:lang w:bidi="en-US"/>
        </w:rPr>
        <w:t>6.11</w:t>
      </w:r>
      <w:r w:rsidR="008B5127">
        <w:rPr>
          <w:lang w:bidi="en-US"/>
        </w:rPr>
        <w:t>.2</w:t>
      </w:r>
      <w:r w:rsidR="006A46D3">
        <w:rPr>
          <w:lang w:bidi="en-US"/>
        </w:rPr>
        <w:t xml:space="preserve"> </w:t>
      </w:r>
      <w:r w:rsidRPr="00406021">
        <w:rPr>
          <w:lang w:bidi="en-US"/>
        </w:rPr>
        <w:t>Guidance to language users</w:t>
      </w:r>
    </w:p>
    <w:p w14:paraId="00CB509B" w14:textId="74B495DC" w:rsidR="008B5127" w:rsidRDefault="008B5127" w:rsidP="00F11AE1">
      <w:pPr>
        <w:pStyle w:val="ListParagraph"/>
        <w:numPr>
          <w:ilvl w:val="0"/>
          <w:numId w:val="27"/>
        </w:numPr>
        <w:tabs>
          <w:tab w:val="left" w:pos="6210"/>
        </w:tabs>
        <w:spacing w:after="0"/>
      </w:pPr>
      <w:r>
        <w:t xml:space="preserve">Follow the advice </w:t>
      </w:r>
      <w:r w:rsidR="005A04DA">
        <w:rPr>
          <w:rFonts w:ascii="Calibri" w:eastAsia="Times New Roman" w:hAnsi="Calibri"/>
          <w:bCs/>
        </w:rPr>
        <w:t>guidance contained in</w:t>
      </w:r>
      <w:r w:rsidR="005A04DA">
        <w:t xml:space="preserve"> </w:t>
      </w:r>
      <w:r w:rsidR="0097117F">
        <w:t xml:space="preserve">TR 24772-1 clause </w:t>
      </w:r>
      <w:r>
        <w:t>6.1</w:t>
      </w:r>
      <w:r w:rsidR="0097117F">
        <w:t>1</w:t>
      </w:r>
      <w:r>
        <w:t>.5.</w:t>
      </w:r>
    </w:p>
    <w:p w14:paraId="12E00548" w14:textId="77777777" w:rsidR="008B5127" w:rsidRDefault="008B5127" w:rsidP="00F11AE1">
      <w:pPr>
        <w:pStyle w:val="ListParagraph"/>
        <w:numPr>
          <w:ilvl w:val="0"/>
          <w:numId w:val="27"/>
        </w:numPr>
        <w:tabs>
          <w:tab w:val="left" w:pos="6210"/>
        </w:tabs>
      </w:pPr>
      <w:r>
        <w:lastRenderedPageBreak/>
        <w:t>Maintain the same type to avoid errors introduced through conversions.</w:t>
      </w:r>
    </w:p>
    <w:p w14:paraId="467829F2" w14:textId="67E659C3" w:rsidR="00FD01C0" w:rsidRDefault="00204C6B" w:rsidP="00F11AE1">
      <w:pPr>
        <w:pStyle w:val="ListParagraph"/>
        <w:numPr>
          <w:ilvl w:val="0"/>
          <w:numId w:val="27"/>
        </w:numPr>
        <w:tabs>
          <w:tab w:val="left" w:pos="6210"/>
        </w:tabs>
      </w:pPr>
      <w:r>
        <w:t xml:space="preserve">Use a macro to </w:t>
      </w:r>
      <w:r w:rsidR="003D09E2">
        <w:t>cast the value returned by</w:t>
      </w:r>
      <w:r w:rsidR="00FD01C0">
        <w:t xml:space="preserve"> </w:t>
      </w:r>
      <w:proofErr w:type="gramStart"/>
      <w:r w:rsidR="00FD01C0" w:rsidRPr="003D09E2">
        <w:rPr>
          <w:rFonts w:ascii="Courier New" w:hAnsi="Courier New" w:cs="Courier New"/>
          <w:sz w:val="20"/>
          <w:szCs w:val="20"/>
        </w:rPr>
        <w:t>malloc</w:t>
      </w:r>
      <w:r w:rsidR="00FD01C0">
        <w:t xml:space="preserve">  to</w:t>
      </w:r>
      <w:proofErr w:type="gramEnd"/>
      <w:r w:rsidR="00FD01C0">
        <w:t xml:space="preserve"> </w:t>
      </w:r>
      <w:r>
        <w:t>the correct</w:t>
      </w:r>
      <w:r w:rsidR="00FD01C0">
        <w:t xml:space="preserve"> type</w:t>
      </w:r>
      <w:r w:rsidR="000E1A7C">
        <w:t>.</w:t>
      </w:r>
    </w:p>
    <w:p w14:paraId="1624B149" w14:textId="0D9B9460" w:rsidR="006A46D3" w:rsidRPr="00CD6A7E" w:rsidRDefault="008B5127" w:rsidP="00F11AE1">
      <w:pPr>
        <w:pStyle w:val="ListParagraph"/>
        <w:numPr>
          <w:ilvl w:val="0"/>
          <w:numId w:val="27"/>
        </w:numPr>
        <w:tabs>
          <w:tab w:val="left" w:pos="6210"/>
        </w:tabs>
      </w:pPr>
      <w:r>
        <w:t xml:space="preserve">Heed compiler warnings that are issued for pointer conversion instances.  </w:t>
      </w:r>
    </w:p>
    <w:p w14:paraId="6AC718CD" w14:textId="6AD324E8" w:rsidR="004C770C" w:rsidRPr="00CD6A7E" w:rsidRDefault="001456BA" w:rsidP="004C770C">
      <w:pPr>
        <w:pStyle w:val="Heading2"/>
        <w:rPr>
          <w:lang w:bidi="en-US"/>
        </w:rPr>
      </w:pPr>
      <w:bookmarkStart w:id="290" w:name="_Toc310518167"/>
      <w:bookmarkStart w:id="291" w:name="_Toc2099590"/>
      <w:r>
        <w:rPr>
          <w:lang w:bidi="en-US"/>
        </w:rPr>
        <w:t>6.12</w:t>
      </w:r>
      <w:r w:rsidR="00AD5842">
        <w:rPr>
          <w:lang w:bidi="en-US"/>
        </w:rPr>
        <w:t xml:space="preserve"> </w:t>
      </w:r>
      <w:r w:rsidR="004C770C" w:rsidRPr="00CD6A7E">
        <w:rPr>
          <w:lang w:bidi="en-US"/>
        </w:rPr>
        <w:t xml:space="preserve">Pointer </w:t>
      </w:r>
      <w:r w:rsidR="00427DDB">
        <w:rPr>
          <w:lang w:bidi="en-US"/>
        </w:rPr>
        <w:t>a</w:t>
      </w:r>
      <w:r w:rsidR="004C770C" w:rsidRPr="00CD6A7E">
        <w:rPr>
          <w:lang w:bidi="en-US"/>
        </w:rPr>
        <w:t>rithmetic [RVG]</w:t>
      </w:r>
      <w:bookmarkEnd w:id="290"/>
      <w:bookmarkEnd w:id="291"/>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sidRPr="00CD6A7E">
        <w:rPr>
          <w:lang w:bidi="en-US"/>
        </w:rPr>
        <w:instrText xml:space="preserve">Pointer </w:instrText>
      </w:r>
      <w:r w:rsidR="002E65A5">
        <w:rPr>
          <w:lang w:bidi="en-US"/>
        </w:rPr>
        <w:instrText>a</w:instrText>
      </w:r>
      <w:r w:rsidR="002E65A5" w:rsidRPr="00CD6A7E">
        <w:rPr>
          <w:lang w:bidi="en-US"/>
        </w:rPr>
        <w:instrText>rithmetic [RVG]</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RVG</w:instrText>
      </w:r>
      <w:r w:rsidR="00ED70E1">
        <w:rPr>
          <w:lang w:bidi="en-US"/>
        </w:rPr>
        <w:instrText xml:space="preserve"> - </w:instrText>
      </w:r>
      <w:r w:rsidR="002E65A5" w:rsidRPr="00CD6A7E">
        <w:rPr>
          <w:lang w:bidi="en-US"/>
        </w:rPr>
        <w:instrText xml:space="preserve">Pointer </w:instrText>
      </w:r>
      <w:r w:rsidR="002E65A5">
        <w:rPr>
          <w:lang w:bidi="en-US"/>
        </w:rPr>
        <w:instrText>arithmetic</w:instrText>
      </w:r>
      <w:r w:rsidR="00ED70E1">
        <w:instrText xml:space="preserve">" </w:instrText>
      </w:r>
      <w:r w:rsidR="00ED70E1">
        <w:rPr>
          <w:lang w:val="en-CA"/>
        </w:rPr>
        <w:fldChar w:fldCharType="end"/>
      </w:r>
    </w:p>
    <w:p w14:paraId="74CF3D4C" w14:textId="4D7D8A54" w:rsidR="008B5127" w:rsidRDefault="008B5127" w:rsidP="008B5127">
      <w:pPr>
        <w:pStyle w:val="Heading3"/>
        <w:rPr>
          <w:lang w:bidi="en-US"/>
        </w:rPr>
      </w:pPr>
      <w:bookmarkStart w:id="292" w:name="_Toc310518168"/>
      <w:r>
        <w:rPr>
          <w:lang w:bidi="en-US"/>
        </w:rPr>
        <w:t xml:space="preserve">6.12.1 </w:t>
      </w:r>
      <w:r w:rsidRPr="00CD6A7E">
        <w:rPr>
          <w:lang w:bidi="en-US"/>
        </w:rPr>
        <w:t>Applicability to language</w:t>
      </w:r>
    </w:p>
    <w:p w14:paraId="49AED258" w14:textId="011C8839" w:rsidR="008B5127" w:rsidRDefault="008B5127" w:rsidP="008B5127">
      <w:pPr>
        <w:rPr>
          <w:lang w:bidi="en-US"/>
        </w:rPr>
      </w:pPr>
      <w:r>
        <w:rPr>
          <w:lang w:bidi="en-US"/>
        </w:rPr>
        <w:t>When performing pointer arithmetic in C, the size of the value to add to a pointer is automatically scaled to the size of the type of the pointed-to object.</w:t>
      </w:r>
      <w:r w:rsidR="006E1DE1">
        <w:rPr>
          <w:lang w:bidi="en-US"/>
        </w:rPr>
        <w:t xml:space="preserve"> </w:t>
      </w:r>
      <w:r>
        <w:rPr>
          <w:lang w:bidi="en-US"/>
        </w:rPr>
        <w:t xml:space="preserve">For instance, when adding a value to the byte address of a 4-byte integer, the value is scaled by a factor 4 and then added to the pointer. The effect of this scaling is that if a pointer </w:t>
      </w:r>
      <w:r w:rsidRPr="008D55D7">
        <w:rPr>
          <w:rFonts w:ascii="Courier New" w:hAnsi="Courier New" w:cs="Courier New"/>
          <w:sz w:val="20"/>
          <w:lang w:bidi="en-US"/>
        </w:rPr>
        <w:t>P</w:t>
      </w:r>
      <w:r w:rsidRPr="008D55D7">
        <w:rPr>
          <w:sz w:val="20"/>
          <w:lang w:bidi="en-US"/>
        </w:rPr>
        <w:t xml:space="preserve"> </w:t>
      </w:r>
      <w:r>
        <w:rPr>
          <w:lang w:bidi="en-US"/>
        </w:rPr>
        <w:t xml:space="preserve">points to the </w:t>
      </w:r>
      <w:proofErr w:type="spellStart"/>
      <w:r>
        <w:rPr>
          <w:lang w:bidi="en-US"/>
        </w:rPr>
        <w:t>i-th</w:t>
      </w:r>
      <w:proofErr w:type="spellEnd"/>
      <w:r>
        <w:rPr>
          <w:lang w:bidi="en-US"/>
        </w:rPr>
        <w:t xml:space="preserve"> element of an array object, then </w:t>
      </w:r>
      <w:r w:rsidRPr="008D55D7">
        <w:rPr>
          <w:rFonts w:ascii="Courier New" w:hAnsi="Courier New" w:cs="Courier New"/>
          <w:sz w:val="20"/>
          <w:lang w:bidi="en-US"/>
        </w:rPr>
        <w:t>(P) + N</w:t>
      </w:r>
      <w:r w:rsidRPr="008D55D7">
        <w:rPr>
          <w:sz w:val="20"/>
          <w:lang w:bidi="en-US"/>
        </w:rPr>
        <w:t xml:space="preserve"> </w:t>
      </w:r>
      <w:r>
        <w:rPr>
          <w:lang w:bidi="en-US"/>
        </w:rPr>
        <w:t xml:space="preserve">will point to the </w:t>
      </w:r>
      <w:proofErr w:type="spellStart"/>
      <w:r w:rsidRPr="008D55D7">
        <w:rPr>
          <w:rFonts w:ascii="Courier New" w:hAnsi="Courier New" w:cs="Courier New"/>
          <w:sz w:val="20"/>
          <w:lang w:bidi="en-US"/>
        </w:rPr>
        <w:t>i+n</w:t>
      </w:r>
      <w:r>
        <w:rPr>
          <w:lang w:bidi="en-US"/>
        </w:rPr>
        <w:t>-th</w:t>
      </w:r>
      <w:proofErr w:type="spellEnd"/>
      <w:r>
        <w:rPr>
          <w:lang w:bidi="en-US"/>
        </w:rPr>
        <w:t xml:space="preserve"> element of the array.</w:t>
      </w:r>
      <w:r w:rsidR="006E1DE1">
        <w:rPr>
          <w:lang w:bidi="en-US"/>
        </w:rPr>
        <w:t xml:space="preserve"> </w:t>
      </w:r>
      <w:r>
        <w:rPr>
          <w:lang w:bidi="en-US"/>
        </w:rPr>
        <w:t>Failing to understand how pointer arithmetic works can lead to miscalculations that result in serious errors, such as buffer overflows.</w:t>
      </w:r>
    </w:p>
    <w:p w14:paraId="52C85DFF" w14:textId="011327A6" w:rsidR="008B5127" w:rsidRDefault="008B5127" w:rsidP="008B5127">
      <w:pPr>
        <w:spacing w:after="0"/>
        <w:rPr>
          <w:lang w:bidi="en-US"/>
        </w:rPr>
      </w:pPr>
      <w:r>
        <w:rPr>
          <w:lang w:bidi="en-US"/>
        </w:rPr>
        <w:t>In C, arrays have a strong relationship to pointers.</w:t>
      </w:r>
      <w:r w:rsidR="006E1DE1">
        <w:rPr>
          <w:lang w:bidi="en-US"/>
        </w:rPr>
        <w:t xml:space="preserve"> </w:t>
      </w:r>
      <w:r>
        <w:rPr>
          <w:lang w:bidi="en-US"/>
        </w:rPr>
        <w:t>The following example will illustrate arithmetic in C involving a pointer and how the operation is done relative to the size of the pointer's target.</w:t>
      </w:r>
      <w:r w:rsidR="006E1DE1">
        <w:rPr>
          <w:lang w:bidi="en-US"/>
        </w:rPr>
        <w:t xml:space="preserve"> </w:t>
      </w:r>
      <w:r>
        <w:rPr>
          <w:lang w:bidi="en-US"/>
        </w:rPr>
        <w:t>Consider the following code snippet:</w:t>
      </w:r>
    </w:p>
    <w:p w14:paraId="6BCAEC48" w14:textId="77777777" w:rsidR="008B5127" w:rsidRPr="008B5127" w:rsidRDefault="008B5127" w:rsidP="008B5127">
      <w:pPr>
        <w:spacing w:after="0"/>
        <w:rPr>
          <w:rFonts w:ascii="Courier New" w:hAnsi="Courier New" w:cs="Courier New"/>
          <w:sz w:val="20"/>
          <w:lang w:bidi="en-US"/>
        </w:rPr>
      </w:pPr>
      <w:r w:rsidRPr="008B5127">
        <w:rPr>
          <w:rFonts w:ascii="Courier New" w:hAnsi="Courier New" w:cs="Courier New"/>
          <w:sz w:val="20"/>
          <w:lang w:bidi="en-US"/>
        </w:rPr>
        <w:tab/>
      </w:r>
      <w:proofErr w:type="spellStart"/>
      <w:r w:rsidRPr="008B5127">
        <w:rPr>
          <w:rFonts w:ascii="Courier New" w:hAnsi="Courier New" w:cs="Courier New"/>
          <w:sz w:val="20"/>
          <w:lang w:bidi="en-US"/>
        </w:rPr>
        <w:t>int</w:t>
      </w:r>
      <w:proofErr w:type="spellEnd"/>
      <w:r w:rsidRPr="008B5127">
        <w:rPr>
          <w:rFonts w:ascii="Courier New" w:hAnsi="Courier New" w:cs="Courier New"/>
          <w:sz w:val="20"/>
          <w:lang w:bidi="en-US"/>
        </w:rPr>
        <w:t xml:space="preserve"> </w:t>
      </w:r>
      <w:proofErr w:type="spellStart"/>
      <w:proofErr w:type="gramStart"/>
      <w:r w:rsidRPr="008B5127">
        <w:rPr>
          <w:rFonts w:ascii="Courier New" w:hAnsi="Courier New" w:cs="Courier New"/>
          <w:sz w:val="20"/>
          <w:lang w:bidi="en-US"/>
        </w:rPr>
        <w:t>buf</w:t>
      </w:r>
      <w:proofErr w:type="spellEnd"/>
      <w:r w:rsidRPr="008B5127">
        <w:rPr>
          <w:rFonts w:ascii="Courier New" w:hAnsi="Courier New" w:cs="Courier New"/>
          <w:sz w:val="20"/>
          <w:lang w:bidi="en-US"/>
        </w:rPr>
        <w:t>[</w:t>
      </w:r>
      <w:proofErr w:type="gramEnd"/>
      <w:r w:rsidRPr="008B5127">
        <w:rPr>
          <w:rFonts w:ascii="Courier New" w:hAnsi="Courier New" w:cs="Courier New"/>
          <w:sz w:val="20"/>
          <w:lang w:bidi="en-US"/>
        </w:rPr>
        <w:t>5];</w:t>
      </w:r>
    </w:p>
    <w:p w14:paraId="62D76E88" w14:textId="77777777" w:rsidR="008B5127" w:rsidRDefault="008B5127" w:rsidP="008B5127">
      <w:pPr>
        <w:spacing w:after="0"/>
        <w:rPr>
          <w:rFonts w:ascii="Courier New" w:hAnsi="Courier New" w:cs="Courier New"/>
          <w:sz w:val="20"/>
          <w:lang w:bidi="en-US"/>
        </w:rPr>
      </w:pPr>
      <w:r w:rsidRPr="008B5127">
        <w:rPr>
          <w:rFonts w:ascii="Courier New" w:hAnsi="Courier New" w:cs="Courier New"/>
          <w:sz w:val="20"/>
          <w:lang w:bidi="en-US"/>
        </w:rPr>
        <w:tab/>
      </w:r>
      <w:proofErr w:type="spellStart"/>
      <w:r w:rsidRPr="008B5127">
        <w:rPr>
          <w:rFonts w:ascii="Courier New" w:hAnsi="Courier New" w:cs="Courier New"/>
          <w:sz w:val="20"/>
          <w:lang w:bidi="en-US"/>
        </w:rPr>
        <w:t>int</w:t>
      </w:r>
      <w:proofErr w:type="spellEnd"/>
      <w:r w:rsidRPr="008B5127">
        <w:rPr>
          <w:rFonts w:ascii="Courier New" w:hAnsi="Courier New" w:cs="Courier New"/>
          <w:sz w:val="20"/>
          <w:lang w:bidi="en-US"/>
        </w:rPr>
        <w:t xml:space="preserve"> *</w:t>
      </w:r>
      <w:proofErr w:type="spellStart"/>
      <w:r w:rsidRPr="008B5127">
        <w:rPr>
          <w:rFonts w:ascii="Courier New" w:hAnsi="Courier New" w:cs="Courier New"/>
          <w:sz w:val="20"/>
          <w:lang w:bidi="en-US"/>
        </w:rPr>
        <w:t>buf_ptr</w:t>
      </w:r>
      <w:proofErr w:type="spellEnd"/>
      <w:r w:rsidRPr="008B5127">
        <w:rPr>
          <w:rFonts w:ascii="Courier New" w:hAnsi="Courier New" w:cs="Courier New"/>
          <w:sz w:val="20"/>
          <w:lang w:bidi="en-US"/>
        </w:rPr>
        <w:t xml:space="preserve"> = </w:t>
      </w:r>
      <w:proofErr w:type="spellStart"/>
      <w:r w:rsidRPr="008B5127">
        <w:rPr>
          <w:rFonts w:ascii="Courier New" w:hAnsi="Courier New" w:cs="Courier New"/>
          <w:sz w:val="20"/>
          <w:lang w:bidi="en-US"/>
        </w:rPr>
        <w:t>buf</w:t>
      </w:r>
      <w:proofErr w:type="spellEnd"/>
      <w:r w:rsidRPr="008B5127">
        <w:rPr>
          <w:rFonts w:ascii="Courier New" w:hAnsi="Courier New" w:cs="Courier New"/>
          <w:sz w:val="20"/>
          <w:lang w:bidi="en-US"/>
        </w:rPr>
        <w:t>;</w:t>
      </w:r>
    </w:p>
    <w:p w14:paraId="6A58CCAB" w14:textId="77777777" w:rsidR="008B5127" w:rsidRPr="008B5127" w:rsidRDefault="008B5127" w:rsidP="008B5127">
      <w:pPr>
        <w:spacing w:after="0"/>
        <w:rPr>
          <w:rFonts w:ascii="Courier New" w:hAnsi="Courier New" w:cs="Courier New"/>
          <w:sz w:val="20"/>
          <w:lang w:bidi="en-US"/>
        </w:rPr>
      </w:pPr>
    </w:p>
    <w:p w14:paraId="71EAC484" w14:textId="2632285C" w:rsidR="008B5127" w:rsidRDefault="008B5127" w:rsidP="001802D2">
      <w:pPr>
        <w:spacing w:after="0"/>
        <w:rPr>
          <w:lang w:bidi="en-US"/>
        </w:rPr>
      </w:pPr>
      <w:r>
        <w:rPr>
          <w:lang w:bidi="en-US"/>
        </w:rPr>
        <w:t xml:space="preserve">where the address of </w:t>
      </w:r>
      <w:proofErr w:type="spellStart"/>
      <w:r w:rsidRPr="001802D2">
        <w:rPr>
          <w:rFonts w:ascii="Courier New" w:hAnsi="Courier New" w:cs="Courier New"/>
          <w:sz w:val="20"/>
          <w:lang w:bidi="en-US"/>
        </w:rPr>
        <w:t>buf</w:t>
      </w:r>
      <w:proofErr w:type="spellEnd"/>
      <w:r>
        <w:rPr>
          <w:lang w:bidi="en-US"/>
        </w:rPr>
        <w:t xml:space="preserve"> is </w:t>
      </w:r>
      <w:r w:rsidRPr="001802D2">
        <w:rPr>
          <w:rFonts w:ascii="Courier New" w:hAnsi="Courier New" w:cs="Courier New"/>
          <w:sz w:val="20"/>
          <w:lang w:bidi="en-US"/>
        </w:rPr>
        <w:t>0x1234,</w:t>
      </w:r>
      <w:r>
        <w:rPr>
          <w:lang w:bidi="en-US"/>
        </w:rPr>
        <w:t xml:space="preserve"> after the assignment </w:t>
      </w:r>
      <w:proofErr w:type="spellStart"/>
      <w:r w:rsidRPr="001802D2">
        <w:rPr>
          <w:rFonts w:ascii="Courier New" w:hAnsi="Courier New" w:cs="Courier New"/>
          <w:sz w:val="20"/>
          <w:lang w:bidi="en-US"/>
        </w:rPr>
        <w:t>buf_ptr</w:t>
      </w:r>
      <w:proofErr w:type="spellEnd"/>
      <w:r>
        <w:rPr>
          <w:lang w:bidi="en-US"/>
        </w:rPr>
        <w:t xml:space="preserve"> points to </w:t>
      </w:r>
      <w:proofErr w:type="spellStart"/>
      <w:proofErr w:type="gramStart"/>
      <w:r w:rsidRPr="001802D2">
        <w:rPr>
          <w:rFonts w:ascii="Courier New" w:hAnsi="Courier New" w:cs="Courier New"/>
          <w:sz w:val="20"/>
          <w:lang w:bidi="en-US"/>
        </w:rPr>
        <w:t>buf</w:t>
      </w:r>
      <w:proofErr w:type="spellEnd"/>
      <w:r w:rsidRPr="001802D2">
        <w:rPr>
          <w:rFonts w:ascii="Courier New" w:hAnsi="Courier New" w:cs="Courier New"/>
          <w:sz w:val="20"/>
          <w:lang w:bidi="en-US"/>
        </w:rPr>
        <w:t>[</w:t>
      </w:r>
      <w:proofErr w:type="gramEnd"/>
      <w:r w:rsidRPr="001802D2">
        <w:rPr>
          <w:rFonts w:ascii="Courier New" w:hAnsi="Courier New" w:cs="Courier New"/>
          <w:sz w:val="20"/>
          <w:lang w:bidi="en-US"/>
        </w:rPr>
        <w:t>0].</w:t>
      </w:r>
      <w:r>
        <w:rPr>
          <w:lang w:bidi="en-US"/>
        </w:rPr>
        <w:t xml:space="preserve"> Adding 1 to </w:t>
      </w:r>
      <w:proofErr w:type="spellStart"/>
      <w:r w:rsidRPr="001802D2">
        <w:rPr>
          <w:rFonts w:ascii="Courier New" w:hAnsi="Courier New" w:cs="Courier New"/>
          <w:sz w:val="20"/>
          <w:lang w:bidi="en-US"/>
        </w:rPr>
        <w:t>buf_ptr</w:t>
      </w:r>
      <w:proofErr w:type="spellEnd"/>
      <w:r>
        <w:rPr>
          <w:lang w:bidi="en-US"/>
        </w:rPr>
        <w:t xml:space="preserve"> will result in </w:t>
      </w:r>
      <w:proofErr w:type="spellStart"/>
      <w:r w:rsidRPr="001802D2">
        <w:rPr>
          <w:rFonts w:ascii="Courier New" w:hAnsi="Courier New" w:cs="Courier New"/>
          <w:sz w:val="20"/>
          <w:lang w:bidi="en-US"/>
        </w:rPr>
        <w:t>buf_pt</w:t>
      </w:r>
      <w:r w:rsidR="001802D2">
        <w:rPr>
          <w:rFonts w:ascii="Courier New" w:hAnsi="Courier New" w:cs="Courier New"/>
          <w:sz w:val="20"/>
          <w:lang w:bidi="en-US"/>
        </w:rPr>
        <w:t>r</w:t>
      </w:r>
      <w:proofErr w:type="spellEnd"/>
      <w:r w:rsidR="001802D2">
        <w:rPr>
          <w:rFonts w:ascii="Courier New" w:hAnsi="Courier New" w:cs="Courier New"/>
          <w:sz w:val="20"/>
          <w:lang w:bidi="en-US"/>
        </w:rPr>
        <w:t xml:space="preserve"> == 0x1238</w:t>
      </w:r>
      <w:r>
        <w:rPr>
          <w:lang w:bidi="en-US"/>
        </w:rPr>
        <w:t xml:space="preserve"> on a host where an </w:t>
      </w:r>
      <w:proofErr w:type="spellStart"/>
      <w:r w:rsidR="001802D2">
        <w:rPr>
          <w:rFonts w:ascii="Courier New" w:hAnsi="Courier New" w:cs="Courier New"/>
          <w:sz w:val="20"/>
          <w:lang w:bidi="en-US"/>
        </w:rPr>
        <w:t>int</w:t>
      </w:r>
      <w:proofErr w:type="spellEnd"/>
      <w:r>
        <w:rPr>
          <w:lang w:bidi="en-US"/>
        </w:rPr>
        <w:t xml:space="preserve"> </w:t>
      </w:r>
      <w:r w:rsidR="001802D2">
        <w:rPr>
          <w:lang w:bidi="en-US"/>
        </w:rPr>
        <w:t xml:space="preserve">is 4 bytes; </w:t>
      </w:r>
      <w:proofErr w:type="spellStart"/>
      <w:r w:rsidR="001802D2" w:rsidRPr="001802D2">
        <w:rPr>
          <w:rFonts w:ascii="Courier New" w:hAnsi="Courier New" w:cs="Courier New"/>
          <w:sz w:val="20"/>
          <w:lang w:bidi="en-US"/>
        </w:rPr>
        <w:t>buf_ptr</w:t>
      </w:r>
      <w:proofErr w:type="spellEnd"/>
      <w:r>
        <w:rPr>
          <w:lang w:bidi="en-US"/>
        </w:rPr>
        <w:t xml:space="preserve"> will then point to </w:t>
      </w:r>
      <w:proofErr w:type="spellStart"/>
      <w:proofErr w:type="gramStart"/>
      <w:r w:rsidRPr="001802D2">
        <w:rPr>
          <w:rFonts w:ascii="Courier New" w:hAnsi="Courier New" w:cs="Courier New"/>
          <w:sz w:val="20"/>
          <w:lang w:bidi="en-US"/>
        </w:rPr>
        <w:t>buf</w:t>
      </w:r>
      <w:proofErr w:type="spellEnd"/>
      <w:r w:rsidRPr="001802D2">
        <w:rPr>
          <w:rFonts w:ascii="Courier New" w:hAnsi="Courier New" w:cs="Courier New"/>
          <w:sz w:val="20"/>
          <w:lang w:bidi="en-US"/>
        </w:rPr>
        <w:t>[</w:t>
      </w:r>
      <w:proofErr w:type="gramEnd"/>
      <w:r w:rsidR="005734AC">
        <w:rPr>
          <w:rFonts w:ascii="Courier New" w:hAnsi="Courier New" w:cs="Courier New"/>
          <w:sz w:val="20"/>
          <w:lang w:bidi="en-US"/>
        </w:rPr>
        <w:t>5</w:t>
      </w:r>
      <w:r w:rsidRPr="001802D2">
        <w:rPr>
          <w:rFonts w:ascii="Courier New" w:hAnsi="Courier New" w:cs="Courier New"/>
          <w:sz w:val="20"/>
          <w:lang w:bidi="en-US"/>
        </w:rPr>
        <w:t>].</w:t>
      </w:r>
      <w:r w:rsidR="006E1DE1">
        <w:rPr>
          <w:lang w:bidi="en-US"/>
        </w:rPr>
        <w:t xml:space="preserve"> </w:t>
      </w:r>
      <w:r>
        <w:rPr>
          <w:lang w:bidi="en-US"/>
        </w:rPr>
        <w:t xml:space="preserve">Not realizing that address operations will be in terms of the size of the object being pointed to can lead to address miscalculations and undefined </w:t>
      </w:r>
      <w:r w:rsidR="00296DC0">
        <w:rPr>
          <w:lang w:bidi="en-US"/>
        </w:rPr>
        <w:t xml:space="preserve">behavior </w:t>
      </w:r>
      <w:r w:rsidR="00667743">
        <w:rPr>
          <w:lang w:val="en-CA"/>
        </w:rPr>
        <w:fldChar w:fldCharType="begin"/>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 xml:space="preserve">" </w:instrText>
      </w:r>
      <w:r w:rsidR="00667743">
        <w:rPr>
          <w:lang w:val="en-CA"/>
        </w:rPr>
        <w:fldChar w:fldCharType="end"/>
      </w:r>
      <w:r w:rsidR="00296DC0">
        <w:rPr>
          <w:lang w:val="en-CA"/>
        </w:rPr>
        <w:t xml:space="preserve"> </w:t>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72DC7">
        <w:rPr>
          <w:lang w:bidi="en-US"/>
        </w:rPr>
        <w:t xml:space="preserve"> </w:t>
      </w:r>
      <w:r>
        <w:rPr>
          <w:lang w:bidi="en-US"/>
        </w:rPr>
        <w:t>.</w:t>
      </w:r>
    </w:p>
    <w:p w14:paraId="0366D241" w14:textId="79F8717A" w:rsidR="001802D2" w:rsidRDefault="001802D2" w:rsidP="001802D2">
      <w:pPr>
        <w:spacing w:after="0"/>
        <w:rPr>
          <w:lang w:bidi="en-US"/>
        </w:rPr>
      </w:pPr>
    </w:p>
    <w:p w14:paraId="4B264D59" w14:textId="17C37589" w:rsidR="00753C07" w:rsidRDefault="00753C07" w:rsidP="001802D2">
      <w:pPr>
        <w:spacing w:after="0"/>
        <w:rPr>
          <w:lang w:bidi="en-US"/>
        </w:rPr>
      </w:pPr>
      <w:r>
        <w:rPr>
          <w:lang w:bidi="en-US"/>
        </w:rPr>
        <w:t xml:space="preserve">Indexing an array is implemented by pointer arithmetic, so that accessing an array </w:t>
      </w:r>
      <w:proofErr w:type="gramStart"/>
      <w:r>
        <w:rPr>
          <w:lang w:bidi="en-US"/>
        </w:rPr>
        <w:t xml:space="preserve">element  </w:t>
      </w:r>
      <w:r w:rsidRPr="00B50ED2">
        <w:rPr>
          <w:rFonts w:ascii="Courier New" w:hAnsi="Courier New" w:cs="Courier New"/>
          <w:sz w:val="20"/>
          <w:lang w:bidi="en-US"/>
        </w:rPr>
        <w:t>array</w:t>
      </w:r>
      <w:proofErr w:type="gramEnd"/>
      <w:r w:rsidRPr="00B50ED2">
        <w:rPr>
          <w:rFonts w:ascii="Courier New" w:hAnsi="Courier New" w:cs="Courier New"/>
          <w:sz w:val="20"/>
          <w:lang w:bidi="en-US"/>
        </w:rPr>
        <w:t>[n]</w:t>
      </w:r>
      <w:r w:rsidRPr="00B50ED2">
        <w:rPr>
          <w:sz w:val="20"/>
          <w:lang w:bidi="en-US"/>
        </w:rPr>
        <w:t xml:space="preserve">  </w:t>
      </w:r>
      <w:r>
        <w:rPr>
          <w:lang w:bidi="en-US"/>
        </w:rPr>
        <w:t xml:space="preserve">creates a pointer equivalent to  </w:t>
      </w:r>
      <w:r w:rsidRPr="00B50ED2">
        <w:rPr>
          <w:rFonts w:ascii="Courier New" w:hAnsi="Courier New" w:cs="Courier New"/>
          <w:sz w:val="20"/>
          <w:lang w:bidi="en-US"/>
        </w:rPr>
        <w:t>array + n</w:t>
      </w:r>
      <w:r w:rsidRPr="00B50ED2">
        <w:rPr>
          <w:sz w:val="20"/>
          <w:lang w:bidi="en-US"/>
        </w:rPr>
        <w:t xml:space="preserve">  </w:t>
      </w:r>
      <w:r>
        <w:rPr>
          <w:lang w:bidi="en-US"/>
        </w:rPr>
        <w:t>and accessing the memory at that address</w:t>
      </w:r>
      <w:r w:rsidR="00C31225">
        <w:rPr>
          <w:lang w:bidi="en-US"/>
        </w:rPr>
        <w:t>.</w:t>
      </w:r>
    </w:p>
    <w:p w14:paraId="46FD3068" w14:textId="77777777" w:rsidR="00753C07" w:rsidRPr="008B5127" w:rsidRDefault="00753C07" w:rsidP="001802D2">
      <w:pPr>
        <w:spacing w:after="0"/>
        <w:rPr>
          <w:lang w:bidi="en-US"/>
        </w:rPr>
      </w:pPr>
    </w:p>
    <w:p w14:paraId="2C12A271" w14:textId="4AAE8DB8" w:rsidR="008B5127" w:rsidRPr="00CD6A7E" w:rsidRDefault="008B5127" w:rsidP="00504DC3">
      <w:pPr>
        <w:pStyle w:val="Heading3"/>
        <w:spacing w:before="0" w:after="120"/>
        <w:rPr>
          <w:lang w:bidi="en-US"/>
        </w:rPr>
      </w:pPr>
      <w:r>
        <w:rPr>
          <w:lang w:bidi="en-US"/>
        </w:rPr>
        <w:t xml:space="preserve">6.12.2 </w:t>
      </w:r>
      <w:r w:rsidRPr="00406021">
        <w:rPr>
          <w:lang w:bidi="en-US"/>
        </w:rPr>
        <w:t>Guidance to language users</w:t>
      </w:r>
    </w:p>
    <w:p w14:paraId="2370525A" w14:textId="7B77B68A" w:rsidR="00204C6B" w:rsidRDefault="00204C6B" w:rsidP="00204C6B">
      <w:pPr>
        <w:pStyle w:val="ListParagraph"/>
        <w:numPr>
          <w:ilvl w:val="0"/>
          <w:numId w:val="28"/>
        </w:numPr>
        <w:tabs>
          <w:tab w:val="left" w:pos="6210"/>
        </w:tabs>
        <w:spacing w:after="0"/>
      </w:pPr>
      <w:r>
        <w:t xml:space="preserve">Follow the advice </w:t>
      </w:r>
      <w:r w:rsidR="005A04DA">
        <w:rPr>
          <w:rFonts w:ascii="Calibri" w:eastAsia="Times New Roman" w:hAnsi="Calibri"/>
          <w:bCs/>
        </w:rPr>
        <w:t>guidance contained in</w:t>
      </w:r>
      <w:r w:rsidR="005A04DA">
        <w:t xml:space="preserve"> </w:t>
      </w:r>
      <w:r>
        <w:t>TR 24772-1 clause 6.12.5.</w:t>
      </w:r>
    </w:p>
    <w:p w14:paraId="7D6D5615" w14:textId="48AE2F42" w:rsidR="008B5127" w:rsidRDefault="008B5127" w:rsidP="007124F7">
      <w:pPr>
        <w:pStyle w:val="ListParagraph"/>
        <w:numPr>
          <w:ilvl w:val="0"/>
          <w:numId w:val="28"/>
        </w:numPr>
        <w:spacing w:after="0"/>
        <w:rPr>
          <w:lang w:bidi="en-US"/>
        </w:rPr>
      </w:pPr>
      <w:r>
        <w:rPr>
          <w:lang w:bidi="en-US"/>
        </w:rPr>
        <w:t xml:space="preserve">Consider </w:t>
      </w:r>
      <w:r w:rsidR="005A04DA">
        <w:rPr>
          <w:lang w:bidi="en-US"/>
        </w:rPr>
        <w:t xml:space="preserve">imposing </w:t>
      </w:r>
      <w:r>
        <w:rPr>
          <w:lang w:bidi="en-US"/>
        </w:rPr>
        <w:t xml:space="preserve">a ban on pointer arithmetic </w:t>
      </w:r>
      <w:r w:rsidR="00753C07">
        <w:rPr>
          <w:lang w:bidi="en-US"/>
        </w:rPr>
        <w:t xml:space="preserve">(other than by use of the index operator) </w:t>
      </w:r>
      <w:r>
        <w:rPr>
          <w:lang w:bidi="en-US"/>
        </w:rPr>
        <w:t xml:space="preserve">due to </w:t>
      </w:r>
      <w:r w:rsidR="00B574E2">
        <w:rPr>
          <w:lang w:bidi="en-US"/>
        </w:rPr>
        <w:t xml:space="preserve">its </w:t>
      </w:r>
      <w:r>
        <w:rPr>
          <w:lang w:bidi="en-US"/>
        </w:rPr>
        <w:t>error-prone nature.</w:t>
      </w:r>
    </w:p>
    <w:p w14:paraId="4EE58578" w14:textId="668C60FB" w:rsidR="008B5127" w:rsidRDefault="008B5127" w:rsidP="007124F7">
      <w:pPr>
        <w:pStyle w:val="ListParagraph"/>
        <w:numPr>
          <w:ilvl w:val="0"/>
          <w:numId w:val="28"/>
        </w:numPr>
        <w:rPr>
          <w:lang w:bidi="en-US"/>
        </w:rPr>
      </w:pPr>
      <w:r>
        <w:rPr>
          <w:lang w:bidi="en-US"/>
        </w:rPr>
        <w:t>Verify that all pointers are assigned a valid memory address for use.</w:t>
      </w:r>
    </w:p>
    <w:p w14:paraId="56B86926" w14:textId="7AE8AFC8" w:rsidR="00247B75" w:rsidRPr="00CD6A7E" w:rsidRDefault="005A04DA" w:rsidP="00247B75">
      <w:pPr>
        <w:pStyle w:val="Heading2"/>
        <w:rPr>
          <w:lang w:bidi="en-US"/>
        </w:rPr>
      </w:pPr>
      <w:bookmarkStart w:id="293" w:name="_Ref514259395"/>
      <w:bookmarkStart w:id="294" w:name="_Toc2099591"/>
      <w:r>
        <w:rPr>
          <w:lang w:bidi="en-US"/>
        </w:rPr>
        <w:t>6.13 Null</w:t>
      </w:r>
      <w:r w:rsidR="00247B75">
        <w:rPr>
          <w:lang w:bidi="en-US"/>
        </w:rPr>
        <w:t xml:space="preserve"> </w:t>
      </w:r>
      <w:r w:rsidR="00427DDB">
        <w:rPr>
          <w:lang w:bidi="en-US"/>
        </w:rPr>
        <w:t>p</w:t>
      </w:r>
      <w:r w:rsidR="00247B75">
        <w:rPr>
          <w:lang w:bidi="en-US"/>
        </w:rPr>
        <w:t xml:space="preserve">ointer </w:t>
      </w:r>
      <w:r w:rsidR="00427DDB">
        <w:rPr>
          <w:lang w:bidi="en-US"/>
        </w:rPr>
        <w:t>d</w:t>
      </w:r>
      <w:r w:rsidR="00247B75">
        <w:rPr>
          <w:lang w:bidi="en-US"/>
        </w:rPr>
        <w:t>ereference</w:t>
      </w:r>
      <w:r w:rsidR="00247B75" w:rsidRPr="00CD6A7E">
        <w:rPr>
          <w:lang w:bidi="en-US"/>
        </w:rPr>
        <w:t xml:space="preserve"> </w:t>
      </w:r>
      <w:r w:rsidR="00247B75">
        <w:rPr>
          <w:lang w:bidi="en-US"/>
        </w:rPr>
        <w:t>[XYH</w:t>
      </w:r>
      <w:r w:rsidR="00247B75" w:rsidRPr="00CD6A7E">
        <w:rPr>
          <w:lang w:bidi="en-US"/>
        </w:rPr>
        <w:t>]</w:t>
      </w:r>
      <w:bookmarkEnd w:id="293"/>
      <w:bookmarkEnd w:id="294"/>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 xml:space="preserve">Language </w:instrText>
      </w:r>
      <w:r w:rsidR="001C3789">
        <w:instrText>Vulnerabilities:</w:instrText>
      </w:r>
      <w:r w:rsidR="002E65A5" w:rsidRPr="002E65A5">
        <w:rPr>
          <w:lang w:bidi="en-US"/>
        </w:rPr>
        <w:instrText xml:space="preserve"> </w:instrText>
      </w:r>
      <w:r w:rsidR="002E65A5">
        <w:rPr>
          <w:lang w:bidi="en-US"/>
        </w:rPr>
        <w:instrText>NULL pointer dereference</w:instrText>
      </w:r>
      <w:r w:rsidR="002E65A5" w:rsidRPr="00CD6A7E">
        <w:rPr>
          <w:lang w:bidi="en-US"/>
        </w:rPr>
        <w:instrText xml:space="preserve"> </w:instrText>
      </w:r>
      <w:r w:rsidR="002E65A5">
        <w:rPr>
          <w:lang w:bidi="en-US"/>
        </w:rPr>
        <w:instrText>[XYH</w:instrText>
      </w:r>
      <w:r w:rsidR="002E65A5" w:rsidRPr="00CD6A7E">
        <w:rPr>
          <w:lang w:bidi="en-US"/>
        </w:rPr>
        <w:instrText>]</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XYH</w:instrText>
      </w:r>
      <w:r w:rsidR="00ED70E1">
        <w:rPr>
          <w:lang w:bidi="en-US"/>
        </w:rPr>
        <w:instrText xml:space="preserve"> - </w:instrText>
      </w:r>
      <w:r w:rsidR="002E65A5">
        <w:rPr>
          <w:lang w:bidi="en-US"/>
        </w:rPr>
        <w:instrText>NULL pointer dereference</w:instrText>
      </w:r>
      <w:r w:rsidR="00ED70E1">
        <w:instrText xml:space="preserve">" </w:instrText>
      </w:r>
      <w:r w:rsidR="00ED70E1">
        <w:rPr>
          <w:lang w:val="en-CA"/>
        </w:rPr>
        <w:fldChar w:fldCharType="end"/>
      </w:r>
    </w:p>
    <w:bookmarkEnd w:id="292"/>
    <w:p w14:paraId="64309FC4" w14:textId="70D443AC" w:rsidR="008B5127" w:rsidRDefault="008B5127" w:rsidP="008B5127">
      <w:pPr>
        <w:pStyle w:val="Heading3"/>
        <w:spacing w:before="0" w:after="0"/>
        <w:rPr>
          <w:lang w:bidi="en-US"/>
        </w:rPr>
      </w:pPr>
      <w:r>
        <w:rPr>
          <w:lang w:bidi="en-US"/>
        </w:rPr>
        <w:t xml:space="preserve">6.13.1 </w:t>
      </w:r>
      <w:r w:rsidRPr="00CD6A7E">
        <w:rPr>
          <w:lang w:bidi="en-US"/>
        </w:rPr>
        <w:t>Applicability to language</w:t>
      </w:r>
    </w:p>
    <w:p w14:paraId="3ADA0DAA" w14:textId="77777777" w:rsidR="00247B75" w:rsidRPr="00247B75" w:rsidRDefault="00247B75" w:rsidP="00247B75">
      <w:pPr>
        <w:spacing w:after="0"/>
        <w:rPr>
          <w:lang w:bidi="en-US"/>
        </w:rPr>
      </w:pPr>
    </w:p>
    <w:p w14:paraId="67E96C45" w14:textId="3429FDA6" w:rsidR="008B5127" w:rsidRDefault="008B5127" w:rsidP="008B5127">
      <w:pPr>
        <w:spacing w:after="0"/>
        <w:rPr>
          <w:lang w:bidi="en-US"/>
        </w:rPr>
      </w:pPr>
      <w:r>
        <w:rPr>
          <w:lang w:bidi="en-US"/>
        </w:rPr>
        <w:t xml:space="preserve">C allows memory to be dynamically allocated primarily through the use of </w:t>
      </w:r>
      <w:proofErr w:type="gramStart"/>
      <w:r w:rsidRPr="001802D2">
        <w:rPr>
          <w:rFonts w:ascii="Courier New" w:hAnsi="Courier New" w:cs="Courier New"/>
          <w:sz w:val="20"/>
          <w:lang w:bidi="en-US"/>
        </w:rPr>
        <w:t>malloc(</w:t>
      </w:r>
      <w:proofErr w:type="gramEnd"/>
      <w:r w:rsidRPr="001802D2">
        <w:rPr>
          <w:rFonts w:ascii="Courier New" w:hAnsi="Courier New" w:cs="Courier New"/>
          <w:sz w:val="20"/>
          <w:lang w:bidi="en-US"/>
        </w:rPr>
        <w:t>)</w:t>
      </w:r>
      <w:r w:rsidRPr="001802D2">
        <w:rPr>
          <w:rFonts w:cs="Courier New"/>
          <w:lang w:bidi="en-US"/>
        </w:rPr>
        <w:t>,</w:t>
      </w:r>
      <w:r>
        <w:rPr>
          <w:lang w:bidi="en-US"/>
        </w:rPr>
        <w:t xml:space="preserve"> </w:t>
      </w:r>
      <w:proofErr w:type="spellStart"/>
      <w:r w:rsidRPr="001802D2">
        <w:rPr>
          <w:rFonts w:ascii="Courier New" w:hAnsi="Courier New" w:cs="Courier New"/>
          <w:sz w:val="20"/>
          <w:lang w:bidi="en-US"/>
        </w:rPr>
        <w:t>callo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r>
        <w:rPr>
          <w:lang w:bidi="en-US"/>
        </w:rPr>
        <w:t xml:space="preserve">, and </w:t>
      </w:r>
      <w:proofErr w:type="spellStart"/>
      <w:r w:rsidRPr="001802D2">
        <w:rPr>
          <w:rFonts w:ascii="Courier New" w:hAnsi="Courier New" w:cs="Courier New"/>
          <w:sz w:val="20"/>
          <w:lang w:bidi="en-US"/>
        </w:rPr>
        <w:t>reallo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r>
        <w:rPr>
          <w:lang w:bidi="en-US"/>
        </w:rPr>
        <w:t>.</w:t>
      </w:r>
      <w:r w:rsidR="006E1DE1">
        <w:rPr>
          <w:lang w:bidi="en-US"/>
        </w:rPr>
        <w:t xml:space="preserve"> </w:t>
      </w:r>
      <w:r>
        <w:rPr>
          <w:lang w:bidi="en-US"/>
        </w:rPr>
        <w:t>Each will return the address to the allocated memory.</w:t>
      </w:r>
      <w:r w:rsidR="006E1DE1">
        <w:rPr>
          <w:lang w:bidi="en-US"/>
        </w:rPr>
        <w:t xml:space="preserve"> </w:t>
      </w:r>
      <w:r>
        <w:rPr>
          <w:lang w:bidi="en-US"/>
        </w:rPr>
        <w:t>Due to a variety of situations, the memory allocation may not occur as expected and a null pointer will be returned.</w:t>
      </w:r>
      <w:r w:rsidR="006E1DE1">
        <w:rPr>
          <w:lang w:bidi="en-US"/>
        </w:rPr>
        <w:t xml:space="preserve"> </w:t>
      </w:r>
      <w:r>
        <w:rPr>
          <w:lang w:bidi="en-US"/>
        </w:rPr>
        <w:t>Other operations or faults in logic can result in a memory pointer being set to null.</w:t>
      </w:r>
      <w:r w:rsidR="006E1DE1">
        <w:rPr>
          <w:lang w:bidi="en-US"/>
        </w:rPr>
        <w:t xml:space="preserve"> </w:t>
      </w:r>
      <w:r>
        <w:rPr>
          <w:lang w:bidi="en-US"/>
        </w:rPr>
        <w:t>Using the null pointer as though it pointed to a valid memory location</w:t>
      </w:r>
      <w:r w:rsidR="00994885">
        <w:rPr>
          <w:lang w:val="en-CA"/>
        </w:rPr>
        <w:fldChar w:fldCharType="begin"/>
      </w:r>
      <w:r w:rsidR="00994885">
        <w:instrText>XE "</w:instrText>
      </w:r>
      <w:r w:rsidR="00994885">
        <w:rPr>
          <w:lang w:bidi="en-US"/>
        </w:rPr>
        <w:instrText>memory location</w:instrText>
      </w:r>
      <w:r w:rsidR="00994885">
        <w:instrText>"</w:instrText>
      </w:r>
      <w:r w:rsidR="00994885">
        <w:rPr>
          <w:lang w:val="en-CA"/>
        </w:rPr>
        <w:fldChar w:fldCharType="end"/>
      </w:r>
      <w:r>
        <w:rPr>
          <w:lang w:bidi="en-US"/>
        </w:rPr>
        <w:t xml:space="preserve"> cause</w:t>
      </w:r>
      <w:r w:rsidR="00B574E2">
        <w:rPr>
          <w:lang w:bidi="en-US"/>
        </w:rPr>
        <w:t>s</w:t>
      </w:r>
      <w:r>
        <w:rPr>
          <w:lang w:bidi="en-US"/>
        </w:rPr>
        <w:t xml:space="preserve"> </w:t>
      </w:r>
      <w:r w:rsidR="00753C07">
        <w:rPr>
          <w:lang w:bidi="en-US"/>
        </w:rPr>
        <w:t xml:space="preserve">undefined </w:t>
      </w:r>
      <w:r w:rsidR="00296DC0">
        <w:rPr>
          <w:lang w:bidi="en-US"/>
        </w:rPr>
        <w:t xml:space="preserve">behavior </w:t>
      </w:r>
      <w:r w:rsidR="00667743">
        <w:rPr>
          <w:lang w:val="en-CA"/>
        </w:rPr>
        <w:fldChar w:fldCharType="begin"/>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296DC0">
        <w:rPr>
          <w:lang w:val="en-CA"/>
        </w:rPr>
        <w:t xml:space="preserve"> </w:t>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Pr>
          <w:lang w:bidi="en-US"/>
        </w:rPr>
        <w:t xml:space="preserve"> </w:t>
      </w:r>
      <w:r w:rsidR="00A430BB">
        <w:rPr>
          <w:lang w:bidi="en-US"/>
        </w:rPr>
        <w:t>(such as a segmentation fault)</w:t>
      </w:r>
      <w:r>
        <w:rPr>
          <w:lang w:bidi="en-US"/>
        </w:rPr>
        <w:t>.</w:t>
      </w:r>
    </w:p>
    <w:p w14:paraId="6E345592" w14:textId="77777777" w:rsidR="008B5127" w:rsidRDefault="008B5127" w:rsidP="008B5127">
      <w:pPr>
        <w:spacing w:after="0"/>
        <w:rPr>
          <w:lang w:bidi="en-US"/>
        </w:rPr>
      </w:pPr>
    </w:p>
    <w:p w14:paraId="00EB89FB" w14:textId="3F75BD13" w:rsidR="008B5127" w:rsidRDefault="008B5127" w:rsidP="008B5127">
      <w:pPr>
        <w:spacing w:after="0"/>
        <w:rPr>
          <w:lang w:bidi="en-US"/>
        </w:rPr>
      </w:pPr>
      <w:r>
        <w:rPr>
          <w:lang w:bidi="en-US"/>
        </w:rPr>
        <w:t>Space for 10000 integers can be dynamically allocated in C in the following way</w:t>
      </w:r>
      <w:r w:rsidR="007810CE">
        <w:rPr>
          <w:rStyle w:val="FootnoteReference"/>
          <w:lang w:bidi="en-US"/>
        </w:rPr>
        <w:footnoteReference w:id="8"/>
      </w:r>
      <w:r>
        <w:rPr>
          <w:lang w:bidi="en-US"/>
        </w:rPr>
        <w:t>:</w:t>
      </w:r>
    </w:p>
    <w:p w14:paraId="67191FC6" w14:textId="68C3A2C5" w:rsidR="008B5127" w:rsidRPr="008B5127" w:rsidRDefault="008B5127" w:rsidP="00B50ED2">
      <w:pPr>
        <w:spacing w:after="0"/>
        <w:rPr>
          <w:rFonts w:ascii="Courier New" w:hAnsi="Courier New" w:cs="Courier New"/>
          <w:sz w:val="20"/>
          <w:lang w:bidi="en-US"/>
        </w:rPr>
      </w:pPr>
      <w:r w:rsidRPr="008B5127">
        <w:rPr>
          <w:rFonts w:ascii="Courier New" w:hAnsi="Courier New" w:cs="Courier New"/>
          <w:sz w:val="20"/>
          <w:lang w:bidi="en-US"/>
        </w:rPr>
        <w:t xml:space="preserve">     </w:t>
      </w:r>
      <w:proofErr w:type="spellStart"/>
      <w:r w:rsidRPr="008B5127">
        <w:rPr>
          <w:rFonts w:ascii="Courier New" w:hAnsi="Courier New" w:cs="Courier New"/>
          <w:sz w:val="20"/>
          <w:lang w:bidi="en-US"/>
        </w:rPr>
        <w:t>int</w:t>
      </w:r>
      <w:proofErr w:type="spellEnd"/>
      <w:r w:rsidRPr="008B5127">
        <w:rPr>
          <w:rFonts w:ascii="Courier New" w:hAnsi="Courier New" w:cs="Courier New"/>
          <w:sz w:val="20"/>
          <w:lang w:bidi="en-US"/>
        </w:rPr>
        <w:t xml:space="preserve"> *</w:t>
      </w:r>
      <w:proofErr w:type="spellStart"/>
      <w:r w:rsidRPr="008B5127">
        <w:rPr>
          <w:rFonts w:ascii="Courier New" w:hAnsi="Courier New" w:cs="Courier New"/>
          <w:sz w:val="20"/>
          <w:lang w:bidi="en-US"/>
        </w:rPr>
        <w:t>ptr</w:t>
      </w:r>
      <w:proofErr w:type="spellEnd"/>
      <w:r w:rsidRPr="008B5127">
        <w:rPr>
          <w:rFonts w:ascii="Courier New" w:hAnsi="Courier New" w:cs="Courier New"/>
          <w:sz w:val="20"/>
          <w:lang w:bidi="en-US"/>
        </w:rPr>
        <w:t xml:space="preserve"> = malloc(10000*</w:t>
      </w:r>
      <w:proofErr w:type="spellStart"/>
      <w:r w:rsidRPr="008B5127">
        <w:rPr>
          <w:rFonts w:ascii="Courier New" w:hAnsi="Courier New" w:cs="Courier New"/>
          <w:sz w:val="20"/>
          <w:lang w:bidi="en-US"/>
        </w:rPr>
        <w:t>sizeof</w:t>
      </w:r>
      <w:proofErr w:type="spellEnd"/>
      <w:r w:rsidRPr="008B5127">
        <w:rPr>
          <w:rFonts w:ascii="Courier New" w:hAnsi="Courier New" w:cs="Courier New"/>
          <w:sz w:val="20"/>
          <w:lang w:bidi="en-US"/>
        </w:rPr>
        <w:t>(</w:t>
      </w:r>
      <w:proofErr w:type="spellStart"/>
      <w:r w:rsidRPr="008B5127">
        <w:rPr>
          <w:rFonts w:ascii="Courier New" w:hAnsi="Courier New" w:cs="Courier New"/>
          <w:sz w:val="20"/>
          <w:lang w:bidi="en-US"/>
        </w:rPr>
        <w:t>int</w:t>
      </w:r>
      <w:proofErr w:type="spellEnd"/>
      <w:r w:rsidRPr="008B5127">
        <w:rPr>
          <w:rFonts w:ascii="Courier New" w:hAnsi="Courier New" w:cs="Courier New"/>
          <w:sz w:val="20"/>
          <w:lang w:bidi="en-US"/>
        </w:rPr>
        <w:t>)</w:t>
      </w:r>
      <w:proofErr w:type="gramStart"/>
      <w:r w:rsidRPr="008B5127">
        <w:rPr>
          <w:rFonts w:ascii="Courier New" w:hAnsi="Courier New" w:cs="Courier New"/>
          <w:sz w:val="20"/>
          <w:lang w:bidi="en-US"/>
        </w:rPr>
        <w:t>);  /</w:t>
      </w:r>
      <w:proofErr w:type="gramEnd"/>
      <w:r w:rsidRPr="008B5127">
        <w:rPr>
          <w:rFonts w:ascii="Courier New" w:hAnsi="Courier New" w:cs="Courier New"/>
          <w:sz w:val="20"/>
          <w:lang w:bidi="en-US"/>
        </w:rPr>
        <w:t xml:space="preserve">/ allocate space for 10000 </w:t>
      </w:r>
      <w:proofErr w:type="spellStart"/>
      <w:r w:rsidRPr="008B5127">
        <w:rPr>
          <w:rFonts w:ascii="Courier New" w:hAnsi="Courier New" w:cs="Courier New"/>
          <w:sz w:val="20"/>
          <w:lang w:bidi="en-US"/>
        </w:rPr>
        <w:t>ints</w:t>
      </w:r>
      <w:proofErr w:type="spellEnd"/>
    </w:p>
    <w:p w14:paraId="49E4D49C" w14:textId="7D00D053" w:rsidR="008B5127" w:rsidRDefault="008B5127" w:rsidP="00B50ED2">
      <w:pPr>
        <w:spacing w:after="0"/>
        <w:rPr>
          <w:lang w:bidi="en-US"/>
        </w:rPr>
      </w:pPr>
      <w:proofErr w:type="gramStart"/>
      <w:r w:rsidRPr="001802D2">
        <w:rPr>
          <w:rFonts w:ascii="Courier New" w:hAnsi="Courier New" w:cs="Courier New"/>
          <w:sz w:val="20"/>
          <w:lang w:bidi="en-US"/>
        </w:rPr>
        <w:t>mallo</w:t>
      </w:r>
      <w:r w:rsidR="001802D2">
        <w:rPr>
          <w:rFonts w:ascii="Courier New" w:hAnsi="Courier New" w:cs="Courier New"/>
          <w:sz w:val="20"/>
          <w:lang w:bidi="en-US"/>
        </w:rPr>
        <w:t>c(</w:t>
      </w:r>
      <w:proofErr w:type="gramEnd"/>
      <w:r w:rsidR="001802D2">
        <w:rPr>
          <w:rFonts w:ascii="Courier New" w:hAnsi="Courier New" w:cs="Courier New"/>
          <w:sz w:val="20"/>
          <w:lang w:bidi="en-US"/>
        </w:rPr>
        <w:t>)</w:t>
      </w:r>
      <w:r>
        <w:rPr>
          <w:lang w:bidi="en-US"/>
        </w:rPr>
        <w:t>will return the address of the memory allocat</w:t>
      </w:r>
      <w:r w:rsidR="00B574E2">
        <w:rPr>
          <w:lang w:bidi="en-US"/>
        </w:rPr>
        <w:t>ed</w:t>
      </w:r>
      <w:r>
        <w:rPr>
          <w:lang w:bidi="en-US"/>
        </w:rPr>
        <w:t xml:space="preserve"> or a null pointer if insufficient memory is available for the allocation.</w:t>
      </w:r>
      <w:r w:rsidR="006E1DE1">
        <w:rPr>
          <w:lang w:bidi="en-US"/>
        </w:rPr>
        <w:t xml:space="preserve"> </w:t>
      </w:r>
      <w:r>
        <w:rPr>
          <w:lang w:bidi="en-US"/>
        </w:rPr>
        <w:t xml:space="preserve">It is good practice after the attempted allocation to check whether the memory has been allocated via an if test against </w:t>
      </w:r>
      <w:r w:rsidRPr="001802D2">
        <w:rPr>
          <w:rFonts w:ascii="Courier New" w:hAnsi="Courier New" w:cs="Courier New"/>
          <w:sz w:val="20"/>
          <w:lang w:bidi="en-US"/>
        </w:rPr>
        <w:t>NULL</w:t>
      </w:r>
      <w:r>
        <w:rPr>
          <w:lang w:bidi="en-US"/>
        </w:rPr>
        <w:t>:</w:t>
      </w:r>
    </w:p>
    <w:p w14:paraId="6ABD3644" w14:textId="3D4D4AF1" w:rsidR="008B5127" w:rsidRPr="008B5127" w:rsidRDefault="008B5127" w:rsidP="00B50ED2">
      <w:pPr>
        <w:spacing w:after="0"/>
        <w:rPr>
          <w:rFonts w:ascii="Courier New" w:hAnsi="Courier New" w:cs="Courier New"/>
          <w:sz w:val="20"/>
          <w:lang w:bidi="en-US"/>
        </w:rPr>
      </w:pPr>
      <w:r>
        <w:rPr>
          <w:rFonts w:ascii="Courier New" w:hAnsi="Courier New" w:cs="Courier New"/>
          <w:sz w:val="20"/>
          <w:lang w:bidi="en-US"/>
        </w:rPr>
        <w:t xml:space="preserve">     </w:t>
      </w:r>
      <w:r w:rsidRPr="008B5127">
        <w:rPr>
          <w:rFonts w:ascii="Courier New" w:hAnsi="Courier New" w:cs="Courier New"/>
          <w:sz w:val="20"/>
          <w:lang w:bidi="en-US"/>
        </w:rPr>
        <w:t>if (</w:t>
      </w:r>
      <w:proofErr w:type="spellStart"/>
      <w:proofErr w:type="gramStart"/>
      <w:r w:rsidRPr="008B5127">
        <w:rPr>
          <w:rFonts w:ascii="Courier New" w:hAnsi="Courier New" w:cs="Courier New"/>
          <w:sz w:val="20"/>
          <w:lang w:bidi="en-US"/>
        </w:rPr>
        <w:t>ptr</w:t>
      </w:r>
      <w:proofErr w:type="spellEnd"/>
      <w:r w:rsidRPr="008B5127">
        <w:rPr>
          <w:rFonts w:ascii="Courier New" w:hAnsi="Courier New" w:cs="Courier New"/>
          <w:sz w:val="20"/>
          <w:lang w:bidi="en-US"/>
        </w:rPr>
        <w:t xml:space="preserve"> !</w:t>
      </w:r>
      <w:proofErr w:type="gramEnd"/>
      <w:r w:rsidRPr="008B5127">
        <w:rPr>
          <w:rFonts w:ascii="Courier New" w:hAnsi="Courier New" w:cs="Courier New"/>
          <w:sz w:val="20"/>
          <w:lang w:bidi="en-US"/>
        </w:rPr>
        <w:t>= NULL)</w:t>
      </w:r>
      <w:r w:rsidRPr="008B5127">
        <w:rPr>
          <w:rFonts w:ascii="Courier New" w:hAnsi="Courier New" w:cs="Courier New"/>
          <w:sz w:val="20"/>
          <w:lang w:bidi="en-US"/>
        </w:rPr>
        <w:tab/>
        <w:t>// check to see that the memory could be allocated</w:t>
      </w:r>
    </w:p>
    <w:p w14:paraId="77D7C77C" w14:textId="04A98ADE" w:rsidR="008B5127" w:rsidRDefault="008B5127" w:rsidP="008B5127">
      <w:pPr>
        <w:rPr>
          <w:lang w:bidi="en-US"/>
        </w:rPr>
      </w:pPr>
      <w:r>
        <w:rPr>
          <w:lang w:bidi="en-US"/>
        </w:rPr>
        <w:t>Memory allocations usually succeed, so neglecting this test and using the memory will usually work.</w:t>
      </w:r>
      <w:r w:rsidR="006E1DE1">
        <w:rPr>
          <w:lang w:bidi="en-US"/>
        </w:rPr>
        <w:t xml:space="preserve"> </w:t>
      </w:r>
      <w:r>
        <w:rPr>
          <w:lang w:bidi="en-US"/>
        </w:rPr>
        <w:t xml:space="preserve">That is why neglecting the </w:t>
      </w:r>
      <w:r w:rsidRPr="005A04DA">
        <w:rPr>
          <w:rFonts w:ascii="Courier New" w:hAnsi="Courier New" w:cs="Courier New"/>
          <w:sz w:val="20"/>
          <w:szCs w:val="20"/>
          <w:lang w:bidi="en-US"/>
        </w:rPr>
        <w:t>null</w:t>
      </w:r>
      <w:r>
        <w:rPr>
          <w:lang w:bidi="en-US"/>
        </w:rPr>
        <w:t xml:space="preserve"> t</w:t>
      </w:r>
      <w:r w:rsidR="005A04DA">
        <w:rPr>
          <w:lang w:bidi="en-US"/>
        </w:rPr>
        <w:t>est will frequently go unnoticed, however a</w:t>
      </w:r>
      <w:r>
        <w:rPr>
          <w:lang w:bidi="en-US"/>
        </w:rPr>
        <w:t xml:space="preserve">n attacker can intentionally create a situation where the memory allocation will fail leading to </w:t>
      </w:r>
      <w:r w:rsidR="00753C07">
        <w:rPr>
          <w:lang w:bidi="en-US"/>
        </w:rPr>
        <w:t xml:space="preserve">undefined </w:t>
      </w:r>
      <w:proofErr w:type="spellStart"/>
      <w:r w:rsidR="0072345E">
        <w:rPr>
          <w:lang w:bidi="en-US"/>
        </w:rPr>
        <w:t>behavio</w:t>
      </w:r>
      <w:r w:rsidR="004A65FC">
        <w:rPr>
          <w:lang w:bidi="en-US"/>
        </w:rPr>
        <w:t>u</w:t>
      </w:r>
      <w:r w:rsidR="0072345E">
        <w:rPr>
          <w:lang w:bidi="en-US"/>
        </w:rPr>
        <w:t>r</w:t>
      </w:r>
      <w:proofErr w:type="spellEnd"/>
      <w:r w:rsidR="00296DC0">
        <w:rPr>
          <w:lang w:bidi="en-US"/>
        </w:rPr>
        <w:t>.</w:t>
      </w:r>
    </w:p>
    <w:p w14:paraId="60670346" w14:textId="61A4D597" w:rsidR="00247B75" w:rsidRDefault="00247B75" w:rsidP="00504DC3">
      <w:pPr>
        <w:pStyle w:val="Heading3"/>
        <w:spacing w:before="0" w:after="120"/>
        <w:rPr>
          <w:lang w:bidi="en-US"/>
        </w:rPr>
      </w:pPr>
      <w:r>
        <w:rPr>
          <w:lang w:bidi="en-US"/>
        </w:rPr>
        <w:t xml:space="preserve">6.13.2 </w:t>
      </w:r>
      <w:r w:rsidRPr="00406021">
        <w:rPr>
          <w:lang w:bidi="en-US"/>
        </w:rPr>
        <w:t>Guidance to language users</w:t>
      </w:r>
    </w:p>
    <w:p w14:paraId="169449B6" w14:textId="2AF91BC2" w:rsidR="00753C07" w:rsidRDefault="00753C07" w:rsidP="00753C07">
      <w:pPr>
        <w:pStyle w:val="ListParagraph"/>
        <w:numPr>
          <w:ilvl w:val="0"/>
          <w:numId w:val="39"/>
        </w:numPr>
        <w:tabs>
          <w:tab w:val="left" w:pos="6210"/>
        </w:tabs>
        <w:spacing w:after="0"/>
      </w:pPr>
      <w:r>
        <w:t xml:space="preserve">Follow the </w:t>
      </w:r>
      <w:r w:rsidR="005A04DA">
        <w:rPr>
          <w:rFonts w:ascii="Calibri" w:eastAsia="Times New Roman" w:hAnsi="Calibri"/>
          <w:bCs/>
        </w:rPr>
        <w:t>guidance contained in</w:t>
      </w:r>
      <w:r w:rsidR="005A04DA">
        <w:t xml:space="preserve"> </w:t>
      </w:r>
      <w:r>
        <w:t>TR 24772-1 clause 6.13.5.</w:t>
      </w:r>
    </w:p>
    <w:p w14:paraId="0E2353EF" w14:textId="07E75418" w:rsidR="00247B75" w:rsidRPr="00247B75" w:rsidRDefault="0088587C" w:rsidP="007124F7">
      <w:pPr>
        <w:pStyle w:val="ListParagraph"/>
        <w:numPr>
          <w:ilvl w:val="0"/>
          <w:numId w:val="39"/>
        </w:numPr>
        <w:rPr>
          <w:lang w:bidi="en-US"/>
        </w:rPr>
      </w:pPr>
      <w:r>
        <w:rPr>
          <w:lang w:bidi="en-US"/>
        </w:rPr>
        <w:t>Create a specific c</w:t>
      </w:r>
      <w:r w:rsidR="00247B75" w:rsidRPr="00247B75">
        <w:rPr>
          <w:lang w:bidi="en-US"/>
        </w:rPr>
        <w:t xml:space="preserve">heck </w:t>
      </w:r>
      <w:r>
        <w:rPr>
          <w:lang w:bidi="en-US"/>
        </w:rPr>
        <w:t>that</w:t>
      </w:r>
      <w:r w:rsidRPr="00247B75">
        <w:rPr>
          <w:lang w:bidi="en-US"/>
        </w:rPr>
        <w:t xml:space="preserve"> </w:t>
      </w:r>
      <w:r w:rsidR="00247B75" w:rsidRPr="00247B75">
        <w:rPr>
          <w:lang w:bidi="en-US"/>
        </w:rPr>
        <w:t xml:space="preserve">a pointer is </w:t>
      </w:r>
      <w:r w:rsidR="00B82A7D">
        <w:rPr>
          <w:lang w:bidi="en-US"/>
        </w:rPr>
        <w:t xml:space="preserve">not </w:t>
      </w:r>
      <w:r w:rsidR="00247B75" w:rsidRPr="00247B75">
        <w:rPr>
          <w:lang w:bidi="en-US"/>
        </w:rPr>
        <w:t>null before dereferencing it.</w:t>
      </w:r>
      <w:r w:rsidR="006E1DE1">
        <w:rPr>
          <w:lang w:bidi="en-US"/>
        </w:rPr>
        <w:t xml:space="preserve"> </w:t>
      </w:r>
      <w:r w:rsidR="00247B75" w:rsidRPr="00247B75">
        <w:rPr>
          <w:lang w:bidi="en-US"/>
        </w:rPr>
        <w:t xml:space="preserve">As this can be </w:t>
      </w:r>
      <w:r w:rsidR="00B82A7D">
        <w:rPr>
          <w:lang w:bidi="en-US"/>
        </w:rPr>
        <w:t xml:space="preserve">expensive </w:t>
      </w:r>
      <w:r w:rsidR="00247B75" w:rsidRPr="00247B75">
        <w:rPr>
          <w:lang w:bidi="en-US"/>
        </w:rPr>
        <w:t xml:space="preserve">in </w:t>
      </w:r>
      <w:r w:rsidR="00B82A7D">
        <w:rPr>
          <w:lang w:bidi="en-US"/>
        </w:rPr>
        <w:t>some</w:t>
      </w:r>
      <w:r w:rsidR="00B82A7D" w:rsidRPr="00247B75">
        <w:rPr>
          <w:lang w:bidi="en-US"/>
        </w:rPr>
        <w:t xml:space="preserve"> </w:t>
      </w:r>
      <w:r w:rsidR="00247B75" w:rsidRPr="00247B75">
        <w:rPr>
          <w:lang w:bidi="en-US"/>
        </w:rPr>
        <w:t xml:space="preserve">cases (such as in a </w:t>
      </w:r>
      <w:r w:rsidR="00247B75" w:rsidRPr="008D55D7">
        <w:rPr>
          <w:rFonts w:ascii="Courier New" w:hAnsi="Courier New" w:cs="Courier New"/>
          <w:sz w:val="20"/>
          <w:lang w:bidi="en-US"/>
        </w:rPr>
        <w:t>for</w:t>
      </w:r>
      <w:r w:rsidR="00247B75" w:rsidRPr="008D55D7">
        <w:rPr>
          <w:sz w:val="20"/>
          <w:lang w:bidi="en-US"/>
        </w:rPr>
        <w:t xml:space="preserve"> </w:t>
      </w:r>
      <w:r w:rsidR="00247B75" w:rsidRPr="00247B75">
        <w:rPr>
          <w:lang w:bidi="en-US"/>
        </w:rPr>
        <w:t>loop that performs operations on each element of a large segment of memory), judicious checking of the value of the pointer at key strategic points in the code is recommended.</w:t>
      </w:r>
    </w:p>
    <w:p w14:paraId="69D0A7ED" w14:textId="3A62DB5B" w:rsidR="004C770C" w:rsidRPr="00CD6A7E" w:rsidRDefault="001456BA" w:rsidP="004C770C">
      <w:pPr>
        <w:pStyle w:val="Heading2"/>
        <w:rPr>
          <w:lang w:bidi="en-US"/>
        </w:rPr>
      </w:pPr>
      <w:bookmarkStart w:id="295" w:name="_Toc310518169"/>
      <w:bookmarkStart w:id="296" w:name="_Ref514259418"/>
      <w:bookmarkStart w:id="297" w:name="_Toc2099592"/>
      <w:r>
        <w:rPr>
          <w:lang w:bidi="en-US"/>
        </w:rPr>
        <w:t>6.14</w:t>
      </w:r>
      <w:r w:rsidR="00AD5842">
        <w:rPr>
          <w:lang w:bidi="en-US"/>
        </w:rPr>
        <w:t xml:space="preserve"> </w:t>
      </w:r>
      <w:r w:rsidR="004C770C" w:rsidRPr="00CD6A7E">
        <w:rPr>
          <w:lang w:bidi="en-US"/>
        </w:rPr>
        <w:t xml:space="preserve">Dangling </w:t>
      </w:r>
      <w:r w:rsidR="00427DDB">
        <w:rPr>
          <w:lang w:bidi="en-US"/>
        </w:rPr>
        <w:t>r</w:t>
      </w:r>
      <w:r w:rsidR="004C770C" w:rsidRPr="00CD6A7E">
        <w:rPr>
          <w:lang w:bidi="en-US"/>
        </w:rPr>
        <w:t xml:space="preserve">eference to </w:t>
      </w:r>
      <w:r w:rsidR="00427DDB">
        <w:rPr>
          <w:lang w:bidi="en-US"/>
        </w:rPr>
        <w:t>h</w:t>
      </w:r>
      <w:r w:rsidR="004C770C" w:rsidRPr="00CD6A7E">
        <w:rPr>
          <w:lang w:bidi="en-US"/>
        </w:rPr>
        <w:t>eap [XYK]</w:t>
      </w:r>
      <w:bookmarkEnd w:id="295"/>
      <w:bookmarkEnd w:id="296"/>
      <w:bookmarkEnd w:id="297"/>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sidRPr="00CD6A7E">
        <w:rPr>
          <w:lang w:bidi="en-US"/>
        </w:rPr>
        <w:instrText xml:space="preserve">Dangling </w:instrText>
      </w:r>
      <w:r w:rsidR="002E65A5">
        <w:rPr>
          <w:lang w:bidi="en-US"/>
        </w:rPr>
        <w:instrText>r</w:instrText>
      </w:r>
      <w:r w:rsidR="002E65A5" w:rsidRPr="00CD6A7E">
        <w:rPr>
          <w:lang w:bidi="en-US"/>
        </w:rPr>
        <w:instrText xml:space="preserve">eference to </w:instrText>
      </w:r>
      <w:r w:rsidR="002E65A5">
        <w:rPr>
          <w:lang w:bidi="en-US"/>
        </w:rPr>
        <w:instrText>h</w:instrText>
      </w:r>
      <w:r w:rsidR="002E65A5" w:rsidRPr="00CD6A7E">
        <w:rPr>
          <w:lang w:bidi="en-US"/>
        </w:rPr>
        <w:instrText>eap [XYK]</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XYK</w:instrText>
      </w:r>
      <w:r w:rsidR="00ED70E1">
        <w:rPr>
          <w:lang w:bidi="en-US"/>
        </w:rPr>
        <w:instrText xml:space="preserve"> - </w:instrText>
      </w:r>
      <w:r w:rsidR="002E65A5" w:rsidRPr="00CD6A7E">
        <w:rPr>
          <w:lang w:bidi="en-US"/>
        </w:rPr>
        <w:instrText xml:space="preserve">Dangling </w:instrText>
      </w:r>
      <w:r w:rsidR="002E65A5">
        <w:rPr>
          <w:lang w:bidi="en-US"/>
        </w:rPr>
        <w:instrText>r</w:instrText>
      </w:r>
      <w:r w:rsidR="002E65A5" w:rsidRPr="00CD6A7E">
        <w:rPr>
          <w:lang w:bidi="en-US"/>
        </w:rPr>
        <w:instrText xml:space="preserve">eference to </w:instrText>
      </w:r>
      <w:r w:rsidR="002E65A5">
        <w:rPr>
          <w:lang w:bidi="en-US"/>
        </w:rPr>
        <w:instrText>heap</w:instrText>
      </w:r>
      <w:r w:rsidR="00ED70E1">
        <w:instrText xml:space="preserve">" </w:instrText>
      </w:r>
      <w:r w:rsidR="00ED70E1">
        <w:rPr>
          <w:lang w:val="en-CA"/>
        </w:rPr>
        <w:fldChar w:fldCharType="end"/>
      </w:r>
    </w:p>
    <w:p w14:paraId="1A34FF1E" w14:textId="3D1EE75A" w:rsidR="008B5127" w:rsidRDefault="008B5127" w:rsidP="008B5127">
      <w:pPr>
        <w:pStyle w:val="Heading3"/>
        <w:rPr>
          <w:lang w:bidi="en-US"/>
        </w:rPr>
      </w:pPr>
      <w:bookmarkStart w:id="298" w:name="_Toc310518170"/>
      <w:r>
        <w:rPr>
          <w:lang w:bidi="en-US"/>
        </w:rPr>
        <w:t xml:space="preserve">6.14.1 </w:t>
      </w:r>
      <w:r w:rsidRPr="00CD6A7E">
        <w:rPr>
          <w:lang w:bidi="en-US"/>
        </w:rPr>
        <w:t>Applicability to language</w:t>
      </w:r>
    </w:p>
    <w:p w14:paraId="793BE727" w14:textId="62C20C66" w:rsidR="00CE106A" w:rsidRDefault="00CE106A" w:rsidP="00CE106A">
      <w:pPr>
        <w:spacing w:after="0"/>
        <w:rPr>
          <w:lang w:bidi="en-US"/>
        </w:rPr>
      </w:pPr>
      <w:r>
        <w:rPr>
          <w:lang w:bidi="en-US"/>
        </w:rPr>
        <w:t xml:space="preserve">C allows memory to be dynamically allocated primarily through the use of </w:t>
      </w:r>
      <w:proofErr w:type="spellStart"/>
      <w:r w:rsidR="001802D2">
        <w:rPr>
          <w:lang w:bidi="en-US"/>
        </w:rPr>
        <w:t>of</w:t>
      </w:r>
      <w:proofErr w:type="spellEnd"/>
      <w:r w:rsidR="001802D2">
        <w:rPr>
          <w:lang w:bidi="en-US"/>
        </w:rPr>
        <w:t xml:space="preserve"> </w:t>
      </w:r>
      <w:proofErr w:type="gramStart"/>
      <w:r w:rsidR="001802D2" w:rsidRPr="001802D2">
        <w:rPr>
          <w:rFonts w:ascii="Courier New" w:hAnsi="Courier New" w:cs="Courier New"/>
          <w:sz w:val="20"/>
          <w:lang w:bidi="en-US"/>
        </w:rPr>
        <w:t>malloc(</w:t>
      </w:r>
      <w:proofErr w:type="gramEnd"/>
      <w:r w:rsidR="001802D2" w:rsidRPr="001802D2">
        <w:rPr>
          <w:rFonts w:ascii="Courier New" w:hAnsi="Courier New" w:cs="Courier New"/>
          <w:sz w:val="20"/>
          <w:lang w:bidi="en-US"/>
        </w:rPr>
        <w:t>)</w:t>
      </w:r>
      <w:r w:rsidR="001802D2" w:rsidRPr="001802D2">
        <w:rPr>
          <w:rFonts w:cs="Courier New"/>
          <w:lang w:bidi="en-US"/>
        </w:rPr>
        <w:t>,</w:t>
      </w:r>
      <w:r w:rsidR="001802D2">
        <w:rPr>
          <w:lang w:bidi="en-US"/>
        </w:rPr>
        <w:t xml:space="preserve"> </w:t>
      </w:r>
      <w:proofErr w:type="spellStart"/>
      <w:r w:rsidR="001802D2" w:rsidRPr="001802D2">
        <w:rPr>
          <w:rFonts w:ascii="Courier New" w:hAnsi="Courier New" w:cs="Courier New"/>
          <w:sz w:val="20"/>
          <w:lang w:bidi="en-US"/>
        </w:rPr>
        <w:t>callo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r w:rsidR="001802D2">
        <w:rPr>
          <w:lang w:bidi="en-US"/>
        </w:rPr>
        <w:t xml:space="preserve">, and </w:t>
      </w:r>
      <w:proofErr w:type="spellStart"/>
      <w:r w:rsidR="001802D2" w:rsidRPr="001802D2">
        <w:rPr>
          <w:rFonts w:ascii="Courier New" w:hAnsi="Courier New" w:cs="Courier New"/>
          <w:sz w:val="20"/>
          <w:lang w:bidi="en-US"/>
        </w:rPr>
        <w:t>reallo</w:t>
      </w:r>
      <w:r w:rsidR="001802D2">
        <w:rPr>
          <w:rFonts w:ascii="Courier New" w:hAnsi="Courier New" w:cs="Courier New"/>
          <w:sz w:val="20"/>
          <w:lang w:bidi="en-US"/>
        </w:rPr>
        <w:t>c</w:t>
      </w:r>
      <w:proofErr w:type="spellEnd"/>
      <w:r w:rsidR="001802D2">
        <w:rPr>
          <w:rFonts w:ascii="Courier New" w:hAnsi="Courier New" w:cs="Courier New"/>
          <w:sz w:val="20"/>
          <w:lang w:bidi="en-US"/>
        </w:rPr>
        <w:t xml:space="preserve">(). </w:t>
      </w:r>
      <w:r>
        <w:rPr>
          <w:lang w:bidi="en-US"/>
        </w:rPr>
        <w:t>C allows a considerable amount of freedom in accessing the dynamic memory</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w:t>
      </w:r>
      <w:r w:rsidR="006E1DE1">
        <w:rPr>
          <w:lang w:bidi="en-US"/>
        </w:rPr>
        <w:t xml:space="preserve"> </w:t>
      </w:r>
      <w:r>
        <w:rPr>
          <w:lang w:bidi="en-US"/>
        </w:rPr>
        <w:t>Pointers to the dynamic memory can be created to perform operations on the memory.</w:t>
      </w:r>
      <w:r w:rsidR="006E1DE1">
        <w:rPr>
          <w:lang w:bidi="en-US"/>
        </w:rPr>
        <w:t xml:space="preserve"> </w:t>
      </w:r>
      <w:r>
        <w:rPr>
          <w:lang w:bidi="en-US"/>
        </w:rPr>
        <w:t xml:space="preserve">Once the memory is no longer needed, it can be released through the use of </w:t>
      </w:r>
      <w:proofErr w:type="gramStart"/>
      <w:r w:rsidRPr="001802D2">
        <w:rPr>
          <w:rFonts w:ascii="Courier New" w:hAnsi="Courier New" w:cs="Courier New"/>
          <w:sz w:val="20"/>
          <w:lang w:bidi="en-US"/>
        </w:rPr>
        <w:t>fr</w:t>
      </w:r>
      <w:r w:rsidR="001802D2">
        <w:rPr>
          <w:rFonts w:ascii="Courier New" w:hAnsi="Courier New" w:cs="Courier New"/>
          <w:sz w:val="20"/>
          <w:lang w:bidi="en-US"/>
        </w:rPr>
        <w:t>ee(</w:t>
      </w:r>
      <w:proofErr w:type="gramEnd"/>
      <w:r w:rsidR="001802D2">
        <w:rPr>
          <w:rFonts w:ascii="Courier New" w:hAnsi="Courier New" w:cs="Courier New"/>
          <w:sz w:val="20"/>
          <w:lang w:bidi="en-US"/>
        </w:rPr>
        <w:t>)</w:t>
      </w:r>
      <w:r>
        <w:rPr>
          <w:lang w:bidi="en-US"/>
        </w:rPr>
        <w:t>.</w:t>
      </w:r>
      <w:r w:rsidR="006E1DE1">
        <w:rPr>
          <w:lang w:bidi="en-US"/>
        </w:rPr>
        <w:t xml:space="preserve"> </w:t>
      </w:r>
      <w:r>
        <w:rPr>
          <w:lang w:bidi="en-US"/>
        </w:rPr>
        <w:t xml:space="preserve">However, freeing the memory does not prevent the </w:t>
      </w:r>
      <w:r w:rsidR="00753C07">
        <w:rPr>
          <w:lang w:bidi="en-US"/>
        </w:rPr>
        <w:t xml:space="preserve">attempted </w:t>
      </w:r>
      <w:r>
        <w:rPr>
          <w:lang w:bidi="en-US"/>
        </w:rPr>
        <w:t>use of the pointers to the memory and issues can arise if operations are performed after memory has been freed.</w:t>
      </w:r>
    </w:p>
    <w:p w14:paraId="1B72EC52" w14:textId="77777777" w:rsidR="007B1541" w:rsidRDefault="007B1541" w:rsidP="00CE106A">
      <w:pPr>
        <w:spacing w:after="0"/>
        <w:rPr>
          <w:lang w:bidi="en-US"/>
        </w:rPr>
      </w:pPr>
    </w:p>
    <w:p w14:paraId="0A1FAD1F" w14:textId="77777777" w:rsidR="00CE106A" w:rsidRDefault="00CE106A" w:rsidP="00CE106A">
      <w:pPr>
        <w:spacing w:after="0"/>
        <w:rPr>
          <w:lang w:bidi="en-US"/>
        </w:rPr>
      </w:pPr>
      <w:r>
        <w:rPr>
          <w:lang w:bidi="en-US"/>
        </w:rPr>
        <w:t>Consider the following segment of code:</w:t>
      </w:r>
    </w:p>
    <w:p w14:paraId="7C412BB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w:t>
      </w:r>
      <w:proofErr w:type="gramStart"/>
      <w:r w:rsidRPr="007B1541">
        <w:rPr>
          <w:rFonts w:ascii="Courier New" w:hAnsi="Courier New" w:cs="Courier New"/>
          <w:sz w:val="20"/>
          <w:lang w:bidi="en-US"/>
        </w:rPr>
        <w:t>foo(</w:t>
      </w:r>
      <w:proofErr w:type="gramEnd"/>
      <w:r w:rsidRPr="007B1541">
        <w:rPr>
          <w:rFonts w:ascii="Courier New" w:hAnsi="Courier New" w:cs="Courier New"/>
          <w:sz w:val="20"/>
          <w:lang w:bidi="en-US"/>
        </w:rPr>
        <w:t>) {</w:t>
      </w:r>
    </w:p>
    <w:p w14:paraId="6B37FBAD" w14:textId="10694C39"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malloc (100*</w:t>
      </w:r>
      <w:proofErr w:type="spellStart"/>
      <w:r w:rsidRPr="007B1541">
        <w:rPr>
          <w:rFonts w:ascii="Courier New" w:hAnsi="Courier New" w:cs="Courier New"/>
          <w:sz w:val="20"/>
          <w:lang w:bidi="en-US"/>
        </w:rPr>
        <w:t>sizeof</w:t>
      </w:r>
      <w:proofErr w:type="spellEnd"/>
      <w:r w:rsidRPr="007B1541">
        <w:rPr>
          <w:rFonts w:ascii="Courier New" w:hAnsi="Courier New" w:cs="Courier New"/>
          <w:sz w:val="20"/>
          <w:lang w:bidi="en-US"/>
        </w:rPr>
        <w:t>(</w:t>
      </w:r>
      <w:proofErr w:type="spellStart"/>
      <w:r w:rsidRPr="007B1541">
        <w:rPr>
          <w:rFonts w:ascii="Courier New" w:hAnsi="Courier New" w:cs="Courier New"/>
          <w:sz w:val="20"/>
          <w:lang w:bidi="en-US"/>
        </w:rPr>
        <w:t>int</w:t>
      </w:r>
      <w:proofErr w:type="spellEnd"/>
      <w:proofErr w:type="gramStart"/>
      <w:r w:rsidRPr="007B1541">
        <w:rPr>
          <w:rFonts w:ascii="Courier New" w:hAnsi="Courier New" w:cs="Courier New"/>
          <w:sz w:val="20"/>
          <w:lang w:bidi="en-US"/>
        </w:rPr>
        <w:t>));/</w:t>
      </w:r>
      <w:proofErr w:type="gramEnd"/>
      <w:r w:rsidRPr="007B1541">
        <w:rPr>
          <w:rFonts w:ascii="Courier New" w:hAnsi="Courier New" w:cs="Courier New"/>
          <w:sz w:val="20"/>
          <w:lang w:bidi="en-US"/>
        </w:rPr>
        <w:t>* allocate space for 100 integers</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5DBF0C2A"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if (</w:t>
      </w:r>
      <w:proofErr w:type="spellStart"/>
      <w:proofErr w:type="gram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w:t>
      </w:r>
      <w:proofErr w:type="gramEnd"/>
      <w:r w:rsidRPr="007B1541">
        <w:rPr>
          <w:rFonts w:ascii="Courier New" w:hAnsi="Courier New" w:cs="Courier New"/>
          <w:sz w:val="20"/>
          <w:lang w:bidi="en-US"/>
        </w:rPr>
        <w:t>= NULL) {</w:t>
      </w:r>
      <w:r w:rsidRPr="007B1541">
        <w:rPr>
          <w:rFonts w:ascii="Courier New" w:hAnsi="Courier New" w:cs="Courier New"/>
          <w:sz w:val="20"/>
          <w:lang w:bidi="en-US"/>
        </w:rPr>
        <w:tab/>
        <w:t>/* check to see that the memory could be allocated */</w:t>
      </w:r>
    </w:p>
    <w:p w14:paraId="05428BE4" w14:textId="1F08E3A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perform some operations on the dynamic memory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4FD5B21" w14:textId="000E0200"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free (</w:t>
      </w:r>
      <w:proofErr w:type="spellStart"/>
      <w:r w:rsidRPr="007B1541">
        <w:rPr>
          <w:rFonts w:ascii="Courier New" w:hAnsi="Courier New" w:cs="Courier New"/>
          <w:sz w:val="20"/>
          <w:lang w:bidi="en-US"/>
        </w:rPr>
        <w:t>ptr</w:t>
      </w:r>
      <w:proofErr w:type="spellEnd"/>
      <w:proofErr w:type="gramStart"/>
      <w:r w:rsidRPr="007B1541">
        <w:rPr>
          <w:rFonts w:ascii="Courier New" w:hAnsi="Courier New" w:cs="Courier New"/>
          <w:sz w:val="20"/>
          <w:lang w:bidi="en-US"/>
        </w:rPr>
        <w:t xml:space="preserve">);   </w:t>
      </w:r>
      <w:proofErr w:type="gramEnd"/>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memory is no longer needed, so free it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69DEEC2" w14:textId="66E14B8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program continues performing other operations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53DD6649" w14:textId="6DA77BE6"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r>
      <w:proofErr w:type="spellStart"/>
      <w:proofErr w:type="gramStart"/>
      <w:r w:rsidRPr="007B1541">
        <w:rPr>
          <w:rFonts w:ascii="Courier New" w:hAnsi="Courier New" w:cs="Courier New"/>
          <w:sz w:val="20"/>
          <w:lang w:bidi="en-US"/>
        </w:rPr>
        <w:t>ptr</w:t>
      </w:r>
      <w:proofErr w:type="spellEnd"/>
      <w:r w:rsidRPr="007B1541">
        <w:rPr>
          <w:rFonts w:ascii="Courier New" w:hAnsi="Courier New" w:cs="Courier New"/>
          <w:sz w:val="20"/>
          <w:lang w:bidi="en-US"/>
        </w:rPr>
        <w:t>[</w:t>
      </w:r>
      <w:proofErr w:type="gramEnd"/>
      <w:r w:rsidRPr="007B1541">
        <w:rPr>
          <w:rFonts w:ascii="Courier New" w:hAnsi="Courier New" w:cs="Courier New"/>
          <w:sz w:val="20"/>
          <w:lang w:bidi="en-US"/>
        </w:rPr>
        <w:t xml:space="preserve">0] = 10;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ERROR – memory being used after released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FA9E83E"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643F77A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 xml:space="preserve"> }</w:t>
      </w:r>
    </w:p>
    <w:p w14:paraId="71DF0A1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w:t>
      </w:r>
    </w:p>
    <w:p w14:paraId="14928021" w14:textId="77777777"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7F703E3B" w14:textId="77777777" w:rsidR="007B1541" w:rsidRPr="007B1541" w:rsidRDefault="007B1541" w:rsidP="00CE106A">
      <w:pPr>
        <w:spacing w:after="0"/>
        <w:rPr>
          <w:rFonts w:ascii="Courier New" w:hAnsi="Courier New" w:cs="Courier New"/>
          <w:sz w:val="20"/>
          <w:lang w:bidi="en-US"/>
        </w:rPr>
      </w:pPr>
    </w:p>
    <w:p w14:paraId="534A23F7" w14:textId="792AA2D1" w:rsidR="00CE106A" w:rsidRDefault="00CE106A" w:rsidP="00CE106A">
      <w:pPr>
        <w:spacing w:after="0"/>
        <w:rPr>
          <w:lang w:bidi="en-US"/>
        </w:rPr>
      </w:pPr>
      <w:r>
        <w:rPr>
          <w:lang w:bidi="en-US"/>
        </w:rPr>
        <w:t>The use of memory in C after it has been freed is undefined</w:t>
      </w:r>
      <w:r w:rsidR="00753C07">
        <w:rPr>
          <w:lang w:bidi="en-US"/>
        </w:rPr>
        <w:t xml:space="preserve"> </w:t>
      </w:r>
      <w:r w:rsidR="00296DC0">
        <w:rPr>
          <w:lang w:bidi="en-US"/>
        </w:rPr>
        <w:t>behavior</w:t>
      </w:r>
      <w:r w:rsidR="00667743">
        <w:rPr>
          <w:lang w:val="en-CA"/>
        </w:rPr>
        <w:fldChar w:fldCharType="begin"/>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E1DE1">
        <w:rPr>
          <w:lang w:bidi="en-US"/>
        </w:rPr>
        <w:t xml:space="preserve"> </w:t>
      </w:r>
      <w:r>
        <w:rPr>
          <w:lang w:bidi="en-US"/>
        </w:rPr>
        <w:t xml:space="preserve">Depending on the execution path taken in the program, freed memory may have been </w:t>
      </w:r>
      <w:r w:rsidR="00672B41">
        <w:rPr>
          <w:lang w:bidi="en-US"/>
        </w:rPr>
        <w:t>re</w:t>
      </w:r>
      <w:r>
        <w:rPr>
          <w:lang w:bidi="en-US"/>
        </w:rPr>
        <w:t xml:space="preserve">allocated via another </w:t>
      </w:r>
      <w:r w:rsidR="00672B41">
        <w:rPr>
          <w:lang w:bidi="en-US"/>
        </w:rPr>
        <w:t xml:space="preserve">call of </w:t>
      </w:r>
      <w:proofErr w:type="gramStart"/>
      <w:r w:rsidRPr="001802D2">
        <w:rPr>
          <w:rFonts w:ascii="Courier New" w:hAnsi="Courier New" w:cs="Courier New"/>
          <w:sz w:val="20"/>
          <w:lang w:bidi="en-US"/>
        </w:rPr>
        <w:t>mallo</w:t>
      </w:r>
      <w:r w:rsidR="001802D2">
        <w:rPr>
          <w:rFonts w:ascii="Courier New" w:hAnsi="Courier New" w:cs="Courier New"/>
          <w:sz w:val="20"/>
          <w:lang w:bidi="en-US"/>
        </w:rPr>
        <w:t>c(</w:t>
      </w:r>
      <w:proofErr w:type="gramEnd"/>
      <w:r w:rsidR="001802D2">
        <w:rPr>
          <w:rFonts w:ascii="Courier New" w:hAnsi="Courier New" w:cs="Courier New"/>
          <w:sz w:val="20"/>
          <w:lang w:bidi="en-US"/>
        </w:rPr>
        <w:t>)</w:t>
      </w:r>
      <w:r>
        <w:rPr>
          <w:lang w:bidi="en-US"/>
        </w:rPr>
        <w:t>or other dynamic memory allocation.</w:t>
      </w:r>
      <w:r w:rsidR="006E1DE1">
        <w:rPr>
          <w:lang w:bidi="en-US"/>
        </w:rPr>
        <w:t xml:space="preserve"> </w:t>
      </w:r>
      <w:r>
        <w:rPr>
          <w:lang w:bidi="en-US"/>
        </w:rPr>
        <w:t xml:space="preserve">If the memory </w:t>
      </w:r>
      <w:r w:rsidR="00672B41">
        <w:rPr>
          <w:lang w:bidi="en-US"/>
        </w:rPr>
        <w:t>has not been reallocated</w:t>
      </w:r>
      <w:r>
        <w:rPr>
          <w:lang w:bidi="en-US"/>
        </w:rPr>
        <w:t xml:space="preserve">, use of the memory may </w:t>
      </w:r>
      <w:ins w:id="299" w:author="Stephen Michell" w:date="2019-11-08T12:29:00Z">
        <w:r w:rsidR="007750A1">
          <w:rPr>
            <w:lang w:bidi="en-US"/>
          </w:rPr>
          <w:t xml:space="preserve">not </w:t>
        </w:r>
      </w:ins>
      <w:r>
        <w:rPr>
          <w:lang w:bidi="en-US"/>
        </w:rPr>
        <w:t xml:space="preserve">be </w:t>
      </w:r>
      <w:del w:id="300" w:author="Stephen Michell" w:date="2019-11-08T12:29:00Z">
        <w:r>
          <w:rPr>
            <w:lang w:bidi="en-US"/>
          </w:rPr>
          <w:delText>unnoticed</w:delText>
        </w:r>
      </w:del>
      <w:ins w:id="301" w:author="Stephen Michell" w:date="2019-11-08T12:29:00Z">
        <w:r>
          <w:rPr>
            <w:lang w:bidi="en-US"/>
          </w:rPr>
          <w:t>noticed</w:t>
        </w:r>
      </w:ins>
      <w:r>
        <w:rPr>
          <w:lang w:bidi="en-US"/>
        </w:rPr>
        <w:t>.</w:t>
      </w:r>
      <w:r w:rsidR="006E1DE1">
        <w:rPr>
          <w:lang w:bidi="en-US"/>
        </w:rPr>
        <w:t xml:space="preserve"> </w:t>
      </w:r>
      <w:r>
        <w:rPr>
          <w:lang w:bidi="en-US"/>
        </w:rPr>
        <w:t xml:space="preserve">However, if the </w:t>
      </w:r>
      <w:r>
        <w:rPr>
          <w:lang w:bidi="en-US"/>
        </w:rPr>
        <w:lastRenderedPageBreak/>
        <w:t xml:space="preserve">memory has been reallocated, altering of the data contained in the memory </w:t>
      </w:r>
      <w:r w:rsidR="00672B41">
        <w:rPr>
          <w:lang w:bidi="en-US"/>
        </w:rPr>
        <w:t xml:space="preserve">will almost certainly </w:t>
      </w:r>
      <w:r>
        <w:rPr>
          <w:lang w:bidi="en-US"/>
        </w:rPr>
        <w:t>result in data corruption.</w:t>
      </w:r>
      <w:r w:rsidR="006E1DE1">
        <w:rPr>
          <w:lang w:bidi="en-US"/>
        </w:rPr>
        <w:t xml:space="preserve"> </w:t>
      </w:r>
      <w:r>
        <w:rPr>
          <w:lang w:bidi="en-US"/>
        </w:rPr>
        <w:t>Determining that a dangling memory reference is the cause of a problem and locating it can be difficult.</w:t>
      </w:r>
    </w:p>
    <w:p w14:paraId="651317E3" w14:textId="77777777" w:rsidR="00672B41" w:rsidRDefault="00672B41" w:rsidP="00CE106A">
      <w:pPr>
        <w:spacing w:after="0"/>
        <w:rPr>
          <w:lang w:bidi="en-US"/>
        </w:rPr>
      </w:pPr>
    </w:p>
    <w:p w14:paraId="5E529A7D" w14:textId="1634A3EE" w:rsidR="00CE106A" w:rsidRDefault="00CE106A" w:rsidP="00CE106A">
      <w:pPr>
        <w:spacing w:after="0"/>
        <w:rPr>
          <w:lang w:bidi="en-US"/>
        </w:rPr>
      </w:pPr>
      <w:r>
        <w:rPr>
          <w:lang w:bidi="en-US"/>
        </w:rPr>
        <w:t xml:space="preserve">Setting and using another pointer to the same section of dynamically allocated memory can also lead to undefined </w:t>
      </w:r>
      <w:proofErr w:type="spellStart"/>
      <w:r w:rsidR="006851D5">
        <w:rPr>
          <w:lang w:bidi="en-US"/>
        </w:rPr>
        <w:t>behaviour</w:t>
      </w:r>
      <w:proofErr w:type="spellEnd"/>
      <w:r w:rsidR="00667743">
        <w:rPr>
          <w:lang w:val="en-CA"/>
        </w:rPr>
        <w:fldChar w:fldCharType="begin"/>
      </w:r>
      <w:r w:rsidR="00667743">
        <w:instrText xml:space="preserve"> </w:instrText>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72DC7">
        <w:rPr>
          <w:lang w:bidi="en-US"/>
        </w:rPr>
        <w:t xml:space="preserve"> </w:t>
      </w:r>
      <w:r>
        <w:rPr>
          <w:lang w:bidi="en-US"/>
        </w:rPr>
        <w:t>Consider the following section of code:</w:t>
      </w:r>
    </w:p>
    <w:p w14:paraId="21FD8C7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w:t>
      </w:r>
      <w:proofErr w:type="gramStart"/>
      <w:r w:rsidRPr="007B1541">
        <w:rPr>
          <w:rFonts w:ascii="Courier New" w:hAnsi="Courier New" w:cs="Courier New"/>
          <w:sz w:val="20"/>
          <w:lang w:bidi="en-US"/>
        </w:rPr>
        <w:t>foo(</w:t>
      </w:r>
      <w:proofErr w:type="gramEnd"/>
      <w:r w:rsidRPr="007B1541">
        <w:rPr>
          <w:rFonts w:ascii="Courier New" w:hAnsi="Courier New" w:cs="Courier New"/>
          <w:sz w:val="20"/>
          <w:lang w:bidi="en-US"/>
        </w:rPr>
        <w:t>) {</w:t>
      </w:r>
    </w:p>
    <w:p w14:paraId="1703AAD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malloc (100*</w:t>
      </w:r>
      <w:proofErr w:type="spellStart"/>
      <w:r w:rsidRPr="007B1541">
        <w:rPr>
          <w:rFonts w:ascii="Courier New" w:hAnsi="Courier New" w:cs="Courier New"/>
          <w:sz w:val="20"/>
          <w:lang w:bidi="en-US"/>
        </w:rPr>
        <w:t>sizeof</w:t>
      </w:r>
      <w:proofErr w:type="spellEnd"/>
      <w:r w:rsidRPr="007B1541">
        <w:rPr>
          <w:rFonts w:ascii="Courier New" w:hAnsi="Courier New" w:cs="Courier New"/>
          <w:sz w:val="20"/>
          <w:lang w:bidi="en-US"/>
        </w:rPr>
        <w:t>(</w:t>
      </w:r>
      <w:proofErr w:type="spellStart"/>
      <w:r w:rsidRPr="007B1541">
        <w:rPr>
          <w:rFonts w:ascii="Courier New" w:hAnsi="Courier New" w:cs="Courier New"/>
          <w:sz w:val="20"/>
          <w:lang w:bidi="en-US"/>
        </w:rPr>
        <w:t>int</w:t>
      </w:r>
      <w:proofErr w:type="spellEnd"/>
      <w:proofErr w:type="gramStart"/>
      <w:r w:rsidRPr="007B1541">
        <w:rPr>
          <w:rFonts w:ascii="Courier New" w:hAnsi="Courier New" w:cs="Courier New"/>
          <w:sz w:val="20"/>
          <w:lang w:bidi="en-US"/>
        </w:rPr>
        <w:t>));/</w:t>
      </w:r>
      <w:proofErr w:type="gramEnd"/>
      <w:r w:rsidRPr="007B1541">
        <w:rPr>
          <w:rFonts w:ascii="Courier New" w:hAnsi="Courier New" w:cs="Courier New"/>
          <w:sz w:val="20"/>
          <w:lang w:bidi="en-US"/>
        </w:rPr>
        <w:t>* allocate space for 100 integers */</w:t>
      </w:r>
    </w:p>
    <w:p w14:paraId="02BEF27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if (</w:t>
      </w:r>
      <w:proofErr w:type="spellStart"/>
      <w:proofErr w:type="gram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w:t>
      </w:r>
      <w:proofErr w:type="gramEnd"/>
      <w:r w:rsidRPr="007B1541">
        <w:rPr>
          <w:rFonts w:ascii="Courier New" w:hAnsi="Courier New" w:cs="Courier New"/>
          <w:sz w:val="20"/>
          <w:lang w:bidi="en-US"/>
        </w:rPr>
        <w:t xml:space="preserve">= NULL) {                  /* check to see that the memory </w:t>
      </w:r>
    </w:p>
    <w:p w14:paraId="7268CE0B"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could be allocated */</w:t>
      </w:r>
    </w:p>
    <w:p w14:paraId="39B55DC8" w14:textId="14E7BAC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ptr2 = &amp;</w:t>
      </w:r>
      <w:proofErr w:type="spellStart"/>
      <w:proofErr w:type="gramStart"/>
      <w:r w:rsidRPr="007B1541">
        <w:rPr>
          <w:rFonts w:ascii="Courier New" w:hAnsi="Courier New" w:cs="Courier New"/>
          <w:sz w:val="20"/>
          <w:lang w:bidi="en-US"/>
        </w:rPr>
        <w:t>ptr</w:t>
      </w:r>
      <w:proofErr w:type="spellEnd"/>
      <w:r w:rsidRPr="007B1541">
        <w:rPr>
          <w:rFonts w:ascii="Courier New" w:hAnsi="Courier New" w:cs="Courier New"/>
          <w:sz w:val="20"/>
          <w:lang w:bidi="en-US"/>
        </w:rPr>
        <w:t>[</w:t>
      </w:r>
      <w:proofErr w:type="gramEnd"/>
      <w:r w:rsidRPr="007B1541">
        <w:rPr>
          <w:rFonts w:ascii="Courier New" w:hAnsi="Courier New" w:cs="Courier New"/>
          <w:sz w:val="20"/>
          <w:lang w:bidi="en-US"/>
        </w:rPr>
        <w:t xml:space="preserve">10];            </w:t>
      </w:r>
      <w:r w:rsidR="007B1541">
        <w:rPr>
          <w:rFonts w:ascii="Courier New" w:hAnsi="Courier New" w:cs="Courier New"/>
          <w:sz w:val="20"/>
          <w:lang w:bidi="en-US"/>
        </w:rPr>
        <w:t xml:space="preserve">   </w:t>
      </w:r>
      <w:r w:rsidRPr="007B1541">
        <w:rPr>
          <w:rFonts w:ascii="Courier New" w:hAnsi="Courier New" w:cs="Courier New"/>
          <w:sz w:val="20"/>
          <w:lang w:bidi="en-US"/>
        </w:rPr>
        <w:t>/* set ptr2 to point to the 10th</w:t>
      </w:r>
    </w:p>
    <w:p w14:paraId="7DDB8DB4" w14:textId="18F50EDB"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element of the allocated memory */</w:t>
      </w:r>
    </w:p>
    <w:p w14:paraId="05334ADC" w14:textId="4E276E0A"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                          </w:t>
      </w:r>
      <w:r w:rsidR="007B1541">
        <w:rPr>
          <w:rFonts w:ascii="Courier New" w:hAnsi="Courier New" w:cs="Courier New"/>
          <w:sz w:val="20"/>
          <w:lang w:bidi="en-US"/>
        </w:rPr>
        <w:t xml:space="preserve">     </w:t>
      </w:r>
      <w:r w:rsidRPr="007B1541">
        <w:rPr>
          <w:rFonts w:ascii="Courier New" w:hAnsi="Courier New" w:cs="Courier New"/>
          <w:sz w:val="20"/>
          <w:lang w:bidi="en-US"/>
        </w:rPr>
        <w:t>/* perform some operations on the</w:t>
      </w:r>
      <w:r w:rsidR="00DA177B">
        <w:rPr>
          <w:rFonts w:ascii="Courier New" w:hAnsi="Courier New" w:cs="Courier New"/>
          <w:sz w:val="20"/>
          <w:lang w:bidi="en-US"/>
        </w:rPr>
        <w:t xml:space="preserve"> memory</w:t>
      </w:r>
      <w:r w:rsidRPr="007B1541">
        <w:rPr>
          <w:rFonts w:ascii="Courier New" w:hAnsi="Courier New" w:cs="Courier New"/>
          <w:sz w:val="20"/>
          <w:lang w:bidi="en-US"/>
        </w:rPr>
        <w:t xml:space="preserve"> */</w:t>
      </w:r>
    </w:p>
    <w:p w14:paraId="17CD7CF1" w14:textId="77777777" w:rsidR="00DA177B" w:rsidRPr="007B1541" w:rsidRDefault="00DA177B" w:rsidP="00CE106A">
      <w:pPr>
        <w:spacing w:after="0"/>
        <w:rPr>
          <w:rFonts w:ascii="Courier New" w:hAnsi="Courier New" w:cs="Courier New"/>
          <w:sz w:val="20"/>
          <w:lang w:bidi="en-US"/>
        </w:rPr>
      </w:pPr>
    </w:p>
    <w:p w14:paraId="1BCB9797"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free (</w:t>
      </w:r>
      <w:proofErr w:type="spellStart"/>
      <w:r w:rsidRPr="007B1541">
        <w:rPr>
          <w:rFonts w:ascii="Courier New" w:hAnsi="Courier New" w:cs="Courier New"/>
          <w:sz w:val="20"/>
          <w:lang w:bidi="en-US"/>
        </w:rPr>
        <w:t>ptr</w:t>
      </w:r>
      <w:proofErr w:type="spellEnd"/>
      <w:proofErr w:type="gramStart"/>
      <w:r w:rsidRPr="007B1541">
        <w:rPr>
          <w:rFonts w:ascii="Courier New" w:hAnsi="Courier New" w:cs="Courier New"/>
          <w:sz w:val="20"/>
          <w:lang w:bidi="en-US"/>
        </w:rPr>
        <w:t xml:space="preserve">);   </w:t>
      </w:r>
      <w:proofErr w:type="gramEnd"/>
      <w:r w:rsidRPr="007B1541">
        <w:rPr>
          <w:rFonts w:ascii="Courier New" w:hAnsi="Courier New" w:cs="Courier New"/>
          <w:sz w:val="20"/>
          <w:lang w:bidi="en-US"/>
        </w:rPr>
        <w:t xml:space="preserve">                  /* memory is no longer needed */</w:t>
      </w:r>
    </w:p>
    <w:p w14:paraId="6C83422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w:t>
      </w:r>
      <w:proofErr w:type="gramStart"/>
      <w:r w:rsidRPr="007B1541">
        <w:rPr>
          <w:rFonts w:ascii="Courier New" w:hAnsi="Courier New" w:cs="Courier New"/>
          <w:sz w:val="20"/>
          <w:lang w:bidi="en-US"/>
        </w:rPr>
        <w:t xml:space="preserve">NULL;   </w:t>
      </w:r>
      <w:proofErr w:type="gramEnd"/>
      <w:r w:rsidRPr="007B1541">
        <w:rPr>
          <w:rFonts w:ascii="Courier New" w:hAnsi="Courier New" w:cs="Courier New"/>
          <w:sz w:val="20"/>
          <w:lang w:bidi="en-US"/>
        </w:rPr>
        <w:t xml:space="preserve">                  /* set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to NULL to prevent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w:t>
      </w:r>
    </w:p>
    <w:p w14:paraId="028D2118" w14:textId="33106E90"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from being used again */</w:t>
      </w:r>
    </w:p>
    <w:p w14:paraId="7B3B4A3D" w14:textId="7B14888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r w:rsidRPr="007B1541">
        <w:rPr>
          <w:rFonts w:ascii="Courier New" w:hAnsi="Courier New" w:cs="Courier New"/>
          <w:sz w:val="20"/>
          <w:lang w:bidi="en-US"/>
        </w:rPr>
        <w:tab/>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program continues performing </w:t>
      </w:r>
    </w:p>
    <w:p w14:paraId="2C9C1307" w14:textId="5DC6181A"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other operations */</w:t>
      </w:r>
    </w:p>
    <w:p w14:paraId="7A92D0AD" w14:textId="139789D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ptr2[0] = </w:t>
      </w:r>
      <w:proofErr w:type="gramStart"/>
      <w:r w:rsidRPr="007B1541">
        <w:rPr>
          <w:rFonts w:ascii="Courier New" w:hAnsi="Courier New" w:cs="Courier New"/>
          <w:sz w:val="20"/>
          <w:lang w:bidi="en-US"/>
        </w:rPr>
        <w:t xml:space="preserve">10;   </w:t>
      </w:r>
      <w:proofErr w:type="gramEnd"/>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ERROR – memory is being used </w:t>
      </w:r>
    </w:p>
    <w:p w14:paraId="6D5C7495" w14:textId="3790DD1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after it has been released via ptr2 */</w:t>
      </w:r>
    </w:p>
    <w:p w14:paraId="0EF15C2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C695740"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0452198" w14:textId="627B8C7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00672B41">
        <w:rPr>
          <w:rFonts w:ascii="Courier New" w:hAnsi="Courier New" w:cs="Courier New"/>
          <w:sz w:val="20"/>
          <w:lang w:bidi="en-US"/>
        </w:rPr>
        <w:t xml:space="preserve">  </w:t>
      </w:r>
      <w:r w:rsidRPr="007B1541">
        <w:rPr>
          <w:rFonts w:ascii="Courier New" w:hAnsi="Courier New" w:cs="Courier New"/>
          <w:sz w:val="20"/>
          <w:lang w:bidi="en-US"/>
        </w:rPr>
        <w:t>return (0);</w:t>
      </w:r>
    </w:p>
    <w:p w14:paraId="62132E65" w14:textId="17E438E0" w:rsidR="007B1541"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58EEEFE1" w14:textId="3C182F21" w:rsidR="008B5127" w:rsidRDefault="00CE106A" w:rsidP="00CE106A">
      <w:pPr>
        <w:spacing w:after="0"/>
        <w:rPr>
          <w:lang w:bidi="en-US"/>
        </w:rPr>
      </w:pPr>
      <w:r>
        <w:rPr>
          <w:lang w:bidi="en-US"/>
        </w:rPr>
        <w:t xml:space="preserve">Dynamic memory was allocated via a </w:t>
      </w:r>
      <w:proofErr w:type="gramStart"/>
      <w:r w:rsidRPr="001802D2">
        <w:rPr>
          <w:rFonts w:ascii="Courier New" w:hAnsi="Courier New" w:cs="Courier New"/>
          <w:sz w:val="20"/>
          <w:lang w:bidi="en-US"/>
        </w:rPr>
        <w:t>mallo</w:t>
      </w:r>
      <w:r w:rsidR="001802D2">
        <w:rPr>
          <w:rFonts w:ascii="Courier New" w:hAnsi="Courier New" w:cs="Courier New"/>
          <w:sz w:val="20"/>
          <w:lang w:bidi="en-US"/>
        </w:rPr>
        <w:t>c(</w:t>
      </w:r>
      <w:proofErr w:type="gramEnd"/>
      <w:r w:rsidR="001802D2">
        <w:rPr>
          <w:rFonts w:ascii="Courier New" w:hAnsi="Courier New" w:cs="Courier New"/>
          <w:sz w:val="20"/>
          <w:lang w:bidi="en-US"/>
        </w:rPr>
        <w:t>)</w:t>
      </w:r>
      <w:r>
        <w:rPr>
          <w:lang w:bidi="en-US"/>
        </w:rPr>
        <w:t xml:space="preserve">and then later in the code, </w:t>
      </w:r>
      <w:r w:rsidRPr="001802D2">
        <w:rPr>
          <w:rFonts w:ascii="Courier New" w:hAnsi="Courier New" w:cs="Courier New"/>
          <w:sz w:val="20"/>
          <w:lang w:bidi="en-US"/>
        </w:rPr>
        <w:t>ptr2</w:t>
      </w:r>
      <w:r>
        <w:rPr>
          <w:lang w:bidi="en-US"/>
        </w:rPr>
        <w:t xml:space="preserve"> was used to point to an address in the dynamically allocated memory.</w:t>
      </w:r>
      <w:r w:rsidR="006E1DE1">
        <w:rPr>
          <w:lang w:bidi="en-US"/>
        </w:rPr>
        <w:t xml:space="preserve"> </w:t>
      </w:r>
      <w:r>
        <w:rPr>
          <w:lang w:bidi="en-US"/>
        </w:rPr>
        <w:t xml:space="preserve">After the memory was freed using </w:t>
      </w:r>
      <w:r w:rsidRPr="001802D2">
        <w:rPr>
          <w:rFonts w:ascii="Courier New" w:hAnsi="Courier New" w:cs="Courier New"/>
          <w:sz w:val="20"/>
          <w:lang w:bidi="en-US"/>
        </w:rPr>
        <w:t>free(</w:t>
      </w:r>
      <w:proofErr w:type="spellStart"/>
      <w:r w:rsidRPr="001802D2">
        <w:rPr>
          <w:rFonts w:ascii="Courier New" w:hAnsi="Courier New" w:cs="Courier New"/>
          <w:sz w:val="20"/>
          <w:lang w:bidi="en-US"/>
        </w:rPr>
        <w:t>pt</w:t>
      </w:r>
      <w:r w:rsidR="001802D2">
        <w:rPr>
          <w:rFonts w:ascii="Courier New" w:hAnsi="Courier New" w:cs="Courier New"/>
          <w:sz w:val="20"/>
          <w:lang w:bidi="en-US"/>
        </w:rPr>
        <w:t>r</w:t>
      </w:r>
      <w:proofErr w:type="spellEnd"/>
      <w:r w:rsidR="001802D2">
        <w:rPr>
          <w:rFonts w:ascii="Courier New" w:hAnsi="Courier New" w:cs="Courier New"/>
          <w:sz w:val="20"/>
          <w:lang w:bidi="en-US"/>
        </w:rPr>
        <w:t>)</w:t>
      </w:r>
      <w:r>
        <w:rPr>
          <w:lang w:bidi="en-US"/>
        </w:rPr>
        <w:t xml:space="preserve"> and the good practice of setting </w:t>
      </w:r>
      <w:proofErr w:type="spellStart"/>
      <w:r w:rsidRPr="001802D2">
        <w:rPr>
          <w:rFonts w:ascii="Courier New" w:hAnsi="Courier New" w:cs="Courier New"/>
          <w:sz w:val="20"/>
          <w:lang w:bidi="en-US"/>
        </w:rPr>
        <w:t>ptr</w:t>
      </w:r>
      <w:proofErr w:type="spellEnd"/>
      <w:r>
        <w:rPr>
          <w:lang w:bidi="en-US"/>
        </w:rPr>
        <w:t xml:space="preserve"> to </w:t>
      </w:r>
      <w:r w:rsidRPr="001802D2">
        <w:rPr>
          <w:rFonts w:ascii="Courier New" w:hAnsi="Courier New" w:cs="Courier New"/>
          <w:sz w:val="20"/>
          <w:lang w:bidi="en-US"/>
        </w:rPr>
        <w:t>NULL</w:t>
      </w:r>
      <w:r>
        <w:rPr>
          <w:lang w:bidi="en-US"/>
        </w:rPr>
        <w:t xml:space="preserve"> was followed to avoid a dangling reference by </w:t>
      </w:r>
      <w:proofErr w:type="spellStart"/>
      <w:r w:rsidRPr="001802D2">
        <w:rPr>
          <w:rFonts w:ascii="Courier New" w:hAnsi="Courier New" w:cs="Courier New"/>
          <w:sz w:val="20"/>
          <w:lang w:bidi="en-US"/>
        </w:rPr>
        <w:t>ptr</w:t>
      </w:r>
      <w:proofErr w:type="spellEnd"/>
      <w:r>
        <w:rPr>
          <w:lang w:bidi="en-US"/>
        </w:rPr>
        <w:t xml:space="preserve"> later in the code, a dangling reference still existed using </w:t>
      </w:r>
      <w:r w:rsidRPr="001802D2">
        <w:rPr>
          <w:rFonts w:ascii="Courier New" w:hAnsi="Courier New" w:cs="Courier New"/>
          <w:sz w:val="20"/>
          <w:lang w:bidi="en-US"/>
        </w:rPr>
        <w:t>ptr2</w:t>
      </w:r>
      <w:r>
        <w:rPr>
          <w:lang w:bidi="en-US"/>
        </w:rPr>
        <w:t>.</w:t>
      </w:r>
    </w:p>
    <w:p w14:paraId="77160261" w14:textId="77777777" w:rsidR="007B1541" w:rsidRPr="008B5127" w:rsidRDefault="007B1541" w:rsidP="00CE106A">
      <w:pPr>
        <w:spacing w:after="0"/>
        <w:rPr>
          <w:lang w:bidi="en-US"/>
        </w:rPr>
      </w:pPr>
    </w:p>
    <w:p w14:paraId="21CD1388" w14:textId="01774DC3" w:rsidR="008B5127" w:rsidRPr="00CD6A7E" w:rsidRDefault="008B5127" w:rsidP="00504DC3">
      <w:pPr>
        <w:pStyle w:val="Heading3"/>
        <w:spacing w:before="0" w:after="120"/>
        <w:rPr>
          <w:lang w:bidi="en-US"/>
        </w:rPr>
      </w:pPr>
      <w:r>
        <w:rPr>
          <w:lang w:bidi="en-US"/>
        </w:rPr>
        <w:t xml:space="preserve">6.14.2 </w:t>
      </w:r>
      <w:r w:rsidRPr="00406021">
        <w:rPr>
          <w:lang w:bidi="en-US"/>
        </w:rPr>
        <w:t>Guidance to language users</w:t>
      </w:r>
    </w:p>
    <w:p w14:paraId="24283FD7" w14:textId="2453D0D0" w:rsidR="00672B41" w:rsidRDefault="007B1541" w:rsidP="00672B41">
      <w:pPr>
        <w:pStyle w:val="ListParagraph"/>
        <w:numPr>
          <w:ilvl w:val="0"/>
          <w:numId w:val="29"/>
        </w:numPr>
        <w:spacing w:after="0"/>
        <w:rPr>
          <w:lang w:bidi="en-US"/>
        </w:rPr>
      </w:pPr>
      <w:r>
        <w:rPr>
          <w:lang w:bidi="en-US"/>
        </w:rPr>
        <w:t xml:space="preserve">Follow the </w:t>
      </w:r>
      <w:r w:rsidR="005A04DA">
        <w:rPr>
          <w:rFonts w:ascii="Calibri" w:eastAsia="Times New Roman" w:hAnsi="Calibri"/>
          <w:bCs/>
        </w:rPr>
        <w:t>guidance contained in</w:t>
      </w:r>
      <w:r w:rsidR="005A04DA">
        <w:rPr>
          <w:lang w:bidi="en-US"/>
        </w:rPr>
        <w:t xml:space="preserve"> </w:t>
      </w:r>
      <w:r>
        <w:rPr>
          <w:lang w:bidi="en-US"/>
        </w:rPr>
        <w:t xml:space="preserve">by </w:t>
      </w:r>
      <w:r w:rsidR="0088587C">
        <w:rPr>
          <w:lang w:bidi="en-US"/>
        </w:rPr>
        <w:t xml:space="preserve">TR 24772-1 clause </w:t>
      </w:r>
      <w:r>
        <w:rPr>
          <w:lang w:bidi="en-US"/>
        </w:rPr>
        <w:t>6.1</w:t>
      </w:r>
      <w:r w:rsidR="005345D8">
        <w:rPr>
          <w:lang w:bidi="en-US"/>
        </w:rPr>
        <w:t>4</w:t>
      </w:r>
      <w:r>
        <w:rPr>
          <w:lang w:bidi="en-US"/>
        </w:rPr>
        <w:t>.2.</w:t>
      </w:r>
    </w:p>
    <w:p w14:paraId="452EDC9D" w14:textId="5E3A907B" w:rsidR="000E1A7C" w:rsidRDefault="000E1A7C" w:rsidP="000E1A7C">
      <w:pPr>
        <w:pStyle w:val="ListParagraph"/>
        <w:numPr>
          <w:ilvl w:val="0"/>
          <w:numId w:val="29"/>
        </w:numPr>
        <w:spacing w:after="0"/>
        <w:rPr>
          <w:lang w:bidi="en-US"/>
        </w:rPr>
      </w:pPr>
      <w:r>
        <w:rPr>
          <w:lang w:bidi="en-US"/>
        </w:rPr>
        <w:t xml:space="preserve">Use a macro to call </w:t>
      </w:r>
      <w:proofErr w:type="gramStart"/>
      <w:r w:rsidRPr="00F25A14">
        <w:rPr>
          <w:rFonts w:ascii="Courier New" w:hAnsi="Courier New" w:cs="Courier New"/>
          <w:sz w:val="20"/>
          <w:szCs w:val="20"/>
          <w:lang w:bidi="en-US"/>
        </w:rPr>
        <w:t>free(</w:t>
      </w:r>
      <w:proofErr w:type="gramEnd"/>
      <w:r w:rsidRPr="00F25A14">
        <w:rPr>
          <w:rFonts w:ascii="Courier New" w:hAnsi="Courier New" w:cs="Courier New"/>
          <w:sz w:val="20"/>
          <w:szCs w:val="20"/>
          <w:lang w:bidi="en-US"/>
        </w:rPr>
        <w:t>)</w:t>
      </w:r>
      <w:r>
        <w:rPr>
          <w:lang w:bidi="en-US"/>
        </w:rPr>
        <w:t xml:space="preserve"> and to set the</w:t>
      </w:r>
      <w:r w:rsidR="007B1541">
        <w:rPr>
          <w:lang w:bidi="en-US"/>
        </w:rPr>
        <w:t xml:space="preserve"> freed pointer to </w:t>
      </w:r>
      <w:r w:rsidR="001802D2" w:rsidRPr="00672B41">
        <w:rPr>
          <w:rFonts w:ascii="Courier New" w:hAnsi="Courier New" w:cs="Courier New"/>
          <w:sz w:val="20"/>
          <w:lang w:bidi="en-US"/>
        </w:rPr>
        <w:t>NULL</w:t>
      </w:r>
      <w:r w:rsidR="007B1541">
        <w:rPr>
          <w:lang w:bidi="en-US"/>
        </w:rPr>
        <w:t xml:space="preserve"> </w:t>
      </w:r>
      <w:r w:rsidR="00FD1F54" w:rsidRPr="00083439">
        <w:rPr>
          <w:rFonts w:cs="Courier New"/>
          <w:szCs w:val="20"/>
        </w:rPr>
        <w:t>to prevent multiple deallocation or use of a dangling reference via this pointer</w:t>
      </w:r>
      <w:r>
        <w:rPr>
          <w:lang w:bidi="en-US"/>
        </w:rPr>
        <w:t xml:space="preserve">. </w:t>
      </w:r>
    </w:p>
    <w:p w14:paraId="5375BFDB" w14:textId="76EEE0B1" w:rsidR="007B1541" w:rsidRDefault="00DE78AA" w:rsidP="007124F7">
      <w:pPr>
        <w:pStyle w:val="ListParagraph"/>
        <w:numPr>
          <w:ilvl w:val="0"/>
          <w:numId w:val="29"/>
        </w:numPr>
        <w:spacing w:after="0"/>
        <w:rPr>
          <w:lang w:bidi="en-US"/>
        </w:rPr>
      </w:pPr>
      <w:r>
        <w:rPr>
          <w:lang w:bidi="en-US"/>
        </w:rPr>
        <w:t>Avoid</w:t>
      </w:r>
      <w:r w:rsidR="007B1541">
        <w:rPr>
          <w:lang w:bidi="en-US"/>
        </w:rPr>
        <w:t xml:space="preserve"> creat</w:t>
      </w:r>
      <w:r>
        <w:rPr>
          <w:lang w:bidi="en-US"/>
        </w:rPr>
        <w:t>ing</w:t>
      </w:r>
      <w:r w:rsidR="007B1541">
        <w:rPr>
          <w:lang w:bidi="en-US"/>
        </w:rPr>
        <w:t xml:space="preserve"> additional pointers to dynamically allocated memory.</w:t>
      </w:r>
    </w:p>
    <w:p w14:paraId="66F2FFB7" w14:textId="1C871887" w:rsidR="004C770C" w:rsidRPr="00CD6A7E" w:rsidRDefault="001456BA" w:rsidP="004C770C">
      <w:pPr>
        <w:pStyle w:val="Heading2"/>
        <w:rPr>
          <w:lang w:bidi="en-US"/>
        </w:rPr>
      </w:pPr>
      <w:bookmarkStart w:id="302" w:name="_6.15_Arithmetic_wrap-around"/>
      <w:bookmarkStart w:id="303" w:name="_6.15_Arithmetic_wrap-around_1"/>
      <w:bookmarkStart w:id="304" w:name="_Ref514259472"/>
      <w:bookmarkStart w:id="305" w:name="_Ref514259489"/>
      <w:bookmarkStart w:id="306" w:name="_Toc2099593"/>
      <w:bookmarkStart w:id="307" w:name="_GoBack"/>
      <w:bookmarkEnd w:id="302"/>
      <w:bookmarkEnd w:id="303"/>
      <w:bookmarkEnd w:id="307"/>
      <w:r>
        <w:rPr>
          <w:lang w:bidi="en-US"/>
        </w:rPr>
        <w:t>6.15</w:t>
      </w:r>
      <w:r w:rsidR="00AD5842">
        <w:rPr>
          <w:lang w:bidi="en-US"/>
        </w:rPr>
        <w:t xml:space="preserve"> </w:t>
      </w:r>
      <w:r w:rsidR="004C770C" w:rsidRPr="00CD6A7E">
        <w:rPr>
          <w:lang w:bidi="en-US"/>
        </w:rPr>
        <w:t xml:space="preserve">Arithmetic </w:t>
      </w:r>
      <w:r w:rsidR="00427DDB">
        <w:rPr>
          <w:lang w:bidi="en-US"/>
        </w:rPr>
        <w:t>w</w:t>
      </w:r>
      <w:r w:rsidR="004C770C" w:rsidRPr="00CD6A7E">
        <w:rPr>
          <w:lang w:bidi="en-US"/>
        </w:rPr>
        <w:t xml:space="preserve">rap-around </w:t>
      </w:r>
      <w:r w:rsidR="00427DDB">
        <w:rPr>
          <w:lang w:bidi="en-US"/>
        </w:rPr>
        <w:t>e</w:t>
      </w:r>
      <w:r w:rsidR="004C770C" w:rsidRPr="00CD6A7E">
        <w:rPr>
          <w:lang w:bidi="en-US"/>
        </w:rPr>
        <w:t>rror [FIF]</w:t>
      </w:r>
      <w:bookmarkEnd w:id="298"/>
      <w:bookmarkEnd w:id="304"/>
      <w:bookmarkEnd w:id="305"/>
      <w:bookmarkEnd w:id="306"/>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Arithmetic </w:instrText>
      </w:r>
      <w:r w:rsidR="002E65A5">
        <w:rPr>
          <w:lang w:bidi="en-US"/>
        </w:rPr>
        <w:instrText>w</w:instrText>
      </w:r>
      <w:r w:rsidR="002E65A5" w:rsidRPr="00CD6A7E">
        <w:rPr>
          <w:lang w:bidi="en-US"/>
        </w:rPr>
        <w:instrText xml:space="preserve">rap-around </w:instrText>
      </w:r>
      <w:r w:rsidR="002E65A5">
        <w:rPr>
          <w:lang w:bidi="en-US"/>
        </w:rPr>
        <w:instrText>e</w:instrText>
      </w:r>
      <w:r w:rsidR="002E65A5" w:rsidRPr="00CD6A7E">
        <w:rPr>
          <w:lang w:bidi="en-US"/>
        </w:rPr>
        <w:instrText>rror [FIF]</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FIF</w:instrText>
      </w:r>
      <w:r w:rsidR="00ED70E1">
        <w:rPr>
          <w:lang w:bidi="en-US"/>
        </w:rPr>
        <w:instrText xml:space="preserve"> - </w:instrText>
      </w:r>
      <w:r w:rsidR="002E65A5" w:rsidRPr="00CD6A7E">
        <w:rPr>
          <w:lang w:bidi="en-US"/>
        </w:rPr>
        <w:instrText xml:space="preserve">Arithmetic </w:instrText>
      </w:r>
      <w:r w:rsidR="002E65A5">
        <w:rPr>
          <w:lang w:bidi="en-US"/>
        </w:rPr>
        <w:instrText>w</w:instrText>
      </w:r>
      <w:r w:rsidR="002E65A5" w:rsidRPr="00CD6A7E">
        <w:rPr>
          <w:lang w:bidi="en-US"/>
        </w:rPr>
        <w:instrText xml:space="preserve">rap-around </w:instrText>
      </w:r>
      <w:r w:rsidR="002E65A5">
        <w:rPr>
          <w:lang w:bidi="en-US"/>
        </w:rPr>
        <w:instrText xml:space="preserve">error </w:instrText>
      </w:r>
      <w:r w:rsidR="00ED70E1">
        <w:instrText xml:space="preserve">" </w:instrText>
      </w:r>
      <w:r w:rsidR="00ED70E1">
        <w:rPr>
          <w:lang w:val="en-CA"/>
        </w:rPr>
        <w:fldChar w:fldCharType="end"/>
      </w:r>
    </w:p>
    <w:p w14:paraId="1348EFC4" w14:textId="339AF91F" w:rsidR="004C770C" w:rsidRDefault="001456BA" w:rsidP="007B1541">
      <w:pPr>
        <w:pStyle w:val="Heading3"/>
        <w:spacing w:before="0" w:after="0"/>
        <w:rPr>
          <w:lang w:bidi="en-US"/>
        </w:rPr>
      </w:pPr>
      <w:r>
        <w:rPr>
          <w:lang w:bidi="en-US"/>
        </w:rPr>
        <w:t>6.15</w:t>
      </w:r>
      <w:r w:rsidR="004C770C">
        <w:rPr>
          <w:lang w:bidi="en-US"/>
        </w:rPr>
        <w:t>.1</w:t>
      </w:r>
      <w:r w:rsidR="00AD5842">
        <w:rPr>
          <w:lang w:bidi="en-US"/>
        </w:rPr>
        <w:t xml:space="preserve"> </w:t>
      </w:r>
      <w:r w:rsidR="004C770C" w:rsidRPr="00CD6A7E">
        <w:rPr>
          <w:lang w:bidi="en-US"/>
        </w:rPr>
        <w:t>Applicability to language</w:t>
      </w:r>
    </w:p>
    <w:p w14:paraId="04C59360" w14:textId="77777777" w:rsidR="007B1541" w:rsidRPr="007B1541" w:rsidRDefault="007B1541" w:rsidP="007B1541">
      <w:pPr>
        <w:spacing w:after="0"/>
        <w:rPr>
          <w:lang w:bidi="en-US"/>
        </w:rPr>
      </w:pPr>
    </w:p>
    <w:p w14:paraId="70B91FED" w14:textId="759219C2" w:rsidR="007B1541" w:rsidRDefault="007B1541" w:rsidP="007B1541">
      <w:pPr>
        <w:spacing w:after="0"/>
      </w:pPr>
      <w:r>
        <w:t xml:space="preserve">Given the </w:t>
      </w:r>
      <w:r w:rsidR="004462F6">
        <w:t xml:space="preserve">fixed </w:t>
      </w:r>
      <w:r>
        <w:t xml:space="preserve">size of </w:t>
      </w:r>
      <w:r w:rsidR="004462F6">
        <w:t>integer</w:t>
      </w:r>
      <w:r>
        <w:t xml:space="preserve"> data type</w:t>
      </w:r>
      <w:r w:rsidR="004462F6">
        <w:t>s</w:t>
      </w:r>
      <w:r>
        <w:t xml:space="preserve">, continuously adding to </w:t>
      </w:r>
      <w:r w:rsidR="004462F6">
        <w:t xml:space="preserve">an </w:t>
      </w:r>
      <w:r w:rsidR="004462F6" w:rsidRPr="00FD2327">
        <w:rPr>
          <w:i/>
        </w:rPr>
        <w:t>unsigned</w:t>
      </w:r>
      <w:r w:rsidR="004462F6">
        <w:t xml:space="preserve"> integer</w:t>
      </w:r>
      <w:r>
        <w:t xml:space="preserve"> eventually </w:t>
      </w:r>
      <w:r w:rsidR="000F411D">
        <w:t>results in a</w:t>
      </w:r>
      <w:r w:rsidR="001802D2">
        <w:t xml:space="preserve"> value </w:t>
      </w:r>
      <w:r w:rsidR="00502BF3">
        <w:t>that cannot be represented</w:t>
      </w:r>
      <w:r w:rsidR="00F2273D">
        <w:t xml:space="preserve">. For C this is defined </w:t>
      </w:r>
      <w:r w:rsidR="005A04DA">
        <w:t>as a</w:t>
      </w:r>
      <w:r w:rsidR="00F2273D">
        <w:t xml:space="preserve"> ‘wrap around’</w:t>
      </w:r>
      <w:r w:rsidR="000F411D">
        <w:t xml:space="preserve">, so adding one to </w:t>
      </w:r>
      <w:r>
        <w:t>the maximum pos</w:t>
      </w:r>
      <w:r w:rsidR="00F2273D">
        <w:t>itive</w:t>
      </w:r>
      <w:r>
        <w:t xml:space="preserve"> value </w:t>
      </w:r>
      <w:r w:rsidR="000F411D">
        <w:t xml:space="preserve">results in </w:t>
      </w:r>
      <w:r w:rsidR="00C05325">
        <w:t>zero</w:t>
      </w:r>
      <w:r>
        <w:t>.</w:t>
      </w:r>
      <w:r w:rsidR="006E1DE1">
        <w:t xml:space="preserve"> </w:t>
      </w:r>
      <w:r w:rsidR="00F2273D">
        <w:t>T</w:t>
      </w:r>
      <w:r>
        <w:t>his happen</w:t>
      </w:r>
      <w:r w:rsidR="00F2273D">
        <w:t>s</w:t>
      </w:r>
      <w:r>
        <w:t xml:space="preserve"> without any detection or notification mechanism.</w:t>
      </w:r>
      <w:r w:rsidR="006E1DE1">
        <w:t xml:space="preserve"> </w:t>
      </w:r>
      <w:r w:rsidR="004462F6">
        <w:t xml:space="preserve">Continuously adding to a </w:t>
      </w:r>
      <w:r w:rsidR="004462F6" w:rsidRPr="00FD2327">
        <w:rPr>
          <w:i/>
        </w:rPr>
        <w:t>signed</w:t>
      </w:r>
      <w:r w:rsidR="004462F6">
        <w:t xml:space="preserve"> integer </w:t>
      </w:r>
      <w:r w:rsidR="00F2273D">
        <w:t xml:space="preserve">until it reaches a value that cannot be represented </w:t>
      </w:r>
      <w:r w:rsidR="000F411D">
        <w:t xml:space="preserve">results in </w:t>
      </w:r>
      <w:r w:rsidR="004462F6">
        <w:t xml:space="preserve">undefined </w:t>
      </w:r>
      <w:proofErr w:type="spellStart"/>
      <w:r w:rsidR="004462F6">
        <w:t>behaviour</w:t>
      </w:r>
      <w:proofErr w:type="spellEnd"/>
      <w:r w:rsidR="004462F6">
        <w:t>.</w:t>
      </w:r>
      <w:r w:rsidR="00672DC7" w:rsidRPr="00672DC7">
        <w:rPr>
          <w:rFonts w:cstheme="minorHAnsi"/>
          <w:lang w:val="en-CA"/>
        </w:rPr>
        <w:t xml:space="preserve"> </w:t>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p>
    <w:p w14:paraId="6F6D28D6" w14:textId="711CB076" w:rsidR="00B31F74" w:rsidRDefault="00B31F74" w:rsidP="00B31F74">
      <w:pPr>
        <w:spacing w:after="0"/>
      </w:pPr>
    </w:p>
    <w:p w14:paraId="74AAA5BC" w14:textId="49912853" w:rsidR="00F2273D" w:rsidRDefault="00F2273D" w:rsidP="00B31F74">
      <w:pPr>
        <w:spacing w:after="0"/>
      </w:pPr>
      <w:r>
        <w:lastRenderedPageBreak/>
        <w:t>Similarly, repeatedly subtracting from an unsigned integer leads to wrap</w:t>
      </w:r>
      <w:r w:rsidR="00DE78AA">
        <w:t>-</w:t>
      </w:r>
      <w:r>
        <w:t xml:space="preserve">around, or undefined </w:t>
      </w:r>
      <w:proofErr w:type="spellStart"/>
      <w:r>
        <w:t>behaviour</w:t>
      </w:r>
      <w:proofErr w:type="spellEnd"/>
      <w:r>
        <w:t xml:space="preserve"> for signed integers.</w:t>
      </w:r>
    </w:p>
    <w:p w14:paraId="05EEBA01" w14:textId="77777777" w:rsidR="00F2273D" w:rsidRDefault="00F2273D" w:rsidP="00B31F74">
      <w:pPr>
        <w:spacing w:after="0"/>
      </w:pPr>
    </w:p>
    <w:p w14:paraId="49C4899C" w14:textId="32AE9931" w:rsidR="00B31F74" w:rsidRDefault="00B31F74" w:rsidP="00B31F74">
      <w:pPr>
        <w:spacing w:after="0"/>
      </w:pPr>
      <w:r>
        <w:t xml:space="preserve">For example, consider the following code for a </w:t>
      </w:r>
      <w:r w:rsidRPr="007B1541">
        <w:rPr>
          <w:rFonts w:ascii="Courier New" w:hAnsi="Courier New" w:cs="Courier New"/>
          <w:sz w:val="20"/>
        </w:rPr>
        <w:t xml:space="preserve">short </w:t>
      </w:r>
      <w:proofErr w:type="spellStart"/>
      <w:proofErr w:type="gramStart"/>
      <w:r w:rsidRPr="007B1541">
        <w:rPr>
          <w:rFonts w:ascii="Courier New" w:hAnsi="Courier New" w:cs="Courier New"/>
          <w:sz w:val="20"/>
        </w:rPr>
        <w:t>int</w:t>
      </w:r>
      <w:proofErr w:type="spellEnd"/>
      <w:r>
        <w:t xml:space="preserve"> </w:t>
      </w:r>
      <w:r w:rsidR="00033ABC">
        <w:t xml:space="preserve"> </w:t>
      </w:r>
      <w:r>
        <w:t>containing</w:t>
      </w:r>
      <w:proofErr w:type="gramEnd"/>
      <w:r>
        <w:t xml:space="preserve"> 16 bits:</w:t>
      </w:r>
    </w:p>
    <w:p w14:paraId="13E006DB"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w:t>
      </w:r>
      <w:proofErr w:type="gramStart"/>
      <w:r w:rsidRPr="007B1541">
        <w:rPr>
          <w:rFonts w:ascii="Courier New" w:hAnsi="Courier New" w:cs="Courier New"/>
          <w:sz w:val="20"/>
        </w:rPr>
        <w:t>foo( short</w:t>
      </w:r>
      <w:proofErr w:type="gramEnd"/>
      <w:r w:rsidRPr="007B1541">
        <w:rPr>
          <w:rFonts w:ascii="Courier New" w:hAnsi="Courier New" w:cs="Courier New"/>
          <w:sz w:val="20"/>
        </w:rPr>
        <w:t xml:space="preserve"> </w:t>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i</w:t>
      </w:r>
      <w:proofErr w:type="spellEnd"/>
      <w:r w:rsidRPr="007B1541">
        <w:rPr>
          <w:rFonts w:ascii="Courier New" w:hAnsi="Courier New" w:cs="Courier New"/>
          <w:sz w:val="20"/>
        </w:rPr>
        <w:t xml:space="preserve"> ) {</w:t>
      </w:r>
    </w:p>
    <w:p w14:paraId="1473C997"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r>
      <w:proofErr w:type="spellStart"/>
      <w:r w:rsidRPr="007B1541">
        <w:rPr>
          <w:rFonts w:ascii="Courier New" w:hAnsi="Courier New" w:cs="Courier New"/>
          <w:sz w:val="20"/>
        </w:rPr>
        <w:t>i</w:t>
      </w:r>
      <w:proofErr w:type="spellEnd"/>
      <w:r w:rsidRPr="007B1541">
        <w:rPr>
          <w:rFonts w:ascii="Courier New" w:hAnsi="Courier New" w:cs="Courier New"/>
          <w:sz w:val="20"/>
        </w:rPr>
        <w:t>++;</w:t>
      </w:r>
    </w:p>
    <w:p w14:paraId="39096B04"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w:t>
      </w:r>
      <w:proofErr w:type="spellStart"/>
      <w:r w:rsidRPr="007B1541">
        <w:rPr>
          <w:rFonts w:ascii="Courier New" w:hAnsi="Courier New" w:cs="Courier New"/>
          <w:sz w:val="20"/>
        </w:rPr>
        <w:t>i</w:t>
      </w:r>
      <w:proofErr w:type="spellEnd"/>
      <w:r w:rsidRPr="007B1541">
        <w:rPr>
          <w:rFonts w:ascii="Courier New" w:hAnsi="Courier New" w:cs="Courier New"/>
          <w:sz w:val="20"/>
        </w:rPr>
        <w:t>;</w:t>
      </w:r>
    </w:p>
    <w:p w14:paraId="7D740FCE" w14:textId="1794F78D" w:rsidR="00B31F74" w:rsidRDefault="00B31F74" w:rsidP="00B31F74">
      <w:pPr>
        <w:spacing w:after="0"/>
      </w:pPr>
      <w:r w:rsidRPr="007B1541">
        <w:rPr>
          <w:rFonts w:ascii="Courier New" w:hAnsi="Courier New" w:cs="Courier New"/>
          <w:sz w:val="20"/>
        </w:rPr>
        <w:t xml:space="preserve"> </w:t>
      </w:r>
      <w:r w:rsidRPr="007B1541">
        <w:rPr>
          <w:rFonts w:ascii="Courier New" w:hAnsi="Courier New" w:cs="Courier New"/>
          <w:sz w:val="20"/>
        </w:rPr>
        <w:tab/>
        <w:t>}</w:t>
      </w:r>
    </w:p>
    <w:p w14:paraId="688F521C" w14:textId="7D1482F0" w:rsidR="00B31F74" w:rsidRDefault="00B31F74" w:rsidP="00B31F74">
      <w:pPr>
        <w:spacing w:after="0"/>
      </w:pPr>
      <w:r>
        <w:t xml:space="preserve">Calling </w:t>
      </w:r>
      <w:r w:rsidRPr="00B777DE">
        <w:rPr>
          <w:rFonts w:ascii="Courier New" w:hAnsi="Courier New" w:cs="Courier New"/>
          <w:sz w:val="20"/>
        </w:rPr>
        <w:t>foo</w:t>
      </w:r>
      <w:r>
        <w:t xml:space="preserve"> with the value of </w:t>
      </w:r>
      <w:r w:rsidRPr="00B777DE">
        <w:rPr>
          <w:rFonts w:ascii="Courier New" w:hAnsi="Courier New" w:cs="Courier New"/>
          <w:sz w:val="20"/>
        </w:rPr>
        <w:t>32767</w:t>
      </w:r>
      <w:r>
        <w:t xml:space="preserve"> would cause undefined </w:t>
      </w:r>
      <w:proofErr w:type="spellStart"/>
      <w:r>
        <w:t>behaviour</w:t>
      </w:r>
      <w:proofErr w:type="spellEnd"/>
      <w:r>
        <w:t>, such as wrapping to -</w:t>
      </w:r>
      <w:proofErr w:type="gramStart"/>
      <w:r w:rsidRPr="00B777DE">
        <w:rPr>
          <w:rFonts w:ascii="Courier New" w:hAnsi="Courier New" w:cs="Courier New"/>
          <w:sz w:val="20"/>
        </w:rPr>
        <w:t>32768</w:t>
      </w:r>
      <w:r w:rsidR="00026D7F">
        <w:t xml:space="preserve">, </w:t>
      </w:r>
      <w:r w:rsidR="00F760E9">
        <w:t xml:space="preserve"> trapping</w:t>
      </w:r>
      <w:proofErr w:type="gramEnd"/>
      <w:r w:rsidR="00026D7F">
        <w:t xml:space="preserve">, or any other </w:t>
      </w:r>
      <w:proofErr w:type="spellStart"/>
      <w:r w:rsidR="00026D7F">
        <w:t>behaviour</w:t>
      </w:r>
      <w:proofErr w:type="spellEnd"/>
      <w:r w:rsidR="00F760E9">
        <w:t xml:space="preserve">.  </w:t>
      </w:r>
      <w:r>
        <w:t xml:space="preserve">Manipulating a value in this way can result in unexpected results such as overflowing a buffer. </w:t>
      </w:r>
    </w:p>
    <w:p w14:paraId="3566F594" w14:textId="13CC2009" w:rsidR="000F411D" w:rsidRDefault="000F411D" w:rsidP="00B31F74">
      <w:pPr>
        <w:spacing w:after="0"/>
      </w:pPr>
    </w:p>
    <w:p w14:paraId="18F5B30B" w14:textId="07624BA3" w:rsidR="000F411D" w:rsidRDefault="000F411D" w:rsidP="00B31F74">
      <w:pPr>
        <w:spacing w:after="0"/>
      </w:pPr>
      <w:r>
        <w:t>For unsigned integers, the wrap</w:t>
      </w:r>
      <w:r w:rsidR="00DE78AA">
        <w:t>-</w:t>
      </w:r>
      <w:r>
        <w:t xml:space="preserve">around </w:t>
      </w:r>
      <w:proofErr w:type="spellStart"/>
      <w:r>
        <w:t>behaviour</w:t>
      </w:r>
      <w:proofErr w:type="spellEnd"/>
      <w:r>
        <w:t xml:space="preserve"> is well defined, and may be what the programmer intended. However, the programmer </w:t>
      </w:r>
      <w:del w:id="308" w:author="Stephen Michell" w:date="2019-11-08T12:29:00Z">
        <w:r>
          <w:delText>may have expected normal arithmetic behaviour, and been</w:delText>
        </w:r>
      </w:del>
      <w:ins w:id="309" w:author="Stephen Michell" w:date="2019-11-08T12:29:00Z">
        <w:r w:rsidR="001C5828">
          <w:t>could be</w:t>
        </w:r>
      </w:ins>
      <w:r w:rsidR="001C5828">
        <w:t xml:space="preserve"> unaware </w:t>
      </w:r>
      <w:r>
        <w:t>that the value was getting too big to represent</w:t>
      </w:r>
      <w:ins w:id="310" w:author="Stephen Michell" w:date="2019-11-08T12:29:00Z">
        <w:r w:rsidR="001C5828">
          <w:t xml:space="preserve"> and hence will not expect wrap-around </w:t>
        </w:r>
        <w:proofErr w:type="spellStart"/>
        <w:r w:rsidR="001C5828">
          <w:t>behaviour</w:t>
        </w:r>
      </w:ins>
      <w:proofErr w:type="spellEnd"/>
      <w:r>
        <w:t>. As it</w:t>
      </w:r>
      <w:r w:rsidR="00180E47">
        <w:t xml:space="preserve"> i</w:t>
      </w:r>
      <w:r>
        <w:t>s impossible for the compiler or an analysis tool to determine what the programmer intended, it is better to warn if wrap</w:t>
      </w:r>
      <w:r w:rsidR="00DE78AA">
        <w:t>-</w:t>
      </w:r>
      <w:r>
        <w:t xml:space="preserve">around </w:t>
      </w:r>
      <w:del w:id="311" w:author="Stephen Michell" w:date="2019-11-08T12:29:00Z">
        <w:r>
          <w:delText>may</w:delText>
        </w:r>
      </w:del>
      <w:ins w:id="312" w:author="Stephen Michell" w:date="2019-11-08T12:29:00Z">
        <w:r w:rsidR="007750A1">
          <w:t>can</w:t>
        </w:r>
      </w:ins>
      <w:r>
        <w:t xml:space="preserve"> occur.</w:t>
      </w:r>
    </w:p>
    <w:p w14:paraId="2AB37D0D" w14:textId="77777777" w:rsidR="007B1541" w:rsidRDefault="007B1541" w:rsidP="007B1541">
      <w:pPr>
        <w:spacing w:after="0"/>
      </w:pPr>
    </w:p>
    <w:p w14:paraId="17B3862F" w14:textId="0E299AB4" w:rsidR="007B1541" w:rsidRDefault="007B1541" w:rsidP="007B1541">
      <w:pPr>
        <w:spacing w:after="0"/>
      </w:pPr>
      <w:r>
        <w:t>In C, bit shifting by a value greater than the size of the data type or by a negative number is undefined</w:t>
      </w:r>
      <w:r w:rsidR="004F79D0">
        <w:t xml:space="preserve"> </w:t>
      </w:r>
      <w:proofErr w:type="spellStart"/>
      <w:r w:rsidR="004F79D0">
        <w:t>behaviour</w:t>
      </w:r>
      <w:proofErr w:type="spellEnd"/>
      <w:r w:rsidR="004F79D0">
        <w:t xml:space="preserve"> for both signed and unsigned integers</w:t>
      </w:r>
      <w:r>
        <w:t>.</w:t>
      </w:r>
      <w:r w:rsidR="006E1DE1">
        <w:t xml:space="preserve"> </w:t>
      </w:r>
      <w:r>
        <w:t xml:space="preserve">The following code, where </w:t>
      </w:r>
      <w:proofErr w:type="gramStart"/>
      <w:r>
        <w:t>a</w:t>
      </w:r>
      <w:proofErr w:type="gramEnd"/>
      <w:r>
        <w:t xml:space="preserve"> </w:t>
      </w:r>
      <w:proofErr w:type="spellStart"/>
      <w:r w:rsidRPr="00B777DE">
        <w:rPr>
          <w:rFonts w:ascii="Courier New" w:hAnsi="Courier New" w:cs="Courier New"/>
          <w:sz w:val="20"/>
        </w:rPr>
        <w:t>int</w:t>
      </w:r>
      <w:proofErr w:type="spellEnd"/>
      <w:r>
        <w:t xml:space="preserve"> is 16 bits, would be undefined when </w:t>
      </w:r>
      <w:r w:rsidR="00BC6E1A">
        <w:t xml:space="preserve">       </w:t>
      </w:r>
      <w:r w:rsidRPr="00B777DE">
        <w:rPr>
          <w:rFonts w:ascii="Courier New" w:hAnsi="Courier New" w:cs="Courier New"/>
          <w:sz w:val="20"/>
        </w:rPr>
        <w:t>j</w:t>
      </w:r>
      <w:r w:rsidR="00B777DE">
        <w:rPr>
          <w:rFonts w:ascii="Courier New" w:hAnsi="Courier New" w:cs="Courier New"/>
          <w:sz w:val="20"/>
        </w:rPr>
        <w:t xml:space="preserve"> &gt;= 16</w:t>
      </w:r>
      <w:r w:rsidR="00B777DE">
        <w:t xml:space="preserve"> or </w:t>
      </w:r>
      <w:r w:rsidR="00B777DE" w:rsidRPr="00B777DE">
        <w:rPr>
          <w:rFonts w:ascii="Courier New" w:hAnsi="Courier New" w:cs="Courier New"/>
          <w:sz w:val="20"/>
        </w:rPr>
        <w:t>j</w:t>
      </w:r>
      <w:r w:rsidR="00B777DE">
        <w:t xml:space="preserve"> is negative</w:t>
      </w:r>
      <w:r>
        <w:t>:</w:t>
      </w:r>
    </w:p>
    <w:p w14:paraId="5D2F77DD" w14:textId="670C0EF5"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w:t>
      </w:r>
      <w:proofErr w:type="gramStart"/>
      <w:r w:rsidRPr="007B1541">
        <w:rPr>
          <w:rFonts w:ascii="Courier New" w:hAnsi="Courier New" w:cs="Courier New"/>
          <w:sz w:val="20"/>
        </w:rPr>
        <w:t>foo(</w:t>
      </w:r>
      <w:proofErr w:type="spellStart"/>
      <w:proofErr w:type="gramEnd"/>
      <w:r w:rsidR="00662283">
        <w:rPr>
          <w:rFonts w:ascii="Courier New" w:hAnsi="Courier New" w:cs="Courier New"/>
          <w:sz w:val="20"/>
        </w:rPr>
        <w:t>const</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i</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const</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j ) {</w:t>
      </w:r>
    </w:p>
    <w:p w14:paraId="01163B5F" w14:textId="7A01C55D"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w:t>
      </w:r>
      <w:proofErr w:type="spellStart"/>
      <w:r w:rsidRPr="007B1541">
        <w:rPr>
          <w:rFonts w:ascii="Courier New" w:hAnsi="Courier New" w:cs="Courier New"/>
          <w:sz w:val="20"/>
        </w:rPr>
        <w:t>i</w:t>
      </w:r>
      <w:proofErr w:type="spellEnd"/>
      <w:r w:rsidRPr="007B1541">
        <w:rPr>
          <w:rFonts w:ascii="Courier New" w:hAnsi="Courier New" w:cs="Courier New"/>
          <w:sz w:val="20"/>
        </w:rPr>
        <w:t>&gt;&gt;j;</w:t>
      </w:r>
    </w:p>
    <w:p w14:paraId="73C0969B" w14:textId="4043ADB1"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w:t>
      </w:r>
    </w:p>
    <w:p w14:paraId="6F1ACBB6" w14:textId="3F3B55F2" w:rsidR="004C770C" w:rsidRDefault="001456BA" w:rsidP="00504DC3">
      <w:pPr>
        <w:pStyle w:val="Heading3"/>
        <w:spacing w:before="0" w:after="120"/>
        <w:rPr>
          <w:lang w:bidi="en-US"/>
        </w:rPr>
      </w:pPr>
      <w:r>
        <w:rPr>
          <w:lang w:bidi="en-US"/>
        </w:rPr>
        <w:t>6.15</w:t>
      </w:r>
      <w:r w:rsidR="004C770C" w:rsidRPr="00CD6A7E">
        <w:rPr>
          <w:lang w:bidi="en-US"/>
        </w:rPr>
        <w:t>.2</w:t>
      </w:r>
      <w:r w:rsidR="00AD5842">
        <w:rPr>
          <w:lang w:bidi="en-US"/>
        </w:rPr>
        <w:t xml:space="preserve"> </w:t>
      </w:r>
      <w:r w:rsidR="004C770C" w:rsidRPr="00CD6A7E">
        <w:rPr>
          <w:lang w:bidi="en-US"/>
        </w:rPr>
        <w:t>Guidance to language users</w:t>
      </w:r>
    </w:p>
    <w:p w14:paraId="6D7FA19F" w14:textId="76A08619" w:rsidR="00672B41" w:rsidRDefault="00672B41" w:rsidP="00672B41">
      <w:pPr>
        <w:pStyle w:val="ListParagraph"/>
        <w:numPr>
          <w:ilvl w:val="0"/>
          <w:numId w:val="30"/>
        </w:numPr>
        <w:spacing w:after="0"/>
        <w:rPr>
          <w:lang w:bidi="en-US"/>
        </w:rPr>
      </w:pPr>
      <w:r>
        <w:rPr>
          <w:lang w:bidi="en-US"/>
        </w:rPr>
        <w:t xml:space="preserve">Follow the </w:t>
      </w:r>
      <w:r w:rsidR="005A04DA">
        <w:rPr>
          <w:rFonts w:ascii="Calibri" w:eastAsia="Times New Roman" w:hAnsi="Calibri"/>
          <w:bCs/>
        </w:rPr>
        <w:t>guidance contained in</w:t>
      </w:r>
      <w:r w:rsidR="005A04DA">
        <w:rPr>
          <w:lang w:bidi="en-US"/>
        </w:rPr>
        <w:t xml:space="preserve"> </w:t>
      </w:r>
      <w:r>
        <w:rPr>
          <w:lang w:bidi="en-US"/>
        </w:rPr>
        <w:t>TR 24772-1 clause 6.15.2.</w:t>
      </w:r>
    </w:p>
    <w:p w14:paraId="07E7035A" w14:textId="07C59CF2" w:rsidR="007B7BF1" w:rsidRPr="00FD2327" w:rsidRDefault="007B7BF1" w:rsidP="007124F7">
      <w:pPr>
        <w:pStyle w:val="ListParagraph"/>
        <w:numPr>
          <w:ilvl w:val="0"/>
          <w:numId w:val="30"/>
        </w:numPr>
        <w:spacing w:after="0"/>
        <w:rPr>
          <w:lang w:bidi="en-US"/>
        </w:rPr>
      </w:pPr>
      <w:r w:rsidRPr="00FD2327">
        <w:rPr>
          <w:lang w:bidi="en-US"/>
        </w:rPr>
        <w:t>Check that the result of an operation on an unsigned integer value will not cause wrapping, unless it can be shown that wrapping cannot occur</w:t>
      </w:r>
      <w:r w:rsidR="00647EA5">
        <w:rPr>
          <w:lang w:bidi="en-US"/>
        </w:rPr>
        <w:t xml:space="preserve">, or document and verify the intended </w:t>
      </w:r>
      <w:proofErr w:type="spellStart"/>
      <w:r w:rsidR="00647EA5">
        <w:rPr>
          <w:lang w:bidi="en-US"/>
        </w:rPr>
        <w:t>behaviour</w:t>
      </w:r>
      <w:proofErr w:type="spellEnd"/>
      <w:r w:rsidRPr="00FD2327">
        <w:rPr>
          <w:lang w:bidi="en-US"/>
        </w:rPr>
        <w:t>.</w:t>
      </w:r>
      <w:r w:rsidRPr="007B7BF1">
        <w:rPr>
          <w:lang w:bidi="en-US"/>
        </w:rPr>
        <w:t xml:space="preserve"> </w:t>
      </w:r>
      <w:r w:rsidRPr="00FD2327">
        <w:rPr>
          <w:lang w:bidi="en-US"/>
        </w:rPr>
        <w:t>Any of the following operators have the potential to wrap:</w:t>
      </w:r>
    </w:p>
    <w:p w14:paraId="44785B08" w14:textId="31294E1A" w:rsidR="007B7BF1" w:rsidRPr="008D55D7" w:rsidRDefault="007B7BF1" w:rsidP="00FD2327">
      <w:pPr>
        <w:pStyle w:val="ListParagraph"/>
        <w:spacing w:after="0"/>
        <w:rPr>
          <w:rFonts w:ascii="Courier New" w:hAnsi="Courier New" w:cs="Courier New"/>
          <w:sz w:val="20"/>
          <w:lang w:bidi="en-US"/>
        </w:rPr>
      </w:pPr>
      <w:r w:rsidRPr="008D55D7">
        <w:rPr>
          <w:rFonts w:ascii="Courier New" w:hAnsi="Courier New" w:cs="Courier New"/>
          <w:sz w:val="20"/>
          <w:lang w:bidi="en-US"/>
        </w:rPr>
        <w:t xml:space="preserve">a + b    a – b     a * b    a++   </w:t>
      </w:r>
      <w:r w:rsidR="00033ABC">
        <w:rPr>
          <w:rFonts w:ascii="Courier New" w:hAnsi="Courier New" w:cs="Courier New"/>
          <w:sz w:val="20"/>
          <w:lang w:bidi="en-US"/>
        </w:rPr>
        <w:t xml:space="preserve"> </w:t>
      </w:r>
      <w:r w:rsidRPr="008D55D7">
        <w:rPr>
          <w:rFonts w:ascii="Courier New" w:hAnsi="Courier New" w:cs="Courier New"/>
          <w:sz w:val="20"/>
          <w:lang w:bidi="en-US"/>
        </w:rPr>
        <w:t xml:space="preserve"> ++a     </w:t>
      </w:r>
      <w:proofErr w:type="spellStart"/>
      <w:r w:rsidRPr="008D55D7">
        <w:rPr>
          <w:rFonts w:ascii="Courier New" w:hAnsi="Courier New" w:cs="Courier New"/>
          <w:sz w:val="20"/>
          <w:lang w:bidi="en-US"/>
        </w:rPr>
        <w:t>a</w:t>
      </w:r>
      <w:proofErr w:type="spellEnd"/>
      <w:r w:rsidRPr="008D55D7">
        <w:rPr>
          <w:rFonts w:ascii="Courier New" w:hAnsi="Courier New" w:cs="Courier New"/>
          <w:sz w:val="20"/>
          <w:lang w:bidi="en-US"/>
        </w:rPr>
        <w:t>--    --</w:t>
      </w:r>
      <w:proofErr w:type="spellStart"/>
      <w:r w:rsidRPr="008D55D7">
        <w:rPr>
          <w:rFonts w:ascii="Courier New" w:hAnsi="Courier New" w:cs="Courier New"/>
          <w:sz w:val="20"/>
          <w:lang w:bidi="en-US"/>
        </w:rPr>
        <w:t>a</w:t>
      </w:r>
      <w:proofErr w:type="spellEnd"/>
      <w:r w:rsidRPr="008D55D7">
        <w:rPr>
          <w:rFonts w:ascii="Courier New" w:hAnsi="Courier New" w:cs="Courier New"/>
          <w:sz w:val="20"/>
          <w:lang w:bidi="en-US"/>
        </w:rPr>
        <w:t xml:space="preserve"> </w:t>
      </w:r>
    </w:p>
    <w:p w14:paraId="35A581FC" w14:textId="2ED0B57B" w:rsidR="007B7BF1" w:rsidRPr="008D55D7" w:rsidRDefault="007B7BF1" w:rsidP="00FD2327">
      <w:pPr>
        <w:pStyle w:val="ListParagraph"/>
        <w:spacing w:after="0"/>
        <w:rPr>
          <w:rFonts w:ascii="Courier New" w:hAnsi="Courier New" w:cs="Courier New"/>
          <w:sz w:val="20"/>
          <w:lang w:bidi="en-US"/>
        </w:rPr>
      </w:pPr>
      <w:r w:rsidRPr="008D55D7">
        <w:rPr>
          <w:rFonts w:ascii="Courier New" w:hAnsi="Courier New" w:cs="Courier New"/>
          <w:sz w:val="20"/>
          <w:lang w:bidi="en-US"/>
        </w:rPr>
        <w:t xml:space="preserve">a += b   a -= b    a *= b   a &lt;&lt; </w:t>
      </w:r>
      <w:proofErr w:type="gramStart"/>
      <w:r w:rsidRPr="008D55D7">
        <w:rPr>
          <w:rFonts w:ascii="Courier New" w:hAnsi="Courier New" w:cs="Courier New"/>
          <w:sz w:val="20"/>
          <w:lang w:bidi="en-US"/>
        </w:rPr>
        <w:t>b  a</w:t>
      </w:r>
      <w:proofErr w:type="gramEnd"/>
      <w:r w:rsidRPr="008D55D7">
        <w:rPr>
          <w:rFonts w:ascii="Courier New" w:hAnsi="Courier New" w:cs="Courier New"/>
          <w:sz w:val="20"/>
          <w:lang w:bidi="en-US"/>
        </w:rPr>
        <w:t>&lt;&lt;=b   -a</w:t>
      </w:r>
    </w:p>
    <w:p w14:paraId="419CC19D" w14:textId="7C788F7E" w:rsidR="007B7BF1" w:rsidRPr="00FD2327" w:rsidRDefault="007B7BF1" w:rsidP="007124F7">
      <w:pPr>
        <w:pStyle w:val="ListParagraph"/>
        <w:numPr>
          <w:ilvl w:val="0"/>
          <w:numId w:val="30"/>
        </w:numPr>
        <w:spacing w:after="0"/>
        <w:rPr>
          <w:lang w:bidi="en-US"/>
        </w:rPr>
      </w:pPr>
      <w:r w:rsidRPr="00FD2327">
        <w:rPr>
          <w:lang w:bidi="en-US"/>
        </w:rPr>
        <w:t>Check that the result of an operation on a signed integer value will not cause an overflow, unless it can be shown that overflow cannot occur.</w:t>
      </w:r>
      <w:r w:rsidRPr="007B7BF1">
        <w:rPr>
          <w:lang w:bidi="en-US"/>
        </w:rPr>
        <w:t xml:space="preserve"> </w:t>
      </w:r>
      <w:r w:rsidRPr="00FD2327">
        <w:rPr>
          <w:lang w:bidi="en-US"/>
        </w:rPr>
        <w:t xml:space="preserve">Any of the following operators have the potential to overflow, which is undefined </w:t>
      </w:r>
      <w:proofErr w:type="spellStart"/>
      <w:r w:rsidR="006851D5">
        <w:rPr>
          <w:lang w:bidi="en-US"/>
        </w:rPr>
        <w:t>behaviour</w:t>
      </w:r>
      <w:proofErr w:type="spellEnd"/>
      <w:r w:rsidRPr="00FD2327">
        <w:rPr>
          <w:lang w:bidi="en-US"/>
        </w:rPr>
        <w:t xml:space="preserve"> in C:</w:t>
      </w:r>
    </w:p>
    <w:p w14:paraId="35BC89B7" w14:textId="0281943E" w:rsidR="007B7BF1" w:rsidRPr="008D55D7" w:rsidRDefault="007B7BF1" w:rsidP="00FD2327">
      <w:pPr>
        <w:pStyle w:val="ListParagraph"/>
        <w:spacing w:after="0"/>
        <w:rPr>
          <w:rFonts w:ascii="Courier New" w:hAnsi="Courier New" w:cs="Courier New"/>
          <w:sz w:val="20"/>
          <w:lang w:bidi="en-US"/>
        </w:rPr>
      </w:pPr>
      <w:r w:rsidRPr="008D55D7">
        <w:rPr>
          <w:rFonts w:ascii="Courier New" w:hAnsi="Courier New" w:cs="Courier New"/>
          <w:sz w:val="20"/>
          <w:lang w:bidi="en-US"/>
        </w:rPr>
        <w:t xml:space="preserve">a + b    a – b     a * b    a/b       </w:t>
      </w:r>
      <w:proofErr w:type="spellStart"/>
      <w:r w:rsidRPr="008D55D7">
        <w:rPr>
          <w:rFonts w:ascii="Courier New" w:hAnsi="Courier New" w:cs="Courier New"/>
          <w:sz w:val="20"/>
          <w:lang w:bidi="en-US"/>
        </w:rPr>
        <w:t>a%b</w:t>
      </w:r>
      <w:proofErr w:type="spellEnd"/>
      <w:r w:rsidRPr="008D55D7">
        <w:rPr>
          <w:rFonts w:ascii="Courier New" w:hAnsi="Courier New" w:cs="Courier New"/>
          <w:sz w:val="20"/>
          <w:lang w:bidi="en-US"/>
        </w:rPr>
        <w:t xml:space="preserve">       a++  </w:t>
      </w:r>
      <w:r w:rsidR="007A054D">
        <w:rPr>
          <w:rFonts w:ascii="Courier New" w:hAnsi="Courier New" w:cs="Courier New"/>
          <w:sz w:val="20"/>
          <w:lang w:bidi="en-US"/>
        </w:rPr>
        <w:t xml:space="preserve">    </w:t>
      </w:r>
      <w:r w:rsidR="00033ABC">
        <w:rPr>
          <w:rFonts w:ascii="Courier New" w:hAnsi="Courier New" w:cs="Courier New"/>
          <w:sz w:val="20"/>
          <w:lang w:bidi="en-US"/>
        </w:rPr>
        <w:t xml:space="preserve"> </w:t>
      </w:r>
      <w:r w:rsidRPr="008D55D7">
        <w:rPr>
          <w:rFonts w:ascii="Courier New" w:hAnsi="Courier New" w:cs="Courier New"/>
          <w:sz w:val="20"/>
          <w:lang w:bidi="en-US"/>
        </w:rPr>
        <w:t xml:space="preserve">++a   </w:t>
      </w:r>
      <w:r w:rsidR="000E785A">
        <w:rPr>
          <w:rFonts w:ascii="Courier New" w:hAnsi="Courier New" w:cs="Courier New"/>
          <w:sz w:val="20"/>
          <w:lang w:bidi="en-US"/>
        </w:rPr>
        <w:t xml:space="preserve">    </w:t>
      </w:r>
      <w:proofErr w:type="spellStart"/>
      <w:r w:rsidRPr="008D55D7">
        <w:rPr>
          <w:rFonts w:ascii="Courier New" w:hAnsi="Courier New" w:cs="Courier New"/>
          <w:sz w:val="20"/>
          <w:lang w:bidi="en-US"/>
        </w:rPr>
        <w:t>a</w:t>
      </w:r>
      <w:proofErr w:type="spellEnd"/>
      <w:r w:rsidRPr="008D55D7">
        <w:rPr>
          <w:rFonts w:ascii="Courier New" w:hAnsi="Courier New" w:cs="Courier New"/>
          <w:sz w:val="20"/>
          <w:lang w:bidi="en-US"/>
        </w:rPr>
        <w:t>--   --</w:t>
      </w:r>
      <w:proofErr w:type="spellStart"/>
      <w:r w:rsidRPr="008D55D7">
        <w:rPr>
          <w:rFonts w:ascii="Courier New" w:hAnsi="Courier New" w:cs="Courier New"/>
          <w:sz w:val="20"/>
          <w:lang w:bidi="en-US"/>
        </w:rPr>
        <w:t>a</w:t>
      </w:r>
      <w:proofErr w:type="spellEnd"/>
    </w:p>
    <w:p w14:paraId="6DEC3102" w14:textId="4E4B99B2" w:rsidR="007B7BF1" w:rsidRPr="008D55D7" w:rsidRDefault="007B7BF1" w:rsidP="00FD2327">
      <w:pPr>
        <w:pStyle w:val="ListParagraph"/>
        <w:spacing w:after="0"/>
        <w:rPr>
          <w:rFonts w:ascii="Courier New" w:hAnsi="Courier New" w:cs="Courier New"/>
          <w:sz w:val="20"/>
          <w:lang w:bidi="en-US"/>
        </w:rPr>
      </w:pPr>
      <w:r w:rsidRPr="008D55D7">
        <w:rPr>
          <w:rFonts w:ascii="Courier New" w:hAnsi="Courier New" w:cs="Courier New"/>
          <w:sz w:val="20"/>
          <w:lang w:bidi="en-US"/>
        </w:rPr>
        <w:t xml:space="preserve">a += b   a -= b    a *= b   a /= b    a %= b   </w:t>
      </w:r>
      <w:r w:rsidR="00033ABC">
        <w:rPr>
          <w:rFonts w:ascii="Courier New" w:hAnsi="Courier New" w:cs="Courier New"/>
          <w:sz w:val="20"/>
          <w:lang w:bidi="en-US"/>
        </w:rPr>
        <w:t xml:space="preserve"> </w:t>
      </w:r>
      <w:r w:rsidRPr="008D55D7">
        <w:rPr>
          <w:rFonts w:ascii="Courier New" w:hAnsi="Courier New" w:cs="Courier New"/>
          <w:sz w:val="20"/>
          <w:lang w:bidi="en-US"/>
        </w:rPr>
        <w:t>a &lt;&lt; b    a &lt;&lt;= b   -a</w:t>
      </w:r>
    </w:p>
    <w:p w14:paraId="20372004" w14:textId="6D20AD06" w:rsidR="007B1541" w:rsidRDefault="007B1541" w:rsidP="007124F7">
      <w:pPr>
        <w:pStyle w:val="ListParagraph"/>
        <w:numPr>
          <w:ilvl w:val="0"/>
          <w:numId w:val="30"/>
        </w:numPr>
        <w:spacing w:after="0"/>
        <w:rPr>
          <w:lang w:bidi="en-US"/>
        </w:rPr>
      </w:pPr>
      <w:r>
        <w:rPr>
          <w:lang w:bidi="en-US"/>
        </w:rPr>
        <w:t>Use defensive programming techniques to check whether an operation will overflow or underflow the receiving data type.</w:t>
      </w:r>
      <w:r w:rsidR="006E1DE1">
        <w:rPr>
          <w:lang w:bidi="en-US"/>
        </w:rPr>
        <w:t xml:space="preserve"> </w:t>
      </w:r>
      <w:r>
        <w:rPr>
          <w:lang w:bidi="en-US"/>
        </w:rPr>
        <w:t>These techniques can be omitted if it can be shown at compile time that overflow or underflow is not possible.</w:t>
      </w:r>
    </w:p>
    <w:p w14:paraId="5386F2D5" w14:textId="6EB9CBB9" w:rsidR="007B1541" w:rsidRPr="007B1541" w:rsidRDefault="007B1541" w:rsidP="000E785A">
      <w:pPr>
        <w:pStyle w:val="ListParagraph"/>
        <w:numPr>
          <w:ilvl w:val="0"/>
          <w:numId w:val="30"/>
        </w:numPr>
        <w:spacing w:after="0"/>
        <w:rPr>
          <w:lang w:bidi="en-US"/>
        </w:rPr>
      </w:pPr>
      <w:r>
        <w:rPr>
          <w:lang w:bidi="en-US"/>
        </w:rPr>
        <w:t xml:space="preserve">The number of bits to be shifted by a shift operator should lie between </w:t>
      </w:r>
      <w:r w:rsidR="00662283">
        <w:rPr>
          <w:lang w:bidi="en-US"/>
        </w:rPr>
        <w:t>0</w:t>
      </w:r>
      <w:r>
        <w:rPr>
          <w:lang w:bidi="en-US"/>
        </w:rPr>
        <w:t xml:space="preserve"> and (n-1), where n is the size of the data type.</w:t>
      </w:r>
    </w:p>
    <w:p w14:paraId="5460419D" w14:textId="32F6F60B" w:rsidR="004C770C" w:rsidRPr="00CD6A7E" w:rsidRDefault="001456BA" w:rsidP="004C770C">
      <w:pPr>
        <w:pStyle w:val="Heading2"/>
        <w:rPr>
          <w:lang w:bidi="en-US"/>
        </w:rPr>
      </w:pPr>
      <w:bookmarkStart w:id="313" w:name="_Ref514259785"/>
      <w:bookmarkStart w:id="314" w:name="_Ref514259812"/>
      <w:bookmarkStart w:id="315" w:name="_Toc2099594"/>
      <w:bookmarkStart w:id="316" w:name="_Toc310518171"/>
      <w:r>
        <w:rPr>
          <w:lang w:bidi="en-US"/>
        </w:rPr>
        <w:lastRenderedPageBreak/>
        <w:t>6.16</w:t>
      </w:r>
      <w:r w:rsidR="00AD5842">
        <w:rPr>
          <w:lang w:bidi="en-US"/>
        </w:rPr>
        <w:t xml:space="preserve"> </w:t>
      </w:r>
      <w:r w:rsidR="004C770C" w:rsidRPr="00CD6A7E">
        <w:rPr>
          <w:lang w:bidi="en-US"/>
        </w:rPr>
        <w:t xml:space="preserve">Using </w:t>
      </w:r>
      <w:r w:rsidR="00427DDB">
        <w:rPr>
          <w:lang w:bidi="en-US"/>
        </w:rPr>
        <w:t>s</w:t>
      </w:r>
      <w:r w:rsidR="004C770C" w:rsidRPr="00CD6A7E">
        <w:rPr>
          <w:lang w:bidi="en-US"/>
        </w:rPr>
        <w:t xml:space="preserve">hift </w:t>
      </w:r>
      <w:r w:rsidR="00427DDB">
        <w:rPr>
          <w:lang w:bidi="en-US"/>
        </w:rPr>
        <w:t>o</w:t>
      </w:r>
      <w:r w:rsidR="004C770C" w:rsidRPr="00CD6A7E">
        <w:rPr>
          <w:lang w:bidi="en-US"/>
        </w:rPr>
        <w:t xml:space="preserve">perations for </w:t>
      </w:r>
      <w:r w:rsidR="00427DDB">
        <w:rPr>
          <w:lang w:bidi="en-US"/>
        </w:rPr>
        <w:t>m</w:t>
      </w:r>
      <w:r w:rsidR="004C770C" w:rsidRPr="00CD6A7E">
        <w:rPr>
          <w:lang w:bidi="en-US"/>
        </w:rPr>
        <w:t xml:space="preserve">ultiplication and </w:t>
      </w:r>
      <w:r w:rsidR="00427DDB">
        <w:rPr>
          <w:lang w:bidi="en-US"/>
        </w:rPr>
        <w:t>d</w:t>
      </w:r>
      <w:r w:rsidR="004C770C" w:rsidRPr="00CD6A7E">
        <w:rPr>
          <w:lang w:bidi="en-US"/>
        </w:rPr>
        <w:t>ivision [PIK]</w:t>
      </w:r>
      <w:bookmarkEnd w:id="313"/>
      <w:bookmarkEnd w:id="314"/>
      <w:bookmarkEnd w:id="315"/>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Using </w:instrText>
      </w:r>
      <w:r w:rsidR="002E65A5">
        <w:rPr>
          <w:lang w:bidi="en-US"/>
        </w:rPr>
        <w:instrText>s</w:instrText>
      </w:r>
      <w:r w:rsidR="002E65A5" w:rsidRPr="00CD6A7E">
        <w:rPr>
          <w:lang w:bidi="en-US"/>
        </w:rPr>
        <w:instrText xml:space="preserve">hift </w:instrText>
      </w:r>
      <w:r w:rsidR="002E65A5">
        <w:rPr>
          <w:lang w:bidi="en-US"/>
        </w:rPr>
        <w:instrText>o</w:instrText>
      </w:r>
      <w:r w:rsidR="002E65A5" w:rsidRPr="00CD6A7E">
        <w:rPr>
          <w:lang w:bidi="en-US"/>
        </w:rPr>
        <w:instrText xml:space="preserve">perations for </w:instrText>
      </w:r>
      <w:r w:rsidR="002E65A5">
        <w:rPr>
          <w:lang w:bidi="en-US"/>
        </w:rPr>
        <w:instrText>m</w:instrText>
      </w:r>
      <w:r w:rsidR="002E65A5" w:rsidRPr="00CD6A7E">
        <w:rPr>
          <w:lang w:bidi="en-US"/>
        </w:rPr>
        <w:instrText xml:space="preserve">ultiplication and </w:instrText>
      </w:r>
      <w:r w:rsidR="002E65A5">
        <w:rPr>
          <w:lang w:bidi="en-US"/>
        </w:rPr>
        <w:instrText>d</w:instrText>
      </w:r>
      <w:r w:rsidR="002E65A5" w:rsidRPr="00CD6A7E">
        <w:rPr>
          <w:lang w:bidi="en-US"/>
        </w:rPr>
        <w:instrText>ivision [PIK]</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PIK</w:instrText>
      </w:r>
      <w:r w:rsidR="00ED70E1">
        <w:rPr>
          <w:lang w:bidi="en-US"/>
        </w:rPr>
        <w:instrText xml:space="preserve"> - </w:instrText>
      </w:r>
      <w:r w:rsidR="002E65A5" w:rsidRPr="00CD6A7E">
        <w:rPr>
          <w:lang w:bidi="en-US"/>
        </w:rPr>
        <w:instrText xml:space="preserve">Using </w:instrText>
      </w:r>
      <w:r w:rsidR="002E65A5">
        <w:rPr>
          <w:lang w:bidi="en-US"/>
        </w:rPr>
        <w:instrText>s</w:instrText>
      </w:r>
      <w:r w:rsidR="002E65A5" w:rsidRPr="00CD6A7E">
        <w:rPr>
          <w:lang w:bidi="en-US"/>
        </w:rPr>
        <w:instrText xml:space="preserve">hift </w:instrText>
      </w:r>
      <w:r w:rsidR="002E65A5">
        <w:rPr>
          <w:lang w:bidi="en-US"/>
        </w:rPr>
        <w:instrText>o</w:instrText>
      </w:r>
      <w:r w:rsidR="002E65A5" w:rsidRPr="00CD6A7E">
        <w:rPr>
          <w:lang w:bidi="en-US"/>
        </w:rPr>
        <w:instrText xml:space="preserve">perations for </w:instrText>
      </w:r>
      <w:r w:rsidR="002E65A5">
        <w:rPr>
          <w:lang w:bidi="en-US"/>
        </w:rPr>
        <w:instrText>m</w:instrText>
      </w:r>
      <w:r w:rsidR="002E65A5" w:rsidRPr="00CD6A7E">
        <w:rPr>
          <w:lang w:bidi="en-US"/>
        </w:rPr>
        <w:instrText xml:space="preserve">ultiplication and </w:instrText>
      </w:r>
      <w:r w:rsidR="002E65A5">
        <w:rPr>
          <w:lang w:bidi="en-US"/>
        </w:rPr>
        <w:instrText>division</w:instrText>
      </w:r>
      <w:r w:rsidR="00ED70E1">
        <w:instrText xml:space="preserve">" </w:instrText>
      </w:r>
      <w:r w:rsidR="00ED70E1">
        <w:rPr>
          <w:lang w:val="en-CA"/>
        </w:rPr>
        <w:fldChar w:fldCharType="end"/>
      </w:r>
    </w:p>
    <w:p w14:paraId="0BC210AF" w14:textId="64FE7D55" w:rsidR="004C770C" w:rsidRDefault="001456BA" w:rsidP="004C770C">
      <w:pPr>
        <w:pStyle w:val="Heading3"/>
        <w:rPr>
          <w:lang w:bidi="en-US"/>
        </w:rPr>
      </w:pPr>
      <w:r>
        <w:rPr>
          <w:lang w:bidi="en-US"/>
        </w:rPr>
        <w:t>6.16</w:t>
      </w:r>
      <w:r w:rsidR="004C770C" w:rsidRPr="00CD6A7E">
        <w:rPr>
          <w:lang w:bidi="en-US"/>
        </w:rPr>
        <w:t>.1</w:t>
      </w:r>
      <w:r w:rsidR="00AD5842">
        <w:rPr>
          <w:lang w:bidi="en-US"/>
        </w:rPr>
        <w:t xml:space="preserve"> </w:t>
      </w:r>
      <w:r w:rsidR="004C770C" w:rsidRPr="00CD6A7E">
        <w:rPr>
          <w:lang w:bidi="en-US"/>
        </w:rPr>
        <w:t>Applicability to language</w:t>
      </w:r>
    </w:p>
    <w:p w14:paraId="0117A802" w14:textId="615BA4EA" w:rsidR="007B1541" w:rsidRPr="007B1541" w:rsidRDefault="007B1541" w:rsidP="007B1541">
      <w:pPr>
        <w:rPr>
          <w:lang w:bidi="en-US"/>
        </w:rPr>
      </w:pPr>
      <w:r w:rsidRPr="007B1541">
        <w:rPr>
          <w:lang w:bidi="en-US"/>
        </w:rPr>
        <w:t xml:space="preserve">The issues for C are well defined in </w:t>
      </w:r>
      <w:r w:rsidR="0088587C">
        <w:rPr>
          <w:lang w:bidi="en-US"/>
        </w:rPr>
        <w:t xml:space="preserve">TR 24772-1 </w:t>
      </w:r>
      <w:r w:rsidR="0088587C" w:rsidRPr="008D55D7">
        <w:rPr>
          <w:i/>
          <w:lang w:bidi="en-US"/>
        </w:rPr>
        <w:t>clause</w:t>
      </w:r>
      <w:r w:rsidRPr="008D55D7">
        <w:rPr>
          <w:i/>
          <w:lang w:bidi="en-US"/>
        </w:rPr>
        <w:t xml:space="preserve"> </w:t>
      </w:r>
      <w:r w:rsidR="00B41AFC" w:rsidRPr="008D55D7">
        <w:rPr>
          <w:i/>
          <w:u w:val="single"/>
          <w:lang w:bidi="en-US"/>
        </w:rPr>
        <w:fldChar w:fldCharType="begin"/>
      </w:r>
      <w:r w:rsidR="00B41AFC" w:rsidRPr="008D55D7">
        <w:rPr>
          <w:i/>
          <w:u w:val="single"/>
          <w:lang w:bidi="en-US"/>
        </w:rPr>
        <w:instrText xml:space="preserve"> REF _Ref514259785 \h  \* MERGEFORMAT </w:instrText>
      </w:r>
      <w:r w:rsidR="00B41AFC" w:rsidRPr="008D55D7">
        <w:rPr>
          <w:i/>
          <w:u w:val="single"/>
          <w:lang w:bidi="en-US"/>
        </w:rPr>
      </w:r>
      <w:r w:rsidR="00B41AFC" w:rsidRPr="008D55D7">
        <w:rPr>
          <w:i/>
          <w:u w:val="single"/>
          <w:lang w:bidi="en-US"/>
        </w:rPr>
        <w:fldChar w:fldCharType="separate"/>
      </w:r>
      <w:r w:rsidR="00924D6D" w:rsidRPr="00924D6D">
        <w:rPr>
          <w:i/>
          <w:u w:val="single"/>
          <w:lang w:bidi="en-US"/>
        </w:rPr>
        <w:t>6.16 Using shift operations for multiplication and division [PIK]</w:t>
      </w:r>
      <w:r w:rsidR="00B41AFC" w:rsidRPr="008D55D7">
        <w:rPr>
          <w:i/>
          <w:u w:val="single"/>
          <w:lang w:bidi="en-US"/>
        </w:rPr>
        <w:fldChar w:fldCharType="end"/>
      </w:r>
      <w:r w:rsidRPr="008E373B">
        <w:rPr>
          <w:i/>
          <w:lang w:bidi="en-US"/>
        </w:rPr>
        <w:t>.</w:t>
      </w:r>
      <w:r w:rsidRPr="007B1541">
        <w:rPr>
          <w:lang w:bidi="en-US"/>
        </w:rPr>
        <w:t xml:space="preserve">  Also see </w:t>
      </w:r>
      <w:r w:rsidR="0088587C">
        <w:rPr>
          <w:lang w:bidi="en-US"/>
        </w:rPr>
        <w:t xml:space="preserve">clause </w:t>
      </w:r>
      <w:hyperlink w:anchor="_6.15_Arithmetic_wrap-around" w:history="1">
        <w:r w:rsidR="0088587C" w:rsidRPr="00CA0255">
          <w:rPr>
            <w:rStyle w:val="Hyperlink"/>
            <w:i/>
            <w:lang w:bidi="en-US"/>
          </w:rPr>
          <w:t>6</w:t>
        </w:r>
        <w:r w:rsidRPr="00CA0255">
          <w:rPr>
            <w:rStyle w:val="Hyperlink"/>
            <w:i/>
            <w:lang w:bidi="en-US"/>
          </w:rPr>
          <w:t>.1</w:t>
        </w:r>
        <w:r w:rsidR="00B82A7D" w:rsidRPr="00CA0255">
          <w:rPr>
            <w:rStyle w:val="Hyperlink"/>
            <w:i/>
            <w:lang w:bidi="en-US"/>
          </w:rPr>
          <w:t>5</w:t>
        </w:r>
        <w:r w:rsidRPr="00CA0255">
          <w:rPr>
            <w:rStyle w:val="Hyperlink"/>
            <w:i/>
            <w:lang w:bidi="en-US"/>
          </w:rPr>
          <w:t xml:space="preserve"> Arithmetic Wrap-around Error [FIF]</w:t>
        </w:r>
        <w:r w:rsidRPr="00CA0255">
          <w:rPr>
            <w:rStyle w:val="Hyperlink"/>
            <w:lang w:bidi="en-US"/>
          </w:rPr>
          <w:t>.</w:t>
        </w:r>
      </w:hyperlink>
    </w:p>
    <w:p w14:paraId="07674DA5" w14:textId="0A70C439" w:rsidR="007B1541" w:rsidRDefault="007B1541" w:rsidP="007B1541">
      <w:pPr>
        <w:pStyle w:val="Heading3"/>
        <w:rPr>
          <w:lang w:bidi="en-US"/>
        </w:rPr>
      </w:pPr>
      <w:bookmarkStart w:id="317" w:name="_Toc310518172"/>
      <w:bookmarkStart w:id="318" w:name="_Ref314208059"/>
      <w:bookmarkStart w:id="319" w:name="_Ref314208069"/>
      <w:bookmarkStart w:id="320" w:name="_Ref357014778"/>
      <w:bookmarkEnd w:id="316"/>
      <w:r>
        <w:rPr>
          <w:lang w:bidi="en-US"/>
        </w:rPr>
        <w:t xml:space="preserve">6.16.2 </w:t>
      </w:r>
      <w:r w:rsidRPr="00CD6A7E">
        <w:rPr>
          <w:lang w:bidi="en-US"/>
        </w:rPr>
        <w:t>Guidance to language users</w:t>
      </w:r>
    </w:p>
    <w:p w14:paraId="3E2857CF" w14:textId="0F01715A" w:rsidR="005A04DA" w:rsidRDefault="00B77E71" w:rsidP="007B1541">
      <w:pPr>
        <w:pStyle w:val="ListParagraph"/>
        <w:numPr>
          <w:ilvl w:val="0"/>
          <w:numId w:val="56"/>
        </w:numPr>
        <w:spacing w:after="0"/>
        <w:rPr>
          <w:lang w:bidi="en-US"/>
        </w:rPr>
      </w:pPr>
      <w:r>
        <w:rPr>
          <w:lang w:bidi="en-US"/>
        </w:rPr>
        <w:t>Follow the</w:t>
      </w:r>
      <w:r w:rsidR="006E1DE1">
        <w:rPr>
          <w:lang w:bidi="en-US"/>
        </w:rPr>
        <w:t xml:space="preserve"> </w:t>
      </w:r>
      <w:r w:rsidR="005A04DA" w:rsidRPr="005A04DA">
        <w:rPr>
          <w:rFonts w:ascii="Calibri" w:eastAsia="Times New Roman" w:hAnsi="Calibri"/>
          <w:bCs/>
        </w:rPr>
        <w:t>guidance contained in</w:t>
      </w:r>
      <w:r w:rsidR="005A04DA">
        <w:rPr>
          <w:lang w:bidi="en-US"/>
        </w:rPr>
        <w:t xml:space="preserve"> </w:t>
      </w:r>
      <w:r w:rsidR="00B82A7D">
        <w:rPr>
          <w:lang w:bidi="en-US"/>
        </w:rPr>
        <w:t>TR 24772-1 clause</w:t>
      </w:r>
      <w:r w:rsidR="00B82A7D" w:rsidRPr="007B1541">
        <w:rPr>
          <w:lang w:bidi="en-US"/>
        </w:rPr>
        <w:t xml:space="preserve"> </w:t>
      </w:r>
      <w:r w:rsidR="005A04DA">
        <w:rPr>
          <w:i/>
          <w:u w:val="single"/>
          <w:lang w:bidi="en-US"/>
        </w:rPr>
        <w:t>6.16.5.</w:t>
      </w:r>
    </w:p>
    <w:p w14:paraId="23247149" w14:textId="4434F1AD" w:rsidR="007B1541" w:rsidRPr="007B1541" w:rsidRDefault="005A04DA" w:rsidP="007B1541">
      <w:pPr>
        <w:pStyle w:val="ListParagraph"/>
        <w:numPr>
          <w:ilvl w:val="0"/>
          <w:numId w:val="56"/>
        </w:numPr>
        <w:spacing w:after="0"/>
        <w:rPr>
          <w:lang w:bidi="en-US"/>
        </w:rPr>
      </w:pPr>
      <w:r>
        <w:rPr>
          <w:lang w:bidi="en-US"/>
        </w:rPr>
        <w:t>See also</w:t>
      </w:r>
      <w:r w:rsidR="007B1541" w:rsidRPr="007B1541">
        <w:rPr>
          <w:lang w:bidi="en-US"/>
        </w:rPr>
        <w:t xml:space="preserve"> </w:t>
      </w:r>
      <w:hyperlink w:anchor="_6.15_Arithmetic_wrap-around_1" w:history="1">
        <w:r w:rsidR="00B82A7D" w:rsidRPr="005A04DA">
          <w:rPr>
            <w:rStyle w:val="Hyperlink"/>
            <w:i/>
            <w:lang w:bidi="en-US"/>
          </w:rPr>
          <w:t>6</w:t>
        </w:r>
        <w:r w:rsidR="007B1541" w:rsidRPr="005A04DA">
          <w:rPr>
            <w:rStyle w:val="Hyperlink"/>
            <w:i/>
            <w:lang w:bidi="en-US"/>
          </w:rPr>
          <w:t>.1</w:t>
        </w:r>
        <w:r w:rsidR="00B82A7D" w:rsidRPr="005A04DA">
          <w:rPr>
            <w:rStyle w:val="Hyperlink"/>
            <w:i/>
            <w:lang w:bidi="en-US"/>
          </w:rPr>
          <w:t>5</w:t>
        </w:r>
        <w:r w:rsidR="007B1541" w:rsidRPr="005A04DA">
          <w:rPr>
            <w:rStyle w:val="Hyperlink"/>
            <w:i/>
            <w:lang w:bidi="en-US"/>
          </w:rPr>
          <w:t xml:space="preserve"> Arithmetic Wrap-around Error [FIF]</w:t>
        </w:r>
      </w:hyperlink>
      <w:r w:rsidR="007B1541" w:rsidRPr="005A04DA">
        <w:rPr>
          <w:i/>
          <w:lang w:bidi="en-US"/>
        </w:rPr>
        <w:t>.</w:t>
      </w:r>
    </w:p>
    <w:p w14:paraId="02C339F8" w14:textId="5F58529F" w:rsidR="004C770C" w:rsidRPr="00CD6A7E" w:rsidRDefault="001456BA" w:rsidP="004C770C">
      <w:pPr>
        <w:pStyle w:val="Heading2"/>
        <w:rPr>
          <w:lang w:bidi="en-US"/>
        </w:rPr>
      </w:pPr>
      <w:bookmarkStart w:id="321" w:name="_Ref514260144"/>
      <w:bookmarkStart w:id="322" w:name="_Toc2099595"/>
      <w:r>
        <w:rPr>
          <w:lang w:bidi="en-US"/>
        </w:rPr>
        <w:t>6.1</w:t>
      </w:r>
      <w:r w:rsidR="00460588">
        <w:rPr>
          <w:lang w:bidi="en-US"/>
        </w:rPr>
        <w:t>7</w:t>
      </w:r>
      <w:r w:rsidR="00AD5842">
        <w:rPr>
          <w:lang w:bidi="en-US"/>
        </w:rPr>
        <w:t xml:space="preserve"> </w:t>
      </w:r>
      <w:r w:rsidR="004C770C" w:rsidRPr="00CD6A7E">
        <w:rPr>
          <w:lang w:bidi="en-US"/>
        </w:rPr>
        <w:t xml:space="preserve">Choice of </w:t>
      </w:r>
      <w:r w:rsidR="00427DDB">
        <w:rPr>
          <w:lang w:bidi="en-US"/>
        </w:rPr>
        <w:t>c</w:t>
      </w:r>
      <w:r w:rsidR="004C770C" w:rsidRPr="00CD6A7E">
        <w:rPr>
          <w:lang w:bidi="en-US"/>
        </w:rPr>
        <w:t xml:space="preserve">lear </w:t>
      </w:r>
      <w:r w:rsidR="00427DDB">
        <w:rPr>
          <w:lang w:bidi="en-US"/>
        </w:rPr>
        <w:t>n</w:t>
      </w:r>
      <w:r w:rsidR="004C770C" w:rsidRPr="00CD6A7E">
        <w:rPr>
          <w:lang w:bidi="en-US"/>
        </w:rPr>
        <w:t>ames [NAI]</w:t>
      </w:r>
      <w:bookmarkEnd w:id="317"/>
      <w:bookmarkEnd w:id="318"/>
      <w:bookmarkEnd w:id="319"/>
      <w:bookmarkEnd w:id="320"/>
      <w:bookmarkEnd w:id="321"/>
      <w:bookmarkEnd w:id="322"/>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Choice of </w:instrText>
      </w:r>
      <w:r w:rsidR="002E65A5">
        <w:rPr>
          <w:lang w:bidi="en-US"/>
        </w:rPr>
        <w:instrText>c</w:instrText>
      </w:r>
      <w:r w:rsidR="002E65A5" w:rsidRPr="00CD6A7E">
        <w:rPr>
          <w:lang w:bidi="en-US"/>
        </w:rPr>
        <w:instrText xml:space="preserve">lear </w:instrText>
      </w:r>
      <w:r w:rsidR="002E65A5">
        <w:rPr>
          <w:lang w:bidi="en-US"/>
        </w:rPr>
        <w:instrText>n</w:instrText>
      </w:r>
      <w:r w:rsidR="002E65A5" w:rsidRPr="00CD6A7E">
        <w:rPr>
          <w:lang w:bidi="en-US"/>
        </w:rPr>
        <w:instrText>ames [NAI]</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NAI</w:instrText>
      </w:r>
      <w:r w:rsidR="00ED70E1">
        <w:rPr>
          <w:lang w:bidi="en-US"/>
        </w:rPr>
        <w:instrText xml:space="preserve"> - </w:instrText>
      </w:r>
      <w:r w:rsidR="002E65A5" w:rsidRPr="00CD6A7E">
        <w:rPr>
          <w:lang w:bidi="en-US"/>
        </w:rPr>
        <w:instrText xml:space="preserve">Choice of </w:instrText>
      </w:r>
      <w:r w:rsidR="002E65A5">
        <w:rPr>
          <w:lang w:bidi="en-US"/>
        </w:rPr>
        <w:instrText>c</w:instrText>
      </w:r>
      <w:r w:rsidR="002E65A5" w:rsidRPr="00CD6A7E">
        <w:rPr>
          <w:lang w:bidi="en-US"/>
        </w:rPr>
        <w:instrText xml:space="preserve">lear </w:instrText>
      </w:r>
      <w:r w:rsidR="002E65A5">
        <w:rPr>
          <w:lang w:bidi="en-US"/>
        </w:rPr>
        <w:instrText>names</w:instrText>
      </w:r>
      <w:r w:rsidR="00ED70E1">
        <w:instrText xml:space="preserve">" </w:instrText>
      </w:r>
      <w:r w:rsidR="00ED70E1">
        <w:rPr>
          <w:lang w:val="en-CA"/>
        </w:rPr>
        <w:fldChar w:fldCharType="end"/>
      </w:r>
    </w:p>
    <w:p w14:paraId="16938C5A" w14:textId="7318C702" w:rsidR="004C770C" w:rsidRDefault="001456BA" w:rsidP="004C770C">
      <w:pPr>
        <w:pStyle w:val="Heading3"/>
        <w:rPr>
          <w:lang w:bidi="en-US"/>
        </w:rPr>
      </w:pPr>
      <w:r>
        <w:rPr>
          <w:lang w:bidi="en-US"/>
        </w:rPr>
        <w:t>6.1</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3BABC9E9" w14:textId="60FC61C9" w:rsidR="004F79D0" w:rsidRDefault="004F79D0" w:rsidP="006459B2">
      <w:pPr>
        <w:rPr>
          <w:lang w:bidi="en-US"/>
        </w:rPr>
      </w:pPr>
      <w:r>
        <w:rPr>
          <w:lang w:bidi="en-US"/>
        </w:rPr>
        <w:t>The possible confusion of names with typographically similar characters is not specific to C, but C is as prone to it as any other language. Depending upon the local character set</w:t>
      </w:r>
      <w:r w:rsidR="00BC6E1A">
        <w:rPr>
          <w:lang w:bidi="en-US"/>
        </w:rPr>
        <w:t>,</w:t>
      </w:r>
      <w:r>
        <w:rPr>
          <w:lang w:bidi="en-US"/>
        </w:rPr>
        <w:t xml:space="preserve"> avoid having names that only differ by characters that </w:t>
      </w:r>
      <w:del w:id="323" w:author="Stephen Michell" w:date="2019-11-08T12:29:00Z">
        <w:r>
          <w:rPr>
            <w:lang w:bidi="en-US"/>
          </w:rPr>
          <w:delText>may</w:delText>
        </w:r>
      </w:del>
      <w:ins w:id="324" w:author="Stephen Michell" w:date="2019-11-08T12:29:00Z">
        <w:r w:rsidR="007750A1">
          <w:rPr>
            <w:lang w:bidi="en-US"/>
          </w:rPr>
          <w:t>can</w:t>
        </w:r>
      </w:ins>
      <w:r>
        <w:rPr>
          <w:lang w:bidi="en-US"/>
        </w:rPr>
        <w:t xml:space="preserve"> be confused, such as ‘O’ and ‘0’</w:t>
      </w:r>
    </w:p>
    <w:p w14:paraId="57BA153E" w14:textId="61E35D26" w:rsidR="006459B2" w:rsidRDefault="00BC6E1A" w:rsidP="006459B2">
      <w:pPr>
        <w:rPr>
          <w:lang w:bidi="en-US"/>
        </w:rPr>
      </w:pPr>
      <w:r>
        <w:rPr>
          <w:lang w:bidi="en-US"/>
        </w:rPr>
        <w:t>For C, t</w:t>
      </w:r>
      <w:r w:rsidR="004F79D0">
        <w:rPr>
          <w:lang w:bidi="en-US"/>
        </w:rPr>
        <w:t xml:space="preserve">he maximum </w:t>
      </w:r>
      <w:r>
        <w:rPr>
          <w:lang w:bidi="en-US"/>
        </w:rPr>
        <w:t xml:space="preserve">significant </w:t>
      </w:r>
      <w:r w:rsidR="006459B2">
        <w:rPr>
          <w:lang w:bidi="en-US"/>
        </w:rPr>
        <w:t xml:space="preserve">name length is implementation </w:t>
      </w:r>
      <w:r w:rsidR="004F79D0">
        <w:rPr>
          <w:lang w:bidi="en-US"/>
        </w:rPr>
        <w:t>defined</w:t>
      </w:r>
      <w:r w:rsidR="00585F54" w:rsidRPr="009A6199">
        <w:rPr>
          <w:rFonts w:cstheme="minorHAnsi"/>
          <w:lang w:val="en-CA"/>
        </w:rPr>
        <w:fldChar w:fldCharType="begin"/>
      </w:r>
      <w:r w:rsidR="00585F54" w:rsidRPr="009A6199">
        <w:rPr>
          <w:rFonts w:cstheme="minorHAnsi"/>
        </w:rPr>
        <w:instrText>XE "</w:instrText>
      </w:r>
      <w:r w:rsidR="00585F54" w:rsidRPr="009A6199">
        <w:rPr>
          <w:rFonts w:cstheme="minorHAnsi"/>
          <w:lang w:bidi="en-US"/>
        </w:rPr>
        <w:instrText xml:space="preserve">behaviour: </w:instrText>
      </w:r>
      <w:r w:rsidR="00585F54" w:rsidRPr="009A6199">
        <w:rPr>
          <w:rFonts w:cstheme="minorHAnsi"/>
          <w:u w:val="single"/>
        </w:rPr>
        <w:instrText>implementation-defined behaviour</w:instrText>
      </w:r>
      <w:r w:rsidR="00585F54" w:rsidRPr="009A6199">
        <w:rPr>
          <w:rFonts w:cstheme="minorHAnsi"/>
        </w:rPr>
        <w:instrText xml:space="preserve"> "</w:instrText>
      </w:r>
      <w:r w:rsidR="00585F54" w:rsidRPr="009A6199">
        <w:rPr>
          <w:rFonts w:cstheme="minorHAnsi"/>
          <w:lang w:val="en-CA"/>
        </w:rPr>
        <w:fldChar w:fldCharType="end"/>
      </w:r>
      <w:r w:rsidR="00585F54" w:rsidRPr="009A6199">
        <w:rPr>
          <w:rFonts w:cstheme="minorHAnsi"/>
          <w:lang w:val="en-CA"/>
        </w:rPr>
        <w:fldChar w:fldCharType="begin"/>
      </w:r>
      <w:r w:rsidR="00585F54" w:rsidRPr="009A6199">
        <w:rPr>
          <w:rFonts w:cstheme="minorHAnsi"/>
        </w:rPr>
        <w:instrText>XE "</w:instrText>
      </w:r>
      <w:r w:rsidR="00585F54" w:rsidRPr="009A6199">
        <w:rPr>
          <w:rFonts w:cstheme="minorHAnsi"/>
          <w:u w:val="single"/>
        </w:rPr>
        <w:instrText>implementation-defined behaviour</w:instrText>
      </w:r>
      <w:r w:rsidR="00585F54" w:rsidRPr="009A6199">
        <w:rPr>
          <w:rFonts w:cstheme="minorHAnsi"/>
        </w:rPr>
        <w:instrText xml:space="preserve"> "</w:instrText>
      </w:r>
      <w:r w:rsidR="00585F54" w:rsidRPr="009A6199">
        <w:rPr>
          <w:rFonts w:cstheme="minorHAnsi"/>
          <w:lang w:val="en-CA"/>
        </w:rPr>
        <w:fldChar w:fldCharType="end"/>
      </w:r>
      <w:r w:rsidR="006459B2">
        <w:rPr>
          <w:lang w:bidi="en-US"/>
        </w:rPr>
        <w:t>.</w:t>
      </w:r>
      <w:r w:rsidR="008B0E30">
        <w:rPr>
          <w:lang w:bidi="en-US"/>
        </w:rPr>
        <w:t xml:space="preserve"> If a program includes names that are longer than the defined maximum, the compiler will truncate them to the maximum. </w:t>
      </w:r>
      <w:r w:rsidR="005A04DA">
        <w:rPr>
          <w:lang w:bidi="en-US"/>
        </w:rPr>
        <w:t>Therefore</w:t>
      </w:r>
      <w:r w:rsidR="008B0E30">
        <w:rPr>
          <w:lang w:bidi="en-US"/>
        </w:rPr>
        <w:t>, if two names in a program only differ in characters after the maximum, they will be treated as the same. For functions this is usually detected by the compiler as an attempted redeclaration, but for variables declared in different but overlapping scopes this may lead to the wrong variable being used, as in:</w:t>
      </w:r>
    </w:p>
    <w:p w14:paraId="36C2AAA7" w14:textId="01BD050C" w:rsidR="008B0E30" w:rsidRPr="008D55D7" w:rsidRDefault="008B0E30" w:rsidP="008B0E30">
      <w:pPr>
        <w:spacing w:after="0"/>
        <w:rPr>
          <w:rFonts w:ascii="Courier New" w:hAnsi="Courier New" w:cs="Courier New"/>
          <w:sz w:val="20"/>
          <w:lang w:bidi="en-US"/>
        </w:rPr>
      </w:pPr>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int</w:t>
      </w:r>
      <w:proofErr w:type="spellEnd"/>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long_name_ending</w:t>
      </w:r>
      <w:proofErr w:type="spellEnd"/>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in_A</w:t>
      </w:r>
      <w:proofErr w:type="spellEnd"/>
      <w:r w:rsidRPr="008D55D7">
        <w:rPr>
          <w:rFonts w:ascii="Courier New" w:hAnsi="Courier New" w:cs="Courier New"/>
          <w:sz w:val="20"/>
          <w:lang w:bidi="en-US"/>
        </w:rPr>
        <w:t xml:space="preserve"> = …</w:t>
      </w:r>
    </w:p>
    <w:p w14:paraId="1075B699" w14:textId="3E751BEC" w:rsidR="008B0E30" w:rsidRPr="008D55D7" w:rsidRDefault="008B0E30" w:rsidP="008B0E30">
      <w:pPr>
        <w:spacing w:after="0"/>
        <w:rPr>
          <w:rFonts w:ascii="Courier New" w:hAnsi="Courier New" w:cs="Courier New"/>
          <w:sz w:val="20"/>
          <w:lang w:bidi="en-US"/>
        </w:rPr>
      </w:pPr>
      <w:r w:rsidRPr="008D55D7">
        <w:rPr>
          <w:rFonts w:ascii="Courier New" w:hAnsi="Courier New" w:cs="Courier New"/>
          <w:sz w:val="20"/>
          <w:lang w:bidi="en-US"/>
        </w:rPr>
        <w:t xml:space="preserve">                </w:t>
      </w:r>
      <w:proofErr w:type="gramStart"/>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int</w:t>
      </w:r>
      <w:proofErr w:type="spellEnd"/>
      <w:proofErr w:type="gramEnd"/>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long_name_ending</w:t>
      </w:r>
      <w:proofErr w:type="spellEnd"/>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in_B</w:t>
      </w:r>
      <w:proofErr w:type="spellEnd"/>
      <w:r w:rsidRPr="008D55D7">
        <w:rPr>
          <w:rFonts w:ascii="Courier New" w:hAnsi="Courier New" w:cs="Courier New"/>
          <w:sz w:val="20"/>
          <w:lang w:bidi="en-US"/>
        </w:rPr>
        <w:t xml:space="preserve"> = …</w:t>
      </w:r>
    </w:p>
    <w:p w14:paraId="6271D04C" w14:textId="77777777" w:rsidR="008B0E30" w:rsidRPr="008D55D7" w:rsidRDefault="008B0E30" w:rsidP="008B0E30">
      <w:pPr>
        <w:spacing w:after="0"/>
        <w:rPr>
          <w:rFonts w:ascii="Courier New" w:hAnsi="Courier New" w:cs="Courier New"/>
          <w:sz w:val="20"/>
          <w:lang w:bidi="en-US"/>
        </w:rPr>
      </w:pPr>
      <w:r w:rsidRPr="008D55D7">
        <w:rPr>
          <w:rFonts w:ascii="Courier New" w:hAnsi="Courier New" w:cs="Courier New"/>
          <w:sz w:val="20"/>
          <w:lang w:bidi="en-US"/>
        </w:rPr>
        <w:t xml:space="preserve">                  /* Use of </w:t>
      </w:r>
      <w:proofErr w:type="spellStart"/>
      <w:r w:rsidRPr="008D55D7">
        <w:rPr>
          <w:rFonts w:ascii="Courier New" w:hAnsi="Courier New" w:cs="Courier New"/>
          <w:sz w:val="20"/>
          <w:lang w:bidi="en-US"/>
        </w:rPr>
        <w:t>long_name_ending</w:t>
      </w:r>
      <w:proofErr w:type="spellEnd"/>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in_A</w:t>
      </w:r>
      <w:proofErr w:type="spellEnd"/>
      <w:r w:rsidRPr="008D55D7">
        <w:rPr>
          <w:rFonts w:ascii="Courier New" w:hAnsi="Courier New" w:cs="Courier New"/>
          <w:sz w:val="20"/>
          <w:lang w:bidi="en-US"/>
        </w:rPr>
        <w:t xml:space="preserve"> here will actually use</w:t>
      </w:r>
    </w:p>
    <w:p w14:paraId="04EABC1F" w14:textId="67ACCDFA" w:rsidR="008B0E30" w:rsidRPr="008D55D7" w:rsidRDefault="008B0E30" w:rsidP="008B0E30">
      <w:pPr>
        <w:spacing w:after="0"/>
        <w:rPr>
          <w:rFonts w:ascii="Courier New" w:hAnsi="Courier New" w:cs="Courier New"/>
          <w:sz w:val="20"/>
          <w:lang w:bidi="en-US"/>
        </w:rPr>
      </w:pPr>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long_name_ending</w:t>
      </w:r>
      <w:proofErr w:type="spellEnd"/>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in_</w:t>
      </w:r>
      <w:proofErr w:type="gramStart"/>
      <w:r w:rsidRPr="008D55D7">
        <w:rPr>
          <w:rFonts w:ascii="Courier New" w:hAnsi="Courier New" w:cs="Courier New"/>
          <w:sz w:val="20"/>
          <w:lang w:bidi="en-US"/>
        </w:rPr>
        <w:t>B</w:t>
      </w:r>
      <w:proofErr w:type="spellEnd"/>
      <w:r w:rsidRPr="008D55D7">
        <w:rPr>
          <w:rFonts w:ascii="Courier New" w:hAnsi="Courier New" w:cs="Courier New"/>
          <w:sz w:val="20"/>
          <w:lang w:bidi="en-US"/>
        </w:rPr>
        <w:t xml:space="preserve">  *</w:t>
      </w:r>
      <w:proofErr w:type="gramEnd"/>
      <w:r w:rsidRPr="008D55D7">
        <w:rPr>
          <w:rFonts w:ascii="Courier New" w:hAnsi="Courier New" w:cs="Courier New"/>
          <w:sz w:val="20"/>
          <w:lang w:bidi="en-US"/>
        </w:rPr>
        <w:t>/</w:t>
      </w:r>
    </w:p>
    <w:p w14:paraId="7503C699" w14:textId="179333E0" w:rsidR="008C57AD" w:rsidRPr="008D55D7" w:rsidRDefault="008B0E30" w:rsidP="008C57AD">
      <w:pPr>
        <w:spacing w:after="0"/>
        <w:rPr>
          <w:sz w:val="20"/>
          <w:lang w:bidi="en-US"/>
        </w:rPr>
      </w:pPr>
      <w:r w:rsidRPr="008D55D7">
        <w:rPr>
          <w:rFonts w:ascii="Courier New" w:hAnsi="Courier New" w:cs="Courier New"/>
          <w:sz w:val="20"/>
          <w:lang w:bidi="en-US"/>
        </w:rPr>
        <w:t xml:space="preserve">                }</w:t>
      </w:r>
    </w:p>
    <w:p w14:paraId="1F950555" w14:textId="4764335A" w:rsidR="008B0E30" w:rsidRDefault="008C57AD" w:rsidP="006459B2">
      <w:pPr>
        <w:rPr>
          <w:lang w:bidi="en-US"/>
        </w:rPr>
      </w:pPr>
      <w:r>
        <w:rPr>
          <w:lang w:bidi="en-US"/>
        </w:rPr>
        <w:t xml:space="preserve">This issue is related to </w:t>
      </w:r>
      <w:r w:rsidR="00FC79A3" w:rsidRPr="008D55D7">
        <w:rPr>
          <w:i/>
          <w:u w:val="single"/>
          <w:lang w:bidi="en-US"/>
        </w:rPr>
        <w:fldChar w:fldCharType="begin"/>
      </w:r>
      <w:r w:rsidR="00FC79A3" w:rsidRPr="008D55D7">
        <w:rPr>
          <w:i/>
          <w:u w:val="single"/>
          <w:lang w:bidi="en-US"/>
        </w:rPr>
        <w:instrText xml:space="preserve"> REF _Ref514260039 \h  \* MERGEFORMAT </w:instrText>
      </w:r>
      <w:r w:rsidR="00FC79A3" w:rsidRPr="008D55D7">
        <w:rPr>
          <w:i/>
          <w:u w:val="single"/>
          <w:lang w:bidi="en-US"/>
        </w:rPr>
      </w:r>
      <w:r w:rsidR="00FC79A3" w:rsidRPr="008D55D7">
        <w:rPr>
          <w:i/>
          <w:u w:val="single"/>
          <w:lang w:bidi="en-US"/>
        </w:rPr>
        <w:fldChar w:fldCharType="separate"/>
      </w:r>
      <w:r w:rsidR="00924D6D" w:rsidRPr="00924D6D">
        <w:rPr>
          <w:i/>
          <w:u w:val="single"/>
          <w:lang w:bidi="en-US"/>
        </w:rPr>
        <w:t>6.20 Identifier name reuse [YOW]</w:t>
      </w:r>
      <w:r w:rsidR="00FC79A3" w:rsidRPr="008D55D7">
        <w:rPr>
          <w:i/>
          <w:u w:val="single"/>
          <w:lang w:bidi="en-US"/>
        </w:rPr>
        <w:fldChar w:fldCharType="end"/>
      </w:r>
      <w:r>
        <w:rPr>
          <w:lang w:bidi="en-US"/>
        </w:rPr>
        <w:t>, as they are both mechanisms by which the programmer may</w:t>
      </w:r>
      <w:r w:rsidRPr="008C57AD">
        <w:rPr>
          <w:lang w:bidi="en-US"/>
        </w:rPr>
        <w:t xml:space="preserve"> </w:t>
      </w:r>
      <w:r>
        <w:rPr>
          <w:lang w:bidi="en-US"/>
        </w:rPr>
        <w:t>inadvertently use an object other than the one intended.</w:t>
      </w:r>
    </w:p>
    <w:p w14:paraId="2D12888D" w14:textId="1B06BAC1" w:rsidR="004C770C" w:rsidRDefault="001456BA" w:rsidP="00504DC3">
      <w:pPr>
        <w:pStyle w:val="Heading3"/>
        <w:spacing w:before="0" w:after="120"/>
        <w:rPr>
          <w:lang w:bidi="en-US"/>
        </w:rPr>
      </w:pPr>
      <w:r>
        <w:rPr>
          <w:lang w:bidi="en-US"/>
        </w:rPr>
        <w:t>6.1</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C93FCB3" w14:textId="1BFEB843" w:rsidR="00352829" w:rsidRDefault="00352829" w:rsidP="00352829">
      <w:pPr>
        <w:pStyle w:val="ListParagraph"/>
        <w:numPr>
          <w:ilvl w:val="0"/>
          <w:numId w:val="31"/>
        </w:numPr>
        <w:spacing w:after="0"/>
        <w:rPr>
          <w:lang w:bidi="en-US"/>
        </w:rPr>
      </w:pPr>
      <w:r>
        <w:rPr>
          <w:lang w:bidi="en-US"/>
        </w:rPr>
        <w:t xml:space="preserve">Follow the </w:t>
      </w:r>
      <w:r w:rsidR="005A04DA">
        <w:rPr>
          <w:rFonts w:ascii="Calibri" w:eastAsia="Times New Roman" w:hAnsi="Calibri"/>
          <w:bCs/>
        </w:rPr>
        <w:t>guidance contained in</w:t>
      </w:r>
      <w:r w:rsidR="005A04DA">
        <w:rPr>
          <w:lang w:bidi="en-US"/>
        </w:rPr>
        <w:t xml:space="preserve"> </w:t>
      </w:r>
      <w:r>
        <w:rPr>
          <w:lang w:bidi="en-US"/>
        </w:rPr>
        <w:t>TR 24772-1 clause 6.17.2.</w:t>
      </w:r>
    </w:p>
    <w:p w14:paraId="7137065C" w14:textId="77777777" w:rsidR="006459B2" w:rsidRDefault="006459B2" w:rsidP="007124F7">
      <w:pPr>
        <w:pStyle w:val="ListParagraph"/>
        <w:numPr>
          <w:ilvl w:val="0"/>
          <w:numId w:val="31"/>
        </w:numPr>
        <w:spacing w:after="0"/>
        <w:rPr>
          <w:lang w:bidi="en-US"/>
        </w:rPr>
      </w:pPr>
      <w:r>
        <w:rPr>
          <w:lang w:bidi="en-US"/>
        </w:rPr>
        <w:t>Use names that are clear and non-confusing.</w:t>
      </w:r>
    </w:p>
    <w:p w14:paraId="66FBEA0F" w14:textId="77777777" w:rsidR="006459B2" w:rsidRDefault="006459B2" w:rsidP="007124F7">
      <w:pPr>
        <w:pStyle w:val="ListParagraph"/>
        <w:numPr>
          <w:ilvl w:val="0"/>
          <w:numId w:val="31"/>
        </w:numPr>
        <w:spacing w:after="0"/>
        <w:rPr>
          <w:lang w:bidi="en-US"/>
        </w:rPr>
      </w:pPr>
      <w:r>
        <w:rPr>
          <w:lang w:bidi="en-US"/>
        </w:rPr>
        <w:t>Use consistency in choosing names.</w:t>
      </w:r>
    </w:p>
    <w:p w14:paraId="694F3E5A" w14:textId="64861983" w:rsidR="006459B2" w:rsidRDefault="006459B2" w:rsidP="007124F7">
      <w:pPr>
        <w:pStyle w:val="ListParagraph"/>
        <w:numPr>
          <w:ilvl w:val="0"/>
          <w:numId w:val="31"/>
        </w:numPr>
        <w:spacing w:after="0"/>
        <w:rPr>
          <w:lang w:bidi="en-US"/>
        </w:rPr>
      </w:pPr>
      <w:r>
        <w:rPr>
          <w:lang w:bidi="en-US"/>
        </w:rPr>
        <w:t>Keep names short and concise in order to make the code easier to understand.</w:t>
      </w:r>
    </w:p>
    <w:p w14:paraId="078DA03E" w14:textId="67F18F5D" w:rsidR="00352829" w:rsidRDefault="00352829" w:rsidP="007124F7">
      <w:pPr>
        <w:pStyle w:val="ListParagraph"/>
        <w:numPr>
          <w:ilvl w:val="0"/>
          <w:numId w:val="31"/>
        </w:numPr>
        <w:spacing w:after="0"/>
        <w:rPr>
          <w:lang w:bidi="en-US"/>
        </w:rPr>
      </w:pPr>
      <w:r>
        <w:rPr>
          <w:lang w:bidi="en-US"/>
        </w:rPr>
        <w:t>Do not declare names longer than the maximum defined by the implementation</w:t>
      </w:r>
      <w:r w:rsidR="00585F54">
        <w:rPr>
          <w:lang w:val="en-CA"/>
        </w:rPr>
        <w:fldChar w:fldCharType="begin"/>
      </w:r>
      <w:r w:rsidR="00585F54">
        <w:instrText>XE "</w:instrText>
      </w:r>
      <w:r w:rsidR="00585F54" w:rsidRPr="008A1B88">
        <w:rPr>
          <w:u w:val="single"/>
        </w:rPr>
        <w:instrText>implementation-defi</w:instrText>
      </w:r>
      <w:r w:rsidR="00585F54">
        <w:rPr>
          <w:u w:val="single"/>
        </w:rPr>
        <w:instrText>ned value</w:instrText>
      </w:r>
      <w:r w:rsidR="00585F54">
        <w:instrText>"</w:instrText>
      </w:r>
      <w:r w:rsidR="00585F54">
        <w:rPr>
          <w:lang w:val="en-CA"/>
        </w:rPr>
        <w:fldChar w:fldCharType="end"/>
      </w:r>
      <w:r w:rsidR="00585F54">
        <w:rPr>
          <w:lang w:val="en-CA"/>
        </w:rPr>
        <w:fldChar w:fldCharType="begin"/>
      </w:r>
      <w:r w:rsidR="00585F54">
        <w:instrText>XE "</w:instrText>
      </w:r>
      <w:r w:rsidR="00585F54">
        <w:rPr>
          <w:lang w:bidi="en-US"/>
        </w:rPr>
        <w:instrText xml:space="preserve">value: </w:instrText>
      </w:r>
      <w:r w:rsidR="00585F54" w:rsidRPr="008A1B88">
        <w:rPr>
          <w:u w:val="single"/>
        </w:rPr>
        <w:instrText>implementation-defi</w:instrText>
      </w:r>
      <w:r w:rsidR="00585F54">
        <w:rPr>
          <w:u w:val="single"/>
        </w:rPr>
        <w:instrText>ned</w:instrText>
      </w:r>
      <w:r w:rsidR="00585F54">
        <w:instrText>"</w:instrText>
      </w:r>
      <w:r w:rsidR="00585F54">
        <w:rPr>
          <w:lang w:val="en-CA"/>
        </w:rPr>
        <w:fldChar w:fldCharType="end"/>
      </w:r>
      <w:r>
        <w:rPr>
          <w:lang w:bidi="en-US"/>
        </w:rPr>
        <w:t>.</w:t>
      </w:r>
    </w:p>
    <w:p w14:paraId="2017FB08" w14:textId="77777777" w:rsidR="006459B2" w:rsidRDefault="006459B2" w:rsidP="007124F7">
      <w:pPr>
        <w:pStyle w:val="ListParagraph"/>
        <w:numPr>
          <w:ilvl w:val="0"/>
          <w:numId w:val="31"/>
        </w:numPr>
        <w:spacing w:after="0"/>
        <w:rPr>
          <w:lang w:bidi="en-US"/>
        </w:rPr>
      </w:pPr>
      <w:r>
        <w:rPr>
          <w:lang w:bidi="en-US"/>
        </w:rPr>
        <w:t>Choose names that are rich in meaning.</w:t>
      </w:r>
    </w:p>
    <w:p w14:paraId="0A2E14CE" w14:textId="051A2868" w:rsidR="006459B2" w:rsidRDefault="006459B2" w:rsidP="007124F7">
      <w:pPr>
        <w:pStyle w:val="ListParagraph"/>
        <w:numPr>
          <w:ilvl w:val="0"/>
          <w:numId w:val="31"/>
        </w:numPr>
        <w:spacing w:after="0"/>
        <w:rPr>
          <w:lang w:bidi="en-US"/>
        </w:rPr>
      </w:pPr>
      <w:r>
        <w:rPr>
          <w:lang w:bidi="en-US"/>
        </w:rPr>
        <w:t xml:space="preserve">Do not </w:t>
      </w:r>
      <w:r w:rsidR="00BC6E1A">
        <w:rPr>
          <w:lang w:bidi="en-US"/>
        </w:rPr>
        <w:t xml:space="preserve">uses names that only </w:t>
      </w:r>
      <w:r>
        <w:rPr>
          <w:lang w:bidi="en-US"/>
        </w:rPr>
        <w:t>differ</w:t>
      </w:r>
      <w:r w:rsidR="00BC6E1A">
        <w:rPr>
          <w:lang w:bidi="en-US"/>
        </w:rPr>
        <w:t xml:space="preserve"> by</w:t>
      </w:r>
      <w:r>
        <w:rPr>
          <w:lang w:bidi="en-US"/>
        </w:rPr>
        <w:t xml:space="preserve"> a mixture of case or the presence</w:t>
      </w:r>
      <w:r w:rsidR="00BC6E1A">
        <w:rPr>
          <w:lang w:bidi="en-US"/>
        </w:rPr>
        <w:t xml:space="preserve"> or </w:t>
      </w:r>
      <w:r>
        <w:rPr>
          <w:lang w:bidi="en-US"/>
        </w:rPr>
        <w:t>absence of an underscore character.</w:t>
      </w:r>
    </w:p>
    <w:p w14:paraId="24E0E0BB" w14:textId="77777777" w:rsidR="006459B2" w:rsidRDefault="006459B2" w:rsidP="007124F7">
      <w:pPr>
        <w:pStyle w:val="ListParagraph"/>
        <w:numPr>
          <w:ilvl w:val="0"/>
          <w:numId w:val="31"/>
        </w:numPr>
        <w:spacing w:after="0"/>
        <w:rPr>
          <w:lang w:bidi="en-US"/>
        </w:rPr>
      </w:pPr>
      <w:r>
        <w:rPr>
          <w:lang w:bidi="en-US"/>
        </w:rPr>
        <w:t>Avoid differentiating through characters that are commonly confused visually such as ‘O’ and ‘0’, ‘I’ (lower case ‘L’), ‘l’ (capital ‘I’) and ‘1’, ‘S’ and ‘5’, ‘Z’ and ‘2’, and ‘n’ and ‘h’.</w:t>
      </w:r>
    </w:p>
    <w:p w14:paraId="3EBF182C" w14:textId="5C1F3EDC" w:rsidR="004C770C" w:rsidRPr="00CD6A7E" w:rsidRDefault="001456BA" w:rsidP="004C770C">
      <w:pPr>
        <w:pStyle w:val="Heading2"/>
        <w:rPr>
          <w:lang w:bidi="en-US"/>
        </w:rPr>
      </w:pPr>
      <w:bookmarkStart w:id="325" w:name="_Toc310518173"/>
      <w:bookmarkStart w:id="326" w:name="_Ref420411596"/>
      <w:bookmarkStart w:id="327" w:name="_Toc2099596"/>
      <w:r>
        <w:rPr>
          <w:lang w:bidi="en-US"/>
        </w:rPr>
        <w:lastRenderedPageBreak/>
        <w:t>6.1</w:t>
      </w:r>
      <w:r w:rsidR="00460588">
        <w:rPr>
          <w:lang w:bidi="en-US"/>
        </w:rPr>
        <w:t>8</w:t>
      </w:r>
      <w:r w:rsidR="00AD5842">
        <w:rPr>
          <w:lang w:bidi="en-US"/>
        </w:rPr>
        <w:t xml:space="preserve"> </w:t>
      </w:r>
      <w:r w:rsidR="004C770C" w:rsidRPr="00CD6A7E">
        <w:rPr>
          <w:lang w:bidi="en-US"/>
        </w:rPr>
        <w:t xml:space="preserve">Dead </w:t>
      </w:r>
      <w:r w:rsidR="00427DDB">
        <w:rPr>
          <w:lang w:bidi="en-US"/>
        </w:rPr>
        <w:t>s</w:t>
      </w:r>
      <w:r w:rsidR="004C770C" w:rsidRPr="00CD6A7E">
        <w:rPr>
          <w:lang w:bidi="en-US"/>
        </w:rPr>
        <w:t>tore [WXQ]</w:t>
      </w:r>
      <w:bookmarkEnd w:id="325"/>
      <w:bookmarkEnd w:id="326"/>
      <w:bookmarkEnd w:id="327"/>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Dead </w:instrText>
      </w:r>
      <w:r w:rsidR="002E65A5">
        <w:rPr>
          <w:lang w:bidi="en-US"/>
        </w:rPr>
        <w:instrText>s</w:instrText>
      </w:r>
      <w:r w:rsidR="002E65A5" w:rsidRPr="00CD6A7E">
        <w:rPr>
          <w:lang w:bidi="en-US"/>
        </w:rPr>
        <w:instrText>tore [WXQ]</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WXQ</w:instrText>
      </w:r>
      <w:r w:rsidR="00ED70E1">
        <w:rPr>
          <w:lang w:bidi="en-US"/>
        </w:rPr>
        <w:instrText xml:space="preserve"> - </w:instrText>
      </w:r>
      <w:r w:rsidR="002E65A5" w:rsidRPr="00CD6A7E">
        <w:rPr>
          <w:lang w:bidi="en-US"/>
        </w:rPr>
        <w:instrText xml:space="preserve">Dead </w:instrText>
      </w:r>
      <w:r w:rsidR="002E65A5">
        <w:rPr>
          <w:lang w:bidi="en-US"/>
        </w:rPr>
        <w:instrText>store</w:instrText>
      </w:r>
      <w:r w:rsidR="00ED70E1">
        <w:instrText xml:space="preserve">" </w:instrText>
      </w:r>
      <w:r w:rsidR="00ED70E1">
        <w:rPr>
          <w:lang w:val="en-CA"/>
        </w:rPr>
        <w:fldChar w:fldCharType="end"/>
      </w:r>
    </w:p>
    <w:p w14:paraId="440F1BA9" w14:textId="173AFCED" w:rsidR="004C770C" w:rsidRDefault="001456BA" w:rsidP="004C770C">
      <w:pPr>
        <w:pStyle w:val="Heading3"/>
        <w:rPr>
          <w:lang w:bidi="en-US"/>
        </w:rPr>
      </w:pPr>
      <w:r>
        <w:rPr>
          <w:lang w:bidi="en-US"/>
        </w:rPr>
        <w:t>6.1</w:t>
      </w:r>
      <w:r w:rsidR="00460588">
        <w:rPr>
          <w:lang w:bidi="en-US"/>
        </w:rPr>
        <w:t>8</w:t>
      </w:r>
      <w:r w:rsidR="004C770C">
        <w:rPr>
          <w:lang w:bidi="en-US"/>
        </w:rPr>
        <w:t>.1</w:t>
      </w:r>
      <w:r w:rsidR="00AD5842">
        <w:rPr>
          <w:lang w:bidi="en-US"/>
        </w:rPr>
        <w:t xml:space="preserve"> </w:t>
      </w:r>
      <w:r w:rsidR="004C770C" w:rsidRPr="00CD6A7E">
        <w:rPr>
          <w:lang w:bidi="en-US"/>
        </w:rPr>
        <w:t>Applicability to language</w:t>
      </w:r>
    </w:p>
    <w:p w14:paraId="54E0A083" w14:textId="4D40575A" w:rsidR="006459B2" w:rsidRDefault="006459B2" w:rsidP="006459B2">
      <w:pPr>
        <w:rPr>
          <w:lang w:bidi="en-US"/>
        </w:rPr>
      </w:pPr>
      <w:r>
        <w:rPr>
          <w:lang w:bidi="en-US"/>
        </w:rPr>
        <w:t>Because C is an imperative language, programs in C can contain dead stores</w:t>
      </w:r>
      <w:r w:rsidR="00A12A2D">
        <w:rPr>
          <w:lang w:bidi="en-US"/>
        </w:rPr>
        <w:t xml:space="preserve"> (locations</w:t>
      </w:r>
      <w:r w:rsidR="00335DBD">
        <w:rPr>
          <w:lang w:val="en-CA"/>
        </w:rPr>
        <w:fldChar w:fldCharType="begin"/>
      </w:r>
      <w:r w:rsidR="00335DBD">
        <w:instrText>XE "</w:instrText>
      </w:r>
      <w:r w:rsidR="00335DBD">
        <w:rPr>
          <w:lang w:bidi="en-US"/>
        </w:rPr>
        <w:instrText>memory location</w:instrText>
      </w:r>
      <w:r w:rsidR="00335DBD">
        <w:instrText>"</w:instrText>
      </w:r>
      <w:r w:rsidR="00335DBD">
        <w:rPr>
          <w:lang w:val="en-CA"/>
        </w:rPr>
        <w:fldChar w:fldCharType="end"/>
      </w:r>
      <w:r w:rsidR="00A12A2D">
        <w:rPr>
          <w:lang w:bidi="en-US"/>
        </w:rPr>
        <w:t xml:space="preserve"> that are written but never subsequently </w:t>
      </w:r>
      <w:proofErr w:type="gramStart"/>
      <w:r w:rsidR="00A12A2D">
        <w:rPr>
          <w:lang w:bidi="en-US"/>
        </w:rPr>
        <w:t>read, or</w:t>
      </w:r>
      <w:proofErr w:type="gramEnd"/>
      <w:r w:rsidR="00A12A2D">
        <w:rPr>
          <w:lang w:bidi="en-US"/>
        </w:rPr>
        <w:t xml:space="preserve"> overwritten without an intervening read)</w:t>
      </w:r>
      <w:r>
        <w:rPr>
          <w:lang w:bidi="en-US"/>
        </w:rPr>
        <w:t>.</w:t>
      </w:r>
      <w:r w:rsidR="006E1DE1">
        <w:rPr>
          <w:lang w:bidi="en-US"/>
        </w:rPr>
        <w:t xml:space="preserve"> </w:t>
      </w:r>
      <w:r>
        <w:rPr>
          <w:lang w:bidi="en-US"/>
        </w:rPr>
        <w:t>This can result from an error in the initial design or implementation of a program, or from an incomplete or erroneous modification of an existing program.</w:t>
      </w:r>
      <w:r w:rsidR="00A12A2D">
        <w:rPr>
          <w:lang w:bidi="en-US"/>
        </w:rPr>
        <w:t xml:space="preserve"> </w:t>
      </w:r>
      <w:r w:rsidR="00BC6E1A">
        <w:rPr>
          <w:lang w:bidi="en-US"/>
        </w:rPr>
        <w:t>However, i</w:t>
      </w:r>
      <w:r w:rsidR="00A12A2D">
        <w:rPr>
          <w:lang w:bidi="en-US"/>
        </w:rPr>
        <w:t xml:space="preserve">t may also be intended </w:t>
      </w:r>
      <w:proofErr w:type="spellStart"/>
      <w:r w:rsidR="00A12A2D">
        <w:rPr>
          <w:lang w:bidi="en-US"/>
        </w:rPr>
        <w:t>behaviour</w:t>
      </w:r>
      <w:proofErr w:type="spellEnd"/>
      <w:r w:rsidR="00A12A2D">
        <w:rPr>
          <w:lang w:bidi="en-US"/>
        </w:rPr>
        <w:t xml:space="preserve">, for example when initializing a sparse array. It </w:t>
      </w:r>
      <w:del w:id="328" w:author="Stephen Michell" w:date="2019-11-08T12:29:00Z">
        <w:r w:rsidR="00A12A2D">
          <w:rPr>
            <w:lang w:bidi="en-US"/>
          </w:rPr>
          <w:delText>may</w:delText>
        </w:r>
      </w:del>
      <w:ins w:id="329" w:author="Stephen Michell" w:date="2019-11-08T12:29:00Z">
        <w:r w:rsidR="007750A1">
          <w:rPr>
            <w:lang w:bidi="en-US"/>
          </w:rPr>
          <w:t>can</w:t>
        </w:r>
      </w:ins>
      <w:r w:rsidR="00A12A2D">
        <w:rPr>
          <w:lang w:bidi="en-US"/>
        </w:rPr>
        <w:t xml:space="preserve"> be more efficient to clear the entire array to zero, then</w:t>
      </w:r>
      <w:r w:rsidR="00757682">
        <w:rPr>
          <w:lang w:bidi="en-US"/>
        </w:rPr>
        <w:t xml:space="preserve"> to</w:t>
      </w:r>
      <w:r w:rsidR="00A12A2D">
        <w:rPr>
          <w:lang w:bidi="en-US"/>
        </w:rPr>
        <w:t xml:space="preserve"> assign the non-zero values, so the presence of dead stores should be regarded as a warning of a possible error, rather than an actual error.</w:t>
      </w:r>
    </w:p>
    <w:p w14:paraId="5DB37315" w14:textId="3863F0C9" w:rsidR="006459B2" w:rsidRPr="006459B2" w:rsidRDefault="006459B2" w:rsidP="006459B2">
      <w:pPr>
        <w:rPr>
          <w:lang w:bidi="en-US"/>
        </w:rPr>
      </w:pPr>
      <w:r>
        <w:rPr>
          <w:lang w:bidi="en-US"/>
        </w:rPr>
        <w:t>A store into a volatile-qualified variable generally should not be considered a dead store because accessing</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such a variable </w:t>
      </w:r>
      <w:del w:id="330" w:author="Stephen Michell" w:date="2019-11-08T12:29:00Z">
        <w:r>
          <w:rPr>
            <w:lang w:bidi="en-US"/>
          </w:rPr>
          <w:delText>may</w:delText>
        </w:r>
      </w:del>
      <w:ins w:id="331" w:author="Stephen Michell" w:date="2019-11-08T12:29:00Z">
        <w:r w:rsidR="007750A1">
          <w:rPr>
            <w:lang w:bidi="en-US"/>
          </w:rPr>
          <w:t>can</w:t>
        </w:r>
      </w:ins>
      <w:r>
        <w:rPr>
          <w:lang w:bidi="en-US"/>
        </w:rPr>
        <w:t xml:space="preserve"> cause additional side effects, such as input/output (memory-mapped I/O) or observability by a debugger or another thread of execution.</w:t>
      </w:r>
    </w:p>
    <w:p w14:paraId="190567B2" w14:textId="721F5C0E" w:rsidR="004C770C" w:rsidRDefault="001456BA" w:rsidP="006459B2">
      <w:pPr>
        <w:pStyle w:val="Heading3"/>
        <w:spacing w:before="0" w:after="0"/>
        <w:rPr>
          <w:lang w:bidi="en-US"/>
        </w:rPr>
      </w:pPr>
      <w:r>
        <w:rPr>
          <w:lang w:bidi="en-US"/>
        </w:rPr>
        <w:t>6.1</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918AAA0" w14:textId="1E10B5A5" w:rsidR="00352829" w:rsidRDefault="00352829" w:rsidP="00352829">
      <w:pPr>
        <w:pStyle w:val="ListParagraph"/>
        <w:numPr>
          <w:ilvl w:val="0"/>
          <w:numId w:val="32"/>
        </w:numPr>
        <w:spacing w:after="0"/>
        <w:rPr>
          <w:lang w:bidi="en-US"/>
        </w:rPr>
      </w:pPr>
      <w:r>
        <w:rPr>
          <w:lang w:bidi="en-US"/>
        </w:rPr>
        <w:t xml:space="preserve">Follow the </w:t>
      </w:r>
      <w:r w:rsidR="005A04DA">
        <w:rPr>
          <w:rFonts w:ascii="Calibri" w:eastAsia="Times New Roman" w:hAnsi="Calibri"/>
          <w:bCs/>
        </w:rPr>
        <w:t>guidance contained in</w:t>
      </w:r>
      <w:r w:rsidR="005A04DA">
        <w:rPr>
          <w:lang w:bidi="en-US"/>
        </w:rPr>
        <w:t xml:space="preserve"> </w:t>
      </w:r>
      <w:r>
        <w:rPr>
          <w:lang w:bidi="en-US"/>
        </w:rPr>
        <w:t>by TR 24772-1 clause 6.18.2.</w:t>
      </w:r>
    </w:p>
    <w:p w14:paraId="096B6D72" w14:textId="77777777" w:rsidR="006459B2" w:rsidRDefault="006459B2" w:rsidP="007124F7">
      <w:pPr>
        <w:pStyle w:val="ListParagraph"/>
        <w:numPr>
          <w:ilvl w:val="0"/>
          <w:numId w:val="32"/>
        </w:numPr>
        <w:spacing w:after="0"/>
        <w:rPr>
          <w:lang w:bidi="en-US"/>
        </w:rPr>
      </w:pPr>
      <w:r>
        <w:rPr>
          <w:lang w:bidi="en-US"/>
        </w:rPr>
        <w:t>Use compilers and analysis tools to identify dead stores in the program.</w:t>
      </w:r>
    </w:p>
    <w:p w14:paraId="25F9967C" w14:textId="5B2D8321" w:rsidR="006459B2" w:rsidRPr="006459B2" w:rsidRDefault="00AE5431" w:rsidP="00AE5431">
      <w:pPr>
        <w:pStyle w:val="ListParagraph"/>
        <w:numPr>
          <w:ilvl w:val="0"/>
          <w:numId w:val="32"/>
        </w:numPr>
        <w:spacing w:after="0"/>
        <w:rPr>
          <w:lang w:bidi="en-US"/>
        </w:rPr>
      </w:pPr>
      <w:r>
        <w:rPr>
          <w:lang w:bidi="en-US"/>
        </w:rPr>
        <w:t>M</w:t>
      </w:r>
      <w:r w:rsidRPr="00AE5431">
        <w:rPr>
          <w:lang w:bidi="en-US"/>
        </w:rPr>
        <w:t xml:space="preserve">ark all variables observable by another thread or hardware agent as volatile, also see </w:t>
      </w:r>
      <w:r w:rsidR="00F54E1B" w:rsidRPr="008D55D7">
        <w:rPr>
          <w:i/>
          <w:lang w:bidi="en-US"/>
        </w:rPr>
        <w:fldChar w:fldCharType="begin"/>
      </w:r>
      <w:r w:rsidR="00F54E1B" w:rsidRPr="008D55D7">
        <w:rPr>
          <w:i/>
          <w:lang w:bidi="en-US"/>
        </w:rPr>
        <w:instrText xml:space="preserve"> REF _Ref514260499 \h  \* MERGEFORMAT </w:instrText>
      </w:r>
      <w:r w:rsidR="00F54E1B" w:rsidRPr="008D55D7">
        <w:rPr>
          <w:i/>
          <w:lang w:bidi="en-US"/>
        </w:rPr>
      </w:r>
      <w:r w:rsidR="00F54E1B" w:rsidRPr="008D55D7">
        <w:rPr>
          <w:i/>
          <w:lang w:bidi="en-US"/>
        </w:rPr>
        <w:fldChar w:fldCharType="separate"/>
      </w:r>
      <w:r w:rsidR="00924D6D" w:rsidRPr="00924D6D">
        <w:rPr>
          <w:i/>
        </w:rPr>
        <w:t>6.61 Concurrent data access [CGX]</w:t>
      </w:r>
      <w:r w:rsidR="00F54E1B" w:rsidRPr="008D55D7">
        <w:rPr>
          <w:i/>
          <w:lang w:bidi="en-US"/>
        </w:rPr>
        <w:fldChar w:fldCharType="end"/>
      </w:r>
      <w:r w:rsidR="007A054D">
        <w:rPr>
          <w:i/>
          <w:lang w:bidi="en-US"/>
        </w:rPr>
        <w:t>.</w:t>
      </w:r>
    </w:p>
    <w:p w14:paraId="59CA986D" w14:textId="774FF731" w:rsidR="004C770C" w:rsidRPr="00CD6A7E" w:rsidRDefault="001456BA" w:rsidP="004C770C">
      <w:pPr>
        <w:pStyle w:val="Heading2"/>
        <w:rPr>
          <w:lang w:bidi="en-US"/>
        </w:rPr>
      </w:pPr>
      <w:bookmarkStart w:id="332" w:name="_Toc310518174"/>
      <w:bookmarkStart w:id="333" w:name="_Ref357014706"/>
      <w:bookmarkStart w:id="334" w:name="_Toc2099597"/>
      <w:r>
        <w:rPr>
          <w:lang w:bidi="en-US"/>
        </w:rPr>
        <w:t>6.</w:t>
      </w:r>
      <w:r w:rsidR="00460588">
        <w:rPr>
          <w:lang w:bidi="en-US"/>
        </w:rPr>
        <w:t>19</w:t>
      </w:r>
      <w:r w:rsidR="00AD5842">
        <w:rPr>
          <w:lang w:bidi="en-US"/>
        </w:rPr>
        <w:t xml:space="preserve"> </w:t>
      </w:r>
      <w:r w:rsidR="004C770C" w:rsidRPr="00CD6A7E">
        <w:rPr>
          <w:lang w:bidi="en-US"/>
        </w:rPr>
        <w:t xml:space="preserve">Unused </w:t>
      </w:r>
      <w:r w:rsidR="00427DDB">
        <w:rPr>
          <w:lang w:bidi="en-US"/>
        </w:rPr>
        <w:t>v</w:t>
      </w:r>
      <w:r w:rsidR="004C770C" w:rsidRPr="00CD6A7E">
        <w:rPr>
          <w:lang w:bidi="en-US"/>
        </w:rPr>
        <w:t>ariable [YZS]</w:t>
      </w:r>
      <w:bookmarkEnd w:id="332"/>
      <w:bookmarkEnd w:id="333"/>
      <w:bookmarkEnd w:id="334"/>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Unused </w:instrText>
      </w:r>
      <w:r w:rsidR="002E65A5">
        <w:rPr>
          <w:lang w:bidi="en-US"/>
        </w:rPr>
        <w:instrText>v</w:instrText>
      </w:r>
      <w:r w:rsidR="002E65A5" w:rsidRPr="00CD6A7E">
        <w:rPr>
          <w:lang w:bidi="en-US"/>
        </w:rPr>
        <w:instrText>ariable [YZS]</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YZS</w:instrText>
      </w:r>
      <w:r w:rsidR="00ED70E1">
        <w:rPr>
          <w:lang w:bidi="en-US"/>
        </w:rPr>
        <w:instrText xml:space="preserve"> - </w:instrText>
      </w:r>
      <w:r w:rsidR="002E65A5" w:rsidRPr="00CD6A7E">
        <w:rPr>
          <w:lang w:bidi="en-US"/>
        </w:rPr>
        <w:instrText xml:space="preserve">Unused </w:instrText>
      </w:r>
      <w:r w:rsidR="002E65A5">
        <w:rPr>
          <w:lang w:bidi="en-US"/>
        </w:rPr>
        <w:instrText>variable</w:instrText>
      </w:r>
      <w:r w:rsidR="00ED70E1">
        <w:instrText xml:space="preserve">" </w:instrText>
      </w:r>
      <w:r w:rsidR="00ED70E1">
        <w:rPr>
          <w:lang w:val="en-CA"/>
        </w:rPr>
        <w:fldChar w:fldCharType="end"/>
      </w:r>
    </w:p>
    <w:p w14:paraId="11DB0FD9" w14:textId="742BD979" w:rsidR="006459B2" w:rsidRDefault="006459B2" w:rsidP="006459B2">
      <w:pPr>
        <w:pStyle w:val="Heading3"/>
        <w:rPr>
          <w:lang w:bidi="en-US"/>
        </w:rPr>
      </w:pPr>
      <w:bookmarkStart w:id="335" w:name="_Toc310518175"/>
      <w:r>
        <w:rPr>
          <w:lang w:bidi="en-US"/>
        </w:rPr>
        <w:t xml:space="preserve">6.19.1 </w:t>
      </w:r>
      <w:r w:rsidRPr="00CD6A7E">
        <w:rPr>
          <w:lang w:bidi="en-US"/>
        </w:rPr>
        <w:t>Applicability to language</w:t>
      </w:r>
    </w:p>
    <w:p w14:paraId="2171C12A" w14:textId="63C3D952" w:rsidR="006459B2" w:rsidRPr="006459B2" w:rsidRDefault="006459B2" w:rsidP="006459B2">
      <w:pPr>
        <w:rPr>
          <w:lang w:bidi="en-US"/>
        </w:rPr>
      </w:pPr>
      <w:r w:rsidRPr="006459B2">
        <w:rPr>
          <w:lang w:bidi="en-US"/>
        </w:rPr>
        <w:t>Variables may be declared</w:t>
      </w:r>
      <w:del w:id="336" w:author="Stephen Michell" w:date="2019-11-08T12:29:00Z">
        <w:r w:rsidRPr="006459B2">
          <w:rPr>
            <w:lang w:bidi="en-US"/>
          </w:rPr>
          <w:delText>,</w:delText>
        </w:r>
      </w:del>
      <w:r w:rsidRPr="006459B2">
        <w:rPr>
          <w:lang w:bidi="en-US"/>
        </w:rPr>
        <w:t xml:space="preserve"> but never used when writing code</w:t>
      </w:r>
      <w:ins w:id="337" w:author="Stephen Michell" w:date="2019-11-08T12:29:00Z">
        <w:r w:rsidR="007750A1">
          <w:rPr>
            <w:lang w:bidi="en-US"/>
          </w:rPr>
          <w:t>;</w:t>
        </w:r>
      </w:ins>
      <w:r w:rsidRPr="006459B2">
        <w:rPr>
          <w:lang w:bidi="en-US"/>
        </w:rPr>
        <w:t xml:space="preserve"> or the need for a variable </w:t>
      </w:r>
      <w:del w:id="338" w:author="Stephen Michell" w:date="2019-11-08T12:29:00Z">
        <w:r w:rsidRPr="006459B2">
          <w:rPr>
            <w:lang w:bidi="en-US"/>
          </w:rPr>
          <w:delText>may be</w:delText>
        </w:r>
      </w:del>
      <w:ins w:id="339" w:author="Stephen Michell" w:date="2019-11-08T12:29:00Z">
        <w:r w:rsidR="001C5828">
          <w:rPr>
            <w:lang w:bidi="en-US"/>
          </w:rPr>
          <w:t>has</w:t>
        </w:r>
        <w:r w:rsidRPr="006459B2">
          <w:rPr>
            <w:lang w:bidi="en-US"/>
          </w:rPr>
          <w:t xml:space="preserve"> be</w:t>
        </w:r>
        <w:r w:rsidR="001C5828">
          <w:rPr>
            <w:lang w:bidi="en-US"/>
          </w:rPr>
          <w:t>en</w:t>
        </w:r>
      </w:ins>
      <w:r w:rsidRPr="006459B2">
        <w:rPr>
          <w:lang w:bidi="en-US"/>
        </w:rPr>
        <w:t xml:space="preserve"> eliminated in the code, but the declaration </w:t>
      </w:r>
      <w:del w:id="340" w:author="Stephen Michell" w:date="2019-11-08T12:29:00Z">
        <w:r w:rsidRPr="006459B2">
          <w:rPr>
            <w:lang w:bidi="en-US"/>
          </w:rPr>
          <w:delText>may remain</w:delText>
        </w:r>
      </w:del>
      <w:ins w:id="341" w:author="Stephen Michell" w:date="2019-11-08T12:29:00Z">
        <w:r w:rsidRPr="006459B2">
          <w:rPr>
            <w:lang w:bidi="en-US"/>
          </w:rPr>
          <w:t>remain</w:t>
        </w:r>
        <w:r w:rsidR="001C5828">
          <w:rPr>
            <w:lang w:bidi="en-US"/>
          </w:rPr>
          <w:t>ed</w:t>
        </w:r>
      </w:ins>
      <w:r w:rsidRPr="006459B2">
        <w:rPr>
          <w:lang w:bidi="en-US"/>
        </w:rPr>
        <w:t>.</w:t>
      </w:r>
      <w:r w:rsidR="006E1DE1">
        <w:rPr>
          <w:lang w:bidi="en-US"/>
        </w:rPr>
        <w:t xml:space="preserve"> </w:t>
      </w:r>
      <w:r w:rsidRPr="006459B2">
        <w:rPr>
          <w:lang w:bidi="en-US"/>
        </w:rPr>
        <w:t>Most compilers will report this as a warning and the warning can be easily resolved by removing the unused variable.</w:t>
      </w:r>
    </w:p>
    <w:p w14:paraId="1BFBAEE8" w14:textId="175F9E6B" w:rsidR="006459B2" w:rsidRDefault="006459B2" w:rsidP="00504DC3">
      <w:pPr>
        <w:pStyle w:val="Heading3"/>
        <w:spacing w:before="0" w:after="120"/>
        <w:rPr>
          <w:lang w:bidi="en-US"/>
        </w:rPr>
      </w:pPr>
      <w:r>
        <w:rPr>
          <w:lang w:bidi="en-US"/>
        </w:rPr>
        <w:t xml:space="preserve">6.19.2 </w:t>
      </w:r>
      <w:r w:rsidRPr="00CD6A7E">
        <w:rPr>
          <w:lang w:bidi="en-US"/>
        </w:rPr>
        <w:t>Guidance to language users</w:t>
      </w:r>
    </w:p>
    <w:p w14:paraId="4B240A57" w14:textId="59ACC178" w:rsidR="00352829" w:rsidRDefault="00352829" w:rsidP="00352829">
      <w:pPr>
        <w:pStyle w:val="ListParagraph"/>
        <w:numPr>
          <w:ilvl w:val="0"/>
          <w:numId w:val="33"/>
        </w:numPr>
        <w:spacing w:after="0"/>
        <w:rPr>
          <w:lang w:bidi="en-US"/>
        </w:rPr>
      </w:pPr>
      <w:r>
        <w:rPr>
          <w:lang w:bidi="en-US"/>
        </w:rPr>
        <w:t xml:space="preserve">Follow the </w:t>
      </w:r>
      <w:r w:rsidR="00FE5BD5">
        <w:rPr>
          <w:rFonts w:ascii="Calibri" w:eastAsia="Times New Roman" w:hAnsi="Calibri"/>
          <w:bCs/>
        </w:rPr>
        <w:t>guidance contained in</w:t>
      </w:r>
      <w:r w:rsidR="00FE5BD5">
        <w:rPr>
          <w:lang w:bidi="en-US"/>
        </w:rPr>
        <w:t xml:space="preserve"> </w:t>
      </w:r>
      <w:r>
        <w:rPr>
          <w:lang w:bidi="en-US"/>
        </w:rPr>
        <w:t>TR 24772-1 clause 6.19.2.</w:t>
      </w:r>
    </w:p>
    <w:p w14:paraId="4A4D32E8" w14:textId="4AB59E21" w:rsidR="006459B2" w:rsidRPr="006459B2" w:rsidRDefault="006459B2" w:rsidP="007124F7">
      <w:pPr>
        <w:pStyle w:val="ListParagraph"/>
        <w:numPr>
          <w:ilvl w:val="0"/>
          <w:numId w:val="33"/>
        </w:numPr>
        <w:spacing w:after="0"/>
        <w:rPr>
          <w:lang w:bidi="en-US"/>
        </w:rPr>
      </w:pPr>
      <w:r w:rsidRPr="006459B2">
        <w:rPr>
          <w:lang w:bidi="en-US"/>
        </w:rPr>
        <w:t>Resolve all compiler warnings for unused variables. Having an unused variable in code indicates that either warnings were turned off during compilation or were ignored by the developer.</w:t>
      </w:r>
    </w:p>
    <w:p w14:paraId="103AD29D" w14:textId="77777777" w:rsidR="007B1541" w:rsidRDefault="007B1541" w:rsidP="004C770C">
      <w:pPr>
        <w:pStyle w:val="Heading2"/>
        <w:rPr>
          <w:lang w:bidi="en-US"/>
        </w:rPr>
      </w:pPr>
    </w:p>
    <w:p w14:paraId="4639EB7E" w14:textId="75A413B1" w:rsidR="004C770C" w:rsidRPr="00CD6A7E" w:rsidRDefault="001456BA" w:rsidP="004C770C">
      <w:pPr>
        <w:pStyle w:val="Heading2"/>
        <w:rPr>
          <w:lang w:bidi="en-US"/>
        </w:rPr>
      </w:pPr>
      <w:bookmarkStart w:id="342" w:name="_Ref514260039"/>
      <w:bookmarkStart w:id="343" w:name="_Toc2099598"/>
      <w:r>
        <w:rPr>
          <w:lang w:bidi="en-US"/>
        </w:rPr>
        <w:t>6.</w:t>
      </w:r>
      <w:r w:rsidR="00460588">
        <w:rPr>
          <w:lang w:bidi="en-US"/>
        </w:rPr>
        <w:t>20</w:t>
      </w:r>
      <w:r w:rsidR="00AD5842">
        <w:rPr>
          <w:lang w:bidi="en-US"/>
        </w:rPr>
        <w:t xml:space="preserve"> </w:t>
      </w:r>
      <w:r w:rsidR="004C770C" w:rsidRPr="00CD6A7E">
        <w:rPr>
          <w:lang w:bidi="en-US"/>
        </w:rPr>
        <w:t xml:space="preserve">Identifier </w:t>
      </w:r>
      <w:r w:rsidR="00427DDB">
        <w:rPr>
          <w:lang w:bidi="en-US"/>
        </w:rPr>
        <w:t>n</w:t>
      </w:r>
      <w:r w:rsidR="004C770C" w:rsidRPr="00CD6A7E">
        <w:rPr>
          <w:lang w:bidi="en-US"/>
        </w:rPr>
        <w:t xml:space="preserve">ame </w:t>
      </w:r>
      <w:r w:rsidR="00427DDB">
        <w:rPr>
          <w:lang w:bidi="en-US"/>
        </w:rPr>
        <w:t>r</w:t>
      </w:r>
      <w:r w:rsidR="004C770C" w:rsidRPr="00CD6A7E">
        <w:rPr>
          <w:lang w:bidi="en-US"/>
        </w:rPr>
        <w:t>euse [YOW]</w:t>
      </w:r>
      <w:bookmarkEnd w:id="335"/>
      <w:bookmarkEnd w:id="342"/>
      <w:bookmarkEnd w:id="343"/>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Identifier </w:instrText>
      </w:r>
      <w:r w:rsidR="002E65A5">
        <w:rPr>
          <w:lang w:bidi="en-US"/>
        </w:rPr>
        <w:instrText>n</w:instrText>
      </w:r>
      <w:r w:rsidR="002E65A5" w:rsidRPr="00CD6A7E">
        <w:rPr>
          <w:lang w:bidi="en-US"/>
        </w:rPr>
        <w:instrText xml:space="preserve">ame </w:instrText>
      </w:r>
      <w:r w:rsidR="002E65A5">
        <w:rPr>
          <w:lang w:bidi="en-US"/>
        </w:rPr>
        <w:instrText>r</w:instrText>
      </w:r>
      <w:r w:rsidR="002E65A5" w:rsidRPr="00CD6A7E">
        <w:rPr>
          <w:lang w:bidi="en-US"/>
        </w:rPr>
        <w:instrText>euse [YOW]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YOW</w:instrText>
      </w:r>
      <w:r w:rsidR="00ED70E1">
        <w:rPr>
          <w:lang w:bidi="en-US"/>
        </w:rPr>
        <w:instrText xml:space="preserve"> - </w:instrText>
      </w:r>
      <w:r w:rsidR="002E65A5" w:rsidRPr="00CD6A7E">
        <w:rPr>
          <w:lang w:bidi="en-US"/>
        </w:rPr>
        <w:instrText xml:space="preserve">Identifier </w:instrText>
      </w:r>
      <w:r w:rsidR="002E65A5">
        <w:rPr>
          <w:lang w:bidi="en-US"/>
        </w:rPr>
        <w:instrText>n</w:instrText>
      </w:r>
      <w:r w:rsidR="002E65A5" w:rsidRPr="00CD6A7E">
        <w:rPr>
          <w:lang w:bidi="en-US"/>
        </w:rPr>
        <w:instrText xml:space="preserve">ame </w:instrText>
      </w:r>
      <w:r w:rsidR="002E65A5">
        <w:rPr>
          <w:lang w:bidi="en-US"/>
        </w:rPr>
        <w:instrText>r</w:instrText>
      </w:r>
      <w:r w:rsidR="002E65A5" w:rsidRPr="00CD6A7E">
        <w:rPr>
          <w:lang w:bidi="en-US"/>
        </w:rPr>
        <w:instrText>euse [YOW]</w:instrText>
      </w:r>
      <w:r w:rsidR="00ED70E1">
        <w:instrText xml:space="preserve">" </w:instrText>
      </w:r>
      <w:r w:rsidR="00ED70E1">
        <w:rPr>
          <w:lang w:val="en-CA"/>
        </w:rPr>
        <w:fldChar w:fldCharType="end"/>
      </w:r>
    </w:p>
    <w:p w14:paraId="370C2DF2" w14:textId="48635B40" w:rsidR="004C770C" w:rsidRDefault="001456BA" w:rsidP="004C770C">
      <w:pPr>
        <w:pStyle w:val="Heading3"/>
        <w:rPr>
          <w:lang w:bidi="en-US"/>
        </w:rPr>
      </w:pPr>
      <w:r>
        <w:rPr>
          <w:lang w:bidi="en-US"/>
        </w:rPr>
        <w:t>6.2</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22A5370D" w14:textId="05DD059A" w:rsidR="007A054D" w:rsidRDefault="006459B2" w:rsidP="006459B2">
      <w:pPr>
        <w:spacing w:after="0"/>
        <w:rPr>
          <w:lang w:bidi="en-US"/>
        </w:rPr>
      </w:pPr>
      <w:r>
        <w:rPr>
          <w:lang w:bidi="en-US"/>
        </w:rPr>
        <w:t>C allows scoping so that a variable that is not declared locally may be resolved to some outer block and that resolution may cause the variable to operate on an entity other than the one intended.</w:t>
      </w:r>
    </w:p>
    <w:p w14:paraId="25299877" w14:textId="77777777" w:rsidR="000F411D" w:rsidRDefault="000F411D" w:rsidP="006459B2">
      <w:pPr>
        <w:spacing w:after="0"/>
        <w:rPr>
          <w:lang w:bidi="en-US"/>
        </w:rPr>
      </w:pPr>
    </w:p>
    <w:p w14:paraId="1ED1B5BA" w14:textId="6B7514CC" w:rsidR="006459B2" w:rsidRDefault="000F411D" w:rsidP="006459B2">
      <w:pPr>
        <w:spacing w:after="0"/>
        <w:rPr>
          <w:lang w:bidi="en-US"/>
        </w:rPr>
      </w:pPr>
      <w:r>
        <w:rPr>
          <w:lang w:bidi="en-US"/>
        </w:rPr>
        <w:t>In the following example, b</w:t>
      </w:r>
      <w:r w:rsidR="006459B2">
        <w:rPr>
          <w:lang w:bidi="en-US"/>
        </w:rPr>
        <w:t xml:space="preserve">ecause the variable name </w:t>
      </w:r>
      <w:r w:rsidR="006459B2" w:rsidRPr="008D55D7">
        <w:rPr>
          <w:rFonts w:ascii="Courier New" w:hAnsi="Courier New" w:cs="Courier New"/>
          <w:sz w:val="20"/>
          <w:lang w:bidi="en-US"/>
        </w:rPr>
        <w:t>var1</w:t>
      </w:r>
      <w:r w:rsidR="006459B2" w:rsidRPr="008D55D7">
        <w:rPr>
          <w:sz w:val="20"/>
          <w:lang w:bidi="en-US"/>
        </w:rPr>
        <w:t xml:space="preserve"> </w:t>
      </w:r>
      <w:r w:rsidR="006459B2">
        <w:rPr>
          <w:lang w:bidi="en-US"/>
        </w:rPr>
        <w:t xml:space="preserve">was reused, the printed value of </w:t>
      </w:r>
      <w:r w:rsidR="006459B2" w:rsidRPr="008D55D7">
        <w:rPr>
          <w:rFonts w:ascii="Courier New" w:hAnsi="Courier New" w:cs="Courier New"/>
          <w:sz w:val="20"/>
          <w:lang w:bidi="en-US"/>
        </w:rPr>
        <w:t>var1</w:t>
      </w:r>
      <w:r w:rsidR="006459B2" w:rsidRPr="008D55D7">
        <w:rPr>
          <w:sz w:val="20"/>
          <w:lang w:bidi="en-US"/>
        </w:rPr>
        <w:t xml:space="preserve"> </w:t>
      </w:r>
      <w:del w:id="344" w:author="Stephen Michell" w:date="2019-11-08T12:29:00Z">
        <w:r w:rsidR="006459B2">
          <w:rPr>
            <w:lang w:bidi="en-US"/>
          </w:rPr>
          <w:delText>may be</w:delText>
        </w:r>
      </w:del>
      <w:ins w:id="345" w:author="Stephen Michell" w:date="2019-11-08T12:29:00Z">
        <w:r w:rsidR="001C5828">
          <w:rPr>
            <w:lang w:bidi="en-US"/>
          </w:rPr>
          <w:t>is possibly</w:t>
        </w:r>
      </w:ins>
      <w:r w:rsidR="006459B2">
        <w:rPr>
          <w:lang w:bidi="en-US"/>
        </w:rPr>
        <w:t xml:space="preserve"> unexpected.</w:t>
      </w:r>
    </w:p>
    <w:p w14:paraId="122B7495" w14:textId="77777777" w:rsidR="006459B2" w:rsidRPr="006459B2" w:rsidRDefault="006459B2" w:rsidP="006459B2">
      <w:pPr>
        <w:spacing w:after="0"/>
        <w:ind w:left="284"/>
        <w:rPr>
          <w:rFonts w:ascii="Courier New" w:hAnsi="Courier New" w:cs="Courier New"/>
          <w:sz w:val="20"/>
          <w:lang w:bidi="en-US"/>
        </w:rPr>
      </w:pPr>
      <w:proofErr w:type="spellStart"/>
      <w:r w:rsidRPr="006459B2">
        <w:rPr>
          <w:rFonts w:ascii="Courier New" w:hAnsi="Courier New" w:cs="Courier New"/>
          <w:sz w:val="20"/>
          <w:lang w:bidi="en-US"/>
        </w:rPr>
        <w:lastRenderedPageBreak/>
        <w:t>int</w:t>
      </w:r>
      <w:proofErr w:type="spellEnd"/>
      <w:r w:rsidRPr="006459B2">
        <w:rPr>
          <w:rFonts w:ascii="Courier New" w:hAnsi="Courier New" w:cs="Courier New"/>
          <w:sz w:val="20"/>
          <w:lang w:bidi="en-US"/>
        </w:rPr>
        <w:t xml:space="preserve">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outer scope */</w:t>
      </w:r>
    </w:p>
    <w:p w14:paraId="28243BA4"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var1 = 10;</w:t>
      </w:r>
    </w:p>
    <w:p w14:paraId="1110CF4F"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4CEDBD2D"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w:t>
      </w:r>
      <w:proofErr w:type="spellStart"/>
      <w:r w:rsidRPr="006459B2">
        <w:rPr>
          <w:rFonts w:ascii="Courier New" w:hAnsi="Courier New" w:cs="Courier New"/>
          <w:sz w:val="20"/>
          <w:lang w:bidi="en-US"/>
        </w:rPr>
        <w:t>int</w:t>
      </w:r>
      <w:proofErr w:type="spellEnd"/>
      <w:r w:rsidRPr="006459B2">
        <w:rPr>
          <w:rFonts w:ascii="Courier New" w:hAnsi="Courier New" w:cs="Courier New"/>
          <w:sz w:val="20"/>
          <w:lang w:bidi="en-US"/>
        </w:rPr>
        <w:t xml:space="preserve"> var2;</w:t>
      </w:r>
    </w:p>
    <w:p w14:paraId="577F3905"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w:t>
      </w:r>
      <w:proofErr w:type="spellStart"/>
      <w:r w:rsidRPr="006459B2">
        <w:rPr>
          <w:rFonts w:ascii="Courier New" w:hAnsi="Courier New" w:cs="Courier New"/>
          <w:sz w:val="20"/>
          <w:lang w:bidi="en-US"/>
        </w:rPr>
        <w:t>int</w:t>
      </w:r>
      <w:proofErr w:type="spellEnd"/>
      <w:r w:rsidRPr="006459B2">
        <w:rPr>
          <w:rFonts w:ascii="Courier New" w:hAnsi="Courier New" w:cs="Courier New"/>
          <w:sz w:val="20"/>
          <w:lang w:bidi="en-US"/>
        </w:rPr>
        <w:t xml:space="preserve">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nested (inner) scope */</w:t>
      </w:r>
    </w:p>
    <w:p w14:paraId="46BB4E35" w14:textId="77777777" w:rsidR="006459B2" w:rsidRPr="00FD2327" w:rsidRDefault="006459B2" w:rsidP="006459B2">
      <w:pPr>
        <w:spacing w:after="0"/>
        <w:ind w:left="284"/>
        <w:rPr>
          <w:rFonts w:ascii="Courier New" w:hAnsi="Courier New" w:cs="Courier New"/>
          <w:sz w:val="20"/>
          <w:lang w:val="nl-NL" w:bidi="en-US"/>
        </w:rPr>
      </w:pPr>
      <w:r w:rsidRPr="006459B2">
        <w:rPr>
          <w:rFonts w:ascii="Courier New" w:hAnsi="Courier New" w:cs="Courier New"/>
          <w:sz w:val="20"/>
          <w:lang w:bidi="en-US"/>
        </w:rPr>
        <w:t xml:space="preserve">       </w:t>
      </w:r>
      <w:proofErr w:type="gramStart"/>
      <w:r w:rsidRPr="00FD2327">
        <w:rPr>
          <w:rFonts w:ascii="Courier New" w:hAnsi="Courier New" w:cs="Courier New"/>
          <w:sz w:val="20"/>
          <w:lang w:val="nl-NL" w:bidi="en-US"/>
        </w:rPr>
        <w:t>var</w:t>
      </w:r>
      <w:proofErr w:type="gramEnd"/>
      <w:r w:rsidRPr="00FD2327">
        <w:rPr>
          <w:rFonts w:ascii="Courier New" w:hAnsi="Courier New" w:cs="Courier New"/>
          <w:sz w:val="20"/>
          <w:lang w:val="nl-NL" w:bidi="en-US"/>
        </w:rPr>
        <w:t>2 = 5;</w:t>
      </w:r>
    </w:p>
    <w:p w14:paraId="1AB4157B" w14:textId="77777777" w:rsidR="006459B2" w:rsidRPr="00FD2327" w:rsidRDefault="006459B2" w:rsidP="006459B2">
      <w:pPr>
        <w:spacing w:after="0"/>
        <w:ind w:left="284"/>
        <w:rPr>
          <w:rFonts w:ascii="Courier New" w:hAnsi="Courier New" w:cs="Courier New"/>
          <w:sz w:val="20"/>
          <w:lang w:val="nl-NL" w:bidi="en-US"/>
        </w:rPr>
      </w:pPr>
      <w:r w:rsidRPr="00FD2327">
        <w:rPr>
          <w:rFonts w:ascii="Courier New" w:hAnsi="Courier New" w:cs="Courier New"/>
          <w:sz w:val="20"/>
          <w:lang w:val="nl-NL" w:bidi="en-US"/>
        </w:rPr>
        <w:t xml:space="preserve">       </w:t>
      </w:r>
      <w:proofErr w:type="gramStart"/>
      <w:r w:rsidRPr="00FD2327">
        <w:rPr>
          <w:rFonts w:ascii="Courier New" w:hAnsi="Courier New" w:cs="Courier New"/>
          <w:sz w:val="20"/>
          <w:lang w:val="nl-NL" w:bidi="en-US"/>
        </w:rPr>
        <w:t>var</w:t>
      </w:r>
      <w:proofErr w:type="gramEnd"/>
      <w:r w:rsidRPr="00FD2327">
        <w:rPr>
          <w:rFonts w:ascii="Courier New" w:hAnsi="Courier New" w:cs="Courier New"/>
          <w:sz w:val="20"/>
          <w:lang w:val="nl-NL" w:bidi="en-US"/>
        </w:rPr>
        <w:t>1 = 1;</w:t>
      </w:r>
      <w:r w:rsidRPr="00FD2327">
        <w:rPr>
          <w:rFonts w:ascii="Courier New" w:hAnsi="Courier New" w:cs="Courier New"/>
          <w:sz w:val="20"/>
          <w:lang w:val="nl-NL" w:bidi="en-US"/>
        </w:rPr>
        <w:tab/>
      </w:r>
      <w:r w:rsidRPr="00FD2327">
        <w:rPr>
          <w:rFonts w:ascii="Courier New" w:hAnsi="Courier New" w:cs="Courier New"/>
          <w:sz w:val="20"/>
          <w:lang w:val="nl-NL" w:bidi="en-US"/>
        </w:rPr>
        <w:tab/>
      </w:r>
      <w:r w:rsidRPr="00FD2327">
        <w:rPr>
          <w:rFonts w:ascii="Courier New" w:hAnsi="Courier New" w:cs="Courier New"/>
          <w:sz w:val="20"/>
          <w:lang w:val="nl-NL" w:bidi="en-US"/>
        </w:rPr>
        <w:tab/>
        <w:t xml:space="preserve">/* var1 in </w:t>
      </w:r>
      <w:proofErr w:type="spellStart"/>
      <w:r w:rsidRPr="00FD2327">
        <w:rPr>
          <w:rFonts w:ascii="Courier New" w:hAnsi="Courier New" w:cs="Courier New"/>
          <w:sz w:val="20"/>
          <w:lang w:val="nl-NL" w:bidi="en-US"/>
        </w:rPr>
        <w:t>inner</w:t>
      </w:r>
      <w:proofErr w:type="spellEnd"/>
      <w:r w:rsidRPr="00FD2327">
        <w:rPr>
          <w:rFonts w:ascii="Courier New" w:hAnsi="Courier New" w:cs="Courier New"/>
          <w:sz w:val="20"/>
          <w:lang w:val="nl-NL" w:bidi="en-US"/>
        </w:rPr>
        <w:t xml:space="preserve"> scope is 1 */</w:t>
      </w:r>
    </w:p>
    <w:p w14:paraId="09A8DB71" w14:textId="77777777" w:rsid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5E58B1EE" w14:textId="77777777" w:rsidR="006459B2" w:rsidRPr="006459B2" w:rsidRDefault="006459B2" w:rsidP="006459B2">
      <w:pPr>
        <w:spacing w:after="0"/>
        <w:rPr>
          <w:rFonts w:ascii="Courier New" w:hAnsi="Courier New" w:cs="Courier New"/>
          <w:sz w:val="20"/>
          <w:lang w:bidi="en-US"/>
        </w:rPr>
      </w:pPr>
    </w:p>
    <w:p w14:paraId="2DF723AB" w14:textId="76B74570" w:rsidR="006459B2" w:rsidRPr="006459B2" w:rsidRDefault="006459B2" w:rsidP="006459B2">
      <w:pPr>
        <w:spacing w:after="0"/>
        <w:rPr>
          <w:rFonts w:ascii="Courier New" w:hAnsi="Courier New" w:cs="Courier New"/>
          <w:sz w:val="20"/>
          <w:lang w:bidi="en-US"/>
        </w:rPr>
      </w:pPr>
      <w:r>
        <w:rPr>
          <w:rFonts w:ascii="Courier New" w:hAnsi="Courier New" w:cs="Courier New"/>
          <w:sz w:val="20"/>
          <w:lang w:bidi="en-US"/>
        </w:rPr>
        <w:t xml:space="preserve">  </w:t>
      </w:r>
      <w:r w:rsidRPr="006459B2">
        <w:rPr>
          <w:rFonts w:ascii="Courier New" w:hAnsi="Courier New" w:cs="Courier New"/>
          <w:sz w:val="20"/>
          <w:lang w:bidi="en-US"/>
        </w:rPr>
        <w:t>print (“var1=%d\n”, var1);</w:t>
      </w:r>
      <w:r w:rsidRPr="006459B2">
        <w:rPr>
          <w:rFonts w:ascii="Courier New" w:hAnsi="Courier New" w:cs="Courier New"/>
          <w:sz w:val="20"/>
          <w:lang w:bidi="en-US"/>
        </w:rPr>
        <w:tab/>
        <w:t>/* will print “var1=10” as var1 refers */</w:t>
      </w:r>
    </w:p>
    <w:p w14:paraId="5E0E4271" w14:textId="32A5D6A0" w:rsidR="006459B2" w:rsidRPr="006459B2" w:rsidRDefault="006459B2" w:rsidP="006459B2">
      <w:pPr>
        <w:spacing w:after="0"/>
        <w:rPr>
          <w:rFonts w:ascii="Courier New" w:hAnsi="Courier New" w:cs="Courier New"/>
          <w:sz w:val="20"/>
          <w:lang w:bidi="en-US"/>
        </w:rPr>
      </w:pPr>
      <w:r w:rsidRPr="006459B2">
        <w:rPr>
          <w:rFonts w:ascii="Courier New" w:hAnsi="Courier New" w:cs="Courier New"/>
          <w:sz w:val="20"/>
          <w:lang w:bidi="en-US"/>
        </w:rPr>
        <w:t xml:space="preserve">      </w:t>
      </w:r>
      <w:r>
        <w:rPr>
          <w:rFonts w:ascii="Courier New" w:hAnsi="Courier New" w:cs="Courier New"/>
          <w:sz w:val="20"/>
          <w:lang w:bidi="en-US"/>
        </w:rPr>
        <w:t xml:space="preserve">                        </w:t>
      </w:r>
      <w:r w:rsidRPr="006459B2">
        <w:rPr>
          <w:rFonts w:ascii="Courier New" w:hAnsi="Courier New" w:cs="Courier New"/>
          <w:sz w:val="20"/>
          <w:lang w:bidi="en-US"/>
        </w:rPr>
        <w:t>/* to var1 in the outer scope */</w:t>
      </w:r>
    </w:p>
    <w:p w14:paraId="3B0205FC" w14:textId="471FCE0B" w:rsidR="006459B2" w:rsidRDefault="006459B2" w:rsidP="006459B2">
      <w:pPr>
        <w:spacing w:after="0"/>
        <w:rPr>
          <w:rFonts w:ascii="Courier New" w:hAnsi="Courier New" w:cs="Courier New"/>
          <w:sz w:val="20"/>
          <w:lang w:bidi="en-US"/>
        </w:rPr>
      </w:pPr>
      <w:r>
        <w:rPr>
          <w:lang w:bidi="en-US"/>
        </w:rPr>
        <w:t xml:space="preserve">Removing the declaration of </w:t>
      </w:r>
      <w:r w:rsidRPr="00B777DE">
        <w:rPr>
          <w:rFonts w:ascii="Courier New" w:hAnsi="Courier New" w:cs="Courier New"/>
          <w:sz w:val="20"/>
          <w:lang w:bidi="en-US"/>
        </w:rPr>
        <w:t>var2</w:t>
      </w:r>
      <w:r>
        <w:rPr>
          <w:lang w:bidi="en-US"/>
        </w:rPr>
        <w:t xml:space="preserve"> will result in a diagnostic message being generated making the programmer aware of an undeclared variable.</w:t>
      </w:r>
      <w:r w:rsidR="006E1DE1">
        <w:rPr>
          <w:lang w:bidi="en-US"/>
        </w:rPr>
        <w:t xml:space="preserve"> </w:t>
      </w:r>
      <w:r>
        <w:rPr>
          <w:lang w:bidi="en-US"/>
        </w:rPr>
        <w:t xml:space="preserve">However, removing the declaration of </w:t>
      </w:r>
      <w:r w:rsidRPr="00B777DE">
        <w:rPr>
          <w:rFonts w:ascii="Courier New" w:hAnsi="Courier New" w:cs="Courier New"/>
          <w:sz w:val="20"/>
          <w:lang w:bidi="en-US"/>
        </w:rPr>
        <w:t>var1</w:t>
      </w:r>
      <w:r>
        <w:rPr>
          <w:lang w:bidi="en-US"/>
        </w:rPr>
        <w:t xml:space="preserve"> in the inner block will not result in a diagnostic as </w:t>
      </w:r>
      <w:r w:rsidRPr="00B777DE">
        <w:rPr>
          <w:rFonts w:ascii="Courier New" w:hAnsi="Courier New" w:cs="Courier New"/>
          <w:sz w:val="20"/>
          <w:lang w:bidi="en-US"/>
        </w:rPr>
        <w:t>var1</w:t>
      </w:r>
      <w:r>
        <w:rPr>
          <w:lang w:bidi="en-US"/>
        </w:rPr>
        <w:t xml:space="preserve"> will be resolved to the declaration in the outer block and a programmer maintaining the code could very easily miss this subtlety.</w:t>
      </w:r>
      <w:r w:rsidR="006E1DE1">
        <w:rPr>
          <w:lang w:bidi="en-US"/>
        </w:rPr>
        <w:t xml:space="preserve"> </w:t>
      </w:r>
      <w:r>
        <w:rPr>
          <w:lang w:bidi="en-US"/>
        </w:rPr>
        <w:t xml:space="preserve">The removing of inner block </w:t>
      </w:r>
      <w:r w:rsidRPr="00B777DE">
        <w:rPr>
          <w:rFonts w:ascii="Courier New" w:hAnsi="Courier New" w:cs="Courier New"/>
          <w:sz w:val="20"/>
          <w:lang w:bidi="en-US"/>
        </w:rPr>
        <w:t>var1</w:t>
      </w:r>
      <w:r>
        <w:rPr>
          <w:lang w:bidi="en-US"/>
        </w:rPr>
        <w:t xml:space="preserve"> </w:t>
      </w:r>
      <w:r w:rsidR="00B777DE">
        <w:rPr>
          <w:lang w:bidi="en-US"/>
        </w:rPr>
        <w:t xml:space="preserve">will result in the printing of </w:t>
      </w:r>
      <w:r w:rsidRPr="00B777DE">
        <w:rPr>
          <w:rFonts w:ascii="Courier New" w:hAnsi="Courier New" w:cs="Courier New"/>
          <w:sz w:val="20"/>
          <w:lang w:bidi="en-US"/>
        </w:rPr>
        <w:t>var1=1</w:t>
      </w:r>
      <w:r w:rsidR="00B777DE">
        <w:rPr>
          <w:lang w:bidi="en-US"/>
        </w:rPr>
        <w:t xml:space="preserve"> instead of </w:t>
      </w:r>
      <w:r w:rsidR="00B777DE" w:rsidRPr="00B777DE">
        <w:rPr>
          <w:rFonts w:ascii="Courier New" w:hAnsi="Courier New" w:cs="Courier New"/>
          <w:sz w:val="20"/>
          <w:lang w:bidi="en-US"/>
        </w:rPr>
        <w:t>var1=10</w:t>
      </w:r>
      <w:r w:rsidRPr="00B777DE">
        <w:rPr>
          <w:rFonts w:ascii="Courier New" w:hAnsi="Courier New" w:cs="Courier New"/>
          <w:sz w:val="20"/>
          <w:lang w:bidi="en-US"/>
        </w:rPr>
        <w:t>.</w:t>
      </w:r>
    </w:p>
    <w:p w14:paraId="602777E3" w14:textId="77777777" w:rsidR="008C57AD" w:rsidRDefault="008C57AD" w:rsidP="006459B2">
      <w:pPr>
        <w:spacing w:after="0"/>
        <w:rPr>
          <w:rFonts w:ascii="Courier New" w:hAnsi="Courier New" w:cs="Courier New"/>
          <w:sz w:val="20"/>
          <w:lang w:bidi="en-US"/>
        </w:rPr>
      </w:pPr>
    </w:p>
    <w:p w14:paraId="53986B4B" w14:textId="05ABD98A" w:rsidR="00B777DE" w:rsidRPr="006459B2" w:rsidRDefault="008C57AD" w:rsidP="000E785A">
      <w:pPr>
        <w:rPr>
          <w:lang w:bidi="en-US"/>
        </w:rPr>
      </w:pPr>
      <w:r>
        <w:rPr>
          <w:lang w:bidi="en-US"/>
        </w:rPr>
        <w:t>This issue is related to</w:t>
      </w:r>
      <w:r w:rsidR="006E1DE1">
        <w:rPr>
          <w:lang w:bidi="en-US"/>
        </w:rPr>
        <w:t xml:space="preserve"> </w:t>
      </w:r>
      <w:r w:rsidR="00FC79A3" w:rsidRPr="008D55D7">
        <w:rPr>
          <w:i/>
          <w:u w:val="single"/>
          <w:lang w:bidi="en-US"/>
        </w:rPr>
        <w:fldChar w:fldCharType="begin"/>
      </w:r>
      <w:r w:rsidR="00FC79A3" w:rsidRPr="008D55D7">
        <w:rPr>
          <w:i/>
          <w:u w:val="single"/>
          <w:lang w:bidi="en-US"/>
        </w:rPr>
        <w:instrText xml:space="preserve"> REF _Ref514260144 \h  \* MERGEFORMAT </w:instrText>
      </w:r>
      <w:r w:rsidR="00FC79A3" w:rsidRPr="008D55D7">
        <w:rPr>
          <w:i/>
          <w:u w:val="single"/>
          <w:lang w:bidi="en-US"/>
        </w:rPr>
      </w:r>
      <w:r w:rsidR="00FC79A3" w:rsidRPr="008D55D7">
        <w:rPr>
          <w:i/>
          <w:u w:val="single"/>
          <w:lang w:bidi="en-US"/>
        </w:rPr>
        <w:fldChar w:fldCharType="separate"/>
      </w:r>
      <w:r w:rsidR="00924D6D" w:rsidRPr="00924D6D">
        <w:rPr>
          <w:i/>
          <w:u w:val="single"/>
          <w:lang w:bidi="en-US"/>
        </w:rPr>
        <w:t>6.17 Choice of clear names [NAI]</w:t>
      </w:r>
      <w:r w:rsidR="00FC79A3" w:rsidRPr="008D55D7">
        <w:rPr>
          <w:i/>
          <w:u w:val="single"/>
          <w:lang w:bidi="en-US"/>
        </w:rPr>
        <w:fldChar w:fldCharType="end"/>
      </w:r>
      <w:r>
        <w:rPr>
          <w:lang w:bidi="en-US"/>
        </w:rPr>
        <w:t xml:space="preserve">, as they are both mechanisms by which the programmer </w:t>
      </w:r>
      <w:del w:id="346" w:author="Stephen Michell" w:date="2019-11-08T12:29:00Z">
        <w:r>
          <w:rPr>
            <w:lang w:bidi="en-US"/>
          </w:rPr>
          <w:delText>may</w:delText>
        </w:r>
      </w:del>
      <w:ins w:id="347" w:author="Stephen Michell" w:date="2019-11-08T12:29:00Z">
        <w:r w:rsidR="007750A1">
          <w:rPr>
            <w:lang w:bidi="en-US"/>
          </w:rPr>
          <w:t>can</w:t>
        </w:r>
      </w:ins>
      <w:r>
        <w:rPr>
          <w:lang w:bidi="en-US"/>
        </w:rPr>
        <w:t xml:space="preserve"> inadvertently use an object other than the one intended.</w:t>
      </w:r>
    </w:p>
    <w:p w14:paraId="0F91BFA9" w14:textId="1394CB85" w:rsidR="004C770C" w:rsidRDefault="001456BA" w:rsidP="00504DC3">
      <w:pPr>
        <w:pStyle w:val="Heading3"/>
        <w:spacing w:before="0" w:after="120"/>
        <w:rPr>
          <w:lang w:bidi="en-US"/>
        </w:rPr>
      </w:pPr>
      <w:r>
        <w:rPr>
          <w:lang w:bidi="en-US"/>
        </w:rPr>
        <w:t>6.2</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3555EFCB" w14:textId="25C8A3A3" w:rsidR="00352829" w:rsidRDefault="00352829" w:rsidP="00352829">
      <w:pPr>
        <w:pStyle w:val="ListParagraph"/>
        <w:numPr>
          <w:ilvl w:val="0"/>
          <w:numId w:val="33"/>
        </w:numPr>
        <w:spacing w:after="0"/>
        <w:rPr>
          <w:lang w:bidi="en-US"/>
        </w:rPr>
      </w:pPr>
      <w:r>
        <w:rPr>
          <w:lang w:bidi="en-US"/>
        </w:rPr>
        <w:t xml:space="preserve">Follow the </w:t>
      </w:r>
      <w:r w:rsidR="00FE5BD5">
        <w:rPr>
          <w:rFonts w:ascii="Calibri" w:eastAsia="Times New Roman" w:hAnsi="Calibri"/>
          <w:bCs/>
        </w:rPr>
        <w:t>guidance contained in</w:t>
      </w:r>
      <w:r w:rsidR="00FE5BD5">
        <w:rPr>
          <w:lang w:bidi="en-US"/>
        </w:rPr>
        <w:t xml:space="preserve"> </w:t>
      </w:r>
      <w:r>
        <w:rPr>
          <w:lang w:bidi="en-US"/>
        </w:rPr>
        <w:t>TR 24772-1 clause 6.20.2.</w:t>
      </w:r>
    </w:p>
    <w:p w14:paraId="439DFB04" w14:textId="77777777" w:rsidR="006459B2" w:rsidRDefault="006459B2" w:rsidP="007124F7">
      <w:pPr>
        <w:pStyle w:val="ListParagraph"/>
        <w:numPr>
          <w:ilvl w:val="0"/>
          <w:numId w:val="33"/>
        </w:numPr>
        <w:spacing w:after="0"/>
        <w:rPr>
          <w:lang w:bidi="en-US"/>
        </w:rPr>
      </w:pPr>
      <w:r>
        <w:rPr>
          <w:lang w:bidi="en-US"/>
        </w:rPr>
        <w:t>Ensure that a definition of an entity does not occur in a scope where a different entity with the same name is accessible and can be used in the same context. A language-specific project coding convention can be used to ensure that such errors are detectable with static analysis.</w:t>
      </w:r>
    </w:p>
    <w:p w14:paraId="369C811B" w14:textId="2A30698B" w:rsidR="004C770C" w:rsidRPr="00CD6A7E" w:rsidRDefault="001456BA" w:rsidP="004C770C">
      <w:pPr>
        <w:pStyle w:val="Heading2"/>
        <w:rPr>
          <w:lang w:bidi="en-US"/>
        </w:rPr>
      </w:pPr>
      <w:bookmarkStart w:id="348" w:name="_Toc2099599"/>
      <w:bookmarkStart w:id="349" w:name="_Toc310518176"/>
      <w:bookmarkStart w:id="350" w:name="_Ref357014663"/>
      <w:bookmarkStart w:id="351" w:name="_Ref420411458"/>
      <w:bookmarkStart w:id="352" w:name="_Ref420411546"/>
      <w:r>
        <w:rPr>
          <w:lang w:bidi="en-US"/>
        </w:rPr>
        <w:t>6.2</w:t>
      </w:r>
      <w:r w:rsidR="00460588">
        <w:rPr>
          <w:lang w:bidi="en-US"/>
        </w:rPr>
        <w:t>1</w:t>
      </w:r>
      <w:r w:rsidR="00AD5842">
        <w:rPr>
          <w:lang w:bidi="en-US"/>
        </w:rPr>
        <w:t xml:space="preserve"> </w:t>
      </w:r>
      <w:r w:rsidR="004C770C" w:rsidRPr="00CD6A7E">
        <w:rPr>
          <w:lang w:bidi="en-US"/>
        </w:rPr>
        <w:t xml:space="preserve">Namespace </w:t>
      </w:r>
      <w:r w:rsidR="00427DDB">
        <w:rPr>
          <w:lang w:bidi="en-US"/>
        </w:rPr>
        <w:t>i</w:t>
      </w:r>
      <w:r w:rsidR="004C770C" w:rsidRPr="00CD6A7E">
        <w:rPr>
          <w:lang w:bidi="en-US"/>
        </w:rPr>
        <w:t>ssues [BJL</w:t>
      </w:r>
      <w:r w:rsidR="002E65A5">
        <w:rPr>
          <w:lang w:bidi="en-US"/>
        </w:rPr>
        <w:t>]</w:t>
      </w:r>
      <w:bookmarkEnd w:id="348"/>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Namespace </w:instrText>
      </w:r>
      <w:r w:rsidR="002E65A5">
        <w:rPr>
          <w:lang w:bidi="en-US"/>
        </w:rPr>
        <w:instrText>i</w:instrText>
      </w:r>
      <w:r w:rsidR="002E65A5" w:rsidRPr="00CD6A7E">
        <w:rPr>
          <w:lang w:bidi="en-US"/>
        </w:rPr>
        <w:instrText>ssues [BJL</w:instrText>
      </w:r>
      <w:r w:rsidR="002E65A5">
        <w:rPr>
          <w:lang w:bidi="en-US"/>
        </w:rPr>
        <w:instrText>]</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BJL</w:instrText>
      </w:r>
      <w:r w:rsidR="00ED70E1">
        <w:rPr>
          <w:lang w:bidi="en-US"/>
        </w:rPr>
        <w:instrText xml:space="preserve"> - </w:instrText>
      </w:r>
      <w:r w:rsidR="002E65A5" w:rsidRPr="00CD6A7E">
        <w:rPr>
          <w:lang w:bidi="en-US"/>
        </w:rPr>
        <w:instrText xml:space="preserve">Namespace </w:instrText>
      </w:r>
      <w:r w:rsidR="002E65A5">
        <w:rPr>
          <w:lang w:bidi="en-US"/>
        </w:rPr>
        <w:instrText>issues</w:instrText>
      </w:r>
      <w:r w:rsidR="00ED70E1">
        <w:instrText xml:space="preserve">" </w:instrText>
      </w:r>
      <w:r w:rsidR="00ED70E1">
        <w:rPr>
          <w:lang w:val="en-CA"/>
        </w:rPr>
        <w:fldChar w:fldCharType="end"/>
      </w:r>
      <w:bookmarkEnd w:id="349"/>
      <w:bookmarkEnd w:id="350"/>
      <w:bookmarkEnd w:id="351"/>
      <w:bookmarkEnd w:id="352"/>
    </w:p>
    <w:p w14:paraId="28FEB803" w14:textId="0B11780B" w:rsidR="006459B2" w:rsidRDefault="001456BA" w:rsidP="00E56EF2">
      <w:pPr>
        <w:pStyle w:val="Heading3"/>
        <w:rPr>
          <w:lang w:bidi="en-US"/>
        </w:rPr>
      </w:pPr>
      <w:r>
        <w:rPr>
          <w:lang w:bidi="en-US"/>
        </w:rPr>
        <w:t>6.2</w:t>
      </w:r>
      <w:r w:rsidR="00460588">
        <w:rPr>
          <w:lang w:bidi="en-US"/>
        </w:rPr>
        <w:t>1</w:t>
      </w:r>
      <w:r w:rsidR="004C770C">
        <w:rPr>
          <w:lang w:bidi="en-US"/>
        </w:rPr>
        <w:t>.1</w:t>
      </w:r>
      <w:r w:rsidR="00AD5842">
        <w:rPr>
          <w:lang w:bidi="en-US"/>
        </w:rPr>
        <w:t xml:space="preserve"> </w:t>
      </w:r>
      <w:r w:rsidR="004C770C" w:rsidRPr="00CD6A7E">
        <w:rPr>
          <w:lang w:bidi="en-US"/>
        </w:rPr>
        <w:t>Applicability to language</w:t>
      </w:r>
      <w:bookmarkStart w:id="353" w:name="_Toc310518177"/>
      <w:bookmarkStart w:id="354" w:name="_Ref336414908"/>
      <w:bookmarkStart w:id="355" w:name="_Ref336422669"/>
      <w:bookmarkStart w:id="356" w:name="_Ref420411479"/>
    </w:p>
    <w:p w14:paraId="3836F36C" w14:textId="74330760" w:rsidR="00E56EF2" w:rsidRPr="00E56EF2" w:rsidRDefault="00E56EF2" w:rsidP="00E56EF2">
      <w:pPr>
        <w:rPr>
          <w:lang w:bidi="en-US"/>
        </w:rPr>
      </w:pPr>
      <w:r w:rsidRPr="00E56EF2">
        <w:rPr>
          <w:lang w:bidi="en-US"/>
        </w:rPr>
        <w:t>Does not apply to C because C requires unique names and has a single global namespace.</w:t>
      </w:r>
      <w:r w:rsidR="006E1DE1">
        <w:rPr>
          <w:lang w:bidi="en-US"/>
        </w:rPr>
        <w:t xml:space="preserve"> </w:t>
      </w:r>
      <w:r w:rsidRPr="00E56EF2">
        <w:rPr>
          <w:lang w:bidi="en-US"/>
        </w:rPr>
        <w:t>A diagnostic message is required for duplicate names in a single compilation</w:t>
      </w:r>
      <w:r w:rsidR="0077794A">
        <w:rPr>
          <w:lang w:bidi="en-US"/>
        </w:rPr>
        <w:t xml:space="preserve"> unit</w:t>
      </w:r>
      <w:r w:rsidRPr="00E56EF2">
        <w:rPr>
          <w:lang w:bidi="en-US"/>
        </w:rPr>
        <w:t>.</w:t>
      </w:r>
    </w:p>
    <w:p w14:paraId="391BC124" w14:textId="79F114F9" w:rsidR="004C770C" w:rsidRPr="00CD6A7E" w:rsidRDefault="001456BA" w:rsidP="004C770C">
      <w:pPr>
        <w:pStyle w:val="Heading2"/>
        <w:rPr>
          <w:lang w:bidi="en-US"/>
        </w:rPr>
      </w:pPr>
      <w:bookmarkStart w:id="357" w:name="_Ref514259447"/>
      <w:bookmarkStart w:id="358" w:name="_Toc2099600"/>
      <w:r>
        <w:rPr>
          <w:lang w:bidi="en-US"/>
        </w:rPr>
        <w:t>6.2</w:t>
      </w:r>
      <w:r w:rsidR="00460588">
        <w:rPr>
          <w:lang w:bidi="en-US"/>
        </w:rPr>
        <w:t>2</w:t>
      </w:r>
      <w:r w:rsidR="00AD5842">
        <w:rPr>
          <w:lang w:bidi="en-US"/>
        </w:rPr>
        <w:t xml:space="preserve"> </w:t>
      </w:r>
      <w:r w:rsidR="004C770C" w:rsidRPr="00CD6A7E">
        <w:rPr>
          <w:lang w:bidi="en-US"/>
        </w:rPr>
        <w:t xml:space="preserve">Initialization of </w:t>
      </w:r>
      <w:r w:rsidR="00F97AF6">
        <w:rPr>
          <w:lang w:bidi="en-US"/>
        </w:rPr>
        <w:t>v</w:t>
      </w:r>
      <w:r w:rsidR="004C770C" w:rsidRPr="00CD6A7E">
        <w:rPr>
          <w:lang w:bidi="en-US"/>
        </w:rPr>
        <w:t>ariables [LAV]</w:t>
      </w:r>
      <w:bookmarkEnd w:id="353"/>
      <w:bookmarkEnd w:id="354"/>
      <w:bookmarkEnd w:id="355"/>
      <w:bookmarkEnd w:id="356"/>
      <w:bookmarkEnd w:id="357"/>
      <w:bookmarkEnd w:id="358"/>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Initialization of </w:instrText>
      </w:r>
      <w:r w:rsidR="002E65A5">
        <w:rPr>
          <w:lang w:bidi="en-US"/>
        </w:rPr>
        <w:instrText>v</w:instrText>
      </w:r>
      <w:r w:rsidR="002E65A5" w:rsidRPr="00CD6A7E">
        <w:rPr>
          <w:lang w:bidi="en-US"/>
        </w:rPr>
        <w:instrText>ariables [LAV]</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LAV</w:instrText>
      </w:r>
      <w:r w:rsidR="00ED70E1">
        <w:rPr>
          <w:lang w:bidi="en-US"/>
        </w:rPr>
        <w:instrText xml:space="preserve"> - </w:instrText>
      </w:r>
      <w:r w:rsidR="002E65A5" w:rsidRPr="00CD6A7E">
        <w:rPr>
          <w:lang w:bidi="en-US"/>
        </w:rPr>
        <w:instrText xml:space="preserve">Initialization of </w:instrText>
      </w:r>
      <w:r w:rsidR="002E65A5">
        <w:rPr>
          <w:lang w:bidi="en-US"/>
        </w:rPr>
        <w:instrText>variables</w:instrText>
      </w:r>
      <w:r w:rsidR="00ED70E1">
        <w:instrText xml:space="preserve">" </w:instrText>
      </w:r>
      <w:r w:rsidR="00ED70E1">
        <w:rPr>
          <w:lang w:val="en-CA"/>
        </w:rPr>
        <w:fldChar w:fldCharType="end"/>
      </w:r>
    </w:p>
    <w:p w14:paraId="78CD5F23" w14:textId="1480A2E1" w:rsidR="004C770C" w:rsidRDefault="001456BA" w:rsidP="004C770C">
      <w:pPr>
        <w:pStyle w:val="Heading3"/>
        <w:rPr>
          <w:lang w:bidi="en-US"/>
        </w:rPr>
      </w:pPr>
      <w:r>
        <w:rPr>
          <w:lang w:bidi="en-US"/>
        </w:rPr>
        <w:t>6.2</w:t>
      </w:r>
      <w:r w:rsidR="00460588">
        <w:rPr>
          <w:lang w:bidi="en-US"/>
        </w:rPr>
        <w:t>2</w:t>
      </w:r>
      <w:r w:rsidR="004C770C">
        <w:rPr>
          <w:lang w:bidi="en-US"/>
        </w:rPr>
        <w:t>.1</w:t>
      </w:r>
      <w:r w:rsidR="00AD5842">
        <w:rPr>
          <w:lang w:bidi="en-US"/>
        </w:rPr>
        <w:t xml:space="preserve"> </w:t>
      </w:r>
      <w:r w:rsidR="004C770C" w:rsidRPr="00CD6A7E">
        <w:rPr>
          <w:lang w:bidi="en-US"/>
        </w:rPr>
        <w:t xml:space="preserve">Applicability </w:t>
      </w:r>
      <w:r w:rsidR="00F827BE">
        <w:rPr>
          <w:lang w:bidi="en-US"/>
        </w:rPr>
        <w:t>to</w:t>
      </w:r>
      <w:r w:rsidR="004C770C" w:rsidRPr="00CD6A7E">
        <w:rPr>
          <w:lang w:bidi="en-US"/>
        </w:rPr>
        <w:t xml:space="preserve"> language</w:t>
      </w:r>
    </w:p>
    <w:p w14:paraId="01A365C0" w14:textId="2CC52753" w:rsidR="007B70EB" w:rsidRDefault="007B70EB" w:rsidP="007B70EB">
      <w:pPr>
        <w:rPr>
          <w:lang w:bidi="en-US"/>
        </w:rPr>
      </w:pPr>
      <w:r>
        <w:rPr>
          <w:lang w:bidi="en-US"/>
        </w:rPr>
        <w:t>Local, automatic variables can assume unexpected values if they are used before they are initialized.</w:t>
      </w:r>
      <w:r w:rsidR="006E1DE1">
        <w:rPr>
          <w:lang w:bidi="en-US"/>
        </w:rPr>
        <w:t xml:space="preserve"> </w:t>
      </w:r>
      <w:r>
        <w:rPr>
          <w:lang w:bidi="en-US"/>
        </w:rPr>
        <w:t>The C Standard specifies, "If an object that has automatic storage duration is not initialized explicitly, its value is indeterminate".</w:t>
      </w:r>
      <w:r w:rsidR="006E1DE1">
        <w:rPr>
          <w:lang w:bidi="en-US"/>
        </w:rPr>
        <w:t xml:space="preserve"> </w:t>
      </w:r>
      <w:r>
        <w:rPr>
          <w:lang w:bidi="en-US"/>
        </w:rPr>
        <w:t>In the common case, on architectures that make use of a program stack, this value defaults to whichever values are currently stored in stack memory.</w:t>
      </w:r>
      <w:r w:rsidR="006E1DE1">
        <w:rPr>
          <w:lang w:bidi="en-US"/>
        </w:rPr>
        <w:t xml:space="preserve"> </w:t>
      </w:r>
      <w:r>
        <w:rPr>
          <w:lang w:bidi="en-US"/>
        </w:rPr>
        <w:t xml:space="preserve">While uninitialized memory </w:t>
      </w:r>
      <w:r w:rsidR="00352829">
        <w:rPr>
          <w:lang w:bidi="en-US"/>
        </w:rPr>
        <w:t xml:space="preserve">may </w:t>
      </w:r>
      <w:r>
        <w:rPr>
          <w:lang w:bidi="en-US"/>
        </w:rPr>
        <w:t>contain zeros, this is not guaranteed.</w:t>
      </w:r>
      <w:r w:rsidR="006E1DE1">
        <w:rPr>
          <w:lang w:bidi="en-US"/>
        </w:rPr>
        <w:t xml:space="preserve"> </w:t>
      </w:r>
      <w:r>
        <w:rPr>
          <w:lang w:bidi="en-US"/>
        </w:rPr>
        <w:t xml:space="preserve">Consequently, uninitialized memory can cause a program to behave in an unpredictable or unplanned manner and </w:t>
      </w:r>
      <w:del w:id="359" w:author="Stephen Michell" w:date="2019-11-08T12:29:00Z">
        <w:r>
          <w:rPr>
            <w:lang w:bidi="en-US"/>
          </w:rPr>
          <w:delText>may</w:delText>
        </w:r>
      </w:del>
      <w:ins w:id="360" w:author="Stephen Michell" w:date="2019-11-08T12:29:00Z">
        <w:r w:rsidR="007750A1">
          <w:rPr>
            <w:lang w:bidi="en-US"/>
          </w:rPr>
          <w:t>can</w:t>
        </w:r>
      </w:ins>
      <w:r>
        <w:rPr>
          <w:lang w:bidi="en-US"/>
        </w:rPr>
        <w:t xml:space="preserve"> provide an avenue for attack.</w:t>
      </w:r>
    </w:p>
    <w:p w14:paraId="35620F2E" w14:textId="4EC4859B" w:rsidR="007B70EB" w:rsidRPr="007B70EB" w:rsidRDefault="007B70EB" w:rsidP="007B70EB">
      <w:pPr>
        <w:rPr>
          <w:lang w:bidi="en-US"/>
        </w:rPr>
      </w:pPr>
      <w:r>
        <w:rPr>
          <w:lang w:bidi="en-US"/>
        </w:rPr>
        <w:t xml:space="preserve">Many implementations will issue a diagnostic message indicating that a variable </w:t>
      </w:r>
      <w:r w:rsidR="00352829">
        <w:rPr>
          <w:lang w:bidi="en-US"/>
        </w:rPr>
        <w:t xml:space="preserve">has been used that </w:t>
      </w:r>
      <w:r>
        <w:rPr>
          <w:lang w:bidi="en-US"/>
        </w:rPr>
        <w:t>was not initialized.</w:t>
      </w:r>
    </w:p>
    <w:p w14:paraId="7CAC3B96" w14:textId="2E8A46CE" w:rsidR="004C770C" w:rsidRPr="00CD6A7E" w:rsidRDefault="001456BA" w:rsidP="00504DC3">
      <w:pPr>
        <w:pStyle w:val="Heading3"/>
        <w:spacing w:before="0" w:after="120"/>
        <w:rPr>
          <w:lang w:bidi="en-US"/>
        </w:rPr>
      </w:pPr>
      <w:r>
        <w:rPr>
          <w:lang w:bidi="en-US"/>
        </w:rPr>
        <w:lastRenderedPageBreak/>
        <w:t>6.2</w:t>
      </w:r>
      <w:r w:rsidR="00460588">
        <w:rPr>
          <w:lang w:bidi="en-US"/>
        </w:rPr>
        <w:t>2</w:t>
      </w:r>
      <w:r w:rsidR="004C770C" w:rsidRPr="00CD6A7E">
        <w:rPr>
          <w:lang w:bidi="en-US"/>
        </w:rPr>
        <w:t>.2</w:t>
      </w:r>
      <w:r w:rsidR="00AD5842">
        <w:rPr>
          <w:lang w:bidi="en-US"/>
        </w:rPr>
        <w:t xml:space="preserve"> </w:t>
      </w:r>
      <w:r w:rsidR="004C770C" w:rsidRPr="00CD6A7E">
        <w:rPr>
          <w:lang w:bidi="en-US"/>
        </w:rPr>
        <w:t>Guidance to language users</w:t>
      </w:r>
    </w:p>
    <w:p w14:paraId="235FD778" w14:textId="420FAD1D" w:rsidR="00352829" w:rsidRDefault="00352829" w:rsidP="00352829">
      <w:pPr>
        <w:pStyle w:val="ListParagraph"/>
        <w:numPr>
          <w:ilvl w:val="0"/>
          <w:numId w:val="10"/>
        </w:numPr>
        <w:spacing w:after="0"/>
        <w:rPr>
          <w:lang w:bidi="en-US"/>
        </w:rPr>
      </w:pPr>
      <w:r>
        <w:rPr>
          <w:lang w:bidi="en-US"/>
        </w:rPr>
        <w:t xml:space="preserve">Follow the </w:t>
      </w:r>
      <w:r w:rsidR="00FE5BD5">
        <w:rPr>
          <w:rFonts w:ascii="Calibri" w:eastAsia="Times New Roman" w:hAnsi="Calibri"/>
          <w:bCs/>
        </w:rPr>
        <w:t>guidance contained in</w:t>
      </w:r>
      <w:r w:rsidR="00FE5BD5">
        <w:rPr>
          <w:lang w:bidi="en-US"/>
        </w:rPr>
        <w:t xml:space="preserve"> </w:t>
      </w:r>
      <w:r>
        <w:rPr>
          <w:lang w:bidi="en-US"/>
        </w:rPr>
        <w:t>TR 24772-1 clause 6.22.2.</w:t>
      </w:r>
    </w:p>
    <w:p w14:paraId="1D13FF1D" w14:textId="6FC7D538" w:rsidR="00352829" w:rsidRPr="00B50ED2" w:rsidRDefault="007B70EB" w:rsidP="00352829">
      <w:pPr>
        <w:pStyle w:val="ListParagraph"/>
        <w:widowControl w:val="0"/>
        <w:numPr>
          <w:ilvl w:val="0"/>
          <w:numId w:val="10"/>
        </w:numPr>
        <w:suppressLineNumbers/>
        <w:overflowPunct w:val="0"/>
        <w:adjustRightInd w:val="0"/>
        <w:spacing w:after="120"/>
        <w:rPr>
          <w:rFonts w:ascii="Calibri" w:eastAsia="Times New Roman" w:hAnsi="Calibri"/>
        </w:rPr>
      </w:pPr>
      <w:r w:rsidRPr="007B70EB">
        <w:rPr>
          <w:rFonts w:ascii="Calibri" w:eastAsia="Times New Roman" w:hAnsi="Calibri"/>
        </w:rPr>
        <w:t>Heed compiler warning messages about uninitialized variables.</w:t>
      </w:r>
      <w:r w:rsidR="006E1DE1">
        <w:rPr>
          <w:rFonts w:ascii="Calibri" w:eastAsia="Times New Roman" w:hAnsi="Calibri"/>
        </w:rPr>
        <w:t xml:space="preserve"> </w:t>
      </w:r>
      <w:r w:rsidRPr="007B70EB">
        <w:rPr>
          <w:rFonts w:ascii="Calibri" w:eastAsia="Times New Roman" w:hAnsi="Calibri"/>
        </w:rPr>
        <w:t>These warnings should be resolved as recommended to achieve a clean compile at high warning levels.</w:t>
      </w:r>
    </w:p>
    <w:p w14:paraId="7676ED4A" w14:textId="7B1C8E4E" w:rsidR="004C770C" w:rsidRPr="007B6289" w:rsidRDefault="007B70EB" w:rsidP="00B50ED2">
      <w:pPr>
        <w:pStyle w:val="ListParagraph"/>
        <w:numPr>
          <w:ilvl w:val="0"/>
          <w:numId w:val="10"/>
        </w:numPr>
      </w:pPr>
      <w:r w:rsidRPr="007B70EB">
        <w:t xml:space="preserve">Do not use memory allocated by functions such as </w:t>
      </w:r>
      <w:proofErr w:type="gramStart"/>
      <w:r w:rsidRPr="00B777DE">
        <w:rPr>
          <w:rFonts w:ascii="Courier New" w:hAnsi="Courier New" w:cs="Courier New"/>
          <w:sz w:val="20"/>
          <w:lang w:bidi="en-US"/>
        </w:rPr>
        <w:t>mallo</w:t>
      </w:r>
      <w:r w:rsidR="00B777DE">
        <w:rPr>
          <w:rFonts w:ascii="Courier New" w:hAnsi="Courier New" w:cs="Courier New"/>
          <w:sz w:val="20"/>
          <w:lang w:bidi="en-US"/>
        </w:rPr>
        <w:t>c(</w:t>
      </w:r>
      <w:proofErr w:type="gramEnd"/>
      <w:r w:rsidR="00B777DE">
        <w:rPr>
          <w:rFonts w:ascii="Courier New" w:hAnsi="Courier New" w:cs="Courier New"/>
          <w:sz w:val="20"/>
          <w:lang w:bidi="en-US"/>
        </w:rPr>
        <w:t>)</w:t>
      </w:r>
      <w:r w:rsidRPr="007B70EB">
        <w:t>before the memory is initialized as the memory contents are indeterminate.</w:t>
      </w:r>
    </w:p>
    <w:p w14:paraId="4B7A1D34" w14:textId="51444537" w:rsidR="004C770C" w:rsidRPr="00CD6A7E" w:rsidRDefault="001456BA" w:rsidP="004C770C">
      <w:pPr>
        <w:pStyle w:val="Heading2"/>
        <w:rPr>
          <w:lang w:bidi="en-US"/>
        </w:rPr>
      </w:pPr>
      <w:bookmarkStart w:id="361" w:name="_Toc310518178"/>
      <w:bookmarkStart w:id="362" w:name="_Toc2099601"/>
      <w:r>
        <w:rPr>
          <w:lang w:bidi="en-US"/>
        </w:rPr>
        <w:t>6.2</w:t>
      </w:r>
      <w:r w:rsidR="00460588">
        <w:rPr>
          <w:lang w:bidi="en-US"/>
        </w:rPr>
        <w:t>3</w:t>
      </w:r>
      <w:r w:rsidR="00AD5842">
        <w:rPr>
          <w:lang w:bidi="en-US"/>
        </w:rPr>
        <w:t xml:space="preserve"> </w:t>
      </w:r>
      <w:r w:rsidR="004C770C" w:rsidRPr="00CD6A7E">
        <w:rPr>
          <w:lang w:bidi="en-US"/>
        </w:rPr>
        <w:t xml:space="preserve">Operator </w:t>
      </w:r>
      <w:r w:rsidR="00816051">
        <w:rPr>
          <w:lang w:bidi="en-US"/>
        </w:rPr>
        <w:t>p</w:t>
      </w:r>
      <w:r w:rsidR="004C770C" w:rsidRPr="00CD6A7E">
        <w:rPr>
          <w:lang w:bidi="en-US"/>
        </w:rPr>
        <w:t>recedence</w:t>
      </w:r>
      <w:r w:rsidR="00B82A7D">
        <w:rPr>
          <w:lang w:bidi="en-US"/>
        </w:rPr>
        <w:t xml:space="preserve"> and </w:t>
      </w:r>
      <w:r w:rsidR="00816051">
        <w:rPr>
          <w:lang w:bidi="en-US"/>
        </w:rPr>
        <w:t>a</w:t>
      </w:r>
      <w:r w:rsidR="00B82A7D">
        <w:rPr>
          <w:lang w:bidi="en-US"/>
        </w:rPr>
        <w:t>ssociativity</w:t>
      </w:r>
      <w:r w:rsidR="004C770C" w:rsidRPr="00CD6A7E">
        <w:rPr>
          <w:lang w:bidi="en-US"/>
        </w:rPr>
        <w:t xml:space="preserve"> [JCW]</w:t>
      </w:r>
      <w:bookmarkEnd w:id="361"/>
      <w:bookmarkEnd w:id="362"/>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B33D6D">
        <w:instrText>:</w:instrText>
      </w:r>
      <w:r w:rsidR="002E65A5" w:rsidRPr="002E65A5">
        <w:rPr>
          <w:lang w:bidi="en-US"/>
        </w:rPr>
        <w:instrText xml:space="preserve"> </w:instrText>
      </w:r>
      <w:r w:rsidR="002E65A5" w:rsidRPr="00CD6A7E">
        <w:rPr>
          <w:lang w:bidi="en-US"/>
        </w:rPr>
        <w:instrText xml:space="preserve">Operator </w:instrText>
      </w:r>
      <w:r w:rsidR="002E65A5">
        <w:rPr>
          <w:lang w:bidi="en-US"/>
        </w:rPr>
        <w:instrText>p</w:instrText>
      </w:r>
      <w:r w:rsidR="002E65A5" w:rsidRPr="00CD6A7E">
        <w:rPr>
          <w:lang w:bidi="en-US"/>
        </w:rPr>
        <w:instrText>recedence</w:instrText>
      </w:r>
      <w:r w:rsidR="002E65A5">
        <w:rPr>
          <w:lang w:bidi="en-US"/>
        </w:rPr>
        <w:instrText xml:space="preserve"> and associativity</w:instrText>
      </w:r>
      <w:r w:rsidR="002E65A5" w:rsidRPr="00CD6A7E">
        <w:rPr>
          <w:lang w:bidi="en-US"/>
        </w:rPr>
        <w:instrText xml:space="preserve"> [JCW]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JCW</w:instrText>
      </w:r>
      <w:r w:rsidR="00ED70E1">
        <w:rPr>
          <w:lang w:bidi="en-US"/>
        </w:rPr>
        <w:instrText xml:space="preserve"> - </w:instrText>
      </w:r>
      <w:r w:rsidR="002E65A5" w:rsidRPr="00CD6A7E">
        <w:rPr>
          <w:lang w:bidi="en-US"/>
        </w:rPr>
        <w:instrText xml:space="preserve">Operator </w:instrText>
      </w:r>
      <w:r w:rsidR="002E65A5">
        <w:rPr>
          <w:lang w:bidi="en-US"/>
        </w:rPr>
        <w:instrText>p</w:instrText>
      </w:r>
      <w:r w:rsidR="002E65A5" w:rsidRPr="00CD6A7E">
        <w:rPr>
          <w:lang w:bidi="en-US"/>
        </w:rPr>
        <w:instrText>recedence</w:instrText>
      </w:r>
      <w:r w:rsidR="002E65A5">
        <w:rPr>
          <w:lang w:bidi="en-US"/>
        </w:rPr>
        <w:instrText xml:space="preserve"> and associativity</w:instrText>
      </w:r>
      <w:r w:rsidR="00ED70E1">
        <w:instrText xml:space="preserve">" </w:instrText>
      </w:r>
      <w:r w:rsidR="00ED70E1">
        <w:rPr>
          <w:lang w:val="en-CA"/>
        </w:rPr>
        <w:fldChar w:fldCharType="end"/>
      </w:r>
    </w:p>
    <w:p w14:paraId="26BF2E55" w14:textId="395F2D97" w:rsidR="004C770C" w:rsidRDefault="001456BA" w:rsidP="004C770C">
      <w:pPr>
        <w:pStyle w:val="Heading3"/>
        <w:rPr>
          <w:lang w:bidi="en-US"/>
        </w:rPr>
      </w:pPr>
      <w:r>
        <w:rPr>
          <w:lang w:bidi="en-US"/>
        </w:rPr>
        <w:t>6.2</w:t>
      </w:r>
      <w:r w:rsidR="00460588">
        <w:rPr>
          <w:lang w:bidi="en-US"/>
        </w:rPr>
        <w:t>3</w:t>
      </w:r>
      <w:r w:rsidR="004C770C">
        <w:rPr>
          <w:lang w:bidi="en-US"/>
        </w:rPr>
        <w:t>.1</w:t>
      </w:r>
      <w:r w:rsidR="00AD5842">
        <w:rPr>
          <w:lang w:bidi="en-US"/>
        </w:rPr>
        <w:t xml:space="preserve"> </w:t>
      </w:r>
      <w:r w:rsidR="004C770C" w:rsidRPr="00CD6A7E">
        <w:rPr>
          <w:lang w:bidi="en-US"/>
        </w:rPr>
        <w:t>Applicability to langu</w:t>
      </w:r>
      <w:r w:rsidR="00F827BE">
        <w:rPr>
          <w:lang w:bidi="en-US"/>
        </w:rPr>
        <w:t>age</w:t>
      </w:r>
    </w:p>
    <w:p w14:paraId="63AF4CB0" w14:textId="36BC74D8" w:rsidR="00F31E69" w:rsidRPr="007B70EB" w:rsidRDefault="00E83B10" w:rsidP="007B70EB">
      <w:pPr>
        <w:rPr>
          <w:lang w:bidi="en-US"/>
        </w:rPr>
      </w:pPr>
      <w:r>
        <w:rPr>
          <w:lang w:bidi="en-US"/>
        </w:rPr>
        <w:t>Operator precedence and associativity in</w:t>
      </w:r>
      <w:r w:rsidR="007B70EB">
        <w:rPr>
          <w:lang w:bidi="en-US"/>
        </w:rPr>
        <w:t xml:space="preserve"> C </w:t>
      </w:r>
      <w:r>
        <w:rPr>
          <w:lang w:bidi="en-US"/>
        </w:rPr>
        <w:t>are</w:t>
      </w:r>
      <w:r w:rsidR="007B70EB">
        <w:rPr>
          <w:lang w:bidi="en-US"/>
        </w:rPr>
        <w:t xml:space="preserve"> cle</w:t>
      </w:r>
      <w:r>
        <w:rPr>
          <w:lang w:bidi="en-US"/>
        </w:rPr>
        <w:t>arly defined</w:t>
      </w:r>
      <w:r w:rsidR="002213B7">
        <w:rPr>
          <w:lang w:bidi="en-US"/>
        </w:rPr>
        <w:t xml:space="preserve">, </w:t>
      </w:r>
      <w:proofErr w:type="gramStart"/>
      <w:r w:rsidR="002213B7">
        <w:rPr>
          <w:lang w:bidi="en-US"/>
        </w:rPr>
        <w:t xml:space="preserve">and </w:t>
      </w:r>
      <w:r w:rsidR="007B70EB">
        <w:rPr>
          <w:lang w:bidi="en-US"/>
        </w:rPr>
        <w:t xml:space="preserve"> </w:t>
      </w:r>
      <w:r w:rsidR="002213B7">
        <w:rPr>
          <w:lang w:bidi="en-US"/>
        </w:rPr>
        <w:t>mixing</w:t>
      </w:r>
      <w:proofErr w:type="gramEnd"/>
      <w:r w:rsidR="002213B7">
        <w:rPr>
          <w:lang w:bidi="en-US"/>
        </w:rPr>
        <w:t xml:space="preserve"> </w:t>
      </w:r>
      <w:r w:rsidR="007B70EB">
        <w:rPr>
          <w:lang w:bidi="en-US"/>
        </w:rPr>
        <w:t xml:space="preserve">logical </w:t>
      </w:r>
      <w:r w:rsidR="002213B7">
        <w:rPr>
          <w:lang w:bidi="en-US"/>
        </w:rPr>
        <w:t xml:space="preserve">and arithmetic </w:t>
      </w:r>
      <w:r w:rsidR="007B70EB">
        <w:rPr>
          <w:lang w:bidi="en-US"/>
        </w:rPr>
        <w:t>operat</w:t>
      </w:r>
      <w:r w:rsidR="002213B7">
        <w:rPr>
          <w:lang w:bidi="en-US"/>
        </w:rPr>
        <w:t>ions</w:t>
      </w:r>
      <w:r w:rsidR="007B70EB">
        <w:rPr>
          <w:lang w:bidi="en-US"/>
        </w:rPr>
        <w:t xml:space="preserve"> </w:t>
      </w:r>
      <w:r w:rsidR="002213B7">
        <w:rPr>
          <w:lang w:bidi="en-US"/>
        </w:rPr>
        <w:t>is</w:t>
      </w:r>
      <w:r w:rsidR="007B70EB">
        <w:rPr>
          <w:lang w:bidi="en-US"/>
        </w:rPr>
        <w:t xml:space="preserve"> allowed without parentheses.</w:t>
      </w:r>
      <w:r w:rsidR="002213B7">
        <w:rPr>
          <w:lang w:bidi="en-US"/>
        </w:rPr>
        <w:t xml:space="preserve"> However, the language has </w:t>
      </w:r>
      <w:r w:rsidR="00A95DBA">
        <w:rPr>
          <w:lang w:bidi="en-US"/>
        </w:rPr>
        <w:t xml:space="preserve">more than 40 </w:t>
      </w:r>
      <w:r w:rsidR="002213B7">
        <w:rPr>
          <w:lang w:bidi="en-US"/>
        </w:rPr>
        <w:t>operators with 15 levels of precedence, and experience has shown that even experienced program</w:t>
      </w:r>
      <w:r w:rsidR="00A95DBA">
        <w:rPr>
          <w:lang w:bidi="en-US"/>
        </w:rPr>
        <w:t>mer</w:t>
      </w:r>
      <w:r w:rsidR="002213B7">
        <w:rPr>
          <w:lang w:bidi="en-US"/>
        </w:rPr>
        <w:t xml:space="preserve">s do not always get the interpretation of complex expressions correct. </w:t>
      </w:r>
    </w:p>
    <w:p w14:paraId="3BCD6854" w14:textId="5773BCB6" w:rsidR="004C770C" w:rsidRDefault="001456BA" w:rsidP="00504DC3">
      <w:pPr>
        <w:pStyle w:val="Heading3"/>
        <w:spacing w:before="0" w:after="120"/>
        <w:rPr>
          <w:lang w:bidi="en-US"/>
        </w:rPr>
      </w:pPr>
      <w:r>
        <w:rPr>
          <w:lang w:bidi="en-US"/>
        </w:rPr>
        <w:t>6.2</w:t>
      </w:r>
      <w:r w:rsidR="00460588">
        <w:rPr>
          <w:lang w:bidi="en-US"/>
        </w:rPr>
        <w:t>3</w:t>
      </w:r>
      <w:r w:rsidR="004C770C">
        <w:rPr>
          <w:lang w:bidi="en-US"/>
        </w:rPr>
        <w:t>.2</w:t>
      </w:r>
      <w:r w:rsidR="00AD5842">
        <w:rPr>
          <w:lang w:bidi="en-US"/>
        </w:rPr>
        <w:t xml:space="preserve"> </w:t>
      </w:r>
      <w:r w:rsidR="004C770C" w:rsidRPr="00CD6A7E">
        <w:rPr>
          <w:lang w:bidi="en-US"/>
        </w:rPr>
        <w:t>Guidance to language users</w:t>
      </w:r>
    </w:p>
    <w:p w14:paraId="695B8E3C" w14:textId="3B324490" w:rsidR="00F827BE" w:rsidRDefault="00F827BE" w:rsidP="007124F7">
      <w:pPr>
        <w:pStyle w:val="ListParagraph"/>
        <w:numPr>
          <w:ilvl w:val="0"/>
          <w:numId w:val="34"/>
        </w:numPr>
        <w:rPr>
          <w:lang w:bidi="en-US"/>
        </w:rPr>
      </w:pPr>
      <w:r>
        <w:rPr>
          <w:lang w:bidi="en-US"/>
        </w:rPr>
        <w:t xml:space="preserve">Follow the </w:t>
      </w:r>
      <w:r w:rsidR="00FE5BD5">
        <w:rPr>
          <w:rFonts w:ascii="Calibri" w:eastAsia="Times New Roman" w:hAnsi="Calibri"/>
          <w:bCs/>
        </w:rPr>
        <w:t>guidance contained in</w:t>
      </w:r>
      <w:r w:rsidR="00FE5BD5">
        <w:rPr>
          <w:lang w:bidi="en-US"/>
        </w:rPr>
        <w:t xml:space="preserve"> </w:t>
      </w:r>
      <w:r>
        <w:rPr>
          <w:lang w:bidi="en-US"/>
        </w:rPr>
        <w:t>TR 24772-1 clause 6.23.5</w:t>
      </w:r>
    </w:p>
    <w:p w14:paraId="4AA1F16A" w14:textId="22826ABA" w:rsidR="007B70EB" w:rsidRPr="007B70EB" w:rsidRDefault="007B70EB" w:rsidP="007124F7">
      <w:pPr>
        <w:pStyle w:val="ListParagraph"/>
        <w:numPr>
          <w:ilvl w:val="0"/>
          <w:numId w:val="34"/>
        </w:numPr>
        <w:rPr>
          <w:lang w:bidi="en-US"/>
        </w:rPr>
      </w:pPr>
      <w:r w:rsidRPr="007B70EB">
        <w:rPr>
          <w:lang w:bidi="en-US"/>
        </w:rPr>
        <w:t>Use parentheses any time arithmetic operators, logical operators, and shift operators are mixed in an expression</w:t>
      </w:r>
      <w:r w:rsidR="00447EAD">
        <w:rPr>
          <w:lang w:bidi="en-US"/>
        </w:rPr>
        <w:t xml:space="preserve">, or where the expression is complex and </w:t>
      </w:r>
      <w:del w:id="363" w:author="Stephen Michell" w:date="2019-11-08T12:29:00Z">
        <w:r w:rsidR="00447EAD">
          <w:rPr>
            <w:lang w:bidi="en-US"/>
          </w:rPr>
          <w:delText xml:space="preserve">may be </w:delText>
        </w:r>
      </w:del>
      <w:r w:rsidR="00447EAD">
        <w:rPr>
          <w:lang w:bidi="en-US"/>
        </w:rPr>
        <w:t>difficult to parse for review or maintenance</w:t>
      </w:r>
      <w:r w:rsidRPr="007B70EB">
        <w:rPr>
          <w:lang w:bidi="en-US"/>
        </w:rPr>
        <w:t>.</w:t>
      </w:r>
    </w:p>
    <w:p w14:paraId="1292C4FA" w14:textId="28659615" w:rsidR="004C770C" w:rsidRPr="00CD6A7E" w:rsidRDefault="001456BA" w:rsidP="004C770C">
      <w:pPr>
        <w:pStyle w:val="Heading2"/>
        <w:rPr>
          <w:lang w:bidi="en-US"/>
        </w:rPr>
      </w:pPr>
      <w:bookmarkStart w:id="364" w:name="_Toc310518179"/>
      <w:bookmarkStart w:id="365" w:name="_Toc2099602"/>
      <w:r>
        <w:rPr>
          <w:lang w:bidi="en-US"/>
        </w:rPr>
        <w:t>6.2</w:t>
      </w:r>
      <w:r w:rsidR="00460588">
        <w:rPr>
          <w:lang w:bidi="en-US"/>
        </w:rPr>
        <w:t>4</w:t>
      </w:r>
      <w:r w:rsidR="00AD5842">
        <w:rPr>
          <w:lang w:bidi="en-US"/>
        </w:rPr>
        <w:t xml:space="preserve"> </w:t>
      </w:r>
      <w:r w:rsidR="004C770C" w:rsidRPr="00CD6A7E">
        <w:rPr>
          <w:lang w:bidi="en-US"/>
        </w:rPr>
        <w:t xml:space="preserve">Side-effects and </w:t>
      </w:r>
      <w:r w:rsidR="00816051">
        <w:rPr>
          <w:lang w:bidi="en-US"/>
        </w:rPr>
        <w:t>o</w:t>
      </w:r>
      <w:r w:rsidR="004C770C" w:rsidRPr="00CD6A7E">
        <w:rPr>
          <w:lang w:bidi="en-US"/>
        </w:rPr>
        <w:t xml:space="preserve">rder of </w:t>
      </w:r>
      <w:r w:rsidR="00816051">
        <w:rPr>
          <w:lang w:bidi="en-US"/>
        </w:rPr>
        <w:t>e</w:t>
      </w:r>
      <w:r w:rsidR="004C770C" w:rsidRPr="00CD6A7E">
        <w:rPr>
          <w:lang w:bidi="en-US"/>
        </w:rPr>
        <w:t>valuation</w:t>
      </w:r>
      <w:r w:rsidR="00B82A7D" w:rsidRPr="00B82A7D">
        <w:t xml:space="preserve"> </w:t>
      </w:r>
      <w:r w:rsidR="00B82A7D">
        <w:t xml:space="preserve">of </w:t>
      </w:r>
      <w:r w:rsidR="00816051">
        <w:t>o</w:t>
      </w:r>
      <w:r w:rsidR="00B82A7D">
        <w:t>perands</w:t>
      </w:r>
      <w:r w:rsidR="004C770C" w:rsidRPr="00CD6A7E">
        <w:rPr>
          <w:lang w:bidi="en-US"/>
        </w:rPr>
        <w:t xml:space="preserve"> [SAM]</w:t>
      </w:r>
      <w:bookmarkEnd w:id="364"/>
      <w:bookmarkEnd w:id="365"/>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Side-effects and </w:instrText>
      </w:r>
      <w:r w:rsidR="002E65A5">
        <w:rPr>
          <w:lang w:bidi="en-US"/>
        </w:rPr>
        <w:instrText>o</w:instrText>
      </w:r>
      <w:r w:rsidR="002E65A5" w:rsidRPr="00CD6A7E">
        <w:rPr>
          <w:lang w:bidi="en-US"/>
        </w:rPr>
        <w:instrText xml:space="preserve">rder of </w:instrText>
      </w:r>
      <w:r w:rsidR="002E65A5">
        <w:rPr>
          <w:lang w:bidi="en-US"/>
        </w:rPr>
        <w:instrText>e</w:instrText>
      </w:r>
      <w:r w:rsidR="002E65A5" w:rsidRPr="00CD6A7E">
        <w:rPr>
          <w:lang w:bidi="en-US"/>
        </w:rPr>
        <w:instrText>valuation</w:instrText>
      </w:r>
      <w:r w:rsidR="002E65A5" w:rsidRPr="00B82A7D">
        <w:instrText xml:space="preserve"> </w:instrText>
      </w:r>
      <w:r w:rsidR="002E65A5">
        <w:instrText>of operands</w:instrText>
      </w:r>
      <w:r w:rsidR="002E65A5" w:rsidRPr="00CD6A7E">
        <w:rPr>
          <w:lang w:bidi="en-US"/>
        </w:rPr>
        <w:instrText xml:space="preserve"> [SAM]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SAM</w:instrText>
      </w:r>
      <w:r w:rsidR="00ED70E1">
        <w:rPr>
          <w:lang w:bidi="en-US"/>
        </w:rPr>
        <w:instrText xml:space="preserve"> - </w:instrText>
      </w:r>
      <w:r w:rsidR="002E65A5" w:rsidRPr="00CD6A7E">
        <w:rPr>
          <w:lang w:bidi="en-US"/>
        </w:rPr>
        <w:instrText xml:space="preserve">Side-effects and </w:instrText>
      </w:r>
      <w:r w:rsidR="002E65A5">
        <w:rPr>
          <w:lang w:bidi="en-US"/>
        </w:rPr>
        <w:instrText>o</w:instrText>
      </w:r>
      <w:r w:rsidR="002E65A5" w:rsidRPr="00CD6A7E">
        <w:rPr>
          <w:lang w:bidi="en-US"/>
        </w:rPr>
        <w:instrText xml:space="preserve">rder of </w:instrText>
      </w:r>
      <w:r w:rsidR="002E65A5">
        <w:rPr>
          <w:lang w:bidi="en-US"/>
        </w:rPr>
        <w:instrText>e</w:instrText>
      </w:r>
      <w:r w:rsidR="002E65A5" w:rsidRPr="00CD6A7E">
        <w:rPr>
          <w:lang w:bidi="en-US"/>
        </w:rPr>
        <w:instrText>valuation</w:instrText>
      </w:r>
      <w:r w:rsidR="002E65A5" w:rsidRPr="00B82A7D">
        <w:instrText xml:space="preserve"> </w:instrText>
      </w:r>
      <w:r w:rsidR="002E65A5">
        <w:instrText>of operands</w:instrText>
      </w:r>
      <w:r w:rsidR="00ED70E1">
        <w:instrText xml:space="preserve">" </w:instrText>
      </w:r>
      <w:r w:rsidR="00ED70E1">
        <w:rPr>
          <w:lang w:val="en-CA"/>
        </w:rPr>
        <w:fldChar w:fldCharType="end"/>
      </w:r>
    </w:p>
    <w:p w14:paraId="239B64AB" w14:textId="1D1340D1" w:rsidR="004C770C" w:rsidRDefault="001456BA" w:rsidP="007B70EB">
      <w:pPr>
        <w:pStyle w:val="Heading3"/>
        <w:spacing w:before="0" w:after="0"/>
        <w:rPr>
          <w:lang w:bidi="en-US"/>
        </w:rPr>
      </w:pPr>
      <w:r>
        <w:rPr>
          <w:lang w:bidi="en-US"/>
        </w:rPr>
        <w:t>6.2</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42F9320A" w14:textId="77777777" w:rsidR="007B70EB" w:rsidRDefault="007B70EB" w:rsidP="007B70EB">
      <w:pPr>
        <w:spacing w:after="0"/>
        <w:rPr>
          <w:lang w:bidi="en-US"/>
        </w:rPr>
      </w:pPr>
    </w:p>
    <w:p w14:paraId="5322E0A4" w14:textId="604BB24A" w:rsidR="007B70EB" w:rsidRDefault="007B70EB" w:rsidP="007B70EB">
      <w:pPr>
        <w:spacing w:after="0"/>
        <w:rPr>
          <w:lang w:bidi="en-US"/>
        </w:rPr>
      </w:pPr>
      <w:r>
        <w:rPr>
          <w:lang w:bidi="en-US"/>
        </w:rPr>
        <w:t>C allows expressions to have side effects.</w:t>
      </w:r>
      <w:r w:rsidR="006E1DE1">
        <w:rPr>
          <w:lang w:bidi="en-US"/>
        </w:rPr>
        <w:t xml:space="preserve"> </w:t>
      </w:r>
      <w:r>
        <w:rPr>
          <w:lang w:bidi="en-US"/>
        </w:rPr>
        <w:t>If two or more side effects modify the same expression as in:</w:t>
      </w:r>
    </w:p>
    <w:p w14:paraId="7C10C88B"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gramStart"/>
      <w:r w:rsidRPr="007B70EB">
        <w:rPr>
          <w:rFonts w:ascii="Courier New" w:hAnsi="Courier New" w:cs="Courier New"/>
          <w:sz w:val="20"/>
          <w:lang w:bidi="en-US"/>
        </w:rPr>
        <w:t>v[</w:t>
      </w:r>
      <w:proofErr w:type="gramEnd"/>
      <w:r w:rsidRPr="007B70EB">
        <w:rPr>
          <w:rFonts w:ascii="Courier New" w:hAnsi="Courier New" w:cs="Courier New"/>
          <w:sz w:val="20"/>
          <w:lang w:bidi="en-US"/>
        </w:rPr>
        <w:t>10];</w:t>
      </w:r>
    </w:p>
    <w:p w14:paraId="2AEA7BF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p>
    <w:p w14:paraId="00A1F21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 … */</w:t>
      </w:r>
    </w:p>
    <w:p w14:paraId="5FD05961"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 xml:space="preserve"> = v[</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p>
    <w:p w14:paraId="6D017D1A" w14:textId="77777777" w:rsidR="007B70EB" w:rsidRDefault="007B70EB" w:rsidP="007B70EB">
      <w:pPr>
        <w:spacing w:after="0"/>
        <w:rPr>
          <w:lang w:bidi="en-US"/>
        </w:rPr>
      </w:pPr>
    </w:p>
    <w:p w14:paraId="5701CAF6" w14:textId="0E50AB6A" w:rsidR="007B70EB" w:rsidRDefault="007B70EB" w:rsidP="007B70EB">
      <w:pPr>
        <w:spacing w:after="0"/>
        <w:rPr>
          <w:lang w:bidi="en-US"/>
        </w:rPr>
      </w:pPr>
      <w:r>
        <w:rPr>
          <w:lang w:bidi="en-US"/>
        </w:rPr>
        <w:t xml:space="preserve">the </w:t>
      </w:r>
      <w:proofErr w:type="spellStart"/>
      <w:r>
        <w:rPr>
          <w:lang w:bidi="en-US"/>
        </w:rPr>
        <w:t>behaviour</w:t>
      </w:r>
      <w:proofErr w:type="spellEnd"/>
      <w:r>
        <w:rPr>
          <w:lang w:bidi="en-US"/>
        </w:rPr>
        <w:t xml:space="preserve"> is </w:t>
      </w:r>
      <w:r w:rsidR="007810CE">
        <w:rPr>
          <w:lang w:bidi="en-US"/>
        </w:rPr>
        <w:t>unspecified</w:t>
      </w:r>
      <w:r>
        <w:rPr>
          <w:lang w:bidi="en-US"/>
        </w:rPr>
        <w:t xml:space="preserve"> and this can lead to unexpected results.</w:t>
      </w:r>
      <w:r w:rsidR="006E1DE1">
        <w:rPr>
          <w:lang w:bidi="en-US"/>
        </w:rPr>
        <w:t xml:space="preserve"> </w:t>
      </w:r>
      <w:r>
        <w:rPr>
          <w:lang w:bidi="en-US"/>
        </w:rPr>
        <w:t>Either the “</w:t>
      </w:r>
      <w:proofErr w:type="spellStart"/>
      <w:r w:rsidRPr="008D55D7">
        <w:rPr>
          <w:rFonts w:ascii="Courier New" w:hAnsi="Courier New" w:cs="Courier New"/>
          <w:sz w:val="20"/>
          <w:lang w:bidi="en-US"/>
        </w:rPr>
        <w:t>i</w:t>
      </w:r>
      <w:proofErr w:type="spellEnd"/>
      <w:r w:rsidRPr="008D55D7">
        <w:rPr>
          <w:rFonts w:ascii="Courier New" w:hAnsi="Courier New" w:cs="Courier New"/>
          <w:sz w:val="20"/>
          <w:lang w:bidi="en-US"/>
        </w:rPr>
        <w:t>++</w:t>
      </w:r>
      <w:r>
        <w:rPr>
          <w:lang w:bidi="en-US"/>
        </w:rPr>
        <w:t>” is per</w:t>
      </w:r>
      <w:r w:rsidR="00B777DE">
        <w:rPr>
          <w:lang w:bidi="en-US"/>
        </w:rPr>
        <w:t xml:space="preserve">formed first or the assignment  </w:t>
      </w:r>
      <w:proofErr w:type="spellStart"/>
      <w:r w:rsidR="00B777DE">
        <w:rPr>
          <w:rFonts w:ascii="Courier New" w:hAnsi="Courier New" w:cs="Courier New"/>
          <w:sz w:val="20"/>
          <w:lang w:bidi="en-US"/>
        </w:rPr>
        <w:t>i</w:t>
      </w:r>
      <w:proofErr w:type="spellEnd"/>
      <w:r w:rsidR="00B777DE">
        <w:rPr>
          <w:rFonts w:ascii="Courier New" w:hAnsi="Courier New" w:cs="Courier New"/>
          <w:sz w:val="20"/>
          <w:lang w:bidi="en-US"/>
        </w:rPr>
        <w:t>=v[</w:t>
      </w:r>
      <w:proofErr w:type="spellStart"/>
      <w:r w:rsidR="00B777DE">
        <w:rPr>
          <w:rFonts w:ascii="Courier New" w:hAnsi="Courier New" w:cs="Courier New"/>
          <w:sz w:val="20"/>
          <w:lang w:bidi="en-US"/>
        </w:rPr>
        <w:t>i</w:t>
      </w:r>
      <w:proofErr w:type="spellEnd"/>
      <w:r w:rsidR="00B777DE">
        <w:rPr>
          <w:rFonts w:ascii="Courier New" w:hAnsi="Courier New" w:cs="Courier New"/>
          <w:sz w:val="20"/>
          <w:lang w:bidi="en-US"/>
        </w:rPr>
        <w:t>]</w:t>
      </w:r>
      <w:r w:rsidRPr="00B777DE">
        <w:rPr>
          <w:rFonts w:ascii="Courier New" w:hAnsi="Courier New" w:cs="Courier New"/>
          <w:sz w:val="20"/>
          <w:lang w:bidi="en-US"/>
        </w:rPr>
        <w:t xml:space="preserve"> </w:t>
      </w:r>
      <w:r>
        <w:rPr>
          <w:lang w:bidi="en-US"/>
        </w:rPr>
        <w:t>is performed first</w:t>
      </w:r>
      <w:r w:rsidR="00530FBE">
        <w:rPr>
          <w:lang w:bidi="en-US"/>
        </w:rPr>
        <w:t xml:space="preserve">, or some other </w:t>
      </w:r>
      <w:r w:rsidR="00447EAD">
        <w:rPr>
          <w:lang w:bidi="en-US"/>
        </w:rPr>
        <w:t xml:space="preserve">unspecified </w:t>
      </w:r>
      <w:proofErr w:type="spellStart"/>
      <w:r w:rsidR="00530FBE">
        <w:rPr>
          <w:lang w:bidi="en-US"/>
        </w:rPr>
        <w:t>behaviour</w:t>
      </w:r>
      <w:proofErr w:type="spellEnd"/>
      <w:r w:rsidR="00B705CE">
        <w:rPr>
          <w:lang w:val="en-CA"/>
        </w:rPr>
        <w:fldChar w:fldCharType="begin"/>
      </w:r>
      <w:r w:rsidR="00B705CE">
        <w:instrText>XE "</w:instrText>
      </w:r>
      <w:r w:rsidR="00B705CE">
        <w:rPr>
          <w:lang w:bidi="en-US"/>
        </w:rPr>
        <w:instrText xml:space="preserve">behaviour: </w:instrText>
      </w:r>
      <w:r w:rsidR="00B705CE">
        <w:rPr>
          <w:u w:val="single"/>
        </w:rPr>
        <w:instrText>unspecified</w:instrText>
      </w:r>
      <w:r w:rsidR="00B705CE" w:rsidRPr="008A1B88">
        <w:rPr>
          <w:u w:val="single"/>
        </w:rPr>
        <w:instrText xml:space="preserve"> behaviour</w:instrText>
      </w:r>
      <w:r w:rsidR="00B705CE">
        <w:instrText xml:space="preserve"> "</w:instrText>
      </w:r>
      <w:r w:rsidR="00B705CE">
        <w:rPr>
          <w:lang w:val="en-CA"/>
        </w:rPr>
        <w:fldChar w:fldCharType="end"/>
      </w:r>
      <w:r w:rsidR="00B705CE">
        <w:rPr>
          <w:lang w:val="en-CA"/>
        </w:rPr>
        <w:t xml:space="preserve"> </w:t>
      </w:r>
      <w:r w:rsidR="00B705CE">
        <w:rPr>
          <w:lang w:val="en-CA"/>
        </w:rPr>
        <w:fldChar w:fldCharType="begin"/>
      </w:r>
      <w:r w:rsidR="00B705CE">
        <w:instrText>XE "</w:instrText>
      </w:r>
      <w:r w:rsidR="00B705CE">
        <w:rPr>
          <w:lang w:bidi="en-US"/>
        </w:rPr>
        <w:instrText>unspecified</w:instrText>
      </w:r>
      <w:r w:rsidR="00B705CE" w:rsidRPr="008A1B88">
        <w:rPr>
          <w:u w:val="single"/>
        </w:rPr>
        <w:instrText xml:space="preserve"> behaviour</w:instrText>
      </w:r>
      <w:r w:rsidR="00B705CE">
        <w:instrText xml:space="preserve"> "</w:instrText>
      </w:r>
      <w:r w:rsidR="00B705CE">
        <w:rPr>
          <w:lang w:val="en-CA"/>
        </w:rPr>
        <w:fldChar w:fldCharType="end"/>
      </w:r>
      <w:r w:rsidR="00530FBE">
        <w:rPr>
          <w:lang w:bidi="en-US"/>
        </w:rPr>
        <w:t xml:space="preserve"> occurs</w:t>
      </w:r>
      <w:r>
        <w:rPr>
          <w:lang w:bidi="en-US"/>
        </w:rPr>
        <w:t>.</w:t>
      </w:r>
      <w:r w:rsidR="006E1DE1">
        <w:rPr>
          <w:lang w:bidi="en-US"/>
        </w:rPr>
        <w:t xml:space="preserve"> </w:t>
      </w:r>
      <w:r>
        <w:rPr>
          <w:lang w:bidi="en-US"/>
        </w:rPr>
        <w:t>Because the order of evaluation can have drastic effects on the functionality of the code, this can greatly impact portability</w:t>
      </w:r>
      <w:r w:rsidR="00447EAD">
        <w:rPr>
          <w:lang w:bidi="en-US"/>
        </w:rPr>
        <w:t xml:space="preserve"> and lead to unexpected </w:t>
      </w:r>
      <w:proofErr w:type="spellStart"/>
      <w:r w:rsidR="00447EAD">
        <w:rPr>
          <w:lang w:bidi="en-US"/>
        </w:rPr>
        <w:t>behaviour</w:t>
      </w:r>
      <w:proofErr w:type="spellEnd"/>
      <w:r>
        <w:rPr>
          <w:lang w:bidi="en-US"/>
        </w:rPr>
        <w:t>.</w:t>
      </w:r>
    </w:p>
    <w:p w14:paraId="42F7DD04" w14:textId="77777777" w:rsidR="007B70EB" w:rsidRDefault="007B70EB" w:rsidP="007B70EB">
      <w:pPr>
        <w:spacing w:after="0"/>
        <w:rPr>
          <w:lang w:bidi="en-US"/>
        </w:rPr>
      </w:pPr>
    </w:p>
    <w:p w14:paraId="7AD413CF" w14:textId="77777777" w:rsidR="007B70EB" w:rsidRDefault="007B70EB" w:rsidP="007B70EB">
      <w:pPr>
        <w:spacing w:after="0"/>
        <w:rPr>
          <w:lang w:bidi="en-US"/>
        </w:rPr>
      </w:pPr>
      <w:r>
        <w:rPr>
          <w:lang w:bidi="en-US"/>
        </w:rPr>
        <w:t>There are several situations in C where the order of evaluation of subexpressions or the order in which side effects take place is unspecified including:</w:t>
      </w:r>
    </w:p>
    <w:p w14:paraId="3508E13D" w14:textId="0601A5CD" w:rsidR="007B70EB" w:rsidRDefault="007B70EB" w:rsidP="007124F7">
      <w:pPr>
        <w:pStyle w:val="ListParagraph"/>
        <w:numPr>
          <w:ilvl w:val="0"/>
          <w:numId w:val="34"/>
        </w:numPr>
        <w:spacing w:after="0"/>
        <w:rPr>
          <w:lang w:bidi="en-US"/>
        </w:rPr>
      </w:pPr>
      <w:r>
        <w:rPr>
          <w:lang w:bidi="en-US"/>
        </w:rPr>
        <w:t>The order in which the arguments to a function are evaluated (C, Section 6.5.2.2,"Function calls")</w:t>
      </w:r>
      <w:r w:rsidR="00122B1D">
        <w:rPr>
          <w:lang w:bidi="en-US"/>
        </w:rPr>
        <w:t>;</w:t>
      </w:r>
    </w:p>
    <w:p w14:paraId="30B5B083" w14:textId="0DE500BA" w:rsidR="007B70EB" w:rsidRDefault="007B70EB" w:rsidP="007124F7">
      <w:pPr>
        <w:pStyle w:val="ListParagraph"/>
        <w:numPr>
          <w:ilvl w:val="0"/>
          <w:numId w:val="34"/>
        </w:numPr>
        <w:spacing w:after="0"/>
        <w:rPr>
          <w:lang w:bidi="en-US"/>
        </w:rPr>
      </w:pPr>
      <w:r>
        <w:rPr>
          <w:lang w:bidi="en-US"/>
        </w:rPr>
        <w:t>The order of evaluation of the operands in an assignment statement (C, Section 6.5.16,"Assignment operators")</w:t>
      </w:r>
      <w:r w:rsidR="00122B1D">
        <w:rPr>
          <w:lang w:bidi="en-US"/>
        </w:rPr>
        <w:t>;</w:t>
      </w:r>
    </w:p>
    <w:p w14:paraId="2A23C220" w14:textId="32AA3F63" w:rsidR="007B70EB" w:rsidRDefault="007B70EB" w:rsidP="000E785A">
      <w:pPr>
        <w:pStyle w:val="ListParagraph"/>
        <w:numPr>
          <w:ilvl w:val="0"/>
          <w:numId w:val="34"/>
        </w:numPr>
        <w:rPr>
          <w:lang w:bidi="en-US"/>
        </w:rPr>
      </w:pPr>
      <w:r>
        <w:rPr>
          <w:lang w:bidi="en-US"/>
        </w:rPr>
        <w:t xml:space="preserve">The order in which any side effects occur among the initialization list expressions is unspecified. In particular, the evaluation order need not be the same as the order of </w:t>
      </w:r>
      <w:proofErr w:type="spellStart"/>
      <w:r>
        <w:rPr>
          <w:lang w:bidi="en-US"/>
        </w:rPr>
        <w:t>subobject</w:t>
      </w:r>
      <w:proofErr w:type="spellEnd"/>
      <w:r>
        <w:rPr>
          <w:lang w:bidi="en-US"/>
        </w:rPr>
        <w:t xml:space="preserve"> initialization (C</w:t>
      </w:r>
      <w:r w:rsidR="00FE5BD5">
        <w:rPr>
          <w:lang w:bidi="en-US"/>
        </w:rPr>
        <w:t xml:space="preserve"> standard [5]</w:t>
      </w:r>
      <w:r>
        <w:rPr>
          <w:lang w:bidi="en-US"/>
        </w:rPr>
        <w:t>,</w:t>
      </w:r>
      <w:r w:rsidR="00FE5BD5">
        <w:rPr>
          <w:lang w:bidi="en-US"/>
        </w:rPr>
        <w:t xml:space="preserve"> clause</w:t>
      </w:r>
      <w:r>
        <w:rPr>
          <w:lang w:bidi="en-US"/>
        </w:rPr>
        <w:t xml:space="preserve"> 6.7.</w:t>
      </w:r>
      <w:r w:rsidR="00F760E9">
        <w:rPr>
          <w:lang w:bidi="en-US"/>
        </w:rPr>
        <w:t>9</w:t>
      </w:r>
      <w:r>
        <w:rPr>
          <w:lang w:bidi="en-US"/>
        </w:rPr>
        <w:t>, “Initialization").</w:t>
      </w:r>
    </w:p>
    <w:p w14:paraId="60CF014A" w14:textId="4B86A31F" w:rsidR="007B70EB" w:rsidRDefault="007B70EB" w:rsidP="007B70EB">
      <w:pPr>
        <w:spacing w:after="0"/>
        <w:rPr>
          <w:lang w:bidi="en-US"/>
        </w:rPr>
      </w:pPr>
      <w:r>
        <w:rPr>
          <w:lang w:bidi="en-US"/>
        </w:rPr>
        <w:lastRenderedPageBreak/>
        <w:t xml:space="preserve">Because these are unspecified </w:t>
      </w:r>
      <w:proofErr w:type="spellStart"/>
      <w:r>
        <w:rPr>
          <w:lang w:bidi="en-US"/>
        </w:rPr>
        <w:t>behaviours</w:t>
      </w:r>
      <w:proofErr w:type="spellEnd"/>
      <w:r>
        <w:rPr>
          <w:lang w:bidi="en-US"/>
        </w:rPr>
        <w:t>, testing may give the false impression that the code is working and portable, when it could just be that the values provided cause evaluations to be performed in a particular order that causes side effects to occur as expected.</w:t>
      </w:r>
    </w:p>
    <w:p w14:paraId="072CB535" w14:textId="77777777" w:rsidR="00A2542D" w:rsidRDefault="00A2542D" w:rsidP="007B70EB">
      <w:pPr>
        <w:spacing w:after="0"/>
        <w:rPr>
          <w:lang w:bidi="en-US"/>
        </w:rPr>
      </w:pPr>
    </w:p>
    <w:p w14:paraId="67C944F9" w14:textId="538D4592" w:rsidR="00447EAD" w:rsidRDefault="004F3E37" w:rsidP="007B70EB">
      <w:pPr>
        <w:spacing w:after="0"/>
        <w:rPr>
          <w:lang w:bidi="en-US"/>
        </w:rPr>
      </w:pPr>
      <w:r>
        <w:rPr>
          <w:lang w:bidi="en-US"/>
        </w:rPr>
        <w:t xml:space="preserve">In general, a compiler is allowed to perform calculations and assignments in any order between sequence points. Annex C of the C language standard defines all the points in the language syntax that count as sequence points. One such </w:t>
      </w:r>
      <w:r w:rsidR="00FE5BD5">
        <w:rPr>
          <w:lang w:bidi="en-US"/>
        </w:rPr>
        <w:t xml:space="preserve">sequence point </w:t>
      </w:r>
      <w:r>
        <w:rPr>
          <w:lang w:bidi="en-US"/>
        </w:rPr>
        <w:t xml:space="preserve">is the comma operator. So, whilst described above   </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 xml:space="preserve"> = v[</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r w:rsidR="00BF1851">
        <w:rPr>
          <w:rFonts w:ascii="Courier New" w:hAnsi="Courier New" w:cs="Courier New"/>
          <w:sz w:val="20"/>
          <w:lang w:bidi="en-US"/>
        </w:rPr>
        <w:t>;</w:t>
      </w:r>
      <w:r w:rsidR="00A2542D">
        <w:rPr>
          <w:rFonts w:ascii="Courier New" w:hAnsi="Courier New" w:cs="Courier New"/>
          <w:sz w:val="20"/>
          <w:lang w:bidi="en-US"/>
        </w:rPr>
        <w:t xml:space="preserve"> </w:t>
      </w:r>
      <w:r w:rsidR="00BF1851">
        <w:rPr>
          <w:lang w:bidi="en-US"/>
        </w:rPr>
        <w:t>ha</w:t>
      </w:r>
      <w:r>
        <w:rPr>
          <w:lang w:bidi="en-US"/>
        </w:rPr>
        <w:t>s</w:t>
      </w:r>
      <w:r w:rsidR="00BF1851">
        <w:rPr>
          <w:lang w:bidi="en-US"/>
        </w:rPr>
        <w:t xml:space="preserve"> unspecified </w:t>
      </w:r>
      <w:proofErr w:type="spellStart"/>
      <w:r w:rsidR="00BF1851">
        <w:rPr>
          <w:lang w:bidi="en-US"/>
        </w:rPr>
        <w:t>behaviour</w:t>
      </w:r>
      <w:proofErr w:type="spellEnd"/>
      <w:r w:rsidR="00BF1851">
        <w:rPr>
          <w:lang w:bidi="en-US"/>
        </w:rPr>
        <w:t xml:space="preserve">, as the assignment and increment may be performed in either </w:t>
      </w:r>
      <w:proofErr w:type="gramStart"/>
      <w:r w:rsidR="00BF1851">
        <w:rPr>
          <w:lang w:bidi="en-US"/>
        </w:rPr>
        <w:t xml:space="preserve">order,   </w:t>
      </w:r>
      <w:proofErr w:type="spellStart"/>
      <w:proofErr w:type="gramEnd"/>
      <w:r w:rsidR="00BF1851" w:rsidRPr="007B70EB">
        <w:rPr>
          <w:rFonts w:ascii="Courier New" w:hAnsi="Courier New" w:cs="Courier New"/>
          <w:sz w:val="20"/>
          <w:lang w:bidi="en-US"/>
        </w:rPr>
        <w:t>i</w:t>
      </w:r>
      <w:proofErr w:type="spellEnd"/>
      <w:r w:rsidR="00BF1851">
        <w:rPr>
          <w:rFonts w:ascii="Courier New" w:hAnsi="Courier New" w:cs="Courier New"/>
          <w:sz w:val="20"/>
          <w:lang w:bidi="en-US"/>
        </w:rPr>
        <w:t xml:space="preserve">++, </w:t>
      </w:r>
      <w:proofErr w:type="spellStart"/>
      <w:r w:rsidR="00BF1851">
        <w:rPr>
          <w:rFonts w:ascii="Courier New" w:hAnsi="Courier New" w:cs="Courier New"/>
          <w:sz w:val="20"/>
          <w:lang w:bidi="en-US"/>
        </w:rPr>
        <w:t>i</w:t>
      </w:r>
      <w:proofErr w:type="spellEnd"/>
      <w:r w:rsidR="00BF1851" w:rsidRPr="007B70EB">
        <w:rPr>
          <w:rFonts w:ascii="Courier New" w:hAnsi="Courier New" w:cs="Courier New"/>
          <w:sz w:val="20"/>
          <w:lang w:bidi="en-US"/>
        </w:rPr>
        <w:t xml:space="preserve"> = v[</w:t>
      </w:r>
      <w:proofErr w:type="spellStart"/>
      <w:r w:rsidR="00BF1851" w:rsidRPr="007B70EB">
        <w:rPr>
          <w:rFonts w:ascii="Courier New" w:hAnsi="Courier New" w:cs="Courier New"/>
          <w:sz w:val="20"/>
          <w:lang w:bidi="en-US"/>
        </w:rPr>
        <w:t>i</w:t>
      </w:r>
      <w:proofErr w:type="spellEnd"/>
      <w:r w:rsidR="00BF1851" w:rsidRPr="007B70EB">
        <w:rPr>
          <w:rFonts w:ascii="Courier New" w:hAnsi="Courier New" w:cs="Courier New"/>
          <w:sz w:val="20"/>
          <w:lang w:bidi="en-US"/>
        </w:rPr>
        <w:t>]</w:t>
      </w:r>
      <w:r w:rsidR="00BF1851">
        <w:rPr>
          <w:rFonts w:ascii="Courier New" w:hAnsi="Courier New" w:cs="Courier New"/>
          <w:sz w:val="20"/>
          <w:lang w:bidi="en-US"/>
        </w:rPr>
        <w:t xml:space="preserve">; </w:t>
      </w:r>
      <w:r w:rsidR="00BF1851" w:rsidRPr="00BF1851">
        <w:rPr>
          <w:rFonts w:cstheme="minorHAnsi"/>
          <w:lang w:bidi="en-US"/>
        </w:rPr>
        <w:t>does not, as the increment is always performed before the assignment</w:t>
      </w:r>
      <w:r w:rsidR="00BF1851">
        <w:rPr>
          <w:rFonts w:cstheme="minorHAnsi"/>
          <w:lang w:bidi="en-US"/>
        </w:rPr>
        <w:t>.</w:t>
      </w:r>
    </w:p>
    <w:p w14:paraId="13AC6EEC" w14:textId="77777777" w:rsidR="004F3E37" w:rsidRDefault="004F3E37" w:rsidP="007B70EB">
      <w:pPr>
        <w:spacing w:after="0"/>
        <w:rPr>
          <w:lang w:bidi="en-US"/>
        </w:rPr>
      </w:pPr>
    </w:p>
    <w:p w14:paraId="1AC1BC4A" w14:textId="363AD04C" w:rsidR="00447EAD" w:rsidRDefault="00447EAD" w:rsidP="007B70EB">
      <w:pPr>
        <w:spacing w:after="0"/>
        <w:rPr>
          <w:lang w:bidi="en-US"/>
        </w:rPr>
      </w:pPr>
      <w:r>
        <w:rPr>
          <w:lang w:bidi="en-US"/>
        </w:rPr>
        <w:t>There is also a common misconception that bracketing influences the order of evaluation. This is not true. If A, B and C are functions that return integers, then in:</w:t>
      </w:r>
    </w:p>
    <w:p w14:paraId="0955CD61" w14:textId="72173035" w:rsidR="00447EAD" w:rsidRPr="008D55D7" w:rsidRDefault="00447EAD" w:rsidP="007B70EB">
      <w:pPr>
        <w:spacing w:after="0"/>
        <w:rPr>
          <w:rFonts w:ascii="Courier New" w:hAnsi="Courier New" w:cs="Courier New"/>
          <w:sz w:val="20"/>
          <w:lang w:bidi="en-US"/>
        </w:rPr>
      </w:pPr>
      <w:r w:rsidRPr="008D55D7">
        <w:rPr>
          <w:rFonts w:ascii="Courier New" w:hAnsi="Courier New" w:cs="Courier New"/>
          <w:sz w:val="20"/>
          <w:lang w:bidi="en-US"/>
        </w:rPr>
        <w:t xml:space="preserve">              </w:t>
      </w:r>
      <w:proofErr w:type="gramStart"/>
      <w:r w:rsidRPr="008D55D7">
        <w:rPr>
          <w:rFonts w:ascii="Courier New" w:hAnsi="Courier New" w:cs="Courier New"/>
          <w:sz w:val="20"/>
          <w:lang w:bidi="en-US"/>
        </w:rPr>
        <w:t>( A</w:t>
      </w:r>
      <w:proofErr w:type="gramEnd"/>
      <w:r w:rsidRPr="008D55D7">
        <w:rPr>
          <w:rFonts w:ascii="Courier New" w:hAnsi="Courier New" w:cs="Courier New"/>
          <w:sz w:val="20"/>
          <w:lang w:bidi="en-US"/>
        </w:rPr>
        <w:t>() + B() ) * C()</w:t>
      </w:r>
    </w:p>
    <w:p w14:paraId="7EFFCF55" w14:textId="4EEA3496" w:rsidR="00447EAD" w:rsidRDefault="00447EAD" w:rsidP="007B70EB">
      <w:pPr>
        <w:spacing w:after="0"/>
        <w:rPr>
          <w:lang w:bidi="en-US"/>
        </w:rPr>
      </w:pPr>
      <w:r>
        <w:rPr>
          <w:lang w:bidi="en-US"/>
        </w:rPr>
        <w:t>the brackets don’t affect the order of evaluation of A, B and C, but do affect the order in which the results of these functions are combined. A, B and C may be evaluated in any order, and if they</w:t>
      </w:r>
      <w:r w:rsidR="0078479E">
        <w:rPr>
          <w:lang w:bidi="en-US"/>
        </w:rPr>
        <w:t xml:space="preserve"> modify common variables the result is unspecified.</w:t>
      </w:r>
    </w:p>
    <w:p w14:paraId="0DCB8687" w14:textId="77777777" w:rsidR="00B777DE" w:rsidRDefault="00B777DE" w:rsidP="007B70EB">
      <w:pPr>
        <w:pStyle w:val="Heading3"/>
        <w:spacing w:before="0" w:after="0"/>
        <w:rPr>
          <w:lang w:bidi="en-US"/>
        </w:rPr>
      </w:pPr>
    </w:p>
    <w:p w14:paraId="4B298221" w14:textId="03F7D58B" w:rsidR="007B70EB" w:rsidRPr="007B70EB" w:rsidRDefault="001456BA" w:rsidP="00504DC3">
      <w:pPr>
        <w:pStyle w:val="Heading3"/>
        <w:spacing w:before="0" w:after="120"/>
        <w:rPr>
          <w:lang w:bidi="en-US"/>
        </w:rPr>
      </w:pPr>
      <w:r>
        <w:rPr>
          <w:lang w:bidi="en-US"/>
        </w:rPr>
        <w:t>6.2</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566B8F60" w14:textId="013911A4" w:rsidR="003E0302" w:rsidRDefault="003E0302" w:rsidP="007124F7">
      <w:pPr>
        <w:pStyle w:val="ListParagraph"/>
        <w:numPr>
          <w:ilvl w:val="0"/>
          <w:numId w:val="35"/>
        </w:numPr>
        <w:rPr>
          <w:lang w:bidi="en-US"/>
        </w:rPr>
      </w:pPr>
      <w:r>
        <w:rPr>
          <w:lang w:bidi="en-US"/>
        </w:rPr>
        <w:t xml:space="preserve">Follow the </w:t>
      </w:r>
      <w:r w:rsidR="00FE5BD5">
        <w:rPr>
          <w:rFonts w:ascii="Calibri" w:eastAsia="Times New Roman" w:hAnsi="Calibri"/>
          <w:bCs/>
        </w:rPr>
        <w:t>guidance contained in</w:t>
      </w:r>
      <w:r w:rsidR="00FE5BD5">
        <w:rPr>
          <w:lang w:bidi="en-US"/>
        </w:rPr>
        <w:t xml:space="preserve"> </w:t>
      </w:r>
      <w:r>
        <w:rPr>
          <w:lang w:bidi="en-US"/>
        </w:rPr>
        <w:t>TR 24772-1 clause 6.24.5</w:t>
      </w:r>
    </w:p>
    <w:p w14:paraId="334B2213" w14:textId="382680A8" w:rsidR="004C770C" w:rsidRDefault="007C6897" w:rsidP="007124F7">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Pr>
          <w:rFonts w:eastAsia="Times New Roman" w:cs="Courier New"/>
          <w:kern w:val="28"/>
          <w:lang w:val="en-GB"/>
        </w:rPr>
        <w:t>Write e</w:t>
      </w:r>
      <w:r w:rsidR="007B70EB" w:rsidRPr="007B70EB">
        <w:rPr>
          <w:rFonts w:eastAsia="Times New Roman" w:cs="Courier New"/>
          <w:kern w:val="28"/>
          <w:lang w:val="en-GB"/>
        </w:rPr>
        <w:t>xpressions so that the same effects will occur under any order of evaluation that the C standard permits since side effects can be dependent on an implementation specific order of evaluation.</w:t>
      </w:r>
    </w:p>
    <w:p w14:paraId="61316091" w14:textId="004537AB" w:rsidR="00B937C9" w:rsidRPr="007B70EB" w:rsidRDefault="00B937C9" w:rsidP="007124F7">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Pr>
          <w:rFonts w:eastAsia="Times New Roman" w:cs="Courier New"/>
          <w:kern w:val="28"/>
          <w:lang w:val="en-GB"/>
        </w:rPr>
        <w:t>Become familiar with Annex C of the C standard</w:t>
      </w:r>
      <w:del w:id="366" w:author="Stephen Michell" w:date="2019-11-08T12:29:00Z">
        <w:r w:rsidR="00F760E9">
          <w:rPr>
            <w:rFonts w:eastAsia="Times New Roman" w:cs="Courier New"/>
            <w:kern w:val="28"/>
            <w:lang w:val="en-GB"/>
          </w:rPr>
          <w:delText xml:space="preserve"> </w:delText>
        </w:r>
      </w:del>
      <w:r w:rsidR="00F760E9">
        <w:rPr>
          <w:rFonts w:eastAsia="Times New Roman" w:cs="Courier New"/>
          <w:kern w:val="28"/>
          <w:lang w:val="en-GB"/>
        </w:rPr>
        <w:t xml:space="preserve"> [</w:t>
      </w:r>
      <w:r w:rsidR="005734AC">
        <w:rPr>
          <w:rFonts w:eastAsia="Times New Roman" w:cs="Courier New"/>
          <w:kern w:val="28"/>
          <w:lang w:val="en-GB"/>
        </w:rPr>
        <w:t>5</w:t>
      </w:r>
      <w:r w:rsidR="00F760E9">
        <w:rPr>
          <w:rFonts w:eastAsia="Times New Roman" w:cs="Courier New"/>
          <w:kern w:val="28"/>
          <w:lang w:val="en-GB"/>
        </w:rPr>
        <w:t>]</w:t>
      </w:r>
      <w:r>
        <w:rPr>
          <w:rFonts w:eastAsia="Times New Roman" w:cs="Courier New"/>
          <w:kern w:val="28"/>
          <w:lang w:val="en-GB"/>
        </w:rPr>
        <w:t xml:space="preserve">, which is a list of the sequence points </w:t>
      </w:r>
      <w:r w:rsidR="00CC4390">
        <w:rPr>
          <w:rFonts w:eastAsia="Times New Roman" w:cs="Courier New"/>
          <w:kern w:val="28"/>
          <w:lang w:val="en-GB"/>
        </w:rPr>
        <w:t>that enforce an ordering of computations</w:t>
      </w:r>
      <w:r w:rsidR="00C67F1C">
        <w:rPr>
          <w:rFonts w:eastAsia="Times New Roman" w:cs="Courier New"/>
          <w:kern w:val="28"/>
          <w:lang w:val="en-GB"/>
        </w:rPr>
        <w:t xml:space="preserve"> within an expression</w:t>
      </w:r>
      <w:r w:rsidR="00CC4390">
        <w:rPr>
          <w:rFonts w:eastAsia="Times New Roman" w:cs="Courier New"/>
          <w:kern w:val="28"/>
          <w:lang w:val="en-GB"/>
        </w:rPr>
        <w:t>.</w:t>
      </w:r>
    </w:p>
    <w:p w14:paraId="2150F1FE" w14:textId="77777777" w:rsidR="00447EAD" w:rsidRPr="00CD6A7E" w:rsidRDefault="00447EAD" w:rsidP="000E785A">
      <w:pPr>
        <w:widowControl w:val="0"/>
        <w:suppressLineNumbers/>
        <w:overflowPunct w:val="0"/>
        <w:adjustRightInd w:val="0"/>
        <w:spacing w:after="0"/>
        <w:rPr>
          <w:rFonts w:ascii="Courier New" w:eastAsia="Times New Roman" w:hAnsi="Courier New" w:cs="Courier New"/>
          <w:kern w:val="28"/>
          <w:lang w:val="en-GB"/>
        </w:rPr>
      </w:pPr>
    </w:p>
    <w:p w14:paraId="646708D8" w14:textId="7AAEED52" w:rsidR="004C770C" w:rsidRDefault="001456BA" w:rsidP="007B70EB">
      <w:pPr>
        <w:pStyle w:val="Heading2"/>
        <w:spacing w:before="0" w:after="0"/>
        <w:rPr>
          <w:lang w:bidi="en-US"/>
        </w:rPr>
      </w:pPr>
      <w:bookmarkStart w:id="367" w:name="_Toc310518180"/>
      <w:bookmarkStart w:id="368" w:name="_Toc2099603"/>
      <w:r>
        <w:rPr>
          <w:lang w:bidi="en-US"/>
        </w:rPr>
        <w:t>6.2</w:t>
      </w:r>
      <w:r w:rsidR="00460588">
        <w:rPr>
          <w:lang w:bidi="en-US"/>
        </w:rPr>
        <w:t>5</w:t>
      </w:r>
      <w:r w:rsidR="00AD5842">
        <w:rPr>
          <w:lang w:bidi="en-US"/>
        </w:rPr>
        <w:t xml:space="preserve"> </w:t>
      </w:r>
      <w:r w:rsidR="004C770C" w:rsidRPr="00CD6A7E">
        <w:rPr>
          <w:lang w:bidi="en-US"/>
        </w:rPr>
        <w:t xml:space="preserve">Likely </w:t>
      </w:r>
      <w:r w:rsidR="00816051">
        <w:rPr>
          <w:lang w:bidi="en-US"/>
        </w:rPr>
        <w:t>i</w:t>
      </w:r>
      <w:r w:rsidR="004C770C" w:rsidRPr="00CD6A7E">
        <w:rPr>
          <w:lang w:bidi="en-US"/>
        </w:rPr>
        <w:t xml:space="preserve">ncorrect </w:t>
      </w:r>
      <w:r w:rsidR="00816051">
        <w:rPr>
          <w:lang w:bidi="en-US"/>
        </w:rPr>
        <w:t>e</w:t>
      </w:r>
      <w:r w:rsidR="004C770C" w:rsidRPr="00CD6A7E">
        <w:rPr>
          <w:lang w:bidi="en-US"/>
        </w:rPr>
        <w:t>xpression [KOA]</w:t>
      </w:r>
      <w:bookmarkEnd w:id="367"/>
      <w:bookmarkEnd w:id="368"/>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Likely </w:instrText>
      </w:r>
      <w:r w:rsidR="002E65A5">
        <w:rPr>
          <w:lang w:bidi="en-US"/>
        </w:rPr>
        <w:instrText>i</w:instrText>
      </w:r>
      <w:r w:rsidR="002E65A5" w:rsidRPr="00CD6A7E">
        <w:rPr>
          <w:lang w:bidi="en-US"/>
        </w:rPr>
        <w:instrText xml:space="preserve">ncorrect </w:instrText>
      </w:r>
      <w:r w:rsidR="002E65A5">
        <w:rPr>
          <w:lang w:bidi="en-US"/>
        </w:rPr>
        <w:instrText>e</w:instrText>
      </w:r>
      <w:r w:rsidR="002E65A5" w:rsidRPr="00CD6A7E">
        <w:rPr>
          <w:lang w:bidi="en-US"/>
        </w:rPr>
        <w:instrText>xpression [KOA]</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KOA</w:instrText>
      </w:r>
      <w:r w:rsidR="00ED70E1">
        <w:rPr>
          <w:lang w:bidi="en-US"/>
        </w:rPr>
        <w:instrText xml:space="preserve"> - </w:instrText>
      </w:r>
      <w:r w:rsidR="002E65A5" w:rsidRPr="00CD6A7E">
        <w:rPr>
          <w:lang w:bidi="en-US"/>
        </w:rPr>
        <w:instrText xml:space="preserve">Likely </w:instrText>
      </w:r>
      <w:r w:rsidR="002E65A5">
        <w:rPr>
          <w:lang w:bidi="en-US"/>
        </w:rPr>
        <w:instrText>i</w:instrText>
      </w:r>
      <w:r w:rsidR="002E65A5" w:rsidRPr="00CD6A7E">
        <w:rPr>
          <w:lang w:bidi="en-US"/>
        </w:rPr>
        <w:instrText xml:space="preserve">ncorrect </w:instrText>
      </w:r>
      <w:r w:rsidR="002E65A5">
        <w:rPr>
          <w:lang w:bidi="en-US"/>
        </w:rPr>
        <w:instrText>expression</w:instrText>
      </w:r>
      <w:r w:rsidR="00ED70E1">
        <w:instrText xml:space="preserve">" </w:instrText>
      </w:r>
      <w:r w:rsidR="00ED70E1">
        <w:rPr>
          <w:lang w:val="en-CA"/>
        </w:rPr>
        <w:fldChar w:fldCharType="end"/>
      </w:r>
    </w:p>
    <w:p w14:paraId="2F13DC1B" w14:textId="77777777" w:rsidR="007B70EB" w:rsidRPr="007B70EB" w:rsidRDefault="007B70EB" w:rsidP="007B70EB">
      <w:pPr>
        <w:spacing w:after="0"/>
        <w:rPr>
          <w:lang w:bidi="en-US"/>
        </w:rPr>
      </w:pPr>
    </w:p>
    <w:p w14:paraId="569E4F86" w14:textId="77777777" w:rsidR="007B70EB" w:rsidRDefault="007B70EB" w:rsidP="007B70EB">
      <w:pPr>
        <w:pStyle w:val="Heading3"/>
        <w:spacing w:before="0" w:after="0"/>
        <w:rPr>
          <w:lang w:bidi="en-US"/>
        </w:rPr>
      </w:pPr>
      <w:r>
        <w:rPr>
          <w:lang w:bidi="en-US"/>
        </w:rPr>
        <w:t xml:space="preserve">6.25.1 </w:t>
      </w:r>
      <w:r w:rsidRPr="00CD6A7E">
        <w:rPr>
          <w:lang w:bidi="en-US"/>
        </w:rPr>
        <w:t>Applicability to language</w:t>
      </w:r>
    </w:p>
    <w:p w14:paraId="125DAC3D" w14:textId="77777777" w:rsidR="007B70EB" w:rsidRDefault="007B70EB" w:rsidP="007B70EB">
      <w:pPr>
        <w:spacing w:after="0"/>
        <w:rPr>
          <w:lang w:bidi="en-US"/>
        </w:rPr>
      </w:pPr>
    </w:p>
    <w:p w14:paraId="517A240F" w14:textId="7A754348" w:rsidR="007B70EB" w:rsidRPr="002C4D47" w:rsidRDefault="007B70EB">
      <w:pPr>
        <w:spacing w:after="0"/>
        <w:rPr>
          <w:lang w:val="en-GB" w:bidi="en-US"/>
        </w:rPr>
      </w:pPr>
      <w:r>
        <w:rPr>
          <w:lang w:bidi="en-US"/>
        </w:rPr>
        <w:t>C has several instances of operators which are similar in structure, but vastly different in meaning</w:t>
      </w:r>
      <w:r w:rsidR="0078479E">
        <w:rPr>
          <w:lang w:bidi="en-US"/>
        </w:rPr>
        <w:t>, for example confusing</w:t>
      </w:r>
      <w:r>
        <w:rPr>
          <w:lang w:bidi="en-US"/>
        </w:rPr>
        <w:t xml:space="preserve"> </w:t>
      </w:r>
      <w:r w:rsidR="0078479E">
        <w:rPr>
          <w:lang w:bidi="en-US"/>
        </w:rPr>
        <w:t>the</w:t>
      </w:r>
      <w:r>
        <w:rPr>
          <w:lang w:bidi="en-US"/>
        </w:rPr>
        <w:t xml:space="preserve"> </w:t>
      </w:r>
      <w:r w:rsidR="0078479E">
        <w:rPr>
          <w:lang w:bidi="en-US"/>
        </w:rPr>
        <w:t xml:space="preserve">comparison operator </w:t>
      </w:r>
      <w:r>
        <w:rPr>
          <w:lang w:bidi="en-US"/>
        </w:rPr>
        <w:t>“</w:t>
      </w:r>
      <w:r w:rsidRPr="008D55D7">
        <w:rPr>
          <w:rFonts w:ascii="Courier New" w:hAnsi="Courier New" w:cs="Courier New"/>
          <w:sz w:val="20"/>
          <w:lang w:bidi="en-US"/>
        </w:rPr>
        <w:t>==</w:t>
      </w:r>
      <w:r>
        <w:rPr>
          <w:lang w:bidi="en-US"/>
        </w:rPr>
        <w:t>” with assignment “</w:t>
      </w:r>
      <w:r w:rsidRPr="008D55D7">
        <w:rPr>
          <w:rFonts w:ascii="Courier New" w:hAnsi="Courier New" w:cs="Courier New"/>
          <w:sz w:val="20"/>
          <w:lang w:bidi="en-US"/>
        </w:rPr>
        <w:t>=</w:t>
      </w:r>
      <w:r>
        <w:rPr>
          <w:lang w:bidi="en-US"/>
        </w:rPr>
        <w:t>”.</w:t>
      </w:r>
      <w:r w:rsidR="006E1DE1">
        <w:rPr>
          <w:lang w:bidi="en-US"/>
        </w:rPr>
        <w:t xml:space="preserve"> </w:t>
      </w:r>
      <w:r>
        <w:rPr>
          <w:lang w:bidi="en-US"/>
        </w:rPr>
        <w:t xml:space="preserve">Using an expression that is </w:t>
      </w:r>
      <w:r w:rsidR="0078479E">
        <w:rPr>
          <w:lang w:bidi="en-US"/>
        </w:rPr>
        <w:t xml:space="preserve">syntactically </w:t>
      </w:r>
      <w:r>
        <w:rPr>
          <w:lang w:bidi="en-US"/>
        </w:rPr>
        <w:t xml:space="preserve">correct, but which </w:t>
      </w:r>
      <w:del w:id="369" w:author="Stephen Michell" w:date="2019-11-08T12:29:00Z">
        <w:r>
          <w:rPr>
            <w:lang w:bidi="en-US"/>
          </w:rPr>
          <w:delText>may just be</w:delText>
        </w:r>
      </w:del>
      <w:ins w:id="370" w:author="Stephen Michell" w:date="2019-11-08T12:29:00Z">
        <w:r w:rsidR="001C5828">
          <w:rPr>
            <w:lang w:bidi="en-US"/>
          </w:rPr>
          <w:t>is</w:t>
        </w:r>
      </w:ins>
      <w:r>
        <w:rPr>
          <w:lang w:bidi="en-US"/>
        </w:rPr>
        <w:t xml:space="preserve"> a null statement</w:t>
      </w:r>
      <w:ins w:id="371" w:author="Stephen Michell" w:date="2019-11-08T12:29:00Z">
        <w:r w:rsidR="001C5828">
          <w:rPr>
            <w:lang w:bidi="en-US"/>
          </w:rPr>
          <w:t>,</w:t>
        </w:r>
      </w:ins>
      <w:r>
        <w:rPr>
          <w:lang w:bidi="en-US"/>
        </w:rPr>
        <w:t xml:space="preserve"> can lead to unexpected results.</w:t>
      </w:r>
      <w:r w:rsidRPr="002C4D47">
        <w:rPr>
          <w:lang w:val="en-GB" w:bidi="en-US"/>
        </w:rPr>
        <w:t xml:space="preserve"> Consider:</w:t>
      </w:r>
    </w:p>
    <w:p w14:paraId="55C643FE" w14:textId="5302D69E" w:rsidR="007B70EB" w:rsidRPr="002C4D47" w:rsidRDefault="007B70EB" w:rsidP="007B70EB">
      <w:pPr>
        <w:spacing w:after="0"/>
        <w:ind w:left="567"/>
        <w:rPr>
          <w:rFonts w:ascii="Courier New" w:hAnsi="Courier New" w:cs="Courier New"/>
          <w:sz w:val="20"/>
          <w:lang w:val="en-GB" w:bidi="en-US"/>
        </w:rPr>
      </w:pPr>
      <w:proofErr w:type="spellStart"/>
      <w:r w:rsidRPr="002C4D47">
        <w:rPr>
          <w:rFonts w:ascii="Courier New" w:hAnsi="Courier New" w:cs="Courier New"/>
          <w:sz w:val="20"/>
          <w:lang w:val="en-GB" w:bidi="en-US"/>
        </w:rPr>
        <w:t>int</w:t>
      </w:r>
      <w:proofErr w:type="spellEnd"/>
      <w:r w:rsidRPr="002C4D47">
        <w:rPr>
          <w:rFonts w:ascii="Courier New" w:hAnsi="Courier New" w:cs="Courier New"/>
          <w:sz w:val="20"/>
          <w:lang w:val="en-GB" w:bidi="en-US"/>
        </w:rPr>
        <w:t xml:space="preserve"> x,</w:t>
      </w:r>
      <w:r w:rsidR="0078479E" w:rsidRPr="002C4D47">
        <w:rPr>
          <w:rFonts w:ascii="Courier New" w:hAnsi="Courier New" w:cs="Courier New"/>
          <w:sz w:val="20"/>
          <w:lang w:val="en-GB" w:bidi="en-US"/>
        </w:rPr>
        <w:t xml:space="preserve"> </w:t>
      </w:r>
      <w:r w:rsidRPr="002C4D47">
        <w:rPr>
          <w:rFonts w:ascii="Courier New" w:hAnsi="Courier New" w:cs="Courier New"/>
          <w:sz w:val="20"/>
          <w:lang w:val="en-GB" w:bidi="en-US"/>
        </w:rPr>
        <w:t>y;</w:t>
      </w:r>
    </w:p>
    <w:p w14:paraId="322B3A5F" w14:textId="77777777" w:rsidR="007B70EB" w:rsidRPr="002C4D47" w:rsidRDefault="007B70EB" w:rsidP="007B70EB">
      <w:pPr>
        <w:spacing w:after="0"/>
        <w:ind w:left="567"/>
        <w:rPr>
          <w:rFonts w:ascii="Courier New" w:hAnsi="Courier New" w:cs="Courier New"/>
          <w:sz w:val="20"/>
          <w:lang w:val="en-GB" w:bidi="en-US"/>
        </w:rPr>
      </w:pPr>
      <w:r w:rsidRPr="002C4D47">
        <w:rPr>
          <w:rFonts w:ascii="Courier New" w:hAnsi="Courier New" w:cs="Courier New"/>
          <w:sz w:val="20"/>
          <w:lang w:val="en-GB" w:bidi="en-US"/>
        </w:rPr>
        <w:t>/* … */</w:t>
      </w:r>
    </w:p>
    <w:p w14:paraId="3F6B12D9" w14:textId="77777777" w:rsidR="007B70EB" w:rsidRPr="002C4D47" w:rsidRDefault="007B70EB" w:rsidP="007B70EB">
      <w:pPr>
        <w:spacing w:after="0"/>
        <w:ind w:left="567"/>
        <w:rPr>
          <w:rFonts w:ascii="Courier New" w:hAnsi="Courier New" w:cs="Courier New"/>
          <w:sz w:val="20"/>
          <w:lang w:val="en-GB" w:bidi="en-US"/>
        </w:rPr>
      </w:pPr>
      <w:r w:rsidRPr="002C4D47">
        <w:rPr>
          <w:rFonts w:ascii="Courier New" w:hAnsi="Courier New" w:cs="Courier New"/>
          <w:sz w:val="20"/>
          <w:lang w:val="en-GB" w:bidi="en-US"/>
        </w:rPr>
        <w:t xml:space="preserve">if (x = </w:t>
      </w:r>
      <w:proofErr w:type="gramStart"/>
      <w:r w:rsidRPr="002C4D47">
        <w:rPr>
          <w:rFonts w:ascii="Courier New" w:hAnsi="Courier New" w:cs="Courier New"/>
          <w:sz w:val="20"/>
          <w:lang w:val="en-GB" w:bidi="en-US"/>
        </w:rPr>
        <w:t>y){</w:t>
      </w:r>
      <w:proofErr w:type="gramEnd"/>
    </w:p>
    <w:p w14:paraId="09BEDB7D" w14:textId="77777777" w:rsidR="007B70EB" w:rsidRPr="007B70EB" w:rsidRDefault="007B70EB" w:rsidP="007B70EB">
      <w:pPr>
        <w:spacing w:after="0"/>
        <w:ind w:left="567"/>
        <w:rPr>
          <w:rFonts w:ascii="Courier New" w:hAnsi="Courier New" w:cs="Courier New"/>
          <w:sz w:val="20"/>
          <w:lang w:bidi="en-US"/>
        </w:rPr>
      </w:pPr>
      <w:r w:rsidRPr="002C4D47">
        <w:rPr>
          <w:rFonts w:ascii="Courier New" w:hAnsi="Courier New" w:cs="Courier New"/>
          <w:sz w:val="20"/>
          <w:lang w:val="en-GB" w:bidi="en-US"/>
        </w:rPr>
        <w:t xml:space="preserve">  </w:t>
      </w:r>
      <w:r w:rsidRPr="007B70EB">
        <w:rPr>
          <w:rFonts w:ascii="Courier New" w:hAnsi="Courier New" w:cs="Courier New"/>
          <w:sz w:val="20"/>
          <w:lang w:bidi="en-US"/>
        </w:rPr>
        <w:t>/* … */</w:t>
      </w:r>
    </w:p>
    <w:p w14:paraId="66CAA521" w14:textId="5CD84DDD" w:rsidR="007B70EB" w:rsidRPr="007B70EB" w:rsidRDefault="007B70EB" w:rsidP="00B777DE">
      <w:pPr>
        <w:spacing w:after="0"/>
        <w:ind w:left="567"/>
        <w:rPr>
          <w:rFonts w:ascii="Courier New" w:hAnsi="Courier New" w:cs="Courier New"/>
          <w:sz w:val="20"/>
          <w:lang w:bidi="en-US"/>
        </w:rPr>
      </w:pPr>
      <w:r w:rsidRPr="007B70EB">
        <w:rPr>
          <w:rFonts w:ascii="Courier New" w:hAnsi="Courier New" w:cs="Courier New"/>
          <w:sz w:val="20"/>
          <w:lang w:bidi="en-US"/>
        </w:rPr>
        <w:t>}</w:t>
      </w:r>
    </w:p>
    <w:p w14:paraId="358A7AC5" w14:textId="7FA308C8" w:rsidR="00B777DE" w:rsidRDefault="007B70EB" w:rsidP="00B777DE">
      <w:pPr>
        <w:spacing w:after="0"/>
        <w:rPr>
          <w:lang w:bidi="en-US"/>
        </w:rPr>
      </w:pPr>
      <w:r>
        <w:rPr>
          <w:lang w:bidi="en-US"/>
        </w:rPr>
        <w:t xml:space="preserve">A fair amount of analysis </w:t>
      </w:r>
      <w:del w:id="372" w:author="Stephen Michell" w:date="2019-11-08T12:29:00Z">
        <w:r>
          <w:rPr>
            <w:lang w:bidi="en-US"/>
          </w:rPr>
          <w:delText>may need to be done</w:delText>
        </w:r>
      </w:del>
      <w:ins w:id="373" w:author="Stephen Michell" w:date="2019-11-08T12:29:00Z">
        <w:r w:rsidR="001463F1">
          <w:rPr>
            <w:lang w:bidi="en-US"/>
          </w:rPr>
          <w:t>is often</w:t>
        </w:r>
        <w:r>
          <w:rPr>
            <w:lang w:bidi="en-US"/>
          </w:rPr>
          <w:t xml:space="preserve"> need</w:t>
        </w:r>
        <w:r w:rsidR="001463F1">
          <w:rPr>
            <w:lang w:bidi="en-US"/>
          </w:rPr>
          <w:t>ed</w:t>
        </w:r>
      </w:ins>
      <w:r>
        <w:rPr>
          <w:lang w:bidi="en-US"/>
        </w:rPr>
        <w:t xml:space="preserve"> to determine whether the programmer intended to do an assignment as part of the if statement (valid in C) or whether the programmer made the common mistake of using an “</w:t>
      </w:r>
      <w:r w:rsidRPr="008D55D7">
        <w:rPr>
          <w:rFonts w:ascii="Courier New" w:hAnsi="Courier New" w:cs="Courier New"/>
          <w:sz w:val="20"/>
          <w:lang w:bidi="en-US"/>
        </w:rPr>
        <w:t>=</w:t>
      </w:r>
      <w:r>
        <w:rPr>
          <w:lang w:bidi="en-US"/>
        </w:rPr>
        <w:t>” instead of a “</w:t>
      </w:r>
      <w:r w:rsidRPr="008D55D7">
        <w:rPr>
          <w:rFonts w:ascii="Courier New" w:hAnsi="Courier New" w:cs="Courier New"/>
          <w:sz w:val="20"/>
          <w:lang w:bidi="en-US"/>
        </w:rPr>
        <w:t>==</w:t>
      </w:r>
      <w:r>
        <w:rPr>
          <w:lang w:bidi="en-US"/>
        </w:rPr>
        <w:t>”.</w:t>
      </w:r>
      <w:r w:rsidR="006E1DE1">
        <w:rPr>
          <w:lang w:bidi="en-US"/>
        </w:rPr>
        <w:t xml:space="preserve"> </w:t>
      </w:r>
      <w:r>
        <w:rPr>
          <w:lang w:bidi="en-US"/>
        </w:rPr>
        <w:t>In order to prevent this confusion, it is suggested that any assignments in contexts that are easily misunderstood be moved outside of the Boolean expression.</w:t>
      </w:r>
      <w:r w:rsidR="006E1DE1">
        <w:rPr>
          <w:lang w:bidi="en-US"/>
        </w:rPr>
        <w:t xml:space="preserve"> </w:t>
      </w:r>
      <w:r>
        <w:rPr>
          <w:lang w:bidi="en-US"/>
        </w:rPr>
        <w:t>This would change the example code to</w:t>
      </w:r>
      <w:r w:rsidR="0078479E">
        <w:rPr>
          <w:lang w:bidi="en-US"/>
        </w:rPr>
        <w:t xml:space="preserve"> the semantically equivalent</w:t>
      </w:r>
      <w:r>
        <w:rPr>
          <w:lang w:bidi="en-US"/>
        </w:rPr>
        <w:t>:</w:t>
      </w:r>
    </w:p>
    <w:p w14:paraId="3DFB0359" w14:textId="77777777" w:rsidR="007B70EB" w:rsidRPr="00B50ED2" w:rsidRDefault="007B70EB" w:rsidP="007B70EB">
      <w:pPr>
        <w:spacing w:after="0"/>
        <w:ind w:left="567"/>
        <w:rPr>
          <w:rFonts w:ascii="Courier New" w:hAnsi="Courier New" w:cs="Courier New"/>
          <w:sz w:val="20"/>
          <w:lang w:val="fr-FR" w:bidi="en-US"/>
        </w:rPr>
      </w:pPr>
      <w:proofErr w:type="spellStart"/>
      <w:proofErr w:type="gramStart"/>
      <w:r w:rsidRPr="00B50ED2">
        <w:rPr>
          <w:rFonts w:ascii="Courier New" w:hAnsi="Courier New" w:cs="Courier New"/>
          <w:sz w:val="20"/>
          <w:lang w:val="fr-FR" w:bidi="en-US"/>
        </w:rPr>
        <w:t>int</w:t>
      </w:r>
      <w:proofErr w:type="spellEnd"/>
      <w:proofErr w:type="gramEnd"/>
      <w:r w:rsidRPr="00B50ED2">
        <w:rPr>
          <w:rFonts w:ascii="Courier New" w:hAnsi="Courier New" w:cs="Courier New"/>
          <w:sz w:val="20"/>
          <w:lang w:val="fr-FR" w:bidi="en-US"/>
        </w:rPr>
        <w:t xml:space="preserve"> </w:t>
      </w:r>
      <w:proofErr w:type="spellStart"/>
      <w:r w:rsidRPr="00B50ED2">
        <w:rPr>
          <w:rFonts w:ascii="Courier New" w:hAnsi="Courier New" w:cs="Courier New"/>
          <w:sz w:val="20"/>
          <w:lang w:val="fr-FR" w:bidi="en-US"/>
        </w:rPr>
        <w:t>x,y</w:t>
      </w:r>
      <w:proofErr w:type="spellEnd"/>
      <w:r w:rsidRPr="00B50ED2">
        <w:rPr>
          <w:rFonts w:ascii="Courier New" w:hAnsi="Courier New" w:cs="Courier New"/>
          <w:sz w:val="20"/>
          <w:lang w:val="fr-FR" w:bidi="en-US"/>
        </w:rPr>
        <w:t>;</w:t>
      </w:r>
    </w:p>
    <w:p w14:paraId="61BC460C" w14:textId="77777777" w:rsidR="007B70EB" w:rsidRPr="00B50ED2"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 … */</w:t>
      </w:r>
    </w:p>
    <w:p w14:paraId="0ED81699" w14:textId="77777777" w:rsidR="007B70EB" w:rsidRPr="00B50ED2" w:rsidRDefault="007B70EB" w:rsidP="007B70EB">
      <w:pPr>
        <w:spacing w:after="0"/>
        <w:ind w:left="567"/>
        <w:rPr>
          <w:rFonts w:ascii="Courier New" w:hAnsi="Courier New" w:cs="Courier New"/>
          <w:sz w:val="20"/>
          <w:lang w:val="fr-FR" w:bidi="en-US"/>
        </w:rPr>
      </w:pPr>
      <w:proofErr w:type="gramStart"/>
      <w:r w:rsidRPr="00B50ED2">
        <w:rPr>
          <w:rFonts w:ascii="Courier New" w:hAnsi="Courier New" w:cs="Courier New"/>
          <w:sz w:val="20"/>
          <w:lang w:val="fr-FR" w:bidi="en-US"/>
        </w:rPr>
        <w:t>x</w:t>
      </w:r>
      <w:proofErr w:type="gramEnd"/>
      <w:r w:rsidRPr="00B50ED2">
        <w:rPr>
          <w:rFonts w:ascii="Courier New" w:hAnsi="Courier New" w:cs="Courier New"/>
          <w:sz w:val="20"/>
          <w:lang w:val="fr-FR" w:bidi="en-US"/>
        </w:rPr>
        <w:t xml:space="preserve"> = y;</w:t>
      </w:r>
    </w:p>
    <w:p w14:paraId="12E7B610" w14:textId="6F8A7CF6" w:rsidR="007B70EB" w:rsidRPr="008D55D7" w:rsidRDefault="007B70EB" w:rsidP="007B70EB">
      <w:pPr>
        <w:spacing w:after="0"/>
        <w:ind w:left="567"/>
        <w:rPr>
          <w:rFonts w:ascii="Courier New" w:hAnsi="Courier New" w:cs="Courier New"/>
          <w:sz w:val="20"/>
          <w:lang w:val="fr-FR" w:bidi="en-US"/>
        </w:rPr>
      </w:pPr>
      <w:proofErr w:type="gramStart"/>
      <w:r w:rsidRPr="00B50ED2">
        <w:rPr>
          <w:rFonts w:ascii="Courier New" w:hAnsi="Courier New" w:cs="Courier New"/>
          <w:sz w:val="20"/>
          <w:lang w:val="fr-FR" w:bidi="en-US"/>
        </w:rPr>
        <w:lastRenderedPageBreak/>
        <w:t>if</w:t>
      </w:r>
      <w:proofErr w:type="gramEnd"/>
      <w:r w:rsidRPr="00B50ED2">
        <w:rPr>
          <w:rFonts w:ascii="Courier New" w:hAnsi="Courier New" w:cs="Courier New"/>
          <w:sz w:val="20"/>
          <w:lang w:val="fr-FR" w:bidi="en-US"/>
        </w:rPr>
        <w:t xml:space="preserve"> (x</w:t>
      </w:r>
      <w:r w:rsidR="00AE5431">
        <w:rPr>
          <w:rFonts w:ascii="Courier New" w:hAnsi="Courier New" w:cs="Courier New"/>
          <w:sz w:val="20"/>
          <w:lang w:val="fr-FR" w:bidi="en-US"/>
        </w:rPr>
        <w:t> !</w:t>
      </w:r>
      <w:r w:rsidRPr="008D55D7">
        <w:rPr>
          <w:rFonts w:ascii="Courier New" w:hAnsi="Courier New" w:cs="Courier New"/>
          <w:sz w:val="20"/>
          <w:lang w:val="fr-FR" w:bidi="en-US"/>
        </w:rPr>
        <w:t>= 0) {</w:t>
      </w:r>
    </w:p>
    <w:p w14:paraId="5E404C6B" w14:textId="77777777" w:rsidR="007B70EB" w:rsidRPr="007B70EB" w:rsidRDefault="007B70EB" w:rsidP="007B70EB">
      <w:pPr>
        <w:spacing w:after="0"/>
        <w:ind w:left="567"/>
        <w:rPr>
          <w:rFonts w:ascii="Courier New" w:hAnsi="Courier New" w:cs="Courier New"/>
          <w:sz w:val="20"/>
          <w:lang w:bidi="en-US"/>
        </w:rPr>
      </w:pPr>
      <w:r w:rsidRPr="008D55D7">
        <w:rPr>
          <w:rFonts w:ascii="Courier New" w:hAnsi="Courier New" w:cs="Courier New"/>
          <w:sz w:val="20"/>
          <w:lang w:val="fr-FR" w:bidi="en-US"/>
        </w:rPr>
        <w:tab/>
        <w:t xml:space="preserve"> </w:t>
      </w:r>
      <w:r w:rsidRPr="007B70EB">
        <w:rPr>
          <w:rFonts w:ascii="Courier New" w:hAnsi="Courier New" w:cs="Courier New"/>
          <w:sz w:val="20"/>
          <w:lang w:bidi="en-US"/>
        </w:rPr>
        <w:t>/* … */</w:t>
      </w:r>
    </w:p>
    <w:p w14:paraId="072DD8DB" w14:textId="1598CBC0" w:rsidR="007B70EB" w:rsidRPr="00B777DE" w:rsidRDefault="00B777DE" w:rsidP="00B777DE">
      <w:pPr>
        <w:spacing w:after="0"/>
        <w:ind w:left="567"/>
        <w:rPr>
          <w:rFonts w:ascii="Courier New" w:hAnsi="Courier New" w:cs="Courier New"/>
          <w:sz w:val="20"/>
          <w:lang w:bidi="en-US"/>
        </w:rPr>
      </w:pPr>
      <w:r>
        <w:rPr>
          <w:rFonts w:ascii="Courier New" w:hAnsi="Courier New" w:cs="Courier New"/>
          <w:sz w:val="20"/>
          <w:lang w:bidi="en-US"/>
        </w:rPr>
        <w:tab/>
        <w:t>}</w:t>
      </w:r>
    </w:p>
    <w:p w14:paraId="6AD83D24" w14:textId="03BBDF64" w:rsidR="007B70EB" w:rsidRDefault="007B70EB" w:rsidP="007B70EB">
      <w:pPr>
        <w:spacing w:after="0"/>
        <w:rPr>
          <w:lang w:bidi="en-US"/>
        </w:rPr>
      </w:pPr>
      <w:r>
        <w:rPr>
          <w:lang w:bidi="en-US"/>
        </w:rPr>
        <w:t xml:space="preserve">This would clearly state what the programmer meant and that the assignment of </w:t>
      </w:r>
      <w:r w:rsidRPr="008D55D7">
        <w:rPr>
          <w:rFonts w:ascii="Courier New" w:hAnsi="Courier New" w:cs="Courier New"/>
          <w:sz w:val="20"/>
          <w:lang w:bidi="en-US"/>
        </w:rPr>
        <w:t>y</w:t>
      </w:r>
      <w:r w:rsidRPr="008D55D7">
        <w:rPr>
          <w:sz w:val="20"/>
          <w:lang w:bidi="en-US"/>
        </w:rPr>
        <w:t xml:space="preserve"> </w:t>
      </w:r>
      <w:r>
        <w:rPr>
          <w:lang w:bidi="en-US"/>
        </w:rPr>
        <w:t xml:space="preserve">to </w:t>
      </w:r>
      <w:r w:rsidRPr="008D55D7">
        <w:rPr>
          <w:rFonts w:ascii="Courier New" w:hAnsi="Courier New" w:cs="Courier New"/>
          <w:sz w:val="20"/>
          <w:lang w:bidi="en-US"/>
        </w:rPr>
        <w:t>x</w:t>
      </w:r>
      <w:r w:rsidRPr="008D55D7">
        <w:rPr>
          <w:sz w:val="20"/>
          <w:lang w:bidi="en-US"/>
        </w:rPr>
        <w:t xml:space="preserve"> </w:t>
      </w:r>
      <w:r>
        <w:rPr>
          <w:lang w:bidi="en-US"/>
        </w:rPr>
        <w:t>was intended.</w:t>
      </w:r>
    </w:p>
    <w:p w14:paraId="5975B9EC" w14:textId="77777777" w:rsidR="0078479E" w:rsidRDefault="0078479E" w:rsidP="007B70EB">
      <w:pPr>
        <w:spacing w:after="0"/>
        <w:rPr>
          <w:lang w:bidi="en-US"/>
        </w:rPr>
      </w:pPr>
    </w:p>
    <w:p w14:paraId="1C94B142" w14:textId="2EE8C947" w:rsidR="00B777DE" w:rsidRDefault="0078479E" w:rsidP="007B70EB">
      <w:pPr>
        <w:spacing w:after="0"/>
        <w:rPr>
          <w:lang w:bidi="en-US"/>
        </w:rPr>
      </w:pPr>
      <w:r>
        <w:rPr>
          <w:lang w:bidi="en-US"/>
        </w:rPr>
        <w:t>It is</w:t>
      </w:r>
      <w:r w:rsidR="007C7CD4">
        <w:rPr>
          <w:lang w:bidi="en-US"/>
        </w:rPr>
        <w:t xml:space="preserve"> also</w:t>
      </w:r>
      <w:r>
        <w:rPr>
          <w:lang w:bidi="en-US"/>
        </w:rPr>
        <w:t xml:space="preserve"> not unknown for p</w:t>
      </w:r>
      <w:r w:rsidR="007B70EB">
        <w:rPr>
          <w:lang w:bidi="en-US"/>
        </w:rPr>
        <w:t xml:space="preserve">rogrammers </w:t>
      </w:r>
      <w:r>
        <w:rPr>
          <w:lang w:bidi="en-US"/>
        </w:rPr>
        <w:t>to</w:t>
      </w:r>
      <w:r w:rsidR="007B70EB">
        <w:rPr>
          <w:lang w:bidi="en-US"/>
        </w:rPr>
        <w:t xml:space="preserve"> insert the “</w:t>
      </w:r>
      <w:r w:rsidR="007B70EB" w:rsidRPr="008D55D7">
        <w:rPr>
          <w:rFonts w:ascii="Courier New" w:hAnsi="Courier New" w:cs="Courier New"/>
          <w:sz w:val="20"/>
          <w:lang w:bidi="en-US"/>
        </w:rPr>
        <w:t>;</w:t>
      </w:r>
      <w:r w:rsidR="007B70EB">
        <w:rPr>
          <w:lang w:bidi="en-US"/>
        </w:rPr>
        <w:t xml:space="preserve">” statement terminator </w:t>
      </w:r>
      <w:r>
        <w:rPr>
          <w:lang w:bidi="en-US"/>
        </w:rPr>
        <w:t>prematurely</w:t>
      </w:r>
      <w:r w:rsidR="007B70EB">
        <w:rPr>
          <w:lang w:bidi="en-US"/>
        </w:rPr>
        <w:t>.</w:t>
      </w:r>
      <w:r w:rsidR="006E1DE1">
        <w:rPr>
          <w:lang w:bidi="en-US"/>
        </w:rPr>
        <w:t xml:space="preserve"> </w:t>
      </w:r>
      <w:r w:rsidR="007B70EB">
        <w:rPr>
          <w:lang w:bidi="en-US"/>
        </w:rPr>
        <w:t>However, inadvertently doing this can drastically alter the meaning of code, even though the code is valid</w:t>
      </w:r>
      <w:r>
        <w:rPr>
          <w:lang w:bidi="en-US"/>
        </w:rPr>
        <w:t>,</w:t>
      </w:r>
      <w:r w:rsidR="007B70EB">
        <w:rPr>
          <w:lang w:bidi="en-US"/>
        </w:rPr>
        <w:t xml:space="preserve"> as in the following example:</w:t>
      </w:r>
    </w:p>
    <w:p w14:paraId="346D765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proofErr w:type="gramStart"/>
      <w:r w:rsidRPr="007B70EB">
        <w:rPr>
          <w:rFonts w:ascii="Courier New" w:hAnsi="Courier New" w:cs="Courier New"/>
          <w:sz w:val="20"/>
          <w:lang w:bidi="en-US"/>
        </w:rPr>
        <w:t>a,b</w:t>
      </w:r>
      <w:proofErr w:type="spellEnd"/>
      <w:proofErr w:type="gramEnd"/>
      <w:r w:rsidRPr="007B70EB">
        <w:rPr>
          <w:rFonts w:ascii="Courier New" w:hAnsi="Courier New" w:cs="Courier New"/>
          <w:sz w:val="20"/>
          <w:lang w:bidi="en-US"/>
        </w:rPr>
        <w:t>;</w:t>
      </w:r>
    </w:p>
    <w:p w14:paraId="6660EFDE"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 */</w:t>
      </w:r>
    </w:p>
    <w:p w14:paraId="2FDF0DD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if (a == b</w:t>
      </w:r>
      <w:proofErr w:type="gramStart"/>
      <w:r w:rsidRPr="007B70EB">
        <w:rPr>
          <w:rFonts w:ascii="Courier New" w:hAnsi="Courier New" w:cs="Courier New"/>
          <w:sz w:val="20"/>
          <w:lang w:bidi="en-US"/>
        </w:rPr>
        <w:t>);  /</w:t>
      </w:r>
      <w:proofErr w:type="gramEnd"/>
      <w:r w:rsidRPr="007B70EB">
        <w:rPr>
          <w:rFonts w:ascii="Courier New" w:hAnsi="Courier New" w:cs="Courier New"/>
          <w:sz w:val="20"/>
          <w:lang w:bidi="en-US"/>
        </w:rPr>
        <w:t>/ the semi-colon will make this a null statement</w:t>
      </w:r>
    </w:p>
    <w:p w14:paraId="1B21A93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7564CBB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xml:space="preserve"> /* … */</w:t>
      </w:r>
    </w:p>
    <w:p w14:paraId="4B36896E" w14:textId="5DFF8F76"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08550408" w14:textId="581EC261" w:rsidR="007B70EB" w:rsidRDefault="007B70EB" w:rsidP="007B70EB">
      <w:pPr>
        <w:spacing w:after="0"/>
        <w:rPr>
          <w:lang w:bidi="en-US"/>
        </w:rPr>
      </w:pPr>
      <w:r>
        <w:rPr>
          <w:lang w:bidi="en-US"/>
        </w:rPr>
        <w:t>Because of the misplaced semi-colon, the code block following the if will always be executed.  In this case, it is extremely likely that the programmer did not intend to put the semi-colon there.</w:t>
      </w:r>
    </w:p>
    <w:p w14:paraId="1F9E28B7" w14:textId="77777777" w:rsidR="007B70EB" w:rsidRPr="007B70EB" w:rsidRDefault="007B70EB" w:rsidP="007B70EB">
      <w:pPr>
        <w:spacing w:after="0"/>
        <w:rPr>
          <w:lang w:bidi="en-US"/>
        </w:rPr>
      </w:pPr>
    </w:p>
    <w:p w14:paraId="5862D912" w14:textId="376F632E" w:rsidR="004C770C" w:rsidRDefault="001456BA" w:rsidP="00504DC3">
      <w:pPr>
        <w:pStyle w:val="Heading3"/>
        <w:spacing w:before="0" w:after="120"/>
        <w:rPr>
          <w:lang w:bidi="en-US"/>
        </w:rPr>
      </w:pPr>
      <w:r>
        <w:rPr>
          <w:lang w:bidi="en-US"/>
        </w:rPr>
        <w:t>6.2</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6D5BA46C" w14:textId="456D7E00" w:rsidR="0078479E" w:rsidRDefault="0078479E" w:rsidP="000E785A">
      <w:pPr>
        <w:pStyle w:val="ListParagraph"/>
        <w:numPr>
          <w:ilvl w:val="0"/>
          <w:numId w:val="35"/>
        </w:numPr>
        <w:spacing w:after="0"/>
        <w:ind w:left="709"/>
        <w:rPr>
          <w:lang w:bidi="en-US"/>
        </w:rPr>
      </w:pPr>
      <w:r>
        <w:rPr>
          <w:lang w:bidi="en-US"/>
        </w:rPr>
        <w:t xml:space="preserve">Follow the </w:t>
      </w:r>
      <w:r w:rsidR="00FE5BD5">
        <w:rPr>
          <w:rFonts w:ascii="Calibri" w:eastAsia="Times New Roman" w:hAnsi="Calibri"/>
          <w:bCs/>
        </w:rPr>
        <w:t>guidance contained in</w:t>
      </w:r>
      <w:r w:rsidR="00FE5BD5">
        <w:rPr>
          <w:lang w:bidi="en-US"/>
        </w:rPr>
        <w:t xml:space="preserve"> </w:t>
      </w:r>
      <w:r>
        <w:rPr>
          <w:lang w:bidi="en-US"/>
        </w:rPr>
        <w:t>TR 24772-1 clause 6.25.5</w:t>
      </w:r>
    </w:p>
    <w:p w14:paraId="4B7A4252" w14:textId="337E6F74" w:rsidR="007B70EB" w:rsidRDefault="00215AD9" w:rsidP="007124F7">
      <w:pPr>
        <w:pStyle w:val="ListParagraph"/>
        <w:numPr>
          <w:ilvl w:val="0"/>
          <w:numId w:val="35"/>
        </w:numPr>
        <w:spacing w:after="0"/>
        <w:ind w:left="709"/>
        <w:rPr>
          <w:lang w:bidi="en-US"/>
        </w:rPr>
      </w:pPr>
      <w:r>
        <w:rPr>
          <w:lang w:bidi="en-US"/>
        </w:rPr>
        <w:t xml:space="preserve">Explain </w:t>
      </w:r>
      <w:r w:rsidR="007B70EB">
        <w:rPr>
          <w:lang w:bidi="en-US"/>
        </w:rPr>
        <w:t xml:space="preserve">statements with interspersed comments to </w:t>
      </w:r>
      <w:r w:rsidR="00643ADC">
        <w:rPr>
          <w:lang w:bidi="en-US"/>
        </w:rPr>
        <w:t>clarify</w:t>
      </w:r>
      <w:r w:rsidR="007B70EB">
        <w:rPr>
          <w:lang w:bidi="en-US"/>
        </w:rPr>
        <w:t xml:space="preserve"> programming functionality and help future maintainers understand the intent and nuances of the code.</w:t>
      </w:r>
      <w:r w:rsidR="006E1DE1">
        <w:rPr>
          <w:lang w:bidi="en-US"/>
        </w:rPr>
        <w:t xml:space="preserve"> </w:t>
      </w:r>
      <w:r w:rsidR="007B70EB">
        <w:rPr>
          <w:lang w:bidi="en-US"/>
        </w:rPr>
        <w:t xml:space="preserve"> </w:t>
      </w:r>
    </w:p>
    <w:p w14:paraId="2C4F2F3D" w14:textId="148673A2" w:rsidR="007B70EB" w:rsidRDefault="00E83B10" w:rsidP="007124F7">
      <w:pPr>
        <w:pStyle w:val="ListParagraph"/>
        <w:numPr>
          <w:ilvl w:val="0"/>
          <w:numId w:val="35"/>
        </w:numPr>
        <w:spacing w:after="0"/>
        <w:ind w:left="709"/>
        <w:rPr>
          <w:lang w:bidi="en-US"/>
        </w:rPr>
      </w:pPr>
      <w:r>
        <w:rPr>
          <w:lang w:bidi="en-US"/>
        </w:rPr>
        <w:t xml:space="preserve">Avoid assignments embedded within other statements, as these </w:t>
      </w:r>
      <w:r w:rsidR="007B70EB">
        <w:rPr>
          <w:lang w:bidi="en-US"/>
        </w:rPr>
        <w:t>can be problematic.</w:t>
      </w:r>
      <w:r w:rsidR="006E1DE1">
        <w:rPr>
          <w:lang w:bidi="en-US"/>
        </w:rPr>
        <w:t xml:space="preserve"> </w:t>
      </w:r>
      <w:r w:rsidR="007B70EB">
        <w:rPr>
          <w:lang w:bidi="en-US"/>
        </w:rPr>
        <w:t>Each of the following would be clearer and have less potential for problems if the embedded assignments were conducted outside of the expressions:</w:t>
      </w:r>
    </w:p>
    <w:p w14:paraId="74D3FCC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proofErr w:type="gramStart"/>
      <w:r w:rsidRPr="007B70EB">
        <w:rPr>
          <w:rFonts w:ascii="Courier New" w:hAnsi="Courier New" w:cs="Courier New"/>
          <w:sz w:val="20"/>
          <w:lang w:bidi="en-US"/>
        </w:rPr>
        <w:t>a,b</w:t>
      </w:r>
      <w:proofErr w:type="gramEnd"/>
      <w:r w:rsidRPr="007B70EB">
        <w:rPr>
          <w:rFonts w:ascii="Courier New" w:hAnsi="Courier New" w:cs="Courier New"/>
          <w:sz w:val="20"/>
          <w:lang w:bidi="en-US"/>
        </w:rPr>
        <w:t>,c,d</w:t>
      </w:r>
      <w:proofErr w:type="spellEnd"/>
      <w:r w:rsidRPr="007B70EB">
        <w:rPr>
          <w:rFonts w:ascii="Courier New" w:hAnsi="Courier New" w:cs="Courier New"/>
          <w:sz w:val="20"/>
          <w:lang w:bidi="en-US"/>
        </w:rPr>
        <w:t>;</w:t>
      </w:r>
    </w:p>
    <w:p w14:paraId="0394E198"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 … */</w:t>
      </w:r>
    </w:p>
    <w:p w14:paraId="019F3766" w14:textId="206E53D5"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if ((a == b) || (c = (d-1)))</w:t>
      </w:r>
      <w:r w:rsidRPr="007B70EB">
        <w:rPr>
          <w:rFonts w:ascii="Courier New" w:hAnsi="Courier New" w:cs="Courier New"/>
          <w:sz w:val="20"/>
          <w:lang w:bidi="en-US"/>
        </w:rPr>
        <w:tab/>
        <w:t>/</w:t>
      </w:r>
      <w:r w:rsidR="005B2AB4">
        <w:rPr>
          <w:rFonts w:ascii="Courier New" w:hAnsi="Courier New" w:cs="Courier New"/>
          <w:sz w:val="20"/>
          <w:lang w:bidi="en-US"/>
        </w:rPr>
        <w:t>/</w:t>
      </w:r>
      <w:r w:rsidRPr="007B70EB">
        <w:rPr>
          <w:rFonts w:ascii="Courier New" w:hAnsi="Courier New" w:cs="Courier New"/>
          <w:sz w:val="20"/>
          <w:lang w:bidi="en-US"/>
        </w:rPr>
        <w:t xml:space="preserve"> the assignment to c may not</w:t>
      </w:r>
    </w:p>
    <w:p w14:paraId="541CF9DA" w14:textId="74A2A75A"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t xml:space="preserve"> </w:t>
      </w:r>
      <w:r w:rsidR="005B2AB4">
        <w:rPr>
          <w:rFonts w:ascii="Courier New" w:hAnsi="Courier New" w:cs="Courier New"/>
          <w:sz w:val="20"/>
          <w:lang w:bidi="en-US"/>
        </w:rPr>
        <w:tab/>
      </w:r>
      <w:r w:rsidR="005B2AB4">
        <w:rPr>
          <w:rFonts w:ascii="Courier New" w:hAnsi="Courier New" w:cs="Courier New"/>
          <w:sz w:val="20"/>
          <w:lang w:bidi="en-US"/>
        </w:rPr>
        <w:tab/>
      </w:r>
      <w:r w:rsidR="005B2AB4">
        <w:rPr>
          <w:rFonts w:ascii="Courier New" w:hAnsi="Courier New" w:cs="Courier New"/>
          <w:sz w:val="20"/>
          <w:lang w:bidi="en-US"/>
        </w:rPr>
        <w:tab/>
      </w:r>
      <w:r w:rsidR="005B2AB4">
        <w:rPr>
          <w:rFonts w:ascii="Courier New" w:hAnsi="Courier New" w:cs="Courier New"/>
          <w:sz w:val="20"/>
          <w:lang w:bidi="en-US"/>
        </w:rPr>
        <w:tab/>
        <w:t>//</w:t>
      </w:r>
      <w:r w:rsidRPr="007B70EB">
        <w:rPr>
          <w:rFonts w:ascii="Courier New" w:hAnsi="Courier New" w:cs="Courier New"/>
          <w:sz w:val="20"/>
          <w:lang w:bidi="en-US"/>
        </w:rPr>
        <w:t xml:space="preserve"> occur if a is equal to b </w:t>
      </w:r>
    </w:p>
    <w:p w14:paraId="76AA0A11" w14:textId="719BB586" w:rsidR="007B70EB" w:rsidRDefault="007B70EB" w:rsidP="007B70EB">
      <w:pPr>
        <w:spacing w:after="0"/>
        <w:rPr>
          <w:lang w:bidi="en-US"/>
        </w:rPr>
      </w:pPr>
      <w:r>
        <w:rPr>
          <w:lang w:bidi="en-US"/>
        </w:rPr>
        <w:t xml:space="preserve">             </w:t>
      </w:r>
      <w:r w:rsidR="00EC6EAE">
        <w:rPr>
          <w:lang w:bidi="en-US"/>
        </w:rPr>
        <w:t xml:space="preserve">  </w:t>
      </w:r>
      <w:r>
        <w:rPr>
          <w:lang w:bidi="en-US"/>
        </w:rPr>
        <w:t>or:</w:t>
      </w:r>
    </w:p>
    <w:p w14:paraId="74512CBA"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proofErr w:type="gramStart"/>
      <w:r w:rsidRPr="007B70EB">
        <w:rPr>
          <w:rFonts w:ascii="Courier New" w:hAnsi="Courier New" w:cs="Courier New"/>
          <w:sz w:val="20"/>
          <w:lang w:bidi="en-US"/>
        </w:rPr>
        <w:t>a,b</w:t>
      </w:r>
      <w:proofErr w:type="gramEnd"/>
      <w:r w:rsidRPr="007B70EB">
        <w:rPr>
          <w:rFonts w:ascii="Courier New" w:hAnsi="Courier New" w:cs="Courier New"/>
          <w:sz w:val="20"/>
          <w:lang w:bidi="en-US"/>
        </w:rPr>
        <w:t>,c</w:t>
      </w:r>
      <w:proofErr w:type="spellEnd"/>
      <w:r w:rsidRPr="007B70EB">
        <w:rPr>
          <w:rFonts w:ascii="Courier New" w:hAnsi="Courier New" w:cs="Courier New"/>
          <w:sz w:val="20"/>
          <w:lang w:bidi="en-US"/>
        </w:rPr>
        <w:t>;</w:t>
      </w:r>
    </w:p>
    <w:p w14:paraId="692DD3D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 … */</w:t>
      </w:r>
    </w:p>
    <w:p w14:paraId="1E245A63"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foo (a=b, c);</w:t>
      </w:r>
    </w:p>
    <w:p w14:paraId="73AC50CB" w14:textId="2C94D0FA" w:rsidR="007B70EB" w:rsidRDefault="007B70EB" w:rsidP="007B70EB">
      <w:pPr>
        <w:spacing w:after="0"/>
        <w:rPr>
          <w:lang w:bidi="en-US"/>
        </w:rPr>
      </w:pPr>
      <w:r>
        <w:rPr>
          <w:lang w:bidi="en-US"/>
        </w:rPr>
        <w:t xml:space="preserve">           </w:t>
      </w:r>
      <w:r w:rsidR="00EC6EAE">
        <w:rPr>
          <w:lang w:bidi="en-US"/>
        </w:rPr>
        <w:t xml:space="preserve">    </w:t>
      </w:r>
      <w:r>
        <w:rPr>
          <w:lang w:bidi="en-US"/>
        </w:rPr>
        <w:t xml:space="preserve">Each is a valid C statement, but each </w:t>
      </w:r>
      <w:del w:id="374" w:author="Stephen Michell" w:date="2019-11-08T12:29:00Z">
        <w:r>
          <w:rPr>
            <w:lang w:bidi="en-US"/>
          </w:rPr>
          <w:delText>may</w:delText>
        </w:r>
      </w:del>
      <w:ins w:id="375" w:author="Stephen Michell" w:date="2019-11-08T12:29:00Z">
        <w:r w:rsidR="001C5828">
          <w:rPr>
            <w:lang w:bidi="en-US"/>
          </w:rPr>
          <w:t>is likely to</w:t>
        </w:r>
      </w:ins>
      <w:r>
        <w:rPr>
          <w:lang w:bidi="en-US"/>
        </w:rPr>
        <w:t xml:space="preserve"> have unintended results.</w:t>
      </w:r>
    </w:p>
    <w:p w14:paraId="34A46ADE" w14:textId="050ED410" w:rsidR="007B70EB" w:rsidRDefault="003E0302" w:rsidP="007124F7">
      <w:pPr>
        <w:pStyle w:val="ListParagraph"/>
        <w:numPr>
          <w:ilvl w:val="0"/>
          <w:numId w:val="36"/>
        </w:numPr>
        <w:spacing w:after="0"/>
        <w:rPr>
          <w:lang w:bidi="en-US"/>
        </w:rPr>
      </w:pPr>
      <w:r>
        <w:rPr>
          <w:lang w:bidi="en-US"/>
        </w:rPr>
        <w:t>Give n</w:t>
      </w:r>
      <w:r w:rsidR="007B70EB">
        <w:rPr>
          <w:lang w:bidi="en-US"/>
        </w:rPr>
        <w:t>ull statements a source line of their own.</w:t>
      </w:r>
      <w:r w:rsidR="006E1DE1">
        <w:rPr>
          <w:lang w:bidi="en-US"/>
        </w:rPr>
        <w:t xml:space="preserve"> </w:t>
      </w:r>
      <w:r w:rsidR="007B70EB">
        <w:rPr>
          <w:lang w:bidi="en-US"/>
        </w:rPr>
        <w:t>This, combined with enforcement by static analysis, would make clearer the intention that the statement was meant to be a null statement.</w:t>
      </w:r>
    </w:p>
    <w:p w14:paraId="2EA54A7F" w14:textId="2D6240C9" w:rsidR="007B70EB" w:rsidRDefault="007B70EB" w:rsidP="007124F7">
      <w:pPr>
        <w:pStyle w:val="ListParagraph"/>
        <w:numPr>
          <w:ilvl w:val="0"/>
          <w:numId w:val="36"/>
        </w:numPr>
        <w:spacing w:after="0"/>
        <w:rPr>
          <w:lang w:bidi="en-US"/>
        </w:rPr>
      </w:pPr>
      <w:r>
        <w:rPr>
          <w:lang w:bidi="en-US"/>
        </w:rPr>
        <w:t>Consider the adoption of a coding standard that limits the use of the assignment statement within an expression.</w:t>
      </w:r>
    </w:p>
    <w:p w14:paraId="138231E8" w14:textId="77777777" w:rsidR="00A2542D" w:rsidRPr="007B70EB" w:rsidRDefault="00A2542D" w:rsidP="007B70EB">
      <w:pPr>
        <w:spacing w:after="0"/>
        <w:rPr>
          <w:lang w:bidi="en-US"/>
        </w:rPr>
      </w:pPr>
    </w:p>
    <w:p w14:paraId="71D50B43" w14:textId="41537CAF" w:rsidR="004C770C" w:rsidRDefault="001456BA" w:rsidP="00EC6EAE">
      <w:pPr>
        <w:pStyle w:val="Heading2"/>
        <w:spacing w:before="0" w:after="0"/>
        <w:rPr>
          <w:lang w:bidi="en-US"/>
        </w:rPr>
      </w:pPr>
      <w:bookmarkStart w:id="376" w:name="_Toc310518181"/>
      <w:bookmarkStart w:id="377" w:name="_Toc2099604"/>
      <w:r>
        <w:rPr>
          <w:lang w:bidi="en-US"/>
        </w:rPr>
        <w:t>6.2</w:t>
      </w:r>
      <w:r w:rsidR="00460588">
        <w:rPr>
          <w:lang w:bidi="en-US"/>
        </w:rPr>
        <w:t>6</w:t>
      </w:r>
      <w:r w:rsidR="00AD5842">
        <w:rPr>
          <w:lang w:bidi="en-US"/>
        </w:rPr>
        <w:t xml:space="preserve"> </w:t>
      </w:r>
      <w:r w:rsidR="004C770C" w:rsidRPr="00CD6A7E">
        <w:rPr>
          <w:lang w:bidi="en-US"/>
        </w:rPr>
        <w:t xml:space="preserve">Dead and </w:t>
      </w:r>
      <w:r w:rsidR="00816051">
        <w:rPr>
          <w:lang w:bidi="en-US"/>
        </w:rPr>
        <w:t>d</w:t>
      </w:r>
      <w:r w:rsidR="004C770C" w:rsidRPr="00CD6A7E">
        <w:rPr>
          <w:lang w:bidi="en-US"/>
        </w:rPr>
        <w:t xml:space="preserve">eactivated </w:t>
      </w:r>
      <w:r w:rsidR="00816051">
        <w:rPr>
          <w:lang w:bidi="en-US"/>
        </w:rPr>
        <w:t>c</w:t>
      </w:r>
      <w:r w:rsidR="004C770C" w:rsidRPr="00CD6A7E">
        <w:rPr>
          <w:lang w:bidi="en-US"/>
        </w:rPr>
        <w:t>ode [XYQ]</w:t>
      </w:r>
      <w:bookmarkEnd w:id="376"/>
      <w:bookmarkEnd w:id="377"/>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Dead and </w:instrText>
      </w:r>
      <w:r w:rsidR="00CD736D">
        <w:rPr>
          <w:lang w:bidi="en-US"/>
        </w:rPr>
        <w:instrText>d</w:instrText>
      </w:r>
      <w:r w:rsidR="00CD736D" w:rsidRPr="00CD6A7E">
        <w:rPr>
          <w:lang w:bidi="en-US"/>
        </w:rPr>
        <w:instrText xml:space="preserve">eactivated </w:instrText>
      </w:r>
      <w:r w:rsidR="00CD736D">
        <w:rPr>
          <w:lang w:bidi="en-US"/>
        </w:rPr>
        <w:instrText>c</w:instrText>
      </w:r>
      <w:r w:rsidR="00CD736D" w:rsidRPr="00CD6A7E">
        <w:rPr>
          <w:lang w:bidi="en-US"/>
        </w:rPr>
        <w:instrText>ode [XYQ]</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XYQ</w:instrText>
      </w:r>
      <w:r w:rsidR="00ED70E1">
        <w:rPr>
          <w:lang w:bidi="en-US"/>
        </w:rPr>
        <w:instrText xml:space="preserve"> - </w:instrText>
      </w:r>
      <w:r w:rsidR="00CD736D" w:rsidRPr="00CD6A7E">
        <w:rPr>
          <w:lang w:bidi="en-US"/>
        </w:rPr>
        <w:instrText xml:space="preserve">Dead and </w:instrText>
      </w:r>
      <w:r w:rsidR="00CD736D">
        <w:rPr>
          <w:lang w:bidi="en-US"/>
        </w:rPr>
        <w:instrText>d</w:instrText>
      </w:r>
      <w:r w:rsidR="00CD736D" w:rsidRPr="00CD6A7E">
        <w:rPr>
          <w:lang w:bidi="en-US"/>
        </w:rPr>
        <w:instrText xml:space="preserve">eactivated </w:instrText>
      </w:r>
      <w:r w:rsidR="00CD736D">
        <w:rPr>
          <w:lang w:bidi="en-US"/>
        </w:rPr>
        <w:instrText>code</w:instrText>
      </w:r>
      <w:r w:rsidR="00ED70E1">
        <w:instrText xml:space="preserve">" </w:instrText>
      </w:r>
      <w:r w:rsidR="00ED70E1">
        <w:rPr>
          <w:lang w:val="en-CA"/>
        </w:rPr>
        <w:fldChar w:fldCharType="end"/>
      </w:r>
    </w:p>
    <w:p w14:paraId="20745CAD" w14:textId="77777777" w:rsidR="007B70EB" w:rsidRPr="007B70EB" w:rsidRDefault="007B70EB" w:rsidP="00EC6EAE">
      <w:pPr>
        <w:spacing w:after="0"/>
        <w:rPr>
          <w:lang w:bidi="en-US"/>
        </w:rPr>
      </w:pPr>
    </w:p>
    <w:p w14:paraId="151E0EF1" w14:textId="576CA30C" w:rsidR="004C770C" w:rsidRDefault="001456BA" w:rsidP="00EC6EAE">
      <w:pPr>
        <w:pStyle w:val="Heading3"/>
        <w:spacing w:before="0" w:after="0"/>
        <w:rPr>
          <w:lang w:bidi="en-US"/>
        </w:rPr>
      </w:pPr>
      <w:r>
        <w:rPr>
          <w:lang w:bidi="en-US"/>
        </w:rPr>
        <w:t>6.2</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7D8FC16C" w14:textId="77777777" w:rsidR="00EC6EAE" w:rsidRDefault="00EC6EAE" w:rsidP="00EC6EAE">
      <w:pPr>
        <w:spacing w:after="0"/>
        <w:rPr>
          <w:lang w:bidi="en-US"/>
        </w:rPr>
      </w:pPr>
    </w:p>
    <w:p w14:paraId="114BC186" w14:textId="04192249" w:rsidR="00EC6EAE" w:rsidRDefault="00EC6EAE" w:rsidP="00EC6EAE">
      <w:pPr>
        <w:spacing w:after="0"/>
        <w:rPr>
          <w:lang w:bidi="en-US"/>
        </w:rPr>
      </w:pPr>
      <w:r>
        <w:rPr>
          <w:lang w:bidi="en-US"/>
        </w:rPr>
        <w:t>C allows the usual sources of dead code (described in 6.2</w:t>
      </w:r>
      <w:r w:rsidR="00E83B10">
        <w:rPr>
          <w:lang w:bidi="en-US"/>
        </w:rPr>
        <w:t>6</w:t>
      </w:r>
      <w:r w:rsidR="00643ADC">
        <w:rPr>
          <w:lang w:bidi="en-US"/>
        </w:rPr>
        <w:t xml:space="preserve"> of</w:t>
      </w:r>
      <w:r w:rsidR="00643ADC" w:rsidRPr="00643ADC">
        <w:rPr>
          <w:rFonts w:ascii="Calibri" w:eastAsia="Times New Roman" w:hAnsi="Calibri"/>
          <w:lang w:val="en-GB"/>
        </w:rPr>
        <w:t xml:space="preserve"> </w:t>
      </w:r>
      <w:r w:rsidR="00643ADC">
        <w:rPr>
          <w:rFonts w:ascii="Calibri" w:eastAsia="Times New Roman" w:hAnsi="Calibri"/>
          <w:lang w:val="en-GB"/>
        </w:rPr>
        <w:t>TR 24772-</w:t>
      </w:r>
      <w:proofErr w:type="gramStart"/>
      <w:r w:rsidR="00643ADC">
        <w:rPr>
          <w:rFonts w:ascii="Calibri" w:eastAsia="Times New Roman" w:hAnsi="Calibri"/>
          <w:lang w:val="en-GB"/>
        </w:rPr>
        <w:t xml:space="preserve">1 </w:t>
      </w:r>
      <w:r>
        <w:rPr>
          <w:lang w:bidi="en-US"/>
        </w:rPr>
        <w:t>)</w:t>
      </w:r>
      <w:proofErr w:type="gramEnd"/>
      <w:r>
        <w:rPr>
          <w:lang w:bidi="en-US"/>
        </w:rPr>
        <w:t xml:space="preserve"> that are common to most conventional programming languages.</w:t>
      </w:r>
    </w:p>
    <w:p w14:paraId="2C4934BD" w14:textId="77777777" w:rsidR="00EC6EAE" w:rsidRDefault="00EC6EAE" w:rsidP="00EC6EAE">
      <w:pPr>
        <w:spacing w:after="0"/>
        <w:rPr>
          <w:lang w:bidi="en-US"/>
        </w:rPr>
      </w:pPr>
    </w:p>
    <w:p w14:paraId="224BEAC7" w14:textId="24EA24DC" w:rsidR="00EC6EAE" w:rsidRDefault="00EC6EAE" w:rsidP="00EC6EAE">
      <w:pPr>
        <w:spacing w:after="0"/>
        <w:rPr>
          <w:lang w:bidi="en-US"/>
        </w:rPr>
      </w:pPr>
      <w:r>
        <w:rPr>
          <w:lang w:bidi="en-US"/>
        </w:rPr>
        <w:lastRenderedPageBreak/>
        <w:t>C uses some operators that can be confused with other operators.</w:t>
      </w:r>
      <w:r w:rsidR="006E1DE1">
        <w:rPr>
          <w:lang w:bidi="en-US"/>
        </w:rPr>
        <w:t xml:space="preserve"> </w:t>
      </w:r>
      <w:r>
        <w:rPr>
          <w:lang w:bidi="en-US"/>
        </w:rPr>
        <w:t>For instance, the common mistake of using an assignment operator in a Boolean test as in:</w:t>
      </w:r>
    </w:p>
    <w:p w14:paraId="557A9781"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r>
      <w:proofErr w:type="spellStart"/>
      <w:r w:rsidRPr="00EC6EAE">
        <w:rPr>
          <w:rFonts w:ascii="Courier New" w:hAnsi="Courier New" w:cs="Courier New"/>
          <w:sz w:val="20"/>
          <w:lang w:bidi="en-US"/>
        </w:rPr>
        <w:t>int</w:t>
      </w:r>
      <w:proofErr w:type="spellEnd"/>
      <w:r w:rsidRPr="00EC6EAE">
        <w:rPr>
          <w:rFonts w:ascii="Courier New" w:hAnsi="Courier New" w:cs="Courier New"/>
          <w:sz w:val="20"/>
          <w:lang w:bidi="en-US"/>
        </w:rPr>
        <w:t xml:space="preserve"> a;</w:t>
      </w:r>
    </w:p>
    <w:p w14:paraId="5B130714"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t>/* … */</w:t>
      </w:r>
    </w:p>
    <w:p w14:paraId="04037498" w14:textId="49537E0D" w:rsidR="00EC6EAE" w:rsidRPr="00EC6EAE" w:rsidRDefault="00EC6EAE" w:rsidP="00EC6EAE">
      <w:pPr>
        <w:spacing w:after="0"/>
        <w:ind w:left="284"/>
        <w:rPr>
          <w:rFonts w:ascii="Courier New" w:hAnsi="Courier New" w:cs="Courier New"/>
          <w:sz w:val="20"/>
          <w:lang w:bidi="en-US"/>
        </w:rPr>
      </w:pPr>
      <w:r>
        <w:rPr>
          <w:rFonts w:ascii="Courier New" w:hAnsi="Courier New" w:cs="Courier New"/>
          <w:sz w:val="20"/>
          <w:lang w:bidi="en-US"/>
        </w:rPr>
        <w:t xml:space="preserve"> </w:t>
      </w:r>
      <w:r w:rsidRPr="00EC6EAE">
        <w:rPr>
          <w:rFonts w:ascii="Courier New" w:hAnsi="Courier New" w:cs="Courier New"/>
          <w:sz w:val="20"/>
          <w:lang w:bidi="en-US"/>
        </w:rPr>
        <w:t>if (a = 1)</w:t>
      </w:r>
    </w:p>
    <w:p w14:paraId="139C9508" w14:textId="18F9ECC5"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r>
      <w:r w:rsidR="00643ADC">
        <w:rPr>
          <w:rFonts w:ascii="Courier New" w:hAnsi="Courier New" w:cs="Courier New"/>
          <w:sz w:val="20"/>
          <w:lang w:bidi="en-US"/>
        </w:rPr>
        <w:t xml:space="preserve">   { </w:t>
      </w:r>
      <w:r w:rsidRPr="00EC6EAE">
        <w:rPr>
          <w:rFonts w:ascii="Courier New" w:hAnsi="Courier New" w:cs="Courier New"/>
          <w:sz w:val="20"/>
          <w:lang w:bidi="en-US"/>
        </w:rPr>
        <w:t>…</w:t>
      </w:r>
      <w:r w:rsidR="00643ADC">
        <w:rPr>
          <w:rFonts w:ascii="Courier New" w:hAnsi="Courier New" w:cs="Courier New"/>
          <w:sz w:val="20"/>
          <w:lang w:bidi="en-US"/>
        </w:rPr>
        <w:t xml:space="preserve"> }  else </w:t>
      </w:r>
      <w:proofErr w:type="gramStart"/>
      <w:r w:rsidR="00643ADC">
        <w:rPr>
          <w:rFonts w:ascii="Courier New" w:hAnsi="Courier New" w:cs="Courier New"/>
          <w:sz w:val="20"/>
          <w:lang w:bidi="en-US"/>
        </w:rPr>
        <w:t>{ …</w:t>
      </w:r>
      <w:proofErr w:type="gramEnd"/>
      <w:r w:rsidR="00643ADC">
        <w:rPr>
          <w:rFonts w:ascii="Courier New" w:hAnsi="Courier New" w:cs="Courier New"/>
          <w:sz w:val="20"/>
          <w:lang w:bidi="en-US"/>
        </w:rPr>
        <w:t xml:space="preserve"> }</w:t>
      </w:r>
    </w:p>
    <w:p w14:paraId="7939E09A" w14:textId="463985AE" w:rsidR="00122B1D" w:rsidRPr="00EC6EAE" w:rsidRDefault="00EC6EAE" w:rsidP="00EC6EAE">
      <w:pPr>
        <w:spacing w:after="0"/>
        <w:rPr>
          <w:lang w:bidi="en-US"/>
        </w:rPr>
      </w:pPr>
      <w:r>
        <w:rPr>
          <w:lang w:bidi="en-US"/>
        </w:rPr>
        <w:t>can cause portions of code to become dead code, because the else portion of the if statement cannot be reached.</w:t>
      </w:r>
    </w:p>
    <w:p w14:paraId="2B142F17" w14:textId="77777777" w:rsidR="007B70EB" w:rsidRPr="007B70EB" w:rsidRDefault="007B70EB" w:rsidP="00EC6EAE">
      <w:pPr>
        <w:spacing w:after="0"/>
        <w:rPr>
          <w:lang w:bidi="en-US"/>
        </w:rPr>
      </w:pPr>
    </w:p>
    <w:p w14:paraId="313F7E9C" w14:textId="785160D5" w:rsidR="004C770C" w:rsidRPr="00CD6A7E" w:rsidRDefault="001456BA" w:rsidP="00504DC3">
      <w:pPr>
        <w:pStyle w:val="Heading3"/>
        <w:spacing w:before="0" w:after="120"/>
        <w:rPr>
          <w:lang w:bidi="en-US"/>
        </w:rPr>
      </w:pPr>
      <w:r>
        <w:rPr>
          <w:lang w:bidi="en-US"/>
        </w:rPr>
        <w:t>6.2</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1B631E4D" w14:textId="0070C9F0" w:rsidR="00EC6EAE" w:rsidRPr="00EC6EAE" w:rsidRDefault="003F223A" w:rsidP="00EC6EAE">
      <w:pPr>
        <w:pStyle w:val="ListParagraph"/>
        <w:widowControl w:val="0"/>
        <w:numPr>
          <w:ilvl w:val="0"/>
          <w:numId w:val="11"/>
        </w:numPr>
        <w:suppressLineNumbers/>
        <w:overflowPunct w:val="0"/>
        <w:adjustRightInd w:val="0"/>
        <w:spacing w:after="0"/>
        <w:rPr>
          <w:rFonts w:ascii="Calibri" w:eastAsia="Times New Roman" w:hAnsi="Calibri"/>
          <w:lang w:val="en-GB"/>
        </w:rPr>
      </w:pPr>
      <w:r>
        <w:rPr>
          <w:rFonts w:ascii="Calibri" w:eastAsia="Times New Roman" w:hAnsi="Calibri"/>
          <w:lang w:val="en-GB"/>
        </w:rPr>
        <w:t>Follow</w:t>
      </w:r>
      <w:r w:rsidRPr="00EC6EAE">
        <w:rPr>
          <w:rFonts w:ascii="Calibri" w:eastAsia="Times New Roman" w:hAnsi="Calibri"/>
          <w:lang w:val="en-GB"/>
        </w:rPr>
        <w:t xml:space="preserve"> </w:t>
      </w:r>
      <w:r w:rsidR="00EC6EAE" w:rsidRPr="00EC6EAE">
        <w:rPr>
          <w:rFonts w:ascii="Calibri" w:eastAsia="Times New Roman" w:hAnsi="Calibri"/>
          <w:lang w:val="en-GB"/>
        </w:rPr>
        <w:t xml:space="preserve">the </w:t>
      </w:r>
      <w:r w:rsidR="00FE5BD5">
        <w:rPr>
          <w:rFonts w:ascii="Calibri" w:eastAsia="Times New Roman" w:hAnsi="Calibri"/>
          <w:bCs/>
        </w:rPr>
        <w:t>guidance contained in</w:t>
      </w:r>
      <w:r w:rsidR="00FE5BD5">
        <w:rPr>
          <w:rFonts w:ascii="Calibri" w:eastAsia="Times New Roman" w:hAnsi="Calibri"/>
          <w:lang w:val="en-GB"/>
        </w:rPr>
        <w:t xml:space="preserve"> </w:t>
      </w:r>
      <w:r w:rsidR="003E0302">
        <w:rPr>
          <w:rFonts w:ascii="Calibri" w:eastAsia="Times New Roman" w:hAnsi="Calibri"/>
          <w:lang w:val="en-GB"/>
        </w:rPr>
        <w:t xml:space="preserve">TR 24772-1 clause </w:t>
      </w:r>
      <w:r w:rsidR="00EC6EAE" w:rsidRPr="00EC6EAE">
        <w:rPr>
          <w:rFonts w:ascii="Calibri" w:eastAsia="Times New Roman" w:hAnsi="Calibri"/>
          <w:lang w:val="en-GB"/>
        </w:rPr>
        <w:t>6.2</w:t>
      </w:r>
      <w:r w:rsidR="00E83B10">
        <w:rPr>
          <w:rFonts w:ascii="Calibri" w:eastAsia="Times New Roman" w:hAnsi="Calibri"/>
          <w:lang w:val="en-GB"/>
        </w:rPr>
        <w:t>6</w:t>
      </w:r>
      <w:r w:rsidR="00EC6EAE" w:rsidRPr="00EC6EAE">
        <w:rPr>
          <w:rFonts w:ascii="Calibri" w:eastAsia="Times New Roman" w:hAnsi="Calibri"/>
          <w:lang w:val="en-GB"/>
        </w:rPr>
        <w:t>.5.</w:t>
      </w:r>
    </w:p>
    <w:p w14:paraId="3C008F20" w14:textId="77777777" w:rsidR="008D1097" w:rsidRPr="00EC6EAE" w:rsidRDefault="008D1097" w:rsidP="002C4D47">
      <w:pPr>
        <w:pStyle w:val="ListParagraph"/>
        <w:widowControl w:val="0"/>
        <w:suppressLineNumbers/>
        <w:overflowPunct w:val="0"/>
        <w:adjustRightInd w:val="0"/>
        <w:spacing w:after="0"/>
        <w:rPr>
          <w:rFonts w:ascii="Calibri" w:eastAsia="Times New Roman" w:hAnsi="Calibri"/>
          <w:lang w:val="en-GB"/>
        </w:rPr>
      </w:pPr>
    </w:p>
    <w:p w14:paraId="54E20800" w14:textId="4E12A2E8" w:rsidR="004C770C" w:rsidRDefault="001456BA" w:rsidP="0043703E">
      <w:pPr>
        <w:pStyle w:val="Heading2"/>
        <w:spacing w:before="0" w:after="0"/>
        <w:rPr>
          <w:lang w:bidi="en-US"/>
        </w:rPr>
      </w:pPr>
      <w:bookmarkStart w:id="378" w:name="_Toc310518182"/>
      <w:bookmarkStart w:id="379" w:name="_Toc2099605"/>
      <w:r>
        <w:rPr>
          <w:lang w:bidi="en-US"/>
        </w:rPr>
        <w:t>6.2</w:t>
      </w:r>
      <w:r w:rsidR="00460588">
        <w:rPr>
          <w:lang w:bidi="en-US"/>
        </w:rPr>
        <w:t>7</w:t>
      </w:r>
      <w:r w:rsidR="00AD5842">
        <w:rPr>
          <w:lang w:bidi="en-US"/>
        </w:rPr>
        <w:t xml:space="preserve"> </w:t>
      </w:r>
      <w:r w:rsidR="004C770C" w:rsidRPr="00CD6A7E">
        <w:rPr>
          <w:lang w:bidi="en-US"/>
        </w:rPr>
        <w:t xml:space="preserve">Switch </w:t>
      </w:r>
      <w:r w:rsidR="00816051">
        <w:rPr>
          <w:lang w:bidi="en-US"/>
        </w:rPr>
        <w:t>s</w:t>
      </w:r>
      <w:r w:rsidR="004C770C" w:rsidRPr="00CD6A7E">
        <w:rPr>
          <w:lang w:bidi="en-US"/>
        </w:rPr>
        <w:t xml:space="preserve">tatements and </w:t>
      </w:r>
      <w:r w:rsidR="00816051">
        <w:rPr>
          <w:lang w:bidi="en-US"/>
        </w:rPr>
        <w:t>s</w:t>
      </w:r>
      <w:r w:rsidR="004C770C" w:rsidRPr="00CD6A7E">
        <w:rPr>
          <w:lang w:bidi="en-US"/>
        </w:rPr>
        <w:t xml:space="preserve">tatic </w:t>
      </w:r>
      <w:r w:rsidR="00816051">
        <w:rPr>
          <w:lang w:bidi="en-US"/>
        </w:rPr>
        <w:t>a</w:t>
      </w:r>
      <w:r w:rsidR="004C770C" w:rsidRPr="00CD6A7E">
        <w:rPr>
          <w:lang w:bidi="en-US"/>
        </w:rPr>
        <w:t>nalysis [CLL]</w:t>
      </w:r>
      <w:bookmarkEnd w:id="378"/>
      <w:bookmarkEnd w:id="379"/>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Switch </w:instrText>
      </w:r>
      <w:r w:rsidR="00CD736D">
        <w:rPr>
          <w:lang w:bidi="en-US"/>
        </w:rPr>
        <w:instrText>s</w:instrText>
      </w:r>
      <w:r w:rsidR="00CD736D" w:rsidRPr="00CD6A7E">
        <w:rPr>
          <w:lang w:bidi="en-US"/>
        </w:rPr>
        <w:instrText xml:space="preserve">tatements and </w:instrText>
      </w:r>
      <w:r w:rsidR="00CD736D">
        <w:rPr>
          <w:lang w:bidi="en-US"/>
        </w:rPr>
        <w:instrText>s</w:instrText>
      </w:r>
      <w:r w:rsidR="00CD736D" w:rsidRPr="00CD6A7E">
        <w:rPr>
          <w:lang w:bidi="en-US"/>
        </w:rPr>
        <w:instrText xml:space="preserve">tatic </w:instrText>
      </w:r>
      <w:r w:rsidR="00CD736D">
        <w:rPr>
          <w:lang w:bidi="en-US"/>
        </w:rPr>
        <w:instrText>a</w:instrText>
      </w:r>
      <w:r w:rsidR="00CD736D" w:rsidRPr="00CD6A7E">
        <w:rPr>
          <w:lang w:bidi="en-US"/>
        </w:rPr>
        <w:instrText>nalysis [CLL]</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CLL</w:instrText>
      </w:r>
      <w:r w:rsidR="00ED70E1">
        <w:rPr>
          <w:lang w:bidi="en-US"/>
        </w:rPr>
        <w:instrText xml:space="preserve"> - </w:instrText>
      </w:r>
      <w:r w:rsidR="00CD736D" w:rsidRPr="00CD6A7E">
        <w:rPr>
          <w:lang w:bidi="en-US"/>
        </w:rPr>
        <w:instrText xml:space="preserve">Switch </w:instrText>
      </w:r>
      <w:r w:rsidR="00CD736D">
        <w:rPr>
          <w:lang w:bidi="en-US"/>
        </w:rPr>
        <w:instrText>s</w:instrText>
      </w:r>
      <w:r w:rsidR="00CD736D" w:rsidRPr="00CD6A7E">
        <w:rPr>
          <w:lang w:bidi="en-US"/>
        </w:rPr>
        <w:instrText xml:space="preserve">tatements and </w:instrText>
      </w:r>
      <w:r w:rsidR="00CD736D">
        <w:rPr>
          <w:lang w:bidi="en-US"/>
        </w:rPr>
        <w:instrText>s</w:instrText>
      </w:r>
      <w:r w:rsidR="00CD736D" w:rsidRPr="00CD6A7E">
        <w:rPr>
          <w:lang w:bidi="en-US"/>
        </w:rPr>
        <w:instrText xml:space="preserve">tatic </w:instrText>
      </w:r>
      <w:r w:rsidR="00CD736D">
        <w:rPr>
          <w:lang w:bidi="en-US"/>
        </w:rPr>
        <w:instrText>analysis</w:instrText>
      </w:r>
      <w:r w:rsidR="00ED70E1">
        <w:instrText xml:space="preserve">" </w:instrText>
      </w:r>
      <w:r w:rsidR="00ED70E1">
        <w:rPr>
          <w:lang w:val="en-CA"/>
        </w:rPr>
        <w:fldChar w:fldCharType="end"/>
      </w:r>
    </w:p>
    <w:p w14:paraId="45A6B3B2" w14:textId="77777777" w:rsidR="0043703E" w:rsidRPr="0043703E" w:rsidRDefault="0043703E" w:rsidP="0043703E">
      <w:pPr>
        <w:spacing w:after="0"/>
        <w:rPr>
          <w:lang w:bidi="en-US"/>
        </w:rPr>
      </w:pPr>
    </w:p>
    <w:p w14:paraId="7E59BD91" w14:textId="2A0CD186" w:rsidR="004C770C" w:rsidRDefault="001456BA" w:rsidP="0043703E">
      <w:pPr>
        <w:pStyle w:val="Heading3"/>
        <w:spacing w:before="0" w:after="0"/>
        <w:rPr>
          <w:lang w:bidi="en-US"/>
        </w:rPr>
      </w:pPr>
      <w:r>
        <w:rPr>
          <w:lang w:bidi="en-US"/>
        </w:rPr>
        <w:t>6.2</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27487B86" w14:textId="77777777" w:rsidR="0043703E" w:rsidRPr="0043703E" w:rsidRDefault="0043703E" w:rsidP="0043703E">
      <w:pPr>
        <w:spacing w:after="0"/>
        <w:rPr>
          <w:lang w:bidi="en-US"/>
        </w:rPr>
      </w:pPr>
    </w:p>
    <w:p w14:paraId="479FE551" w14:textId="77777777" w:rsidR="0043703E" w:rsidRDefault="0043703E" w:rsidP="0043703E">
      <w:pPr>
        <w:spacing w:after="0"/>
        <w:rPr>
          <w:lang w:bidi="en-US"/>
        </w:rPr>
      </w:pPr>
      <w:r>
        <w:rPr>
          <w:lang w:bidi="en-US"/>
        </w:rPr>
        <w:t>Because of the way in which the switch-case statement in C is structured, it can be relatively easy to unintentionally omit the break statement between cases causing unintended execution of statements for some cases.</w:t>
      </w:r>
    </w:p>
    <w:p w14:paraId="22B77E93" w14:textId="77777777" w:rsidR="0043703E" w:rsidRDefault="0043703E" w:rsidP="0043703E">
      <w:pPr>
        <w:spacing w:after="0"/>
        <w:rPr>
          <w:lang w:bidi="en-US"/>
        </w:rPr>
      </w:pPr>
    </w:p>
    <w:p w14:paraId="5C2D3B13" w14:textId="77777777" w:rsidR="0043703E" w:rsidRDefault="0043703E" w:rsidP="0043703E">
      <w:pPr>
        <w:spacing w:after="0"/>
        <w:rPr>
          <w:lang w:bidi="en-US"/>
        </w:rPr>
      </w:pPr>
      <w:r>
        <w:rPr>
          <w:lang w:bidi="en-US"/>
        </w:rPr>
        <w:t>C contains a switch statement of the form:</w:t>
      </w:r>
    </w:p>
    <w:p w14:paraId="4E40424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char </w:t>
      </w:r>
      <w:proofErr w:type="spellStart"/>
      <w:r w:rsidRPr="0043703E">
        <w:rPr>
          <w:rFonts w:ascii="Courier New" w:hAnsi="Courier New" w:cs="Courier New"/>
          <w:sz w:val="20"/>
          <w:lang w:bidi="en-US"/>
        </w:rPr>
        <w:t>abc</w:t>
      </w:r>
      <w:proofErr w:type="spellEnd"/>
      <w:r w:rsidRPr="0043703E">
        <w:rPr>
          <w:rFonts w:ascii="Courier New" w:hAnsi="Courier New" w:cs="Courier New"/>
          <w:sz w:val="20"/>
          <w:lang w:bidi="en-US"/>
        </w:rPr>
        <w:t>;</w:t>
      </w:r>
    </w:p>
    <w:p w14:paraId="123ACF9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 */</w:t>
      </w:r>
    </w:p>
    <w:p w14:paraId="7539D599"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switch (</w:t>
      </w:r>
      <w:proofErr w:type="spellStart"/>
      <w:r w:rsidRPr="0043703E">
        <w:rPr>
          <w:rFonts w:ascii="Courier New" w:hAnsi="Courier New" w:cs="Courier New"/>
          <w:sz w:val="20"/>
          <w:lang w:bidi="en-US"/>
        </w:rPr>
        <w:t>abc</w:t>
      </w:r>
      <w:proofErr w:type="spellEnd"/>
      <w:r w:rsidRPr="0043703E">
        <w:rPr>
          <w:rFonts w:ascii="Courier New" w:hAnsi="Courier New" w:cs="Courier New"/>
          <w:sz w:val="20"/>
          <w:lang w:bidi="en-US"/>
        </w:rPr>
        <w:t>) {</w:t>
      </w:r>
    </w:p>
    <w:p w14:paraId="46C44C50"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1:</w:t>
      </w:r>
    </w:p>
    <w:p w14:paraId="73B06B1B" w14:textId="015C7A72"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“a”;</w:t>
      </w:r>
    </w:p>
    <w:p w14:paraId="5209E70A" w14:textId="53D22B13"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0F14AC4"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2:</w:t>
      </w:r>
    </w:p>
    <w:p w14:paraId="23CE1CC4" w14:textId="40CB5291"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“b”;</w:t>
      </w:r>
    </w:p>
    <w:p w14:paraId="353263B2" w14:textId="532B61BC"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9276AFE"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3:</w:t>
      </w:r>
    </w:p>
    <w:p w14:paraId="28408F7B" w14:textId="42515A1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“c”;</w:t>
      </w:r>
    </w:p>
    <w:p w14:paraId="4FCD292A" w14:textId="45F8FFD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0CB1150A"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default:</w:t>
      </w:r>
    </w:p>
    <w:p w14:paraId="20D0A256" w14:textId="77777777" w:rsid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printf</w:t>
      </w:r>
      <w:proofErr w:type="spellEnd"/>
      <w:r w:rsidRPr="0043703E">
        <w:rPr>
          <w:rFonts w:ascii="Courier New" w:hAnsi="Courier New" w:cs="Courier New"/>
          <w:sz w:val="20"/>
          <w:lang w:bidi="en-US"/>
        </w:rPr>
        <w:t xml:space="preserve"> (“Invalid selection\n”);</w:t>
      </w:r>
    </w:p>
    <w:p w14:paraId="747F9E66" w14:textId="1F3DE7C8" w:rsidR="0043703E" w:rsidRDefault="0043703E" w:rsidP="0043703E">
      <w:pPr>
        <w:spacing w:after="0"/>
        <w:rPr>
          <w:lang w:bidi="en-US"/>
        </w:rPr>
      </w:pPr>
      <w:r>
        <w:rPr>
          <w:rFonts w:ascii="Courier New" w:hAnsi="Courier New" w:cs="Courier New"/>
          <w:sz w:val="20"/>
          <w:lang w:bidi="en-US"/>
        </w:rPr>
        <w:t xml:space="preserve">    }</w:t>
      </w:r>
    </w:p>
    <w:p w14:paraId="41268270" w14:textId="56728E4C" w:rsidR="0043703E" w:rsidRDefault="0043703E" w:rsidP="0043703E">
      <w:pPr>
        <w:spacing w:after="0"/>
        <w:rPr>
          <w:lang w:bidi="en-US"/>
        </w:rPr>
      </w:pPr>
      <w:r>
        <w:rPr>
          <w:lang w:bidi="en-US"/>
        </w:rPr>
        <w:t>If there isn’t a default case and the switched expression doesn’t match any of the cases, then control simply shifts to the next statement after the switch statement block.</w:t>
      </w:r>
      <w:r w:rsidR="006E1DE1">
        <w:rPr>
          <w:lang w:bidi="en-US"/>
        </w:rPr>
        <w:t xml:space="preserve"> </w:t>
      </w:r>
      <w:r>
        <w:rPr>
          <w:lang w:bidi="en-US"/>
        </w:rPr>
        <w:t>Unintentionally omitting a break statement between two cases will cause subsequent cases to be executed until a break or the end of the switch block is reached.</w:t>
      </w:r>
      <w:r w:rsidR="006E1DE1">
        <w:rPr>
          <w:lang w:bidi="en-US"/>
        </w:rPr>
        <w:t xml:space="preserve"> </w:t>
      </w:r>
      <w:r>
        <w:rPr>
          <w:lang w:bidi="en-US"/>
        </w:rPr>
        <w:t>This could cause unexpected results.</w:t>
      </w:r>
      <w:r w:rsidR="005142A9">
        <w:rPr>
          <w:lang w:bidi="en-US"/>
        </w:rPr>
        <w:t xml:space="preserve"> </w:t>
      </w:r>
    </w:p>
    <w:p w14:paraId="7445C241" w14:textId="77777777" w:rsidR="0043703E" w:rsidRPr="0043703E" w:rsidRDefault="0043703E" w:rsidP="0043703E">
      <w:pPr>
        <w:spacing w:after="0"/>
        <w:rPr>
          <w:lang w:bidi="en-US"/>
        </w:rPr>
      </w:pPr>
    </w:p>
    <w:p w14:paraId="3E5EA556" w14:textId="2C1E7B29" w:rsidR="004C770C" w:rsidRDefault="001456BA" w:rsidP="00504DC3">
      <w:pPr>
        <w:pStyle w:val="Heading3"/>
        <w:spacing w:before="0" w:after="120"/>
        <w:rPr>
          <w:lang w:bidi="en-US"/>
        </w:rPr>
      </w:pPr>
      <w:r>
        <w:rPr>
          <w:lang w:bidi="en-US"/>
        </w:rPr>
        <w:t>6.2</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BC87BB6" w14:textId="71EE2632" w:rsidR="00115194" w:rsidRDefault="00E83B10" w:rsidP="007124F7">
      <w:pPr>
        <w:pStyle w:val="ListParagraph"/>
        <w:numPr>
          <w:ilvl w:val="0"/>
          <w:numId w:val="37"/>
        </w:numPr>
        <w:spacing w:after="0"/>
        <w:rPr>
          <w:lang w:bidi="en-US"/>
        </w:rPr>
      </w:pPr>
      <w:r w:rsidRPr="00EC6EAE">
        <w:rPr>
          <w:rFonts w:ascii="Calibri" w:eastAsia="Times New Roman" w:hAnsi="Calibri"/>
          <w:lang w:val="en-GB"/>
        </w:rPr>
        <w:t xml:space="preserve">Apply the </w:t>
      </w:r>
      <w:r w:rsidR="00FE5BD5">
        <w:rPr>
          <w:rFonts w:ascii="Calibri" w:eastAsia="Times New Roman" w:hAnsi="Calibri"/>
          <w:bCs/>
        </w:rPr>
        <w:t>guidance contained in</w:t>
      </w:r>
      <w:r w:rsidR="00FE5BD5">
        <w:rPr>
          <w:rFonts w:ascii="Calibri" w:eastAsia="Times New Roman" w:hAnsi="Calibri"/>
          <w:lang w:val="en-GB"/>
        </w:rPr>
        <w:t xml:space="preserve"> </w:t>
      </w:r>
      <w:r>
        <w:rPr>
          <w:rFonts w:ascii="Calibri" w:eastAsia="Times New Roman" w:hAnsi="Calibri"/>
          <w:lang w:val="en-GB"/>
        </w:rPr>
        <w:t xml:space="preserve">TR 24772-1 </w:t>
      </w:r>
      <w:r w:rsidR="005B2AB4">
        <w:rPr>
          <w:rFonts w:ascii="Calibri" w:eastAsia="Times New Roman" w:hAnsi="Calibri"/>
          <w:lang w:val="en-GB"/>
        </w:rPr>
        <w:t>sub</w:t>
      </w:r>
      <w:r>
        <w:rPr>
          <w:rFonts w:ascii="Calibri" w:eastAsia="Times New Roman" w:hAnsi="Calibri"/>
          <w:lang w:val="en-GB"/>
        </w:rPr>
        <w:t xml:space="preserve">clause </w:t>
      </w:r>
      <w:r w:rsidRPr="00EC6EAE">
        <w:rPr>
          <w:rFonts w:ascii="Calibri" w:eastAsia="Times New Roman" w:hAnsi="Calibri"/>
          <w:lang w:val="en-GB"/>
        </w:rPr>
        <w:t>6.2</w:t>
      </w:r>
      <w:r>
        <w:rPr>
          <w:rFonts w:ascii="Calibri" w:eastAsia="Times New Roman" w:hAnsi="Calibri"/>
          <w:lang w:val="en-GB"/>
        </w:rPr>
        <w:t>7</w:t>
      </w:r>
      <w:r w:rsidRPr="00EC6EAE">
        <w:rPr>
          <w:rFonts w:ascii="Calibri" w:eastAsia="Times New Roman" w:hAnsi="Calibri"/>
          <w:lang w:val="en-GB"/>
        </w:rPr>
        <w:t>.5</w:t>
      </w:r>
      <w:r w:rsidR="00122B1D">
        <w:rPr>
          <w:rFonts w:ascii="Calibri" w:eastAsia="Times New Roman" w:hAnsi="Calibri"/>
          <w:lang w:val="en-GB"/>
        </w:rPr>
        <w:t>.</w:t>
      </w:r>
    </w:p>
    <w:p w14:paraId="71F97928" w14:textId="248B5209" w:rsidR="0043703E" w:rsidRDefault="00CC44DA" w:rsidP="007124F7">
      <w:pPr>
        <w:pStyle w:val="ListParagraph"/>
        <w:numPr>
          <w:ilvl w:val="0"/>
          <w:numId w:val="37"/>
        </w:numPr>
        <w:spacing w:after="0"/>
        <w:rPr>
          <w:lang w:bidi="en-US"/>
        </w:rPr>
      </w:pPr>
      <w:r>
        <w:rPr>
          <w:lang w:bidi="en-US"/>
        </w:rPr>
        <w:t xml:space="preserve">Adopt a coding style that </w:t>
      </w:r>
      <w:r w:rsidR="00791A7E">
        <w:rPr>
          <w:lang w:bidi="en-US"/>
        </w:rPr>
        <w:t>requires</w:t>
      </w:r>
      <w:r w:rsidR="0043703E">
        <w:rPr>
          <w:lang w:bidi="en-US"/>
        </w:rPr>
        <w:t xml:space="preserve"> every nonempty case statement</w:t>
      </w:r>
      <w:r w:rsidR="00791A7E">
        <w:rPr>
          <w:lang w:bidi="en-US"/>
        </w:rPr>
        <w:t xml:space="preserve"> to be</w:t>
      </w:r>
      <w:r w:rsidR="0043703E">
        <w:rPr>
          <w:lang w:bidi="en-US"/>
        </w:rPr>
        <w:t xml:space="preserve"> terminated with a </w:t>
      </w:r>
      <w:r w:rsidR="0043703E" w:rsidRPr="008D55D7">
        <w:rPr>
          <w:rFonts w:ascii="Courier New" w:hAnsi="Courier New" w:cs="Courier New"/>
          <w:sz w:val="20"/>
          <w:lang w:bidi="en-US"/>
        </w:rPr>
        <w:t>break</w:t>
      </w:r>
      <w:r w:rsidR="0043703E" w:rsidRPr="008D55D7">
        <w:rPr>
          <w:sz w:val="20"/>
          <w:lang w:bidi="en-US"/>
        </w:rPr>
        <w:t xml:space="preserve"> </w:t>
      </w:r>
      <w:r w:rsidR="0043703E">
        <w:rPr>
          <w:lang w:bidi="en-US"/>
        </w:rPr>
        <w:t>statement as illustrated in the following example:</w:t>
      </w:r>
    </w:p>
    <w:p w14:paraId="0AA9F8D5" w14:textId="77777777" w:rsidR="0043703E" w:rsidRPr="0043703E" w:rsidRDefault="0043703E" w:rsidP="0043703E">
      <w:pPr>
        <w:spacing w:after="0"/>
        <w:ind w:left="1276"/>
        <w:rPr>
          <w:rFonts w:ascii="Courier New" w:hAnsi="Courier New" w:cs="Courier New"/>
          <w:sz w:val="20"/>
          <w:lang w:bidi="en-US"/>
        </w:rPr>
      </w:pPr>
      <w:proofErr w:type="spellStart"/>
      <w:r w:rsidRPr="0043703E">
        <w:rPr>
          <w:rFonts w:ascii="Courier New" w:hAnsi="Courier New" w:cs="Courier New"/>
          <w:sz w:val="20"/>
          <w:lang w:bidi="en-US"/>
        </w:rPr>
        <w:t>int</w:t>
      </w:r>
      <w:proofErr w:type="spellEnd"/>
      <w:r w:rsidRPr="0043703E">
        <w:rPr>
          <w:rFonts w:ascii="Courier New" w:hAnsi="Courier New" w:cs="Courier New"/>
          <w:sz w:val="20"/>
          <w:lang w:bidi="en-US"/>
        </w:rPr>
        <w:t xml:space="preserve">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w:t>
      </w:r>
    </w:p>
    <w:p w14:paraId="35BBBC40"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lastRenderedPageBreak/>
        <w:t>/* … */</w:t>
      </w:r>
    </w:p>
    <w:p w14:paraId="7E31B7EA"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switch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 {</w:t>
      </w:r>
    </w:p>
    <w:p w14:paraId="546995F3" w14:textId="4E83698D"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1:</w:t>
      </w:r>
      <w:r w:rsidR="00791A7E" w:rsidRPr="00791A7E">
        <w:rPr>
          <w:rFonts w:ascii="Courier New" w:hAnsi="Courier New" w:cs="Courier New"/>
          <w:sz w:val="20"/>
          <w:lang w:bidi="en-US"/>
        </w:rPr>
        <w:t xml:space="preserve"> </w:t>
      </w:r>
      <w:r w:rsidR="00791A7E" w:rsidRPr="0043703E">
        <w:rPr>
          <w:rFonts w:ascii="Courier New" w:hAnsi="Courier New" w:cs="Courier New"/>
          <w:sz w:val="20"/>
          <w:lang w:bidi="en-US"/>
        </w:rPr>
        <w:tab/>
      </w:r>
      <w:r w:rsidR="00791A7E">
        <w:rPr>
          <w:rFonts w:ascii="Courier New" w:hAnsi="Courier New" w:cs="Courier New"/>
          <w:sz w:val="20"/>
          <w:lang w:bidi="en-US"/>
        </w:rPr>
        <w:t>/</w:t>
      </w:r>
      <w:r w:rsidR="00791A7E" w:rsidRPr="0043703E">
        <w:rPr>
          <w:rFonts w:ascii="Courier New" w:hAnsi="Courier New" w:cs="Courier New"/>
          <w:sz w:val="20"/>
          <w:lang w:bidi="en-US"/>
        </w:rPr>
        <w:t>* fall through from case 1 to 2 is permitted */</w:t>
      </w:r>
    </w:p>
    <w:p w14:paraId="71AA748D" w14:textId="227534AB"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2:</w:t>
      </w:r>
      <w:r w:rsidR="00791A7E">
        <w:rPr>
          <w:rFonts w:ascii="Courier New" w:hAnsi="Courier New" w:cs="Courier New"/>
          <w:sz w:val="20"/>
          <w:lang w:bidi="en-US"/>
        </w:rPr>
        <w:t xml:space="preserve">   /* since there is no intervening code */</w:t>
      </w:r>
    </w:p>
    <w:p w14:paraId="334626EE" w14:textId="7902580E"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w:t>
      </w:r>
    </w:p>
    <w:p w14:paraId="25504CE8" w14:textId="3B48A48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14A32EF5" w14:textId="66E627AE"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Pr>
          <w:rFonts w:ascii="Courier New" w:hAnsi="Courier New" w:cs="Courier New"/>
          <w:sz w:val="20"/>
          <w:lang w:bidi="en-US"/>
        </w:rPr>
        <w:t xml:space="preserve"> </w:t>
      </w:r>
      <w:r w:rsidRPr="0043703E">
        <w:rPr>
          <w:rFonts w:ascii="Courier New" w:hAnsi="Courier New" w:cs="Courier New"/>
          <w:sz w:val="20"/>
          <w:lang w:bidi="en-US"/>
        </w:rPr>
        <w:t>case 3:</w:t>
      </w:r>
    </w:p>
    <w:p w14:paraId="534D3C34" w14:textId="6CDC9FAA"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j++</w:t>
      </w:r>
      <w:proofErr w:type="spellEnd"/>
      <w:r w:rsidRPr="0043703E">
        <w:rPr>
          <w:rFonts w:ascii="Courier New" w:hAnsi="Courier New" w:cs="Courier New"/>
          <w:sz w:val="20"/>
          <w:lang w:bidi="en-US"/>
        </w:rPr>
        <w:t>;</w:t>
      </w:r>
    </w:p>
    <w:p w14:paraId="550B7081" w14:textId="268D1FD8"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case 4:</w:t>
      </w:r>
      <w:r w:rsidRPr="0043703E">
        <w:rPr>
          <w:rFonts w:ascii="Courier New" w:hAnsi="Courier New" w:cs="Courier New"/>
          <w:sz w:val="20"/>
          <w:lang w:bidi="en-US"/>
        </w:rPr>
        <w:tab/>
        <w:t>/* fall through from case 3 to 4 is not permitted */</w:t>
      </w:r>
    </w:p>
    <w:p w14:paraId="32E7E7FF" w14:textId="3B05F34F"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xml:space="preserve">/* as it is not a direct fall through due to </w:t>
      </w:r>
      <w:proofErr w:type="gramStart"/>
      <w:r w:rsidRPr="0043703E">
        <w:rPr>
          <w:rFonts w:ascii="Courier New" w:hAnsi="Courier New" w:cs="Courier New"/>
          <w:sz w:val="20"/>
          <w:lang w:bidi="en-US"/>
        </w:rPr>
        <w:t xml:space="preserve">the </w:t>
      </w:r>
      <w:r>
        <w:rPr>
          <w:rFonts w:ascii="Courier New" w:hAnsi="Courier New" w:cs="Courier New"/>
          <w:sz w:val="20"/>
          <w:lang w:bidi="en-US"/>
        </w:rPr>
        <w:t xml:space="preserve"> </w:t>
      </w:r>
      <w:r w:rsidRPr="0043703E">
        <w:rPr>
          <w:rFonts w:ascii="Courier New" w:hAnsi="Courier New" w:cs="Courier New"/>
          <w:sz w:val="20"/>
          <w:lang w:bidi="en-US"/>
        </w:rPr>
        <w:t>*</w:t>
      </w:r>
      <w:proofErr w:type="gramEnd"/>
      <w:r w:rsidRPr="0043703E">
        <w:rPr>
          <w:rFonts w:ascii="Courier New" w:hAnsi="Courier New" w:cs="Courier New"/>
          <w:sz w:val="20"/>
          <w:lang w:bidi="en-US"/>
        </w:rPr>
        <w:t>/</w:t>
      </w:r>
    </w:p>
    <w:p w14:paraId="05BBE108" w14:textId="7034EEAC"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xml:space="preserve">/* </w:t>
      </w:r>
      <w:proofErr w:type="spellStart"/>
      <w:r w:rsidRPr="0043703E">
        <w:rPr>
          <w:rFonts w:ascii="Courier New" w:hAnsi="Courier New" w:cs="Courier New"/>
          <w:sz w:val="20"/>
          <w:lang w:bidi="en-US"/>
        </w:rPr>
        <w:t>j++</w:t>
      </w:r>
      <w:proofErr w:type="spellEnd"/>
      <w:r w:rsidRPr="0043703E">
        <w:rPr>
          <w:rFonts w:ascii="Courier New" w:hAnsi="Courier New" w:cs="Courier New"/>
          <w:sz w:val="20"/>
          <w:lang w:bidi="en-US"/>
        </w:rPr>
        <w:t xml:space="preserve"> statement */</w:t>
      </w:r>
    </w:p>
    <w:p w14:paraId="12040E43" w14:textId="4D39CE74" w:rsidR="0043703E" w:rsidRDefault="0043703E" w:rsidP="00DD2611">
      <w:pPr>
        <w:spacing w:after="0"/>
        <w:ind w:left="1276"/>
        <w:rPr>
          <w:lang w:bidi="en-US"/>
        </w:rPr>
      </w:pPr>
      <w:r w:rsidRPr="0043703E">
        <w:rPr>
          <w:rFonts w:ascii="Courier New" w:hAnsi="Courier New" w:cs="Courier New"/>
          <w:sz w:val="20"/>
          <w:lang w:bidi="en-US"/>
        </w:rPr>
        <w:tab/>
        <w:t xml:space="preserve">  }</w:t>
      </w:r>
    </w:p>
    <w:p w14:paraId="0D5EF026" w14:textId="7F173EB6" w:rsidR="00CC44DA" w:rsidRDefault="00643ADC" w:rsidP="002C4D47">
      <w:pPr>
        <w:pStyle w:val="ListParagraph"/>
        <w:spacing w:after="0"/>
        <w:ind w:left="1080"/>
        <w:rPr>
          <w:lang w:bidi="en-US"/>
        </w:rPr>
      </w:pPr>
      <w:r>
        <w:rPr>
          <w:lang w:bidi="en-US"/>
        </w:rPr>
        <w:t>If direct fall through from one nonempty case to another is required</w:t>
      </w:r>
      <w:r w:rsidR="00FE5BD5">
        <w:rPr>
          <w:lang w:bidi="en-US"/>
        </w:rPr>
        <w:t xml:space="preserve"> that violates this coding style</w:t>
      </w:r>
      <w:r>
        <w:rPr>
          <w:lang w:bidi="en-US"/>
        </w:rPr>
        <w:t>, then this should be clearly documented by a comment, preferably one recognized by the analysis tool used.</w:t>
      </w:r>
    </w:p>
    <w:p w14:paraId="000AECCB" w14:textId="77777777" w:rsidR="00CC44DA" w:rsidRDefault="00CC44DA" w:rsidP="002C4D47">
      <w:pPr>
        <w:pStyle w:val="ListParagraph"/>
        <w:numPr>
          <w:ilvl w:val="0"/>
          <w:numId w:val="37"/>
        </w:numPr>
        <w:spacing w:after="0"/>
        <w:rPr>
          <w:lang w:bidi="en-US"/>
        </w:rPr>
      </w:pPr>
      <w:r>
        <w:rPr>
          <w:lang w:bidi="en-US"/>
        </w:rPr>
        <w:t>Adopt a coding style that permits your language processor and analysis tools to verify that all cases are covered. Where this is not possible, use a default clause that diagnoses the error.</w:t>
      </w:r>
    </w:p>
    <w:p w14:paraId="0C171122" w14:textId="7BC37A78" w:rsidR="00650424" w:rsidRDefault="00650424" w:rsidP="007124F7">
      <w:pPr>
        <w:pStyle w:val="ListParagraph"/>
        <w:numPr>
          <w:ilvl w:val="0"/>
          <w:numId w:val="37"/>
        </w:numPr>
        <w:spacing w:after="0"/>
        <w:rPr>
          <w:lang w:bidi="en-US"/>
        </w:rPr>
      </w:pPr>
      <w:r>
        <w:rPr>
          <w:lang w:bidi="en-US"/>
        </w:rPr>
        <w:t>A</w:t>
      </w:r>
      <w:r w:rsidR="003D4E44">
        <w:rPr>
          <w:lang w:bidi="en-US"/>
        </w:rPr>
        <w:t>dopt a</w:t>
      </w:r>
      <w:r>
        <w:rPr>
          <w:lang w:bidi="en-US"/>
        </w:rPr>
        <w:t xml:space="preserve"> coding st</w:t>
      </w:r>
      <w:r w:rsidR="003D4E44">
        <w:rPr>
          <w:lang w:bidi="en-US"/>
        </w:rPr>
        <w:t>yle</w:t>
      </w:r>
      <w:r>
        <w:rPr>
          <w:lang w:bidi="en-US"/>
        </w:rPr>
        <w:t xml:space="preserve"> that requires the default clause to be either the first or last clause in the switch statement </w:t>
      </w:r>
      <w:r w:rsidR="00A222AE">
        <w:rPr>
          <w:lang w:bidi="en-US"/>
        </w:rPr>
        <w:t xml:space="preserve">to </w:t>
      </w:r>
      <w:r>
        <w:rPr>
          <w:lang w:bidi="en-US"/>
        </w:rPr>
        <w:t>assist the maintenance of complex switch statements</w:t>
      </w:r>
      <w:r w:rsidR="00A222AE">
        <w:rPr>
          <w:lang w:bidi="en-US"/>
        </w:rPr>
        <w:t>.</w:t>
      </w:r>
    </w:p>
    <w:p w14:paraId="0BA3DC04" w14:textId="2257E617" w:rsidR="0043703E" w:rsidRPr="0043703E" w:rsidRDefault="00115194" w:rsidP="00DD2611">
      <w:pPr>
        <w:pStyle w:val="ListParagraph"/>
        <w:spacing w:after="0"/>
        <w:rPr>
          <w:lang w:bidi="en-US"/>
        </w:rPr>
      </w:pPr>
      <w:r w:rsidDel="00115194">
        <w:rPr>
          <w:lang w:bidi="en-US"/>
        </w:rPr>
        <w:t xml:space="preserve"> </w:t>
      </w:r>
    </w:p>
    <w:p w14:paraId="3702DF89" w14:textId="3B4D1F4A" w:rsidR="004C770C" w:rsidRDefault="001456BA" w:rsidP="0043703E">
      <w:pPr>
        <w:pStyle w:val="Heading2"/>
        <w:spacing w:before="0" w:after="0"/>
        <w:rPr>
          <w:lang w:bidi="en-US"/>
        </w:rPr>
      </w:pPr>
      <w:bookmarkStart w:id="380" w:name="_Toc310518183"/>
      <w:bookmarkStart w:id="381" w:name="_Ref420411612"/>
      <w:bookmarkStart w:id="382" w:name="_Toc2099606"/>
      <w:r>
        <w:rPr>
          <w:lang w:bidi="en-US"/>
        </w:rPr>
        <w:t>6.2</w:t>
      </w:r>
      <w:r w:rsidR="00460588">
        <w:rPr>
          <w:lang w:bidi="en-US"/>
        </w:rPr>
        <w:t>8</w:t>
      </w:r>
      <w:r w:rsidR="00AD5842">
        <w:rPr>
          <w:lang w:bidi="en-US"/>
        </w:rPr>
        <w:t xml:space="preserve"> </w:t>
      </w:r>
      <w:r w:rsidR="004C770C" w:rsidRPr="00CD6A7E">
        <w:rPr>
          <w:lang w:bidi="en-US"/>
        </w:rPr>
        <w:t xml:space="preserve">Demarcation of </w:t>
      </w:r>
      <w:r w:rsidR="00816051">
        <w:rPr>
          <w:lang w:bidi="en-US"/>
        </w:rPr>
        <w:t>c</w:t>
      </w:r>
      <w:r w:rsidR="004C770C" w:rsidRPr="00CD6A7E">
        <w:rPr>
          <w:lang w:bidi="en-US"/>
        </w:rPr>
        <w:t xml:space="preserve">ontrol </w:t>
      </w:r>
      <w:r w:rsidR="00816051">
        <w:rPr>
          <w:lang w:bidi="en-US"/>
        </w:rPr>
        <w:t>f</w:t>
      </w:r>
      <w:r w:rsidR="004C770C" w:rsidRPr="00CD6A7E">
        <w:rPr>
          <w:lang w:bidi="en-US"/>
        </w:rPr>
        <w:t>low [EOJ]</w:t>
      </w:r>
      <w:bookmarkEnd w:id="380"/>
      <w:bookmarkEnd w:id="381"/>
      <w:bookmarkEnd w:id="382"/>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Demarcation of </w:instrText>
      </w:r>
      <w:r w:rsidR="00CD736D">
        <w:rPr>
          <w:lang w:bidi="en-US"/>
        </w:rPr>
        <w:instrText>c</w:instrText>
      </w:r>
      <w:r w:rsidR="00CD736D" w:rsidRPr="00CD6A7E">
        <w:rPr>
          <w:lang w:bidi="en-US"/>
        </w:rPr>
        <w:instrText xml:space="preserve">ontrol </w:instrText>
      </w:r>
      <w:r w:rsidR="00CD736D">
        <w:rPr>
          <w:lang w:bidi="en-US"/>
        </w:rPr>
        <w:instrText>f</w:instrText>
      </w:r>
      <w:r w:rsidR="00CD736D" w:rsidRPr="00CD6A7E">
        <w:rPr>
          <w:lang w:bidi="en-US"/>
        </w:rPr>
        <w:instrText>low [EOJ]</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EOJ</w:instrText>
      </w:r>
      <w:r w:rsidR="00ED70E1">
        <w:rPr>
          <w:lang w:bidi="en-US"/>
        </w:rPr>
        <w:instrText xml:space="preserve"> - </w:instrText>
      </w:r>
      <w:r w:rsidR="00CD736D" w:rsidRPr="00CD6A7E">
        <w:rPr>
          <w:lang w:bidi="en-US"/>
        </w:rPr>
        <w:instrText xml:space="preserve">Demarcation of </w:instrText>
      </w:r>
      <w:r w:rsidR="00CD736D">
        <w:rPr>
          <w:lang w:bidi="en-US"/>
        </w:rPr>
        <w:instrText>c</w:instrText>
      </w:r>
      <w:r w:rsidR="00CD736D" w:rsidRPr="00CD6A7E">
        <w:rPr>
          <w:lang w:bidi="en-US"/>
        </w:rPr>
        <w:instrText xml:space="preserve">ontrol </w:instrText>
      </w:r>
      <w:r w:rsidR="00CD736D">
        <w:rPr>
          <w:lang w:bidi="en-US"/>
        </w:rPr>
        <w:instrText>flow</w:instrText>
      </w:r>
      <w:r w:rsidR="00ED70E1">
        <w:instrText xml:space="preserve">" </w:instrText>
      </w:r>
      <w:r w:rsidR="00ED70E1">
        <w:rPr>
          <w:lang w:val="en-CA"/>
        </w:rPr>
        <w:fldChar w:fldCharType="end"/>
      </w:r>
    </w:p>
    <w:p w14:paraId="27CD697A" w14:textId="77777777" w:rsidR="0043703E" w:rsidRPr="0043703E" w:rsidRDefault="0043703E" w:rsidP="0043703E">
      <w:pPr>
        <w:spacing w:after="0"/>
        <w:rPr>
          <w:lang w:bidi="en-US"/>
        </w:rPr>
      </w:pPr>
    </w:p>
    <w:p w14:paraId="6FEF94B4" w14:textId="7AE2801C" w:rsidR="0043703E" w:rsidRPr="0043703E" w:rsidRDefault="001456BA" w:rsidP="00504DC3">
      <w:pPr>
        <w:pStyle w:val="Heading3"/>
        <w:spacing w:before="0" w:after="120"/>
        <w:rPr>
          <w:lang w:bidi="en-US"/>
        </w:rPr>
      </w:pPr>
      <w:r>
        <w:rPr>
          <w:lang w:bidi="en-US"/>
        </w:rPr>
        <w:t>6.2</w:t>
      </w:r>
      <w:r w:rsidR="00460588">
        <w:rPr>
          <w:lang w:bidi="en-US"/>
        </w:rPr>
        <w:t>8</w:t>
      </w:r>
      <w:r w:rsidR="004C770C" w:rsidRPr="00CD6A7E">
        <w:rPr>
          <w:lang w:bidi="en-US"/>
        </w:rPr>
        <w:t>.1</w:t>
      </w:r>
      <w:r w:rsidR="00AD5842">
        <w:rPr>
          <w:lang w:bidi="en-US"/>
        </w:rPr>
        <w:t xml:space="preserve"> </w:t>
      </w:r>
      <w:r w:rsidR="004C770C" w:rsidRPr="00CD6A7E">
        <w:rPr>
          <w:lang w:bidi="en-US"/>
        </w:rPr>
        <w:t>Applicability to language</w:t>
      </w:r>
    </w:p>
    <w:p w14:paraId="3E0EA2AD" w14:textId="5B8AFD19" w:rsidR="0043703E" w:rsidRDefault="0043703E" w:rsidP="0043703E">
      <w:pPr>
        <w:spacing w:after="0"/>
        <w:rPr>
          <w:lang w:bidi="en-US"/>
        </w:rPr>
      </w:pPr>
      <w:r>
        <w:rPr>
          <w:lang w:bidi="en-US"/>
        </w:rPr>
        <w:t>C lacks a keyword to be used as an explicit terminator.</w:t>
      </w:r>
      <w:r w:rsidR="006E1DE1">
        <w:rPr>
          <w:lang w:bidi="en-US"/>
        </w:rPr>
        <w:t xml:space="preserve"> </w:t>
      </w:r>
      <w:r>
        <w:rPr>
          <w:lang w:bidi="en-US"/>
        </w:rPr>
        <w:t>Therefore, it may not be readily apparent which statements are part of a loop construct or an if statement.</w:t>
      </w:r>
    </w:p>
    <w:p w14:paraId="1C56DE97" w14:textId="77777777" w:rsidR="002018E7" w:rsidRDefault="002018E7" w:rsidP="0043703E">
      <w:pPr>
        <w:spacing w:after="0"/>
        <w:rPr>
          <w:lang w:bidi="en-US"/>
        </w:rPr>
      </w:pPr>
    </w:p>
    <w:p w14:paraId="5283ADA6" w14:textId="77777777" w:rsidR="0043703E" w:rsidRDefault="0043703E" w:rsidP="0043703E">
      <w:pPr>
        <w:spacing w:after="0"/>
        <w:rPr>
          <w:lang w:bidi="en-US"/>
        </w:rPr>
      </w:pPr>
      <w:r>
        <w:rPr>
          <w:lang w:bidi="en-US"/>
        </w:rPr>
        <w:t>Consider the following section of code:</w:t>
      </w:r>
    </w:p>
    <w:p w14:paraId="20A99B3D"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gramStart"/>
      <w:r w:rsidRPr="002018E7">
        <w:rPr>
          <w:rFonts w:ascii="Courier New" w:hAnsi="Courier New" w:cs="Courier New"/>
          <w:sz w:val="20"/>
          <w:lang w:bidi="en-US"/>
        </w:rPr>
        <w:t>foo(</w:t>
      </w:r>
      <w:proofErr w:type="spellStart"/>
      <w:proofErr w:type="gramEnd"/>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a, </w:t>
      </w:r>
      <w:proofErr w:type="spellStart"/>
      <w:r w:rsidRPr="002018E7">
        <w:rPr>
          <w:rFonts w:ascii="Courier New" w:hAnsi="Courier New" w:cs="Courier New"/>
          <w:sz w:val="20"/>
          <w:lang w:bidi="en-US"/>
        </w:rPr>
        <w:t>const</w:t>
      </w:r>
      <w:proofErr w:type="spellEnd"/>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*b) {</w:t>
      </w:r>
    </w:p>
    <w:p w14:paraId="25B53626" w14:textId="2BA293C4"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=0</w:t>
      </w:r>
      <w:r w:rsidR="00F358E0">
        <w:rPr>
          <w:rFonts w:ascii="Courier New" w:hAnsi="Courier New" w:cs="Courier New"/>
          <w:sz w:val="20"/>
          <w:lang w:bidi="en-US"/>
        </w:rPr>
        <w:t>, count = 0</w:t>
      </w:r>
      <w:r w:rsidRPr="002018E7">
        <w:rPr>
          <w:rFonts w:ascii="Courier New" w:hAnsi="Courier New" w:cs="Courier New"/>
          <w:sz w:val="20"/>
          <w:lang w:bidi="en-US"/>
        </w:rPr>
        <w:t>;</w:t>
      </w:r>
    </w:p>
    <w:p w14:paraId="33EB121E"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 … */</w:t>
      </w:r>
    </w:p>
    <w:p w14:paraId="5C22D938"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 xml:space="preserve">      a = 0;</w:t>
      </w:r>
    </w:p>
    <w:p w14:paraId="29274CE0" w14:textId="77777777" w:rsidR="00F358E0"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for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&lt;10;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w:t>
      </w:r>
    </w:p>
    <w:p w14:paraId="6C241CF4" w14:textId="77777777" w:rsidR="00F358E0"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a += b[</w:t>
      </w:r>
      <w:proofErr w:type="spellStart"/>
      <w:r>
        <w:rPr>
          <w:rFonts w:ascii="Courier New" w:hAnsi="Courier New" w:cs="Courier New"/>
          <w:sz w:val="20"/>
          <w:lang w:bidi="en-US"/>
        </w:rPr>
        <w:t>i</w:t>
      </w:r>
      <w:proofErr w:type="spellEnd"/>
      <w:r>
        <w:rPr>
          <w:rFonts w:ascii="Courier New" w:hAnsi="Courier New" w:cs="Courier New"/>
          <w:sz w:val="20"/>
          <w:lang w:bidi="en-US"/>
        </w:rPr>
        <w:t>];</w:t>
      </w:r>
    </w:p>
    <w:p w14:paraId="312CBA5E" w14:textId="77777777" w:rsidR="00F358E0"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count++;</w:t>
      </w:r>
    </w:p>
    <w:p w14:paraId="3FF42EC2" w14:textId="39B53233" w:rsidR="0043703E" w:rsidRPr="002018E7"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w:t>
      </w:r>
      <w:proofErr w:type="spellStart"/>
      <w:proofErr w:type="gramStart"/>
      <w:r>
        <w:rPr>
          <w:rFonts w:ascii="Courier New" w:hAnsi="Courier New" w:cs="Courier New"/>
          <w:sz w:val="20"/>
          <w:lang w:bidi="en-US"/>
        </w:rPr>
        <w:t>printf</w:t>
      </w:r>
      <w:proofErr w:type="spellEnd"/>
      <w:r>
        <w:rPr>
          <w:rFonts w:ascii="Courier New" w:hAnsi="Courier New" w:cs="Courier New"/>
          <w:sz w:val="20"/>
          <w:lang w:bidi="en-US"/>
        </w:rPr>
        <w:t>(</w:t>
      </w:r>
      <w:proofErr w:type="gramEnd"/>
      <w:r>
        <w:rPr>
          <w:rFonts w:ascii="Courier New" w:hAnsi="Courier New" w:cs="Courier New"/>
          <w:sz w:val="20"/>
          <w:lang w:bidi="en-US"/>
        </w:rPr>
        <w:t>“%d %d\n”, a, count);</w:t>
      </w:r>
    </w:p>
    <w:p w14:paraId="7C2F171C" w14:textId="539A4253" w:rsidR="002018E7" w:rsidRPr="002018E7" w:rsidRDefault="0043703E" w:rsidP="00122B1D">
      <w:pPr>
        <w:spacing w:after="0"/>
        <w:ind w:left="567"/>
        <w:rPr>
          <w:rFonts w:ascii="Courier New" w:hAnsi="Courier New" w:cs="Courier New"/>
          <w:sz w:val="20"/>
          <w:lang w:bidi="en-US"/>
        </w:rPr>
      </w:pPr>
      <w:r w:rsidRPr="002018E7">
        <w:rPr>
          <w:rFonts w:ascii="Courier New" w:hAnsi="Courier New" w:cs="Courier New"/>
          <w:sz w:val="20"/>
          <w:lang w:bidi="en-US"/>
        </w:rPr>
        <w:tab/>
        <w:t>}</w:t>
      </w:r>
    </w:p>
    <w:p w14:paraId="35968DC0" w14:textId="1BF25C5C" w:rsidR="002018E7" w:rsidRDefault="00F358E0" w:rsidP="0043703E">
      <w:pPr>
        <w:spacing w:after="0"/>
        <w:rPr>
          <w:lang w:bidi="en-US"/>
        </w:rPr>
      </w:pPr>
      <w:del w:id="383" w:author="Stephen Michell" w:date="2019-11-08T12:29:00Z">
        <w:r>
          <w:rPr>
            <w:lang w:bidi="en-US"/>
          </w:rPr>
          <w:delText>The</w:delText>
        </w:r>
      </w:del>
      <w:ins w:id="384" w:author="Stephen Michell" w:date="2019-11-08T12:29:00Z">
        <w:r w:rsidR="001463F1">
          <w:rPr>
            <w:lang w:bidi="en-US"/>
          </w:rPr>
          <w:t>If t</w:t>
        </w:r>
        <w:r>
          <w:rPr>
            <w:lang w:bidi="en-US"/>
          </w:rPr>
          <w:t>he</w:t>
        </w:r>
      </w:ins>
      <w:r>
        <w:rPr>
          <w:lang w:bidi="en-US"/>
        </w:rPr>
        <w:t xml:space="preserve"> programmer </w:t>
      </w:r>
      <w:del w:id="385" w:author="Stephen Michell" w:date="2019-11-08T12:29:00Z">
        <w:r>
          <w:rPr>
            <w:lang w:bidi="en-US"/>
          </w:rPr>
          <w:delText xml:space="preserve">may have </w:delText>
        </w:r>
      </w:del>
      <w:r>
        <w:rPr>
          <w:lang w:bidi="en-US"/>
        </w:rPr>
        <w:t xml:space="preserve">intended both </w:t>
      </w:r>
      <w:r w:rsidRPr="008D55D7">
        <w:rPr>
          <w:rFonts w:ascii="Courier New" w:hAnsi="Courier New" w:cs="Courier New"/>
          <w:sz w:val="20"/>
          <w:lang w:bidi="en-US"/>
        </w:rPr>
        <w:t>a += b[</w:t>
      </w:r>
      <w:proofErr w:type="spellStart"/>
      <w:r w:rsidRPr="008D55D7">
        <w:rPr>
          <w:rFonts w:ascii="Courier New" w:hAnsi="Courier New" w:cs="Courier New"/>
          <w:sz w:val="20"/>
          <w:lang w:bidi="en-US"/>
        </w:rPr>
        <w:t>i</w:t>
      </w:r>
      <w:proofErr w:type="spellEnd"/>
      <w:r w:rsidRPr="008D55D7">
        <w:rPr>
          <w:rFonts w:ascii="Courier New" w:hAnsi="Courier New" w:cs="Courier New"/>
          <w:sz w:val="20"/>
          <w:lang w:bidi="en-US"/>
        </w:rPr>
        <w:t>];</w:t>
      </w:r>
      <w:r w:rsidRPr="008D55D7">
        <w:rPr>
          <w:sz w:val="20"/>
          <w:lang w:bidi="en-US"/>
        </w:rPr>
        <w:t xml:space="preserve"> </w:t>
      </w:r>
      <w:r>
        <w:rPr>
          <w:lang w:bidi="en-US"/>
        </w:rPr>
        <w:t>and</w:t>
      </w:r>
      <w:r w:rsidR="00AE7635">
        <w:rPr>
          <w:lang w:bidi="en-US"/>
        </w:rPr>
        <w:t xml:space="preserve"> </w:t>
      </w:r>
      <w:r>
        <w:rPr>
          <w:lang w:bidi="en-US"/>
        </w:rPr>
        <w:t xml:space="preserve"> </w:t>
      </w:r>
      <w:r w:rsidRPr="008D55D7">
        <w:rPr>
          <w:rFonts w:ascii="Courier New" w:hAnsi="Courier New" w:cs="Courier New"/>
          <w:sz w:val="20"/>
          <w:lang w:bidi="en-US"/>
        </w:rPr>
        <w:t>count++;</w:t>
      </w:r>
      <w:r w:rsidRPr="008D55D7">
        <w:rPr>
          <w:sz w:val="20"/>
          <w:lang w:bidi="en-US"/>
        </w:rPr>
        <w:t xml:space="preserve"> </w:t>
      </w:r>
      <w:r w:rsidR="00AE7635">
        <w:rPr>
          <w:sz w:val="20"/>
          <w:lang w:bidi="en-US"/>
        </w:rPr>
        <w:t xml:space="preserve"> </w:t>
      </w:r>
      <w:r>
        <w:rPr>
          <w:lang w:bidi="en-US"/>
        </w:rPr>
        <w:t xml:space="preserve">to be the body of the loop, </w:t>
      </w:r>
      <w:del w:id="386" w:author="Stephen Michell" w:date="2019-11-08T12:29:00Z">
        <w:r>
          <w:rPr>
            <w:lang w:bidi="en-US"/>
          </w:rPr>
          <w:delText xml:space="preserve">but as there </w:delText>
        </w:r>
        <w:r w:rsidR="00FE5BD5">
          <w:rPr>
            <w:lang w:bidi="en-US"/>
          </w:rPr>
          <w:delText>are</w:delText>
        </w:r>
        <w:r>
          <w:rPr>
            <w:lang w:bidi="en-US"/>
          </w:rPr>
          <w:delText xml:space="preserve"> no enclosing brackets,</w:delText>
        </w:r>
      </w:del>
      <w:r>
        <w:rPr>
          <w:lang w:bidi="en-US"/>
        </w:rPr>
        <w:t xml:space="preserve"> the second statement </w:t>
      </w:r>
      <w:del w:id="387" w:author="Stephen Michell" w:date="2019-11-08T12:29:00Z">
        <w:r>
          <w:rPr>
            <w:lang w:bidi="en-US"/>
          </w:rPr>
          <w:delText>is</w:delText>
        </w:r>
      </w:del>
      <w:ins w:id="388" w:author="Stephen Michell" w:date="2019-11-08T12:29:00Z">
        <w:r w:rsidR="001463F1">
          <w:rPr>
            <w:lang w:bidi="en-US"/>
          </w:rPr>
          <w:t>will erroneously be</w:t>
        </w:r>
      </w:ins>
      <w:r>
        <w:rPr>
          <w:lang w:bidi="en-US"/>
        </w:rPr>
        <w:t xml:space="preserve"> only performed once</w:t>
      </w:r>
      <w:ins w:id="389" w:author="Stephen Michell" w:date="2019-11-08T12:29:00Z">
        <w:r w:rsidR="001C5828">
          <w:rPr>
            <w:lang w:bidi="en-US"/>
          </w:rPr>
          <w:t>,</w:t>
        </w:r>
        <w:r w:rsidR="001C5828" w:rsidRPr="001C5828">
          <w:rPr>
            <w:lang w:bidi="en-US"/>
          </w:rPr>
          <w:t xml:space="preserve"> </w:t>
        </w:r>
        <w:r w:rsidR="001C5828">
          <w:rPr>
            <w:lang w:bidi="en-US"/>
          </w:rPr>
          <w:t>since there are no enclosing brackets</w:t>
        </w:r>
      </w:ins>
      <w:r w:rsidR="001C5828">
        <w:rPr>
          <w:lang w:bidi="en-US"/>
        </w:rPr>
        <w:t>.</w:t>
      </w:r>
    </w:p>
    <w:p w14:paraId="6EDED0BD" w14:textId="77777777" w:rsidR="00F358E0" w:rsidRDefault="00F358E0" w:rsidP="0043703E">
      <w:pPr>
        <w:spacing w:after="0"/>
        <w:rPr>
          <w:lang w:bidi="en-US"/>
        </w:rPr>
      </w:pPr>
    </w:p>
    <w:p w14:paraId="2AB4E96C" w14:textId="6CC3DB20" w:rsidR="0043703E" w:rsidRDefault="0043703E" w:rsidP="0043703E">
      <w:pPr>
        <w:spacing w:after="0"/>
        <w:rPr>
          <w:lang w:bidi="en-US"/>
        </w:rPr>
      </w:pPr>
      <w:r>
        <w:rPr>
          <w:lang w:bidi="en-US"/>
        </w:rPr>
        <w:t xml:space="preserve">If statements in C are also susceptible to control flow problems since there isn’t a requirement for there to be an </w:t>
      </w:r>
      <w:r w:rsidRPr="008D55D7">
        <w:rPr>
          <w:rFonts w:ascii="Courier New" w:hAnsi="Courier New" w:cs="Courier New"/>
          <w:sz w:val="20"/>
          <w:lang w:bidi="en-US"/>
        </w:rPr>
        <w:t>else</w:t>
      </w:r>
      <w:r w:rsidRPr="008D55D7">
        <w:rPr>
          <w:sz w:val="20"/>
          <w:lang w:bidi="en-US"/>
        </w:rPr>
        <w:t xml:space="preserve"> </w:t>
      </w:r>
      <w:r>
        <w:rPr>
          <w:lang w:bidi="en-US"/>
        </w:rPr>
        <w:t xml:space="preserve">statement for every </w:t>
      </w:r>
      <w:r w:rsidRPr="008D55D7">
        <w:rPr>
          <w:rFonts w:ascii="Courier New" w:hAnsi="Courier New" w:cs="Courier New"/>
          <w:sz w:val="20"/>
          <w:lang w:bidi="en-US"/>
        </w:rPr>
        <w:t>if</w:t>
      </w:r>
      <w:r w:rsidRPr="008D55D7">
        <w:rPr>
          <w:sz w:val="20"/>
          <w:lang w:bidi="en-US"/>
        </w:rPr>
        <w:t xml:space="preserve"> </w:t>
      </w:r>
      <w:r>
        <w:rPr>
          <w:lang w:bidi="en-US"/>
        </w:rPr>
        <w:t>statement.</w:t>
      </w:r>
      <w:r w:rsidR="006E1DE1">
        <w:rPr>
          <w:lang w:bidi="en-US"/>
        </w:rPr>
        <w:t xml:space="preserve"> </w:t>
      </w:r>
      <w:r>
        <w:rPr>
          <w:lang w:bidi="en-US"/>
        </w:rPr>
        <w:t xml:space="preserve">An </w:t>
      </w:r>
      <w:r w:rsidRPr="008D55D7">
        <w:rPr>
          <w:rFonts w:ascii="Courier New" w:hAnsi="Courier New" w:cs="Courier New"/>
          <w:sz w:val="20"/>
          <w:lang w:bidi="en-US"/>
        </w:rPr>
        <w:t>else</w:t>
      </w:r>
      <w:r w:rsidRPr="008D55D7">
        <w:rPr>
          <w:sz w:val="20"/>
          <w:lang w:bidi="en-US"/>
        </w:rPr>
        <w:t xml:space="preserve"> </w:t>
      </w:r>
      <w:r>
        <w:rPr>
          <w:lang w:bidi="en-US"/>
        </w:rPr>
        <w:t xml:space="preserve">statement in C always belong to the most recent </w:t>
      </w:r>
      <w:r w:rsidRPr="008D55D7">
        <w:rPr>
          <w:rFonts w:ascii="Courier New" w:hAnsi="Courier New" w:cs="Courier New"/>
          <w:sz w:val="20"/>
          <w:lang w:bidi="en-US"/>
        </w:rPr>
        <w:t>if</w:t>
      </w:r>
      <w:r w:rsidRPr="008D55D7">
        <w:rPr>
          <w:sz w:val="20"/>
          <w:lang w:bidi="en-US"/>
        </w:rPr>
        <w:t xml:space="preserve"> </w:t>
      </w:r>
      <w:r>
        <w:rPr>
          <w:lang w:bidi="en-US"/>
        </w:rPr>
        <w:t xml:space="preserve">statement without an </w:t>
      </w:r>
      <w:r w:rsidRPr="008D55D7">
        <w:rPr>
          <w:rFonts w:ascii="Courier New" w:hAnsi="Courier New" w:cs="Courier New"/>
          <w:sz w:val="20"/>
          <w:lang w:bidi="en-US"/>
        </w:rPr>
        <w:t>else</w:t>
      </w:r>
      <w:r>
        <w:rPr>
          <w:lang w:bidi="en-US"/>
        </w:rPr>
        <w:t>.</w:t>
      </w:r>
      <w:r w:rsidR="006E1DE1">
        <w:rPr>
          <w:lang w:bidi="en-US"/>
        </w:rPr>
        <w:t xml:space="preserve"> </w:t>
      </w:r>
      <w:r>
        <w:rPr>
          <w:lang w:bidi="en-US"/>
        </w:rPr>
        <w:t xml:space="preserve">However, the situation could occur where it is not readily apparent to which </w:t>
      </w:r>
      <w:r w:rsidRPr="008D55D7">
        <w:rPr>
          <w:rFonts w:ascii="Courier New" w:hAnsi="Courier New" w:cs="Courier New"/>
          <w:sz w:val="20"/>
          <w:lang w:bidi="en-US"/>
        </w:rPr>
        <w:t>if</w:t>
      </w:r>
      <w:r w:rsidRPr="008D55D7">
        <w:rPr>
          <w:sz w:val="20"/>
          <w:lang w:bidi="en-US"/>
        </w:rPr>
        <w:t xml:space="preserve"> </w:t>
      </w:r>
      <w:r>
        <w:rPr>
          <w:lang w:bidi="en-US"/>
        </w:rPr>
        <w:t xml:space="preserve">statement an </w:t>
      </w:r>
      <w:r w:rsidRPr="008D55D7">
        <w:rPr>
          <w:rFonts w:ascii="Courier New" w:hAnsi="Courier New" w:cs="Courier New"/>
          <w:sz w:val="20"/>
          <w:lang w:bidi="en-US"/>
        </w:rPr>
        <w:t>else</w:t>
      </w:r>
      <w:r w:rsidRPr="008D55D7">
        <w:rPr>
          <w:sz w:val="20"/>
          <w:lang w:bidi="en-US"/>
        </w:rPr>
        <w:t xml:space="preserve"> </w:t>
      </w:r>
      <w:r>
        <w:rPr>
          <w:lang w:bidi="en-US"/>
        </w:rPr>
        <w:t>belongs due to the way the code is indented or aligned.</w:t>
      </w:r>
    </w:p>
    <w:p w14:paraId="05242F1D" w14:textId="77777777" w:rsidR="0043703E" w:rsidRPr="0043703E" w:rsidRDefault="0043703E" w:rsidP="0043703E">
      <w:pPr>
        <w:spacing w:after="0"/>
        <w:rPr>
          <w:lang w:bidi="en-US"/>
        </w:rPr>
      </w:pPr>
    </w:p>
    <w:p w14:paraId="181E1421" w14:textId="27C243E7" w:rsidR="004C770C" w:rsidRDefault="001456BA" w:rsidP="00504DC3">
      <w:pPr>
        <w:pStyle w:val="Heading3"/>
        <w:spacing w:before="0" w:after="120"/>
        <w:rPr>
          <w:lang w:bidi="en-US"/>
        </w:rPr>
      </w:pPr>
      <w:r>
        <w:rPr>
          <w:lang w:bidi="en-US"/>
        </w:rPr>
        <w:lastRenderedPageBreak/>
        <w:t>6.2</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6761806" w14:textId="51BFAD0E" w:rsidR="003E0302" w:rsidRDefault="003E0302" w:rsidP="007124F7">
      <w:pPr>
        <w:pStyle w:val="ListParagraph"/>
        <w:numPr>
          <w:ilvl w:val="0"/>
          <w:numId w:val="37"/>
        </w:numPr>
        <w:spacing w:after="0"/>
        <w:rPr>
          <w:lang w:bidi="en-US"/>
        </w:rPr>
      </w:pPr>
      <w:r>
        <w:rPr>
          <w:lang w:bidi="en-US"/>
        </w:rPr>
        <w:t xml:space="preserve">Follow the </w:t>
      </w:r>
      <w:r w:rsidR="00FE5BD5">
        <w:rPr>
          <w:rFonts w:ascii="Calibri" w:eastAsia="Times New Roman" w:hAnsi="Calibri"/>
          <w:bCs/>
        </w:rPr>
        <w:t>guidance contained in</w:t>
      </w:r>
      <w:r w:rsidR="00FE5BD5">
        <w:rPr>
          <w:lang w:bidi="en-US"/>
        </w:rPr>
        <w:t xml:space="preserve"> </w:t>
      </w:r>
      <w:r>
        <w:rPr>
          <w:lang w:bidi="en-US"/>
        </w:rPr>
        <w:t>TR 24772-1 clause 6.28.5.</w:t>
      </w:r>
    </w:p>
    <w:p w14:paraId="7C236A32" w14:textId="54867D23" w:rsidR="0043703E" w:rsidRDefault="0043703E" w:rsidP="007124F7">
      <w:pPr>
        <w:pStyle w:val="ListParagraph"/>
        <w:numPr>
          <w:ilvl w:val="0"/>
          <w:numId w:val="37"/>
        </w:numPr>
        <w:spacing w:after="0"/>
        <w:rPr>
          <w:lang w:bidi="en-US"/>
        </w:rPr>
      </w:pPr>
      <w:r>
        <w:rPr>
          <w:lang w:bidi="en-US"/>
        </w:rPr>
        <w:t xml:space="preserve">Enclose the bodies of </w:t>
      </w:r>
      <w:r w:rsidRPr="008D55D7">
        <w:rPr>
          <w:rFonts w:ascii="Courier New" w:hAnsi="Courier New" w:cs="Courier New"/>
          <w:sz w:val="20"/>
          <w:lang w:bidi="en-US"/>
        </w:rPr>
        <w:t>if</w:t>
      </w:r>
      <w:r>
        <w:rPr>
          <w:lang w:bidi="en-US"/>
        </w:rPr>
        <w:t xml:space="preserve">, </w:t>
      </w:r>
      <w:r w:rsidRPr="008D55D7">
        <w:rPr>
          <w:rFonts w:ascii="Courier New" w:hAnsi="Courier New" w:cs="Courier New"/>
          <w:sz w:val="20"/>
          <w:lang w:bidi="en-US"/>
        </w:rPr>
        <w:t>else</w:t>
      </w:r>
      <w:r>
        <w:rPr>
          <w:lang w:bidi="en-US"/>
        </w:rPr>
        <w:t xml:space="preserve">, </w:t>
      </w:r>
      <w:r w:rsidRPr="008D55D7">
        <w:rPr>
          <w:rFonts w:ascii="Courier New" w:hAnsi="Courier New" w:cs="Courier New"/>
          <w:sz w:val="20"/>
          <w:lang w:bidi="en-US"/>
        </w:rPr>
        <w:t>while</w:t>
      </w:r>
      <w:r>
        <w:rPr>
          <w:lang w:bidi="en-US"/>
        </w:rPr>
        <w:t xml:space="preserve">, </w:t>
      </w:r>
      <w:r w:rsidRPr="008D55D7">
        <w:rPr>
          <w:rFonts w:ascii="Courier New" w:hAnsi="Courier New" w:cs="Courier New"/>
          <w:sz w:val="20"/>
          <w:lang w:bidi="en-US"/>
        </w:rPr>
        <w:t>for</w:t>
      </w:r>
      <w:r>
        <w:rPr>
          <w:lang w:bidi="en-US"/>
        </w:rPr>
        <w:t xml:space="preserve">, and similar </w:t>
      </w:r>
      <w:r w:rsidR="00FE5BD5">
        <w:rPr>
          <w:lang w:bidi="en-US"/>
        </w:rPr>
        <w:t xml:space="preserve">constructs </w:t>
      </w:r>
      <w:r>
        <w:rPr>
          <w:lang w:bidi="en-US"/>
        </w:rPr>
        <w:t>in braces.</w:t>
      </w:r>
      <w:r w:rsidR="006E1DE1">
        <w:rPr>
          <w:lang w:bidi="en-US"/>
        </w:rPr>
        <w:t xml:space="preserve"> </w:t>
      </w:r>
      <w:r>
        <w:rPr>
          <w:lang w:bidi="en-US"/>
        </w:rPr>
        <w:t>This will reduce confusion and potential problems when modifying the software.</w:t>
      </w:r>
      <w:r w:rsidR="006E1DE1">
        <w:rPr>
          <w:lang w:bidi="en-US"/>
        </w:rPr>
        <w:t xml:space="preserve"> </w:t>
      </w:r>
      <w:r>
        <w:rPr>
          <w:lang w:bidi="en-US"/>
        </w:rPr>
        <w:t>For example:</w:t>
      </w:r>
    </w:p>
    <w:p w14:paraId="75ADFA25" w14:textId="77777777" w:rsidR="0043703E" w:rsidRPr="002018E7" w:rsidRDefault="0043703E" w:rsidP="002018E7">
      <w:pPr>
        <w:spacing w:after="0"/>
        <w:ind w:left="993"/>
        <w:rPr>
          <w:rFonts w:ascii="Courier New" w:hAnsi="Courier New" w:cs="Courier New"/>
          <w:sz w:val="20"/>
          <w:lang w:bidi="en-US"/>
        </w:rPr>
      </w:pP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spellStart"/>
      <w:proofErr w:type="gramStart"/>
      <w:r w:rsidRPr="002018E7">
        <w:rPr>
          <w:rFonts w:ascii="Courier New" w:hAnsi="Courier New" w:cs="Courier New"/>
          <w:sz w:val="20"/>
          <w:lang w:bidi="en-US"/>
        </w:rPr>
        <w:t>a,b</w:t>
      </w:r>
      <w:proofErr w:type="gramEnd"/>
      <w:r w:rsidRPr="002018E7">
        <w:rPr>
          <w:rFonts w:ascii="Courier New" w:hAnsi="Courier New" w:cs="Courier New"/>
          <w:sz w:val="20"/>
          <w:lang w:bidi="en-US"/>
        </w:rPr>
        <w:t>,i</w:t>
      </w:r>
      <w:proofErr w:type="spellEnd"/>
      <w:r w:rsidRPr="002018E7">
        <w:rPr>
          <w:rFonts w:ascii="Courier New" w:hAnsi="Courier New" w:cs="Courier New"/>
          <w:sz w:val="20"/>
          <w:lang w:bidi="en-US"/>
        </w:rPr>
        <w:t>;</w:t>
      </w:r>
    </w:p>
    <w:p w14:paraId="0D05E7D5"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 … */</w:t>
      </w:r>
    </w:p>
    <w:p w14:paraId="086903B5" w14:textId="4B444970"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if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 =</w:t>
      </w:r>
      <w:r w:rsidR="00115194">
        <w:rPr>
          <w:rFonts w:ascii="Courier New" w:hAnsi="Courier New" w:cs="Courier New"/>
          <w:sz w:val="20"/>
          <w:lang w:bidi="en-US"/>
        </w:rPr>
        <w:t>=</w:t>
      </w:r>
      <w:r w:rsidRPr="002018E7">
        <w:rPr>
          <w:rFonts w:ascii="Courier New" w:hAnsi="Courier New" w:cs="Courier New"/>
          <w:sz w:val="20"/>
          <w:lang w:bidi="en-US"/>
        </w:rPr>
        <w:t xml:space="preserve"> </w:t>
      </w:r>
      <w:proofErr w:type="gramStart"/>
      <w:r w:rsidRPr="002018E7">
        <w:rPr>
          <w:rFonts w:ascii="Courier New" w:hAnsi="Courier New" w:cs="Courier New"/>
          <w:sz w:val="20"/>
          <w:lang w:bidi="en-US"/>
        </w:rPr>
        <w:t>10){</w:t>
      </w:r>
      <w:proofErr w:type="gramEnd"/>
    </w:p>
    <w:p w14:paraId="3FBFF2FF"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a = 5;</w:t>
      </w:r>
      <w:r w:rsidRPr="002018E7">
        <w:rPr>
          <w:rFonts w:ascii="Courier New" w:hAnsi="Courier New" w:cs="Courier New"/>
          <w:sz w:val="20"/>
          <w:lang w:bidi="en-US"/>
        </w:rPr>
        <w:tab/>
      </w:r>
      <w:r w:rsidRPr="002018E7">
        <w:rPr>
          <w:rFonts w:ascii="Courier New" w:hAnsi="Courier New" w:cs="Courier New"/>
          <w:sz w:val="20"/>
          <w:lang w:bidi="en-US"/>
        </w:rPr>
        <w:tab/>
        <w:t>/* this is correct */</w:t>
      </w:r>
    </w:p>
    <w:p w14:paraId="41D9FBF9"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b = 10;</w:t>
      </w:r>
    </w:p>
    <w:p w14:paraId="62A46967"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w:t>
      </w:r>
    </w:p>
    <w:p w14:paraId="586C8E7A" w14:textId="1B463F14"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else</w:t>
      </w:r>
    </w:p>
    <w:p w14:paraId="57A2B40A" w14:textId="7A22F903"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a = 10;</w:t>
      </w:r>
      <w:r w:rsidRPr="002018E7">
        <w:rPr>
          <w:rFonts w:ascii="Courier New" w:hAnsi="Courier New" w:cs="Courier New"/>
          <w:sz w:val="20"/>
          <w:lang w:bidi="en-US"/>
        </w:rPr>
        <w:tab/>
      </w:r>
    </w:p>
    <w:p w14:paraId="4903AA14" w14:textId="05114A22" w:rsidR="0043703E" w:rsidRDefault="0043703E" w:rsidP="003F223A">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b = 5;</w:t>
      </w:r>
      <w:r w:rsidRPr="002018E7">
        <w:rPr>
          <w:rFonts w:ascii="Courier New" w:hAnsi="Courier New" w:cs="Courier New"/>
          <w:sz w:val="20"/>
          <w:lang w:bidi="en-US"/>
        </w:rPr>
        <w:tab/>
      </w:r>
    </w:p>
    <w:p w14:paraId="77865A79" w14:textId="1C7B5AC0" w:rsidR="00C1532D" w:rsidRPr="00C258BF" w:rsidRDefault="00D949B1" w:rsidP="00B50ED2">
      <w:pPr>
        <w:spacing w:after="0"/>
        <w:ind w:left="806"/>
        <w:rPr>
          <w:rFonts w:cs="Courier New"/>
          <w:lang w:bidi="en-US"/>
        </w:rPr>
      </w:pPr>
      <w:r w:rsidRPr="00C258BF">
        <w:rPr>
          <w:rFonts w:cs="Courier New"/>
          <w:lang w:bidi="en-US"/>
        </w:rPr>
        <w:t>If</w:t>
      </w:r>
      <w:r w:rsidR="00C1532D" w:rsidRPr="00C258BF">
        <w:rPr>
          <w:rFonts w:cs="Courier New"/>
          <w:lang w:bidi="en-US"/>
        </w:rPr>
        <w:t xml:space="preserve"> the assignments to </w:t>
      </w:r>
      <w:r w:rsidR="00C1532D" w:rsidRPr="00FD2327">
        <w:rPr>
          <w:rFonts w:ascii="Courier New" w:hAnsi="Courier New" w:cs="Courier New"/>
          <w:sz w:val="20"/>
          <w:lang w:bidi="en-US"/>
        </w:rPr>
        <w:t>b</w:t>
      </w:r>
      <w:r w:rsidR="00C1532D" w:rsidRPr="00C258BF">
        <w:rPr>
          <w:rFonts w:cs="Courier New"/>
          <w:lang w:bidi="en-US"/>
        </w:rPr>
        <w:t xml:space="preserve"> were added later </w:t>
      </w:r>
      <w:r w:rsidRPr="00C258BF">
        <w:rPr>
          <w:rFonts w:cs="Courier New"/>
          <w:lang w:bidi="en-US"/>
        </w:rPr>
        <w:t>and</w:t>
      </w:r>
      <w:r w:rsidR="00C1532D" w:rsidRPr="00C258BF">
        <w:rPr>
          <w:rFonts w:cs="Courier New"/>
          <w:lang w:bidi="en-US"/>
        </w:rPr>
        <w:t xml:space="preserve"> were expected to</w:t>
      </w:r>
      <w:r w:rsidR="002C75BF" w:rsidRPr="00C258BF">
        <w:rPr>
          <w:rFonts w:cs="Courier New"/>
          <w:lang w:bidi="en-US"/>
        </w:rPr>
        <w:t xml:space="preserve"> be part of </w:t>
      </w:r>
      <w:r w:rsidR="00C1532D" w:rsidRPr="00C258BF">
        <w:rPr>
          <w:rFonts w:cs="Courier New"/>
          <w:lang w:bidi="en-US"/>
        </w:rPr>
        <w:t xml:space="preserve">each </w:t>
      </w:r>
      <w:r w:rsidR="00C1532D" w:rsidRPr="008D55D7">
        <w:rPr>
          <w:rFonts w:ascii="Courier New" w:hAnsi="Courier New" w:cs="Courier New"/>
          <w:sz w:val="20"/>
          <w:lang w:bidi="en-US"/>
        </w:rPr>
        <w:t>if</w:t>
      </w:r>
      <w:r w:rsidR="00C1532D" w:rsidRPr="008D55D7">
        <w:rPr>
          <w:rFonts w:cs="Courier New"/>
          <w:sz w:val="20"/>
          <w:lang w:bidi="en-US"/>
        </w:rPr>
        <w:t xml:space="preserve"> </w:t>
      </w:r>
      <w:r w:rsidR="00C1532D" w:rsidRPr="00C258BF">
        <w:rPr>
          <w:rFonts w:cs="Courier New"/>
          <w:lang w:bidi="en-US"/>
        </w:rPr>
        <w:t xml:space="preserve">and </w:t>
      </w:r>
      <w:r w:rsidR="00C1532D" w:rsidRPr="008D55D7">
        <w:rPr>
          <w:rFonts w:ascii="Courier New" w:hAnsi="Courier New" w:cs="Courier New"/>
          <w:sz w:val="20"/>
          <w:lang w:bidi="en-US"/>
        </w:rPr>
        <w:t>else</w:t>
      </w:r>
      <w:r w:rsidR="00C1532D" w:rsidRPr="008D55D7">
        <w:rPr>
          <w:rFonts w:cs="Courier New"/>
          <w:sz w:val="20"/>
          <w:lang w:bidi="en-US"/>
        </w:rPr>
        <w:t xml:space="preserve"> </w:t>
      </w:r>
      <w:r w:rsidRPr="00C258BF">
        <w:rPr>
          <w:rFonts w:cs="Courier New"/>
          <w:lang w:bidi="en-US"/>
        </w:rPr>
        <w:t>clause (they are</w:t>
      </w:r>
      <w:r w:rsidR="00C1532D" w:rsidRPr="00C258BF">
        <w:rPr>
          <w:rFonts w:cs="Courier New"/>
          <w:lang w:bidi="en-US"/>
        </w:rPr>
        <w:t xml:space="preserve"> indented as such</w:t>
      </w:r>
      <w:r w:rsidRPr="00C258BF">
        <w:rPr>
          <w:rFonts w:cs="Courier New"/>
          <w:lang w:bidi="en-US"/>
        </w:rPr>
        <w:t>)</w:t>
      </w:r>
      <w:r w:rsidR="00C1532D" w:rsidRPr="00C258BF">
        <w:rPr>
          <w:rFonts w:cs="Courier New"/>
          <w:lang w:bidi="en-US"/>
        </w:rPr>
        <w:t>,</w:t>
      </w:r>
      <w:r w:rsidR="002C75BF" w:rsidRPr="00C258BF">
        <w:rPr>
          <w:rFonts w:cs="Courier New"/>
          <w:lang w:bidi="en-US"/>
        </w:rPr>
        <w:t xml:space="preserve"> the above code is </w:t>
      </w:r>
      <w:r w:rsidRPr="00C258BF">
        <w:rPr>
          <w:rFonts w:cs="Courier New"/>
          <w:lang w:bidi="en-US"/>
        </w:rPr>
        <w:t xml:space="preserve">incorrect: </w:t>
      </w:r>
      <w:r w:rsidR="00C1532D" w:rsidRPr="00C258BF">
        <w:rPr>
          <w:rFonts w:cs="Courier New"/>
          <w:lang w:bidi="en-US"/>
        </w:rPr>
        <w:t xml:space="preserve">the assignment to </w:t>
      </w:r>
      <w:r w:rsidR="00C1532D" w:rsidRPr="008D55D7">
        <w:rPr>
          <w:rFonts w:ascii="Courier New" w:hAnsi="Courier New" w:cs="Courier New"/>
          <w:sz w:val="20"/>
          <w:lang w:bidi="en-US"/>
        </w:rPr>
        <w:t>b</w:t>
      </w:r>
      <w:r w:rsidR="00C1532D" w:rsidRPr="008D55D7">
        <w:rPr>
          <w:rFonts w:cs="Courier New"/>
          <w:sz w:val="20"/>
          <w:lang w:bidi="en-US"/>
        </w:rPr>
        <w:t xml:space="preserve"> </w:t>
      </w:r>
      <w:r w:rsidR="00C1532D" w:rsidRPr="00C258BF">
        <w:rPr>
          <w:rFonts w:cs="Courier New"/>
          <w:lang w:bidi="en-US"/>
        </w:rPr>
        <w:t xml:space="preserve">that was intended to be in the </w:t>
      </w:r>
      <w:r w:rsidR="00C1532D" w:rsidRPr="008D55D7">
        <w:rPr>
          <w:rFonts w:ascii="Courier New" w:hAnsi="Courier New" w:cs="Courier New"/>
          <w:sz w:val="20"/>
          <w:lang w:bidi="en-US"/>
        </w:rPr>
        <w:t>else</w:t>
      </w:r>
      <w:r w:rsidR="00C1532D" w:rsidRPr="008D55D7">
        <w:rPr>
          <w:rFonts w:cs="Courier New"/>
          <w:sz w:val="20"/>
          <w:lang w:bidi="en-US"/>
        </w:rPr>
        <w:t xml:space="preserve"> </w:t>
      </w:r>
      <w:r w:rsidR="00C1532D" w:rsidRPr="00C258BF">
        <w:rPr>
          <w:rFonts w:cs="Courier New"/>
          <w:lang w:bidi="en-US"/>
        </w:rPr>
        <w:t>clause</w:t>
      </w:r>
      <w:r w:rsidRPr="00C258BF">
        <w:rPr>
          <w:rFonts w:cs="Courier New"/>
          <w:lang w:bidi="en-US"/>
        </w:rPr>
        <w:t xml:space="preserve"> </w:t>
      </w:r>
      <w:r w:rsidR="002C75BF" w:rsidRPr="00C258BF">
        <w:rPr>
          <w:rFonts w:cs="Courier New"/>
          <w:lang w:bidi="en-US"/>
        </w:rPr>
        <w:t>is unconditionally executed.</w:t>
      </w:r>
    </w:p>
    <w:p w14:paraId="2956E1E1" w14:textId="77777777" w:rsidR="0043703E" w:rsidRPr="0043703E" w:rsidRDefault="0043703E" w:rsidP="0043703E">
      <w:pPr>
        <w:spacing w:after="0"/>
        <w:rPr>
          <w:lang w:bidi="en-US"/>
        </w:rPr>
      </w:pPr>
    </w:p>
    <w:p w14:paraId="20F6D9EE" w14:textId="4ADF0BDA" w:rsidR="004C770C" w:rsidRDefault="001456BA" w:rsidP="002018E7">
      <w:pPr>
        <w:pStyle w:val="Heading2"/>
        <w:spacing w:before="0" w:after="0"/>
        <w:rPr>
          <w:lang w:bidi="en-US"/>
        </w:rPr>
      </w:pPr>
      <w:bookmarkStart w:id="390" w:name="_Toc310518184"/>
      <w:bookmarkStart w:id="391" w:name="_Toc2099607"/>
      <w:r>
        <w:rPr>
          <w:lang w:bidi="en-US"/>
        </w:rPr>
        <w:t>6.</w:t>
      </w:r>
      <w:r w:rsidR="00460588">
        <w:rPr>
          <w:lang w:bidi="en-US"/>
        </w:rPr>
        <w:t>29</w:t>
      </w:r>
      <w:r w:rsidR="00AD5842">
        <w:rPr>
          <w:lang w:bidi="en-US"/>
        </w:rPr>
        <w:t xml:space="preserve"> </w:t>
      </w:r>
      <w:r w:rsidR="004C770C" w:rsidRPr="00CD6A7E">
        <w:rPr>
          <w:lang w:bidi="en-US"/>
        </w:rPr>
        <w:t xml:space="preserve">Loop </w:t>
      </w:r>
      <w:r w:rsidR="00816051">
        <w:rPr>
          <w:lang w:bidi="en-US"/>
        </w:rPr>
        <w:t>c</w:t>
      </w:r>
      <w:r w:rsidR="004C770C" w:rsidRPr="00CD6A7E">
        <w:rPr>
          <w:lang w:bidi="en-US"/>
        </w:rPr>
        <w:t xml:space="preserve">ontrol </w:t>
      </w:r>
      <w:r w:rsidR="00816051">
        <w:rPr>
          <w:lang w:bidi="en-US"/>
        </w:rPr>
        <w:t>v</w:t>
      </w:r>
      <w:r w:rsidR="004C770C" w:rsidRPr="00CD6A7E">
        <w:rPr>
          <w:lang w:bidi="en-US"/>
        </w:rPr>
        <w:t>ariables [TEX]</w:t>
      </w:r>
      <w:bookmarkEnd w:id="390"/>
      <w:bookmarkEnd w:id="391"/>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w:instrText>
      </w:r>
      <w:r w:rsidR="008D1097">
        <w:instrText>anguage Vulnerabilities:</w:instrText>
      </w:r>
      <w:r w:rsidR="00CD736D" w:rsidRPr="00CD736D">
        <w:rPr>
          <w:lang w:bidi="en-US"/>
        </w:rPr>
        <w:instrText xml:space="preserve"> </w:instrText>
      </w:r>
      <w:r w:rsidR="00CD736D" w:rsidRPr="00CD6A7E">
        <w:rPr>
          <w:lang w:bidi="en-US"/>
        </w:rPr>
        <w:instrText xml:space="preserve">Loop </w:instrText>
      </w:r>
      <w:r w:rsidR="00CD736D">
        <w:rPr>
          <w:lang w:bidi="en-US"/>
        </w:rPr>
        <w:instrText>c</w:instrText>
      </w:r>
      <w:r w:rsidR="00CD736D" w:rsidRPr="00CD6A7E">
        <w:rPr>
          <w:lang w:bidi="en-US"/>
        </w:rPr>
        <w:instrText xml:space="preserve">ontrol </w:instrText>
      </w:r>
      <w:r w:rsidR="00CD736D">
        <w:rPr>
          <w:lang w:bidi="en-US"/>
        </w:rPr>
        <w:instrText>v</w:instrText>
      </w:r>
      <w:r w:rsidR="00CD736D" w:rsidRPr="00CD6A7E">
        <w:rPr>
          <w:lang w:bidi="en-US"/>
        </w:rPr>
        <w:instrText>ariables [TEX]</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TEX</w:instrText>
      </w:r>
      <w:r w:rsidR="00ED70E1">
        <w:rPr>
          <w:lang w:bidi="en-US"/>
        </w:rPr>
        <w:instrText xml:space="preserve"> - </w:instrText>
      </w:r>
      <w:r w:rsidR="00CD736D" w:rsidRPr="00CD6A7E">
        <w:rPr>
          <w:lang w:bidi="en-US"/>
        </w:rPr>
        <w:instrText xml:space="preserve">Loop </w:instrText>
      </w:r>
      <w:r w:rsidR="00CD736D">
        <w:rPr>
          <w:lang w:bidi="en-US"/>
        </w:rPr>
        <w:instrText>c</w:instrText>
      </w:r>
      <w:r w:rsidR="00CD736D" w:rsidRPr="00CD6A7E">
        <w:rPr>
          <w:lang w:bidi="en-US"/>
        </w:rPr>
        <w:instrText xml:space="preserve">ontrol </w:instrText>
      </w:r>
      <w:r w:rsidR="00CD736D">
        <w:rPr>
          <w:lang w:bidi="en-US"/>
        </w:rPr>
        <w:instrText>v</w:instrText>
      </w:r>
      <w:r w:rsidR="00CD736D" w:rsidRPr="00CD6A7E">
        <w:rPr>
          <w:lang w:bidi="en-US"/>
        </w:rPr>
        <w:instrText>ariables [TEX]</w:instrText>
      </w:r>
      <w:r w:rsidR="00ED70E1">
        <w:instrText xml:space="preserve">" </w:instrText>
      </w:r>
      <w:r w:rsidR="00ED70E1">
        <w:rPr>
          <w:lang w:val="en-CA"/>
        </w:rPr>
        <w:fldChar w:fldCharType="end"/>
      </w:r>
    </w:p>
    <w:p w14:paraId="4FE4DC77" w14:textId="77777777" w:rsidR="0043703E" w:rsidRPr="0043703E" w:rsidRDefault="0043703E" w:rsidP="002018E7">
      <w:pPr>
        <w:spacing w:after="0"/>
        <w:rPr>
          <w:lang w:bidi="en-US"/>
        </w:rPr>
      </w:pPr>
    </w:p>
    <w:p w14:paraId="3913351C" w14:textId="0228CC27" w:rsidR="004C770C" w:rsidRDefault="001456BA" w:rsidP="002018E7">
      <w:pPr>
        <w:pStyle w:val="Heading3"/>
        <w:spacing w:before="0" w:after="0"/>
        <w:rPr>
          <w:lang w:bidi="en-US"/>
        </w:rPr>
      </w:pPr>
      <w:r>
        <w:rPr>
          <w:lang w:bidi="en-US"/>
        </w:rPr>
        <w:t>6.</w:t>
      </w:r>
      <w:r w:rsidR="00460588">
        <w:rPr>
          <w:lang w:bidi="en-US"/>
        </w:rPr>
        <w:t>29</w:t>
      </w:r>
      <w:r w:rsidR="004C770C">
        <w:rPr>
          <w:lang w:bidi="en-US"/>
        </w:rPr>
        <w:t>.1</w:t>
      </w:r>
      <w:r w:rsidR="00AD5842">
        <w:rPr>
          <w:lang w:bidi="en-US"/>
        </w:rPr>
        <w:t xml:space="preserve"> </w:t>
      </w:r>
      <w:r w:rsidR="004C770C" w:rsidRPr="00CD6A7E">
        <w:rPr>
          <w:lang w:bidi="en-US"/>
        </w:rPr>
        <w:t>Applicability to language</w:t>
      </w:r>
    </w:p>
    <w:p w14:paraId="0F9130D3" w14:textId="77777777" w:rsidR="002018E7" w:rsidRDefault="002018E7" w:rsidP="002018E7">
      <w:pPr>
        <w:spacing w:after="0"/>
        <w:rPr>
          <w:lang w:bidi="en-US"/>
        </w:rPr>
      </w:pPr>
    </w:p>
    <w:p w14:paraId="3AE3C9CA" w14:textId="4534B18C" w:rsidR="002018E7" w:rsidRDefault="002018E7" w:rsidP="002018E7">
      <w:pPr>
        <w:spacing w:after="0"/>
        <w:rPr>
          <w:lang w:bidi="en-US"/>
        </w:rPr>
      </w:pPr>
      <w:r>
        <w:rPr>
          <w:lang w:bidi="en-US"/>
        </w:rPr>
        <w:t xml:space="preserve">C allows the modification of loop control variables within </w:t>
      </w:r>
      <w:r w:rsidR="00A50317">
        <w:rPr>
          <w:lang w:bidi="en-US"/>
        </w:rPr>
        <w:t>the</w:t>
      </w:r>
      <w:r>
        <w:rPr>
          <w:lang w:bidi="en-US"/>
        </w:rPr>
        <w:t xml:space="preserve"> </w:t>
      </w:r>
      <w:proofErr w:type="gramStart"/>
      <w:r>
        <w:rPr>
          <w:lang w:bidi="en-US"/>
        </w:rPr>
        <w:t>loop</w:t>
      </w:r>
      <w:r w:rsidR="00A50317">
        <w:rPr>
          <w:lang w:bidi="en-US"/>
        </w:rPr>
        <w:t xml:space="preserve">, </w:t>
      </w:r>
      <w:r w:rsidR="00650424">
        <w:rPr>
          <w:lang w:bidi="en-US"/>
        </w:rPr>
        <w:t>but</w:t>
      </w:r>
      <w:proofErr w:type="gramEnd"/>
      <w:r>
        <w:rPr>
          <w:lang w:bidi="en-US"/>
        </w:rPr>
        <w:t xml:space="preserve"> can cause unexpected </w:t>
      </w:r>
      <w:proofErr w:type="spellStart"/>
      <w:r w:rsidR="00A50317">
        <w:rPr>
          <w:lang w:bidi="en-US"/>
        </w:rPr>
        <w:t>behaviour</w:t>
      </w:r>
      <w:proofErr w:type="spellEnd"/>
      <w:r>
        <w:rPr>
          <w:lang w:bidi="en-US"/>
        </w:rPr>
        <w:t>.</w:t>
      </w:r>
    </w:p>
    <w:p w14:paraId="360FF4F3" w14:textId="77777777" w:rsidR="002018E7" w:rsidRDefault="002018E7" w:rsidP="002018E7">
      <w:pPr>
        <w:spacing w:after="0"/>
        <w:rPr>
          <w:lang w:bidi="en-US"/>
        </w:rPr>
      </w:pPr>
    </w:p>
    <w:p w14:paraId="4FC11529" w14:textId="58216FAC" w:rsidR="002018E7" w:rsidRDefault="002018E7" w:rsidP="002018E7">
      <w:pPr>
        <w:spacing w:after="0"/>
        <w:rPr>
          <w:lang w:bidi="en-US"/>
        </w:rPr>
      </w:pPr>
      <w:r>
        <w:rPr>
          <w:lang w:bidi="en-US"/>
        </w:rPr>
        <w:t>Since the modification of a loop control variable within a loop is infrequently encountered, reviewers of C code may not expect it and hence miss noticing the modification</w:t>
      </w:r>
      <w:r w:rsidR="00A50317">
        <w:rPr>
          <w:lang w:bidi="en-US"/>
        </w:rPr>
        <w:t xml:space="preserve"> or not recognize its significance</w:t>
      </w:r>
      <w:r>
        <w:rPr>
          <w:lang w:bidi="en-US"/>
        </w:rPr>
        <w:t>.</w:t>
      </w:r>
      <w:r w:rsidR="006E1DE1">
        <w:rPr>
          <w:lang w:bidi="en-US"/>
        </w:rPr>
        <w:t xml:space="preserve"> </w:t>
      </w:r>
      <w:r>
        <w:rPr>
          <w:lang w:bidi="en-US"/>
        </w:rPr>
        <w:t>Modifying the loop control variable can cause unexpected results</w:t>
      </w:r>
      <w:r w:rsidR="00A50317">
        <w:rPr>
          <w:lang w:bidi="en-US"/>
        </w:rPr>
        <w:t>, as in</w:t>
      </w:r>
      <w:r>
        <w:rPr>
          <w:lang w:bidi="en-US"/>
        </w:rPr>
        <w:t>:</w:t>
      </w:r>
    </w:p>
    <w:p w14:paraId="3D55AA60"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spellStart"/>
      <w:proofErr w:type="gramStart"/>
      <w:r w:rsidRPr="002018E7">
        <w:rPr>
          <w:rFonts w:ascii="Courier New" w:hAnsi="Courier New" w:cs="Courier New"/>
          <w:sz w:val="20"/>
          <w:lang w:bidi="en-US"/>
        </w:rPr>
        <w:t>a,i</w:t>
      </w:r>
      <w:proofErr w:type="spellEnd"/>
      <w:proofErr w:type="gramEnd"/>
      <w:r w:rsidRPr="002018E7">
        <w:rPr>
          <w:rFonts w:ascii="Courier New" w:hAnsi="Courier New" w:cs="Courier New"/>
          <w:sz w:val="20"/>
          <w:lang w:bidi="en-US"/>
        </w:rPr>
        <w:t>;</w:t>
      </w:r>
    </w:p>
    <w:p w14:paraId="1A75EE9B"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for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=1;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&lt;10;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w:t>
      </w:r>
      <w:proofErr w:type="gramStart"/>
      <w:r w:rsidRPr="002018E7">
        <w:rPr>
          <w:rFonts w:ascii="Courier New" w:hAnsi="Courier New" w:cs="Courier New"/>
          <w:sz w:val="20"/>
          <w:lang w:bidi="en-US"/>
        </w:rPr>
        <w:t>+){</w:t>
      </w:r>
      <w:proofErr w:type="gramEnd"/>
    </w:p>
    <w:p w14:paraId="394F7FF5"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39ECB711"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if (a &gt; 7)</w:t>
      </w:r>
    </w:p>
    <w:p w14:paraId="4937D194" w14:textId="1D34DBAE"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 = 10;</w:t>
      </w:r>
    </w:p>
    <w:p w14:paraId="7D7002C3" w14:textId="0FDC6E0B"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r w:rsidRPr="002018E7">
        <w:rPr>
          <w:rFonts w:ascii="Courier New" w:hAnsi="Courier New" w:cs="Courier New"/>
          <w:sz w:val="20"/>
          <w:lang w:bidi="en-US"/>
        </w:rPr>
        <w:t>…</w:t>
      </w:r>
    </w:p>
    <w:p w14:paraId="4D26F78A"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19EAA7CF" w14:textId="2E248B35" w:rsidR="0043703E" w:rsidRDefault="002018E7" w:rsidP="002018E7">
      <w:pPr>
        <w:spacing w:after="0"/>
        <w:rPr>
          <w:lang w:bidi="en-US"/>
        </w:rPr>
      </w:pPr>
      <w:r>
        <w:rPr>
          <w:lang w:bidi="en-US"/>
        </w:rPr>
        <w:t xml:space="preserve">which would cause the for loop to exit once </w:t>
      </w:r>
      <w:r w:rsidRPr="008D55D7">
        <w:rPr>
          <w:rFonts w:ascii="Courier New" w:hAnsi="Courier New" w:cs="Courier New"/>
          <w:sz w:val="20"/>
          <w:lang w:bidi="en-US"/>
        </w:rPr>
        <w:t>a</w:t>
      </w:r>
      <w:r w:rsidRPr="008D55D7">
        <w:rPr>
          <w:sz w:val="20"/>
          <w:lang w:bidi="en-US"/>
        </w:rPr>
        <w:t xml:space="preserve"> </w:t>
      </w:r>
      <w:r>
        <w:rPr>
          <w:lang w:bidi="en-US"/>
        </w:rPr>
        <w:t>is greater than 7 regardless of the number of iterations that have occurred.</w:t>
      </w:r>
    </w:p>
    <w:p w14:paraId="4AFD32CA" w14:textId="3D22F257" w:rsidR="00A50317" w:rsidRDefault="00A50317" w:rsidP="002018E7">
      <w:pPr>
        <w:spacing w:after="0"/>
        <w:rPr>
          <w:lang w:bidi="en-US"/>
        </w:rPr>
      </w:pPr>
    </w:p>
    <w:p w14:paraId="00B7B76B" w14:textId="3BCDFFC0" w:rsidR="00A50317" w:rsidRDefault="00A50317" w:rsidP="002018E7">
      <w:pPr>
        <w:spacing w:after="0"/>
        <w:rPr>
          <w:lang w:bidi="en-US"/>
        </w:rPr>
      </w:pPr>
      <w:r>
        <w:rPr>
          <w:lang w:bidi="en-US"/>
        </w:rPr>
        <w:t xml:space="preserve">C doesn’t require the loop control variable to be an integer type. If, for example, it is a </w:t>
      </w:r>
      <w:proofErr w:type="gramStart"/>
      <w:r>
        <w:rPr>
          <w:lang w:bidi="en-US"/>
        </w:rPr>
        <w:t>floating point</w:t>
      </w:r>
      <w:proofErr w:type="gramEnd"/>
      <w:r>
        <w:rPr>
          <w:lang w:bidi="en-US"/>
        </w:rPr>
        <w:t xml:space="preserve"> type, the test for completion should not use equality or inequality, as floating point rounding may lead to mathematically inexact results, and hence an unterminated loop. The following </w:t>
      </w:r>
      <w:del w:id="392" w:author="Stephen Michell" w:date="2019-11-08T12:29:00Z">
        <w:r>
          <w:rPr>
            <w:lang w:bidi="en-US"/>
          </w:rPr>
          <w:delText>may loop</w:delText>
        </w:r>
      </w:del>
      <w:ins w:id="393" w:author="Stephen Michell" w:date="2019-11-08T12:29:00Z">
        <w:r w:rsidR="001463F1">
          <w:rPr>
            <w:lang w:bidi="en-US"/>
          </w:rPr>
          <w:t xml:space="preserve">code </w:t>
        </w:r>
        <w:r w:rsidR="001C5828">
          <w:rPr>
            <w:lang w:bidi="en-US"/>
          </w:rPr>
          <w:t xml:space="preserve">either </w:t>
        </w:r>
        <w:r>
          <w:rPr>
            <w:lang w:bidi="en-US"/>
          </w:rPr>
          <w:t>loop</w:t>
        </w:r>
        <w:r w:rsidR="001C5828">
          <w:rPr>
            <w:lang w:bidi="en-US"/>
          </w:rPr>
          <w:t>s</w:t>
        </w:r>
      </w:ins>
      <w:r>
        <w:rPr>
          <w:lang w:bidi="en-US"/>
        </w:rPr>
        <w:t xml:space="preserve"> ten times or</w:t>
      </w:r>
      <w:r w:rsidR="001C5828">
        <w:rPr>
          <w:lang w:bidi="en-US"/>
        </w:rPr>
        <w:t xml:space="preserve"> </w:t>
      </w:r>
      <w:r>
        <w:rPr>
          <w:lang w:bidi="en-US"/>
        </w:rPr>
        <w:t>indefin</w:t>
      </w:r>
      <w:r w:rsidR="00650424">
        <w:rPr>
          <w:lang w:bidi="en-US"/>
        </w:rPr>
        <w:t>i</w:t>
      </w:r>
      <w:r>
        <w:rPr>
          <w:lang w:bidi="en-US"/>
        </w:rPr>
        <w:t>tely:</w:t>
      </w:r>
    </w:p>
    <w:p w14:paraId="7F23941D" w14:textId="29A0062A"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float</w:t>
      </w:r>
      <w:r w:rsidRPr="002018E7">
        <w:rPr>
          <w:rFonts w:ascii="Courier New" w:hAnsi="Courier New" w:cs="Courier New"/>
          <w:sz w:val="20"/>
          <w:lang w:bidi="en-US"/>
        </w:rPr>
        <w:t xml:space="preserve"> </w:t>
      </w:r>
      <w:r>
        <w:rPr>
          <w:rFonts w:ascii="Courier New" w:hAnsi="Courier New" w:cs="Courier New"/>
          <w:sz w:val="20"/>
          <w:lang w:bidi="en-US"/>
        </w:rPr>
        <w:t>j</w:t>
      </w:r>
      <w:r w:rsidRPr="002018E7">
        <w:rPr>
          <w:rFonts w:ascii="Courier New" w:hAnsi="Courier New" w:cs="Courier New"/>
          <w:sz w:val="20"/>
          <w:lang w:bidi="en-US"/>
        </w:rPr>
        <w:t>;</w:t>
      </w:r>
    </w:p>
    <w:p w14:paraId="12F6103A" w14:textId="23EC0753"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for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xml:space="preserve"> </w:t>
      </w:r>
      <w:r w:rsidR="003401D1">
        <w:rPr>
          <w:rFonts w:ascii="Courier New" w:hAnsi="Courier New" w:cs="Courier New"/>
          <w:sz w:val="20"/>
          <w:lang w:bidi="en-US"/>
        </w:rPr>
        <w:t>0</w:t>
      </w:r>
      <w:r>
        <w:rPr>
          <w:rFonts w:ascii="Courier New" w:hAnsi="Courier New" w:cs="Courier New"/>
          <w:sz w:val="20"/>
          <w:lang w:bidi="en-US"/>
        </w:rPr>
        <w:t>.0f</w:t>
      </w:r>
      <w:r w:rsidRPr="002018E7">
        <w:rPr>
          <w:rFonts w:ascii="Courier New" w:hAnsi="Courier New" w:cs="Courier New"/>
          <w:sz w:val="20"/>
          <w:lang w:bidi="en-US"/>
        </w:rPr>
        <w:t xml:space="preserve">; </w:t>
      </w:r>
      <w:proofErr w:type="gramStart"/>
      <w:r>
        <w:rPr>
          <w:rFonts w:ascii="Courier New" w:hAnsi="Courier New" w:cs="Courier New"/>
          <w:sz w:val="20"/>
          <w:lang w:bidi="en-US"/>
        </w:rPr>
        <w:t>j !</w:t>
      </w:r>
      <w:proofErr w:type="gramEnd"/>
      <w:r>
        <w:rPr>
          <w:rFonts w:ascii="Courier New" w:hAnsi="Courier New" w:cs="Courier New"/>
          <w:sz w:val="20"/>
          <w:lang w:bidi="en-US"/>
        </w:rPr>
        <w:t xml:space="preserve">= </w:t>
      </w:r>
      <w:r w:rsidRPr="002018E7">
        <w:rPr>
          <w:rFonts w:ascii="Courier New" w:hAnsi="Courier New" w:cs="Courier New"/>
          <w:sz w:val="20"/>
          <w:lang w:bidi="en-US"/>
        </w:rPr>
        <w:t>10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1.0f</w:t>
      </w:r>
      <w:r w:rsidRPr="002018E7">
        <w:rPr>
          <w:rFonts w:ascii="Courier New" w:hAnsi="Courier New" w:cs="Courier New"/>
          <w:sz w:val="20"/>
          <w:lang w:bidi="en-US"/>
        </w:rPr>
        <w:t>){</w:t>
      </w:r>
    </w:p>
    <w:p w14:paraId="04D945EF" w14:textId="77777777"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730FB699" w14:textId="77777777"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500AC905" w14:textId="67AF6704" w:rsidR="002018E7" w:rsidRDefault="00FE5BD5" w:rsidP="002018E7">
      <w:pPr>
        <w:spacing w:after="0"/>
        <w:rPr>
          <w:lang w:bidi="en-US"/>
        </w:rPr>
      </w:pPr>
      <w:r>
        <w:rPr>
          <w:lang w:bidi="en-US"/>
        </w:rPr>
        <w:t>The following is an improvement</w:t>
      </w:r>
      <w:r w:rsidR="003401D1">
        <w:rPr>
          <w:lang w:bidi="en-US"/>
        </w:rPr>
        <w:t>:</w:t>
      </w:r>
    </w:p>
    <w:p w14:paraId="2D26DCC5" w14:textId="77777777"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float</w:t>
      </w:r>
      <w:r w:rsidRPr="002018E7">
        <w:rPr>
          <w:rFonts w:ascii="Courier New" w:hAnsi="Courier New" w:cs="Courier New"/>
          <w:sz w:val="20"/>
          <w:lang w:bidi="en-US"/>
        </w:rPr>
        <w:t xml:space="preserve"> </w:t>
      </w:r>
      <w:r>
        <w:rPr>
          <w:rFonts w:ascii="Courier New" w:hAnsi="Courier New" w:cs="Courier New"/>
          <w:sz w:val="20"/>
          <w:lang w:bidi="en-US"/>
        </w:rPr>
        <w:t>j</w:t>
      </w:r>
      <w:r w:rsidRPr="002018E7">
        <w:rPr>
          <w:rFonts w:ascii="Courier New" w:hAnsi="Courier New" w:cs="Courier New"/>
          <w:sz w:val="20"/>
          <w:lang w:bidi="en-US"/>
        </w:rPr>
        <w:t>;</w:t>
      </w:r>
    </w:p>
    <w:p w14:paraId="46F03D8B" w14:textId="3EAE5842"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for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xml:space="preserve"> 0.0f</w:t>
      </w:r>
      <w:r w:rsidRPr="002018E7">
        <w:rPr>
          <w:rFonts w:ascii="Courier New" w:hAnsi="Courier New" w:cs="Courier New"/>
          <w:sz w:val="20"/>
          <w:lang w:bidi="en-US"/>
        </w:rPr>
        <w:t xml:space="preserve">; </w:t>
      </w:r>
      <w:r>
        <w:rPr>
          <w:rFonts w:ascii="Courier New" w:hAnsi="Courier New" w:cs="Courier New"/>
          <w:sz w:val="20"/>
          <w:lang w:bidi="en-US"/>
        </w:rPr>
        <w:t xml:space="preserve">j &lt; </w:t>
      </w:r>
      <w:r w:rsidRPr="002018E7">
        <w:rPr>
          <w:rFonts w:ascii="Courier New" w:hAnsi="Courier New" w:cs="Courier New"/>
          <w:sz w:val="20"/>
          <w:lang w:bidi="en-US"/>
        </w:rPr>
        <w:t>10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xml:space="preserve">= </w:t>
      </w:r>
      <w:proofErr w:type="gramStart"/>
      <w:r>
        <w:rPr>
          <w:rFonts w:ascii="Courier New" w:hAnsi="Courier New" w:cs="Courier New"/>
          <w:sz w:val="20"/>
          <w:lang w:bidi="en-US"/>
        </w:rPr>
        <w:t>1.0f</w:t>
      </w:r>
      <w:r w:rsidRPr="002018E7">
        <w:rPr>
          <w:rFonts w:ascii="Courier New" w:hAnsi="Courier New" w:cs="Courier New"/>
          <w:sz w:val="20"/>
          <w:lang w:bidi="en-US"/>
        </w:rPr>
        <w:t>){</w:t>
      </w:r>
      <w:proofErr w:type="gramEnd"/>
    </w:p>
    <w:p w14:paraId="0975DE62" w14:textId="77777777"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lastRenderedPageBreak/>
        <w:t xml:space="preserve">          …</w:t>
      </w:r>
    </w:p>
    <w:p w14:paraId="09E103C3" w14:textId="648BDD6C" w:rsidR="003401D1"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64BA58D1" w14:textId="66F735DA" w:rsidR="003401D1" w:rsidRPr="002018E7" w:rsidRDefault="003401D1" w:rsidP="003401D1">
      <w:pPr>
        <w:spacing w:after="0"/>
        <w:rPr>
          <w:rFonts w:ascii="Courier New" w:hAnsi="Courier New" w:cs="Courier New"/>
          <w:sz w:val="20"/>
          <w:lang w:bidi="en-US"/>
        </w:rPr>
      </w:pPr>
      <w:r w:rsidRPr="008D55D7">
        <w:rPr>
          <w:rFonts w:cstheme="minorHAnsi"/>
          <w:lang w:bidi="en-US"/>
        </w:rPr>
        <w:t>Rounding may cause this loop to be performed ten or eleven times. To ensure this loop is performed ten times,</w:t>
      </w:r>
      <w:r w:rsidRPr="008D55D7">
        <w:rPr>
          <w:rFonts w:ascii="Courier New" w:hAnsi="Courier New" w:cs="Courier New"/>
          <w:lang w:bidi="en-US"/>
        </w:rPr>
        <w:t xml:space="preserve"> </w:t>
      </w:r>
      <w:r>
        <w:rPr>
          <w:rFonts w:ascii="Courier New" w:hAnsi="Courier New" w:cs="Courier New"/>
          <w:sz w:val="20"/>
          <w:lang w:bidi="en-US"/>
        </w:rPr>
        <w:t xml:space="preserve">j </w:t>
      </w:r>
      <w:r w:rsidRPr="008D55D7">
        <w:rPr>
          <w:rFonts w:cstheme="minorHAnsi"/>
          <w:lang w:bidi="en-US"/>
        </w:rPr>
        <w:t>needs to be initialized to</w:t>
      </w:r>
      <w:r w:rsidRPr="008D55D7">
        <w:rPr>
          <w:rFonts w:ascii="Courier New" w:hAnsi="Courier New" w:cs="Courier New"/>
          <w:lang w:bidi="en-US"/>
        </w:rPr>
        <w:t xml:space="preserve"> </w:t>
      </w:r>
      <w:r>
        <w:rPr>
          <w:rFonts w:ascii="Courier New" w:hAnsi="Courier New" w:cs="Courier New"/>
          <w:sz w:val="20"/>
          <w:lang w:bidi="en-US"/>
        </w:rPr>
        <w:t xml:space="preserve">0.5f. </w:t>
      </w:r>
    </w:p>
    <w:p w14:paraId="4750C2B1" w14:textId="77777777" w:rsidR="003401D1" w:rsidRPr="0043703E" w:rsidRDefault="003401D1" w:rsidP="002018E7">
      <w:pPr>
        <w:spacing w:after="0"/>
        <w:rPr>
          <w:lang w:bidi="en-US"/>
        </w:rPr>
      </w:pPr>
    </w:p>
    <w:p w14:paraId="5311E4B7" w14:textId="33BFF4BE" w:rsidR="004C770C" w:rsidRDefault="001456BA" w:rsidP="00504DC3">
      <w:pPr>
        <w:pStyle w:val="Heading3"/>
        <w:spacing w:before="0" w:after="120"/>
        <w:rPr>
          <w:lang w:bidi="en-US"/>
        </w:rPr>
      </w:pPr>
      <w:r>
        <w:rPr>
          <w:lang w:bidi="en-US"/>
        </w:rPr>
        <w:t>6.</w:t>
      </w:r>
      <w:r w:rsidR="00460588">
        <w:rPr>
          <w:lang w:bidi="en-US"/>
        </w:rPr>
        <w:t>29</w:t>
      </w:r>
      <w:r w:rsidR="004C770C">
        <w:rPr>
          <w:lang w:bidi="en-US"/>
        </w:rPr>
        <w:t>.2</w:t>
      </w:r>
      <w:r w:rsidR="00AD5842">
        <w:rPr>
          <w:lang w:bidi="en-US"/>
        </w:rPr>
        <w:t xml:space="preserve"> </w:t>
      </w:r>
      <w:r w:rsidR="004C770C" w:rsidRPr="00CD6A7E">
        <w:rPr>
          <w:lang w:bidi="en-US"/>
        </w:rPr>
        <w:t>Guidance to language users</w:t>
      </w:r>
    </w:p>
    <w:p w14:paraId="0169C880" w14:textId="5A5FEB5A" w:rsidR="00D949B1" w:rsidRPr="002018E7" w:rsidRDefault="00FE5BD5" w:rsidP="003401D1">
      <w:pPr>
        <w:pStyle w:val="ListParagraph"/>
        <w:numPr>
          <w:ilvl w:val="0"/>
          <w:numId w:val="37"/>
        </w:numPr>
        <w:spacing w:after="0"/>
        <w:ind w:left="993"/>
        <w:rPr>
          <w:lang w:bidi="en-US"/>
        </w:rPr>
      </w:pPr>
      <w:r>
        <w:rPr>
          <w:lang w:bidi="en-US"/>
        </w:rPr>
        <w:t>Follow</w:t>
      </w:r>
      <w:r w:rsidR="00D949B1">
        <w:rPr>
          <w:lang w:bidi="en-US"/>
        </w:rPr>
        <w:t xml:space="preserve"> the guidance of TR 24772-1 clause 6.29.5.</w:t>
      </w:r>
    </w:p>
    <w:p w14:paraId="5A347D39" w14:textId="441DE50D" w:rsidR="0043703E" w:rsidRDefault="002018E7" w:rsidP="003401D1">
      <w:pPr>
        <w:pStyle w:val="ListParagraph"/>
        <w:numPr>
          <w:ilvl w:val="0"/>
          <w:numId w:val="37"/>
        </w:numPr>
        <w:spacing w:after="0"/>
        <w:ind w:left="993"/>
        <w:rPr>
          <w:lang w:bidi="en-US"/>
        </w:rPr>
      </w:pPr>
      <w:r w:rsidRPr="002018E7">
        <w:rPr>
          <w:lang w:bidi="en-US"/>
        </w:rPr>
        <w:t>Do not modify a loop control variable within a</w:t>
      </w:r>
      <w:r w:rsidR="005F0F37">
        <w:rPr>
          <w:lang w:bidi="en-US"/>
        </w:rPr>
        <w:t xml:space="preserve"> </w:t>
      </w:r>
      <w:r w:rsidR="005F0F37" w:rsidRPr="00F25A14">
        <w:rPr>
          <w:rFonts w:ascii="Courier New" w:hAnsi="Courier New" w:cs="Courier New"/>
          <w:sz w:val="20"/>
          <w:szCs w:val="20"/>
          <w:lang w:bidi="en-US"/>
        </w:rPr>
        <w:t>for</w:t>
      </w:r>
      <w:r w:rsidRPr="002018E7">
        <w:rPr>
          <w:lang w:bidi="en-US"/>
        </w:rPr>
        <w:t xml:space="preserve"> loop</w:t>
      </w:r>
      <w:r w:rsidR="00A50317">
        <w:rPr>
          <w:lang w:bidi="en-US"/>
        </w:rPr>
        <w:t>.</w:t>
      </w:r>
    </w:p>
    <w:p w14:paraId="23CD0D67" w14:textId="4399DBD6" w:rsidR="00A50317" w:rsidRDefault="003401D1" w:rsidP="003401D1">
      <w:pPr>
        <w:pStyle w:val="ListParagraph"/>
        <w:numPr>
          <w:ilvl w:val="0"/>
          <w:numId w:val="37"/>
        </w:numPr>
        <w:spacing w:after="0"/>
        <w:ind w:left="993"/>
        <w:rPr>
          <w:lang w:bidi="en-US"/>
        </w:rPr>
      </w:pPr>
      <w:r>
        <w:rPr>
          <w:lang w:bidi="en-US"/>
        </w:rPr>
        <w:t>Do not use floating point types as a loop control variable</w:t>
      </w:r>
      <w:r w:rsidR="00122B1D">
        <w:rPr>
          <w:lang w:bidi="en-US"/>
        </w:rPr>
        <w:t>.</w:t>
      </w:r>
    </w:p>
    <w:p w14:paraId="7C9765EE" w14:textId="77777777" w:rsidR="00A50317" w:rsidRPr="0043703E" w:rsidRDefault="00A50317" w:rsidP="00B50ED2">
      <w:pPr>
        <w:spacing w:after="0"/>
        <w:rPr>
          <w:lang w:bidi="en-US"/>
        </w:rPr>
      </w:pPr>
    </w:p>
    <w:p w14:paraId="10D08127" w14:textId="00FB52FD" w:rsidR="004C770C" w:rsidRDefault="001456BA" w:rsidP="002018E7">
      <w:pPr>
        <w:pStyle w:val="Heading2"/>
        <w:spacing w:before="0" w:after="0"/>
        <w:rPr>
          <w:lang w:bidi="en-US"/>
        </w:rPr>
      </w:pPr>
      <w:bookmarkStart w:id="394" w:name="_Toc310518185"/>
      <w:bookmarkStart w:id="395" w:name="_Toc2099608"/>
      <w:r>
        <w:rPr>
          <w:lang w:bidi="en-US"/>
        </w:rPr>
        <w:t>6.3</w:t>
      </w:r>
      <w:r w:rsidR="00460588">
        <w:rPr>
          <w:lang w:bidi="en-US"/>
        </w:rPr>
        <w:t>0</w:t>
      </w:r>
      <w:r w:rsidR="00AD5842">
        <w:rPr>
          <w:lang w:bidi="en-US"/>
        </w:rPr>
        <w:t xml:space="preserve"> </w:t>
      </w:r>
      <w:r w:rsidR="004C770C" w:rsidRPr="00CD6A7E">
        <w:rPr>
          <w:lang w:bidi="en-US"/>
        </w:rPr>
        <w:t xml:space="preserve">Off-by-one </w:t>
      </w:r>
      <w:r w:rsidR="00816051">
        <w:rPr>
          <w:lang w:bidi="en-US"/>
        </w:rPr>
        <w:t>e</w:t>
      </w:r>
      <w:r w:rsidR="004C770C" w:rsidRPr="00CD6A7E">
        <w:rPr>
          <w:lang w:bidi="en-US"/>
        </w:rPr>
        <w:t>rror [XZH]</w:t>
      </w:r>
      <w:bookmarkEnd w:id="394"/>
      <w:bookmarkEnd w:id="395"/>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w:instrText>
      </w:r>
      <w:r w:rsidR="008D1097">
        <w:instrText>ties:</w:instrText>
      </w:r>
      <w:r w:rsidR="00CD736D" w:rsidRPr="00CD736D">
        <w:rPr>
          <w:lang w:bidi="en-US"/>
        </w:rPr>
        <w:instrText xml:space="preserve"> </w:instrText>
      </w:r>
      <w:r w:rsidR="00CD736D" w:rsidRPr="00CD6A7E">
        <w:rPr>
          <w:lang w:bidi="en-US"/>
        </w:rPr>
        <w:instrText xml:space="preserve">Off-by-one </w:instrText>
      </w:r>
      <w:r w:rsidR="00CD736D">
        <w:rPr>
          <w:lang w:bidi="en-US"/>
        </w:rPr>
        <w:instrText>e</w:instrText>
      </w:r>
      <w:r w:rsidR="00CD736D" w:rsidRPr="00CD6A7E">
        <w:rPr>
          <w:lang w:bidi="en-US"/>
        </w:rPr>
        <w:instrText>rror [XZH]</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X</w:instrText>
      </w:r>
      <w:r w:rsidR="00ED70E1">
        <w:rPr>
          <w:lang w:bidi="en-US"/>
        </w:rPr>
        <w:instrText>Z</w:instrText>
      </w:r>
      <w:r w:rsidR="00CD736D">
        <w:rPr>
          <w:lang w:bidi="en-US"/>
        </w:rPr>
        <w:instrText>H</w:instrText>
      </w:r>
      <w:r w:rsidR="00ED70E1">
        <w:rPr>
          <w:lang w:bidi="en-US"/>
        </w:rPr>
        <w:instrText xml:space="preserve"> - </w:instrText>
      </w:r>
      <w:r w:rsidR="00CD736D" w:rsidRPr="00CD6A7E">
        <w:rPr>
          <w:lang w:bidi="en-US"/>
        </w:rPr>
        <w:instrText xml:space="preserve">Off-by-one </w:instrText>
      </w:r>
      <w:r w:rsidR="00CD736D">
        <w:rPr>
          <w:lang w:bidi="en-US"/>
        </w:rPr>
        <w:instrText>error</w:instrText>
      </w:r>
      <w:r w:rsidR="00ED70E1">
        <w:instrText xml:space="preserve">" </w:instrText>
      </w:r>
      <w:r w:rsidR="00ED70E1">
        <w:rPr>
          <w:lang w:val="en-CA"/>
        </w:rPr>
        <w:fldChar w:fldCharType="end"/>
      </w:r>
    </w:p>
    <w:p w14:paraId="796B956B" w14:textId="77777777" w:rsidR="0043703E" w:rsidRPr="0043703E" w:rsidRDefault="0043703E" w:rsidP="002018E7">
      <w:pPr>
        <w:spacing w:after="0"/>
        <w:rPr>
          <w:lang w:bidi="en-US"/>
        </w:rPr>
      </w:pPr>
    </w:p>
    <w:p w14:paraId="29F7710A" w14:textId="4C714FBC" w:rsidR="004C770C" w:rsidRDefault="001456BA" w:rsidP="002018E7">
      <w:pPr>
        <w:pStyle w:val="Heading3"/>
        <w:spacing w:before="0" w:after="0"/>
        <w:rPr>
          <w:lang w:bidi="en-US"/>
        </w:rPr>
      </w:pPr>
      <w:r>
        <w:rPr>
          <w:lang w:bidi="en-US"/>
        </w:rPr>
        <w:t>6.3</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2F502B20" w14:textId="77777777" w:rsidR="0043703E" w:rsidRDefault="0043703E" w:rsidP="002018E7">
      <w:pPr>
        <w:spacing w:after="0"/>
        <w:rPr>
          <w:lang w:bidi="en-US"/>
        </w:rPr>
      </w:pPr>
    </w:p>
    <w:p w14:paraId="39A248F0" w14:textId="6A069202" w:rsidR="002018E7" w:rsidRDefault="002018E7" w:rsidP="002018E7">
      <w:pPr>
        <w:spacing w:after="0"/>
        <w:rPr>
          <w:lang w:bidi="en-US"/>
        </w:rPr>
      </w:pPr>
      <w:r>
        <w:rPr>
          <w:lang w:bidi="en-US"/>
        </w:rPr>
        <w:t xml:space="preserve">Arrays are a common place for off by one </w:t>
      </w:r>
      <w:proofErr w:type="gramStart"/>
      <w:r>
        <w:rPr>
          <w:lang w:bidi="en-US"/>
        </w:rPr>
        <w:t>errors</w:t>
      </w:r>
      <w:proofErr w:type="gramEnd"/>
      <w:r>
        <w:rPr>
          <w:lang w:bidi="en-US"/>
        </w:rPr>
        <w:t xml:space="preserve"> to manifest.</w:t>
      </w:r>
      <w:r w:rsidR="006E1DE1">
        <w:rPr>
          <w:lang w:bidi="en-US"/>
        </w:rPr>
        <w:t xml:space="preserve"> </w:t>
      </w:r>
      <w:r>
        <w:rPr>
          <w:lang w:bidi="en-US"/>
        </w:rPr>
        <w:t>In C, arrays are indexed starting at 0, causing the common mistake of looping from 0 to the size of the array as in:</w:t>
      </w:r>
    </w:p>
    <w:p w14:paraId="21D4E267" w14:textId="53CCAD18" w:rsidR="002018E7" w:rsidRPr="002D29A9" w:rsidRDefault="002D29A9"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proofErr w:type="spellStart"/>
      <w:r w:rsidR="002018E7" w:rsidRPr="002D29A9">
        <w:rPr>
          <w:rFonts w:ascii="Courier New" w:hAnsi="Courier New" w:cs="Courier New"/>
          <w:sz w:val="20"/>
          <w:lang w:bidi="en-US"/>
        </w:rPr>
        <w:t>int</w:t>
      </w:r>
      <w:proofErr w:type="spellEnd"/>
      <w:r w:rsidR="002018E7" w:rsidRPr="002D29A9">
        <w:rPr>
          <w:rFonts w:ascii="Courier New" w:hAnsi="Courier New" w:cs="Courier New"/>
          <w:sz w:val="20"/>
          <w:lang w:bidi="en-US"/>
        </w:rPr>
        <w:t xml:space="preserve"> </w:t>
      </w:r>
      <w:proofErr w:type="gramStart"/>
      <w:r w:rsidR="002018E7" w:rsidRPr="002D29A9">
        <w:rPr>
          <w:rFonts w:ascii="Courier New" w:hAnsi="Courier New" w:cs="Courier New"/>
          <w:sz w:val="20"/>
          <w:lang w:bidi="en-US"/>
        </w:rPr>
        <w:t>foo(</w:t>
      </w:r>
      <w:proofErr w:type="gramEnd"/>
      <w:r w:rsidR="002018E7" w:rsidRPr="002D29A9">
        <w:rPr>
          <w:rFonts w:ascii="Courier New" w:hAnsi="Courier New" w:cs="Courier New"/>
          <w:sz w:val="20"/>
          <w:lang w:bidi="en-US"/>
        </w:rPr>
        <w:t>) {</w:t>
      </w:r>
    </w:p>
    <w:p w14:paraId="7EFE5145" w14:textId="6E195021"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proofErr w:type="spellStart"/>
      <w:r w:rsidRPr="002D29A9">
        <w:rPr>
          <w:rFonts w:ascii="Courier New" w:hAnsi="Courier New" w:cs="Courier New"/>
          <w:sz w:val="20"/>
          <w:lang w:bidi="en-US"/>
        </w:rPr>
        <w:t>int</w:t>
      </w:r>
      <w:proofErr w:type="spellEnd"/>
      <w:r w:rsidRPr="002D29A9">
        <w:rPr>
          <w:rFonts w:ascii="Courier New" w:hAnsi="Courier New" w:cs="Courier New"/>
          <w:sz w:val="20"/>
          <w:lang w:bidi="en-US"/>
        </w:rPr>
        <w:t xml:space="preserve"> </w:t>
      </w:r>
      <w:proofErr w:type="gramStart"/>
      <w:r w:rsidRPr="002D29A9">
        <w:rPr>
          <w:rFonts w:ascii="Courier New" w:hAnsi="Courier New" w:cs="Courier New"/>
          <w:sz w:val="20"/>
          <w:lang w:bidi="en-US"/>
        </w:rPr>
        <w:t>a[</w:t>
      </w:r>
      <w:proofErr w:type="gramEnd"/>
      <w:r w:rsidRPr="002D29A9">
        <w:rPr>
          <w:rFonts w:ascii="Courier New" w:hAnsi="Courier New" w:cs="Courier New"/>
          <w:sz w:val="20"/>
          <w:lang w:bidi="en-US"/>
        </w:rPr>
        <w:t>10];</w:t>
      </w:r>
    </w:p>
    <w:p w14:paraId="7D80CBAF" w14:textId="5C23EDBC"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proofErr w:type="spellStart"/>
      <w:r w:rsidRPr="002D29A9">
        <w:rPr>
          <w:rFonts w:ascii="Courier New" w:hAnsi="Courier New" w:cs="Courier New"/>
          <w:sz w:val="20"/>
          <w:lang w:bidi="en-US"/>
        </w:rPr>
        <w:t>int</w:t>
      </w:r>
      <w:proofErr w:type="spellEnd"/>
      <w:r w:rsidRPr="002D29A9">
        <w:rPr>
          <w:rFonts w:ascii="Courier New" w:hAnsi="Courier New" w:cs="Courier New"/>
          <w:sz w:val="20"/>
          <w:lang w:bidi="en-US"/>
        </w:rPr>
        <w:t xml:space="preserve">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w:t>
      </w:r>
    </w:p>
    <w:p w14:paraId="5112F016" w14:textId="696426ED"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for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 xml:space="preserve">=0,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 xml:space="preserve">&lt;=10,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w:t>
      </w:r>
    </w:p>
    <w:p w14:paraId="5E914B0A" w14:textId="77777777"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p>
    <w:p w14:paraId="06F8B0AD" w14:textId="423645F0"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return (0);</w:t>
      </w:r>
    </w:p>
    <w:p w14:paraId="3725DAFC" w14:textId="26516CDD" w:rsidR="002D29A9" w:rsidRDefault="002018E7" w:rsidP="002018E7">
      <w:pPr>
        <w:spacing w:after="0"/>
        <w:rPr>
          <w:lang w:bidi="en-US"/>
        </w:rPr>
      </w:pPr>
      <w:r w:rsidRPr="002D29A9">
        <w:rPr>
          <w:rFonts w:ascii="Courier New" w:hAnsi="Courier New" w:cs="Courier New"/>
          <w:sz w:val="20"/>
          <w:lang w:bidi="en-US"/>
        </w:rPr>
        <w:t xml:space="preserve">   </w:t>
      </w:r>
      <w:r w:rsidR="002D29A9">
        <w:rPr>
          <w:rFonts w:ascii="Courier New" w:hAnsi="Courier New" w:cs="Courier New"/>
          <w:sz w:val="20"/>
          <w:lang w:bidi="en-US"/>
        </w:rPr>
        <w:t xml:space="preserve">  </w:t>
      </w:r>
      <w:r w:rsidRPr="002D29A9">
        <w:rPr>
          <w:rFonts w:ascii="Courier New" w:hAnsi="Courier New" w:cs="Courier New"/>
          <w:sz w:val="20"/>
          <w:lang w:bidi="en-US"/>
        </w:rPr>
        <w:t>}</w:t>
      </w:r>
    </w:p>
    <w:p w14:paraId="19B43391" w14:textId="4F7109CF" w:rsidR="002018E7" w:rsidRDefault="002018E7" w:rsidP="002018E7">
      <w:pPr>
        <w:spacing w:after="0"/>
        <w:rPr>
          <w:lang w:bidi="en-US"/>
        </w:rPr>
      </w:pPr>
      <w:r>
        <w:rPr>
          <w:lang w:bidi="en-US"/>
        </w:rPr>
        <w:t xml:space="preserve">Strings in C are also another common source of errors in C due to the need to allocate space for and account for the string </w:t>
      </w:r>
      <w:r w:rsidR="003401D1">
        <w:rPr>
          <w:lang w:bidi="en-US"/>
        </w:rPr>
        <w:t>terminator</w:t>
      </w:r>
      <w:r>
        <w:rPr>
          <w:lang w:bidi="en-US"/>
        </w:rPr>
        <w:t>.</w:t>
      </w:r>
      <w:r w:rsidR="006E1DE1">
        <w:rPr>
          <w:lang w:bidi="en-US"/>
        </w:rPr>
        <w:t xml:space="preserve"> </w:t>
      </w:r>
      <w:r>
        <w:rPr>
          <w:lang w:bidi="en-US"/>
        </w:rPr>
        <w:t xml:space="preserve">A common mistake is to expect to store an n length string in an </w:t>
      </w:r>
      <w:r w:rsidRPr="008D55D7">
        <w:rPr>
          <w:rFonts w:ascii="Courier New" w:hAnsi="Courier New" w:cs="Courier New"/>
          <w:sz w:val="20"/>
          <w:lang w:bidi="en-US"/>
        </w:rPr>
        <w:t>n</w:t>
      </w:r>
      <w:r w:rsidRPr="008D55D7">
        <w:rPr>
          <w:sz w:val="20"/>
          <w:lang w:bidi="en-US"/>
        </w:rPr>
        <w:t xml:space="preserve"> </w:t>
      </w:r>
      <w:r>
        <w:rPr>
          <w:lang w:bidi="en-US"/>
        </w:rPr>
        <w:t xml:space="preserve">length array instead of length </w:t>
      </w:r>
      <w:r w:rsidRPr="008D55D7">
        <w:rPr>
          <w:rFonts w:ascii="Courier New" w:hAnsi="Courier New" w:cs="Courier New"/>
          <w:sz w:val="20"/>
          <w:lang w:bidi="en-US"/>
        </w:rPr>
        <w:t>n+1</w:t>
      </w:r>
      <w:r w:rsidRPr="008D55D7">
        <w:rPr>
          <w:sz w:val="20"/>
          <w:lang w:bidi="en-US"/>
        </w:rPr>
        <w:t xml:space="preserve"> </w:t>
      </w:r>
      <w:r>
        <w:rPr>
          <w:lang w:bidi="en-US"/>
        </w:rPr>
        <w:t xml:space="preserve">to account for the </w:t>
      </w:r>
      <w:r w:rsidR="003401D1">
        <w:rPr>
          <w:lang w:bidi="en-US"/>
        </w:rPr>
        <w:t xml:space="preserve">terminating </w:t>
      </w:r>
      <w:r w:rsidR="00C258BF">
        <w:rPr>
          <w:rFonts w:ascii="Courier New" w:hAnsi="Courier New" w:cs="Courier New"/>
          <w:sz w:val="20"/>
          <w:lang w:bidi="en-US"/>
        </w:rPr>
        <w:t>‘\0’</w:t>
      </w:r>
      <w:r w:rsidR="004C160F">
        <w:rPr>
          <w:lang w:bidi="en-US"/>
        </w:rPr>
        <w:t xml:space="preserve">character. </w:t>
      </w:r>
      <w:r w:rsidR="00C258BF">
        <w:rPr>
          <w:lang w:bidi="en-US"/>
        </w:rPr>
        <w:t>I</w:t>
      </w:r>
      <w:r>
        <w:rPr>
          <w:lang w:bidi="en-US"/>
        </w:rPr>
        <w:t xml:space="preserve">nterfacing with other languages that do not use </w:t>
      </w:r>
      <w:r w:rsidR="003401D1">
        <w:rPr>
          <w:lang w:bidi="en-US"/>
        </w:rPr>
        <w:t xml:space="preserve">terminators </w:t>
      </w:r>
      <w:r>
        <w:rPr>
          <w:lang w:bidi="en-US"/>
        </w:rPr>
        <w:t>in strings can also lead to an off by one error.</w:t>
      </w:r>
    </w:p>
    <w:p w14:paraId="618392BA" w14:textId="77777777" w:rsidR="002D29A9" w:rsidRDefault="002D29A9" w:rsidP="002018E7">
      <w:pPr>
        <w:spacing w:after="0"/>
        <w:rPr>
          <w:lang w:bidi="en-US"/>
        </w:rPr>
      </w:pPr>
    </w:p>
    <w:p w14:paraId="312AEF75" w14:textId="638DFEA5" w:rsidR="002018E7" w:rsidRDefault="002018E7" w:rsidP="002018E7">
      <w:pPr>
        <w:spacing w:after="0"/>
        <w:rPr>
          <w:lang w:bidi="en-US"/>
        </w:rPr>
      </w:pPr>
      <w:r>
        <w:rPr>
          <w:lang w:bidi="en-US"/>
        </w:rPr>
        <w:t>C does not flag accesses outside of array bounds, so an off by one error may not be detectable.</w:t>
      </w:r>
      <w:r w:rsidR="006E1DE1">
        <w:rPr>
          <w:lang w:bidi="en-US"/>
        </w:rPr>
        <w:t xml:space="preserve"> </w:t>
      </w:r>
      <w:r>
        <w:rPr>
          <w:lang w:bidi="en-US"/>
        </w:rPr>
        <w:t xml:space="preserve">Several </w:t>
      </w:r>
      <w:r w:rsidR="003401D1">
        <w:rPr>
          <w:lang w:bidi="en-US"/>
        </w:rPr>
        <w:t>t</w:t>
      </w:r>
      <w:r>
        <w:rPr>
          <w:lang w:bidi="en-US"/>
        </w:rPr>
        <w:t>ools can be used to help detect accesses beyond the bounds of arrays.</w:t>
      </w:r>
      <w:r w:rsidR="006E1DE1">
        <w:rPr>
          <w:lang w:bidi="en-US"/>
        </w:rPr>
        <w:t xml:space="preserve"> </w:t>
      </w:r>
      <w:r>
        <w:rPr>
          <w:lang w:bidi="en-US"/>
        </w:rPr>
        <w:t xml:space="preserve">However, such tools will not help in the case where only a portion of the array is </w:t>
      </w:r>
      <w:proofErr w:type="gramStart"/>
      <w:r>
        <w:rPr>
          <w:lang w:bidi="en-US"/>
        </w:rPr>
        <w:t>used</w:t>
      </w:r>
      <w:proofErr w:type="gramEnd"/>
      <w:r>
        <w:rPr>
          <w:lang w:bidi="en-US"/>
        </w:rPr>
        <w:t xml:space="preserve"> and the access is still within the bounds of the array</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w:t>
      </w:r>
    </w:p>
    <w:p w14:paraId="0FA0C85C" w14:textId="77777777" w:rsidR="002D29A9" w:rsidRDefault="002D29A9" w:rsidP="002018E7">
      <w:pPr>
        <w:spacing w:after="0"/>
        <w:rPr>
          <w:lang w:bidi="en-US"/>
        </w:rPr>
      </w:pPr>
    </w:p>
    <w:p w14:paraId="26A92657" w14:textId="72F0601C" w:rsidR="002018E7" w:rsidRDefault="002018E7" w:rsidP="002018E7">
      <w:pPr>
        <w:spacing w:after="0"/>
        <w:rPr>
          <w:lang w:bidi="en-US"/>
        </w:rPr>
      </w:pPr>
      <w:r>
        <w:rPr>
          <w:lang w:bidi="en-US"/>
        </w:rPr>
        <w:t>Looping one more or one less is usually detectable by good testing.</w:t>
      </w:r>
      <w:r w:rsidR="006E1DE1">
        <w:rPr>
          <w:lang w:bidi="en-US"/>
        </w:rPr>
        <w:t xml:space="preserve"> </w:t>
      </w:r>
      <w:r>
        <w:rPr>
          <w:lang w:bidi="en-US"/>
        </w:rPr>
        <w:t xml:space="preserve">Due to the structure of the C language, this </w:t>
      </w:r>
      <w:del w:id="396" w:author="Stephen Michell" w:date="2019-11-08T12:29:00Z">
        <w:r>
          <w:rPr>
            <w:lang w:bidi="en-US"/>
          </w:rPr>
          <w:delText>may</w:delText>
        </w:r>
      </w:del>
      <w:ins w:id="397" w:author="Stephen Michell" w:date="2019-11-08T12:29:00Z">
        <w:r w:rsidR="001463F1">
          <w:rPr>
            <w:lang w:bidi="en-US"/>
          </w:rPr>
          <w:t>can</w:t>
        </w:r>
      </w:ins>
      <w:r>
        <w:rPr>
          <w:lang w:bidi="en-US"/>
        </w:rPr>
        <w:t xml:space="preserve"> be the main way to avoid this vulnerability.</w:t>
      </w:r>
      <w:r w:rsidR="006E1DE1">
        <w:rPr>
          <w:lang w:bidi="en-US"/>
        </w:rPr>
        <w:t xml:space="preserve"> </w:t>
      </w:r>
      <w:r>
        <w:rPr>
          <w:lang w:bidi="en-US"/>
        </w:rPr>
        <w:t>Unfortunately</w:t>
      </w:r>
      <w:ins w:id="398" w:author="Stephen Michell" w:date="2019-11-08T12:29:00Z">
        <w:r w:rsidR="001463F1">
          <w:rPr>
            <w:lang w:bidi="en-US"/>
          </w:rPr>
          <w:t>,</w:t>
        </w:r>
      </w:ins>
      <w:r>
        <w:rPr>
          <w:lang w:bidi="en-US"/>
        </w:rPr>
        <w:t xml:space="preserve"> some cases </w:t>
      </w:r>
      <w:del w:id="399" w:author="Stephen Michell" w:date="2019-11-08T12:29:00Z">
        <w:r>
          <w:rPr>
            <w:lang w:bidi="en-US"/>
          </w:rPr>
          <w:delText>may</w:delText>
        </w:r>
      </w:del>
      <w:ins w:id="400" w:author="Stephen Michell" w:date="2019-11-08T12:29:00Z">
        <w:r w:rsidR="001463F1">
          <w:rPr>
            <w:lang w:bidi="en-US"/>
          </w:rPr>
          <w:t>can</w:t>
        </w:r>
      </w:ins>
      <w:r>
        <w:rPr>
          <w:lang w:bidi="en-US"/>
        </w:rPr>
        <w:t xml:space="preserve"> still slip through the development and test phase and manifest themselves during operational use.</w:t>
      </w:r>
    </w:p>
    <w:p w14:paraId="67ACA016" w14:textId="77777777" w:rsidR="002018E7" w:rsidRPr="0043703E" w:rsidRDefault="002018E7" w:rsidP="002018E7">
      <w:pPr>
        <w:spacing w:after="0"/>
        <w:rPr>
          <w:lang w:bidi="en-US"/>
        </w:rPr>
      </w:pPr>
    </w:p>
    <w:p w14:paraId="7C40DB2D" w14:textId="1346F5D5" w:rsidR="004C770C" w:rsidRDefault="001456BA" w:rsidP="00504DC3">
      <w:pPr>
        <w:pStyle w:val="Heading3"/>
        <w:spacing w:before="0" w:after="120"/>
        <w:rPr>
          <w:lang w:bidi="en-US"/>
        </w:rPr>
      </w:pPr>
      <w:r>
        <w:rPr>
          <w:lang w:bidi="en-US"/>
        </w:rPr>
        <w:t>6.3</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7FE13BDC" w14:textId="6CC5F062" w:rsidR="003E0302" w:rsidRDefault="003E0302" w:rsidP="007124F7">
      <w:pPr>
        <w:pStyle w:val="ListParagraph"/>
        <w:numPr>
          <w:ilvl w:val="0"/>
          <w:numId w:val="37"/>
        </w:numPr>
        <w:rPr>
          <w:lang w:bidi="en-US"/>
        </w:rPr>
      </w:pPr>
      <w:r>
        <w:rPr>
          <w:lang w:bidi="en-US"/>
        </w:rPr>
        <w:t xml:space="preserve">Follow the </w:t>
      </w:r>
      <w:r w:rsidR="004C160F">
        <w:rPr>
          <w:rFonts w:ascii="Calibri" w:eastAsia="Times New Roman" w:hAnsi="Calibri"/>
          <w:bCs/>
        </w:rPr>
        <w:t>guidance contained in</w:t>
      </w:r>
      <w:r w:rsidR="004C160F">
        <w:rPr>
          <w:lang w:bidi="en-US"/>
        </w:rPr>
        <w:t xml:space="preserve"> </w:t>
      </w:r>
      <w:r w:rsidR="0096483F">
        <w:rPr>
          <w:lang w:bidi="en-US"/>
        </w:rPr>
        <w:t>TR 24772-1 clause 6.30.5.</w:t>
      </w:r>
    </w:p>
    <w:p w14:paraId="15BE63CF" w14:textId="482E956C" w:rsidR="002018E7" w:rsidRPr="0043703E" w:rsidRDefault="002018E7" w:rsidP="007124F7">
      <w:pPr>
        <w:pStyle w:val="ListParagraph"/>
        <w:numPr>
          <w:ilvl w:val="0"/>
          <w:numId w:val="37"/>
        </w:numPr>
        <w:rPr>
          <w:lang w:bidi="en-US"/>
        </w:rPr>
      </w:pPr>
      <w:r w:rsidRPr="002018E7">
        <w:rPr>
          <w:lang w:bidi="en-US"/>
        </w:rPr>
        <w:t xml:space="preserve">Use careful programming, testing of </w:t>
      </w:r>
      <w:r w:rsidR="003401D1">
        <w:rPr>
          <w:lang w:bidi="en-US"/>
        </w:rPr>
        <w:t>boundary</w:t>
      </w:r>
      <w:r w:rsidR="003401D1" w:rsidRPr="002018E7">
        <w:rPr>
          <w:lang w:bidi="en-US"/>
        </w:rPr>
        <w:t xml:space="preserve"> </w:t>
      </w:r>
      <w:r w:rsidRPr="002018E7">
        <w:rPr>
          <w:lang w:bidi="en-US"/>
        </w:rPr>
        <w:t>conditions</w:t>
      </w:r>
      <w:r w:rsidR="008B44E8">
        <w:rPr>
          <w:lang w:bidi="en-US"/>
        </w:rPr>
        <w:t>,</w:t>
      </w:r>
      <w:r w:rsidRPr="002018E7">
        <w:rPr>
          <w:lang w:bidi="en-US"/>
        </w:rPr>
        <w:t xml:space="preserve"> and static analysis tools to detect off by one </w:t>
      </w:r>
      <w:proofErr w:type="gramStart"/>
      <w:r w:rsidRPr="002018E7">
        <w:rPr>
          <w:lang w:bidi="en-US"/>
        </w:rPr>
        <w:t>errors</w:t>
      </w:r>
      <w:proofErr w:type="gramEnd"/>
      <w:r w:rsidRPr="002018E7">
        <w:rPr>
          <w:lang w:bidi="en-US"/>
        </w:rPr>
        <w:t xml:space="preserve"> in C.</w:t>
      </w:r>
    </w:p>
    <w:p w14:paraId="33E959BC" w14:textId="0AA405F1" w:rsidR="004C770C" w:rsidRDefault="001456BA" w:rsidP="002D29A9">
      <w:pPr>
        <w:pStyle w:val="Heading2"/>
        <w:spacing w:before="0" w:after="0"/>
        <w:rPr>
          <w:lang w:bidi="en-US"/>
        </w:rPr>
      </w:pPr>
      <w:bookmarkStart w:id="401" w:name="_Toc310518186"/>
      <w:bookmarkStart w:id="402" w:name="_Toc2099609"/>
      <w:r>
        <w:rPr>
          <w:lang w:bidi="en-US"/>
        </w:rPr>
        <w:t>6.3</w:t>
      </w:r>
      <w:r w:rsidR="00460588">
        <w:rPr>
          <w:lang w:bidi="en-US"/>
        </w:rPr>
        <w:t>1</w:t>
      </w:r>
      <w:r w:rsidR="00AD5842">
        <w:rPr>
          <w:lang w:bidi="en-US"/>
        </w:rPr>
        <w:t xml:space="preserve"> </w:t>
      </w:r>
      <w:del w:id="403" w:author="Stephen Michell" w:date="2019-11-08T12:29:00Z">
        <w:r w:rsidR="004C770C" w:rsidRPr="00CD6A7E">
          <w:rPr>
            <w:lang w:bidi="en-US"/>
          </w:rPr>
          <w:delText>Structured</w:delText>
        </w:r>
      </w:del>
      <w:ins w:id="404" w:author="Stephen Michell" w:date="2019-11-08T12:29:00Z">
        <w:r w:rsidR="00E901CA">
          <w:rPr>
            <w:lang w:bidi="en-US"/>
          </w:rPr>
          <w:t>Uns</w:t>
        </w:r>
        <w:r w:rsidR="004C770C" w:rsidRPr="00CD6A7E">
          <w:rPr>
            <w:lang w:bidi="en-US"/>
          </w:rPr>
          <w:t>tructured</w:t>
        </w:r>
      </w:ins>
      <w:r w:rsidR="004C770C" w:rsidRPr="00CD6A7E">
        <w:rPr>
          <w:lang w:bidi="en-US"/>
        </w:rPr>
        <w:t xml:space="preserve"> </w:t>
      </w:r>
      <w:r w:rsidR="00816051">
        <w:rPr>
          <w:lang w:bidi="en-US"/>
        </w:rPr>
        <w:t>p</w:t>
      </w:r>
      <w:r w:rsidR="004C770C" w:rsidRPr="00CD6A7E">
        <w:rPr>
          <w:lang w:bidi="en-US"/>
        </w:rPr>
        <w:t>rogramming [EWD]</w:t>
      </w:r>
      <w:bookmarkEnd w:id="401"/>
      <w:bookmarkEnd w:id="402"/>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w:instrText>
      </w:r>
      <w:r w:rsidR="008D1097">
        <w:instrText>s:</w:instrText>
      </w:r>
      <w:r w:rsidR="00CD736D" w:rsidRPr="00CD736D">
        <w:rPr>
          <w:lang w:bidi="en-US"/>
        </w:rPr>
        <w:instrText xml:space="preserve"> </w:instrText>
      </w:r>
      <w:r w:rsidR="00CD736D" w:rsidRPr="00CD6A7E">
        <w:rPr>
          <w:lang w:bidi="en-US"/>
        </w:rPr>
        <w:instrText xml:space="preserve">Structured </w:instrText>
      </w:r>
      <w:r w:rsidR="00CD736D">
        <w:rPr>
          <w:lang w:bidi="en-US"/>
        </w:rPr>
        <w:instrText>p</w:instrText>
      </w:r>
      <w:r w:rsidR="00CD736D" w:rsidRPr="00CD6A7E">
        <w:rPr>
          <w:lang w:bidi="en-US"/>
        </w:rPr>
        <w:instrText>rogramming [EWD]</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EWD</w:instrText>
      </w:r>
      <w:r w:rsidR="00ED70E1">
        <w:rPr>
          <w:lang w:bidi="en-US"/>
        </w:rPr>
        <w:instrText xml:space="preserve"> - </w:instrText>
      </w:r>
      <w:r w:rsidR="00CD736D" w:rsidRPr="00CD6A7E">
        <w:rPr>
          <w:lang w:bidi="en-US"/>
        </w:rPr>
        <w:instrText xml:space="preserve">Structured </w:instrText>
      </w:r>
      <w:r w:rsidR="00CD736D">
        <w:rPr>
          <w:lang w:bidi="en-US"/>
        </w:rPr>
        <w:instrText>p</w:instrText>
      </w:r>
      <w:r w:rsidR="00CD736D" w:rsidRPr="00CD6A7E">
        <w:rPr>
          <w:lang w:bidi="en-US"/>
        </w:rPr>
        <w:instrText>rogramming [EWD]</w:instrText>
      </w:r>
      <w:r w:rsidR="00ED70E1">
        <w:instrText xml:space="preserve">" </w:instrText>
      </w:r>
      <w:r w:rsidR="00ED70E1">
        <w:rPr>
          <w:lang w:val="en-CA"/>
        </w:rPr>
        <w:fldChar w:fldCharType="end"/>
      </w:r>
    </w:p>
    <w:p w14:paraId="1E7EA899" w14:textId="77777777" w:rsidR="002D29A9" w:rsidRPr="002D29A9" w:rsidRDefault="002D29A9" w:rsidP="002D29A9">
      <w:pPr>
        <w:spacing w:after="0"/>
        <w:rPr>
          <w:lang w:bidi="en-US"/>
        </w:rPr>
      </w:pPr>
    </w:p>
    <w:p w14:paraId="1A244748" w14:textId="592CA5CA" w:rsidR="004C770C" w:rsidRDefault="001456BA" w:rsidP="002D29A9">
      <w:pPr>
        <w:pStyle w:val="Heading3"/>
        <w:spacing w:before="0" w:after="0"/>
        <w:rPr>
          <w:lang w:bidi="en-US"/>
        </w:rPr>
      </w:pPr>
      <w:r>
        <w:rPr>
          <w:lang w:bidi="en-US"/>
        </w:rPr>
        <w:lastRenderedPageBreak/>
        <w:t>6.3</w:t>
      </w:r>
      <w:r w:rsidR="00460588">
        <w:rPr>
          <w:lang w:bidi="en-US"/>
        </w:rPr>
        <w:t>1</w:t>
      </w:r>
      <w:r w:rsidR="004C770C">
        <w:rPr>
          <w:lang w:bidi="en-US"/>
        </w:rPr>
        <w:t>.1</w:t>
      </w:r>
      <w:r w:rsidR="00AD5842">
        <w:rPr>
          <w:lang w:bidi="en-US"/>
        </w:rPr>
        <w:t xml:space="preserve"> </w:t>
      </w:r>
      <w:r w:rsidR="004C770C" w:rsidRPr="00CD6A7E">
        <w:rPr>
          <w:lang w:bidi="en-US"/>
        </w:rPr>
        <w:t>Applicability to language</w:t>
      </w:r>
    </w:p>
    <w:p w14:paraId="17D6977F" w14:textId="77777777" w:rsidR="002D29A9" w:rsidRPr="002D29A9" w:rsidRDefault="002D29A9" w:rsidP="002D29A9">
      <w:pPr>
        <w:spacing w:after="0"/>
        <w:rPr>
          <w:lang w:bidi="en-US"/>
        </w:rPr>
      </w:pPr>
    </w:p>
    <w:p w14:paraId="557A801D" w14:textId="2C5DE78D" w:rsidR="002D29A9" w:rsidRDefault="002D29A9" w:rsidP="002D29A9">
      <w:pPr>
        <w:rPr>
          <w:lang w:bidi="en-US"/>
        </w:rPr>
      </w:pPr>
      <w:r>
        <w:rPr>
          <w:lang w:bidi="en-US"/>
        </w:rPr>
        <w:t xml:space="preserve">It is as easy to write structured programs in C as it is not to.  C contains the </w:t>
      </w:r>
      <w:proofErr w:type="spellStart"/>
      <w:r w:rsidRPr="00C258BF">
        <w:rPr>
          <w:rFonts w:ascii="Courier New" w:hAnsi="Courier New" w:cs="Courier New"/>
          <w:sz w:val="20"/>
          <w:szCs w:val="20"/>
          <w:lang w:bidi="en-US"/>
        </w:rPr>
        <w:t>goto</w:t>
      </w:r>
      <w:proofErr w:type="spellEnd"/>
      <w:r>
        <w:rPr>
          <w:lang w:bidi="en-US"/>
        </w:rPr>
        <w:t xml:space="preserve"> </w:t>
      </w:r>
      <w:r w:rsidR="00AB53AA">
        <w:rPr>
          <w:lang w:bidi="en-US"/>
        </w:rPr>
        <w:t xml:space="preserve">and </w:t>
      </w:r>
      <w:proofErr w:type="spellStart"/>
      <w:r w:rsidR="00AB53AA" w:rsidRPr="00B50ED2">
        <w:rPr>
          <w:rFonts w:ascii="Courier New" w:hAnsi="Courier New" w:cs="Courier New"/>
          <w:sz w:val="20"/>
          <w:lang w:bidi="en-US"/>
        </w:rPr>
        <w:t>longjmp</w:t>
      </w:r>
      <w:proofErr w:type="spellEnd"/>
      <w:r w:rsidR="00AB53AA" w:rsidRPr="00B50ED2">
        <w:rPr>
          <w:sz w:val="20"/>
          <w:lang w:bidi="en-US"/>
        </w:rPr>
        <w:t xml:space="preserve"> </w:t>
      </w:r>
      <w:r>
        <w:rPr>
          <w:lang w:bidi="en-US"/>
        </w:rPr>
        <w:t>statement</w:t>
      </w:r>
      <w:r w:rsidR="00AB53AA">
        <w:rPr>
          <w:lang w:bidi="en-US"/>
        </w:rPr>
        <w:t>s</w:t>
      </w:r>
      <w:r>
        <w:rPr>
          <w:lang w:bidi="en-US"/>
        </w:rPr>
        <w:t xml:space="preserve">, which can create unstructured code.  C </w:t>
      </w:r>
      <w:r w:rsidR="00AB53AA">
        <w:rPr>
          <w:lang w:bidi="en-US"/>
        </w:rPr>
        <w:t xml:space="preserve">also </w:t>
      </w:r>
      <w:r>
        <w:rPr>
          <w:lang w:bidi="en-US"/>
        </w:rPr>
        <w:t xml:space="preserve">has </w:t>
      </w:r>
      <w:proofErr w:type="gramStart"/>
      <w:r w:rsidRPr="00C258BF">
        <w:rPr>
          <w:rFonts w:ascii="Courier New" w:hAnsi="Courier New" w:cs="Courier New"/>
          <w:sz w:val="20"/>
          <w:szCs w:val="20"/>
          <w:lang w:bidi="en-US"/>
        </w:rPr>
        <w:t>continue</w:t>
      </w:r>
      <w:proofErr w:type="gramEnd"/>
      <w:r>
        <w:rPr>
          <w:lang w:bidi="en-US"/>
        </w:rPr>
        <w:t xml:space="preserve">, </w:t>
      </w:r>
      <w:r w:rsidRPr="00C258BF">
        <w:rPr>
          <w:rFonts w:ascii="Courier New" w:hAnsi="Courier New" w:cs="Courier New"/>
          <w:sz w:val="20"/>
          <w:szCs w:val="20"/>
          <w:lang w:bidi="en-US"/>
        </w:rPr>
        <w:t>break</w:t>
      </w:r>
      <w:r>
        <w:rPr>
          <w:lang w:bidi="en-US"/>
        </w:rPr>
        <w:t xml:space="preserve">, and </w:t>
      </w:r>
      <w:r w:rsidRPr="00C258BF">
        <w:rPr>
          <w:rFonts w:ascii="Courier New" w:hAnsi="Courier New" w:cs="Courier New"/>
          <w:sz w:val="20"/>
          <w:szCs w:val="20"/>
          <w:lang w:bidi="en-US"/>
        </w:rPr>
        <w:t>return</w:t>
      </w:r>
      <w:r>
        <w:rPr>
          <w:lang w:bidi="en-US"/>
        </w:rPr>
        <w:t xml:space="preserve"> that can create complicated control flow when used in an undisciplined manner.</w:t>
      </w:r>
      <w:r w:rsidR="006E1DE1">
        <w:rPr>
          <w:lang w:bidi="en-US"/>
        </w:rPr>
        <w:t xml:space="preserve"> </w:t>
      </w:r>
      <w:r w:rsidR="001D02E2">
        <w:rPr>
          <w:lang w:bidi="en-US"/>
        </w:rPr>
        <w:t>Unstructured {s</w:t>
      </w:r>
      <w:r>
        <w:rPr>
          <w:lang w:bidi="en-US"/>
        </w:rPr>
        <w:t>paghetti</w:t>
      </w:r>
      <w:r w:rsidR="001D02E2">
        <w:rPr>
          <w:lang w:bidi="en-US"/>
        </w:rPr>
        <w:t>}</w:t>
      </w:r>
      <w:r>
        <w:rPr>
          <w:lang w:bidi="en-US"/>
        </w:rPr>
        <w:t xml:space="preserve"> code can be more difficult for C static analyzers to analyze and is sometimes used on purpose to obfuscate the functionality of software.</w:t>
      </w:r>
      <w:r w:rsidR="006E1DE1">
        <w:rPr>
          <w:lang w:bidi="en-US"/>
        </w:rPr>
        <w:t xml:space="preserve"> </w:t>
      </w:r>
      <w:r>
        <w:rPr>
          <w:lang w:bidi="en-US"/>
        </w:rPr>
        <w:t>Code that has been modified multiple times by an assortment of programmers to add or remove functionality or to fix problems can be prone to become unstructured.</w:t>
      </w:r>
    </w:p>
    <w:p w14:paraId="26331C48" w14:textId="4F559E65" w:rsidR="002D29A9" w:rsidRDefault="002D29A9" w:rsidP="002D29A9">
      <w:pPr>
        <w:rPr>
          <w:lang w:bidi="en-US"/>
        </w:rPr>
      </w:pPr>
      <w:r>
        <w:rPr>
          <w:lang w:bidi="en-US"/>
        </w:rPr>
        <w:t>Because unstructured code in C can cause problems for analyzers (both automated and human), problems with the code may not be detected as readily or at all as would be the case if the software was written in a structured manner.</w:t>
      </w:r>
    </w:p>
    <w:p w14:paraId="76A850A7" w14:textId="3442A315" w:rsidR="00FE6962" w:rsidRPr="002D29A9" w:rsidRDefault="00FE6962" w:rsidP="002D29A9">
      <w:pPr>
        <w:rPr>
          <w:lang w:bidi="en-US"/>
        </w:rPr>
      </w:pPr>
      <w:r>
        <w:t>IEC 61508 [</w:t>
      </w:r>
      <w:r w:rsidR="00092527">
        <w:t>3</w:t>
      </w:r>
      <w:r>
        <w:t xml:space="preserve">] highly recommends the use of no more than one </w:t>
      </w:r>
      <w:r w:rsidRPr="00D90EF5">
        <w:rPr>
          <w:rFonts w:ascii="Courier New" w:hAnsi="Courier New" w:cs="Courier New"/>
          <w:sz w:val="20"/>
        </w:rPr>
        <w:t>return</w:t>
      </w:r>
      <w:r w:rsidRPr="00D90EF5">
        <w:rPr>
          <w:sz w:val="20"/>
        </w:rPr>
        <w:t xml:space="preserve"> </w:t>
      </w:r>
      <w:r>
        <w:t xml:space="preserve">statement in a function. At times, this guidance can have the opposite effect, such as in the case of an </w:t>
      </w:r>
      <w:r w:rsidRPr="008D55D7">
        <w:rPr>
          <w:rFonts w:ascii="Courier New" w:hAnsi="Courier New" w:cs="Courier New"/>
          <w:sz w:val="20"/>
        </w:rPr>
        <w:t>if</w:t>
      </w:r>
      <w:r w:rsidRPr="008D55D7">
        <w:rPr>
          <w:sz w:val="20"/>
        </w:rPr>
        <w:t xml:space="preserve"> </w:t>
      </w:r>
      <w:r>
        <w:t xml:space="preserve">check of parameters at the start of a function that requires the remainder of the function to be encased in the </w:t>
      </w:r>
      <w:r w:rsidRPr="008D55D7">
        <w:rPr>
          <w:rFonts w:ascii="Courier New" w:hAnsi="Courier New" w:cs="Courier New"/>
          <w:sz w:val="20"/>
        </w:rPr>
        <w:t>if</w:t>
      </w:r>
      <w:r w:rsidRPr="008D55D7">
        <w:rPr>
          <w:sz w:val="20"/>
        </w:rPr>
        <w:t xml:space="preserve"> </w:t>
      </w:r>
      <w:r>
        <w:t>statement in order to reach the single exit point.</w:t>
      </w:r>
      <w:r w:rsidR="006E1DE1">
        <w:t xml:space="preserve"> </w:t>
      </w:r>
      <w:r>
        <w:t>If, for example, the use of multiple exit points can arguably make a piece of code clearer, then they should be used.</w:t>
      </w:r>
      <w:r w:rsidR="006E1DE1">
        <w:t xml:space="preserve"> </w:t>
      </w:r>
      <w:r>
        <w:t>However, the code should be able to withstand a critique that a restructuring of the code would have made the need for multiple exit points unnecessary.</w:t>
      </w:r>
    </w:p>
    <w:p w14:paraId="1AA68004" w14:textId="366457A8" w:rsidR="004C770C" w:rsidRPr="00CD6A7E" w:rsidRDefault="001456BA" w:rsidP="00504DC3">
      <w:pPr>
        <w:pStyle w:val="Heading3"/>
        <w:spacing w:before="0" w:after="120"/>
        <w:rPr>
          <w:lang w:bidi="en-US"/>
        </w:rPr>
      </w:pPr>
      <w:r>
        <w:rPr>
          <w:lang w:bidi="en-US"/>
        </w:rPr>
        <w:t>6.3</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4370974C" w14:textId="59AB5776" w:rsidR="00AB53AA" w:rsidRDefault="00AB53AA" w:rsidP="00B50ED2">
      <w:pPr>
        <w:pStyle w:val="ListParagraph"/>
        <w:numPr>
          <w:ilvl w:val="0"/>
          <w:numId w:val="9"/>
        </w:numPr>
        <w:spacing w:after="0"/>
        <w:rPr>
          <w:lang w:bidi="en-US"/>
        </w:rPr>
      </w:pPr>
      <w:r>
        <w:rPr>
          <w:lang w:bidi="en-US"/>
        </w:rPr>
        <w:t xml:space="preserve">Follow the </w:t>
      </w:r>
      <w:r w:rsidR="004C160F">
        <w:rPr>
          <w:rFonts w:ascii="Calibri" w:eastAsia="Times New Roman" w:hAnsi="Calibri"/>
          <w:bCs/>
        </w:rPr>
        <w:t>guidance contained in</w:t>
      </w:r>
      <w:r w:rsidR="004C160F">
        <w:rPr>
          <w:lang w:bidi="en-US"/>
        </w:rPr>
        <w:t xml:space="preserve"> </w:t>
      </w:r>
      <w:r>
        <w:rPr>
          <w:lang w:bidi="en-US"/>
        </w:rPr>
        <w:t>TR 24772-1 clause 6.31.5.</w:t>
      </w:r>
    </w:p>
    <w:p w14:paraId="56859E68" w14:textId="77777777" w:rsidR="009A7C1A" w:rsidRDefault="002D29A9" w:rsidP="00FD2327">
      <w:pPr>
        <w:numPr>
          <w:ilvl w:val="0"/>
          <w:numId w:val="9"/>
        </w:numPr>
        <w:spacing w:after="0"/>
        <w:contextualSpacing/>
      </w:pPr>
      <w:r>
        <w:t>Write clear and concise structured code to make code as understandable as possible.</w:t>
      </w:r>
    </w:p>
    <w:p w14:paraId="0089E3A3" w14:textId="03E8CE5A" w:rsidR="004C770C" w:rsidRDefault="002D29A9" w:rsidP="004C160F">
      <w:pPr>
        <w:numPr>
          <w:ilvl w:val="0"/>
          <w:numId w:val="9"/>
        </w:numPr>
        <w:spacing w:after="0"/>
        <w:contextualSpacing/>
      </w:pPr>
      <w:r>
        <w:t xml:space="preserve">Restrict the use of </w:t>
      </w:r>
      <w:proofErr w:type="spellStart"/>
      <w:r w:rsidRPr="005B2AB4">
        <w:rPr>
          <w:rFonts w:ascii="Courier New" w:hAnsi="Courier New" w:cs="Courier New"/>
          <w:sz w:val="20"/>
          <w:szCs w:val="20"/>
          <w:lang w:bidi="en-US"/>
        </w:rPr>
        <w:t>goto</w:t>
      </w:r>
      <w:proofErr w:type="spellEnd"/>
      <w:r>
        <w:t xml:space="preserve">, </w:t>
      </w:r>
      <w:r w:rsidRPr="005B2AB4">
        <w:rPr>
          <w:rFonts w:ascii="Courier New" w:hAnsi="Courier New" w:cs="Courier New"/>
          <w:sz w:val="20"/>
          <w:szCs w:val="20"/>
          <w:lang w:bidi="en-US"/>
        </w:rPr>
        <w:t>continue</w:t>
      </w:r>
      <w:r>
        <w:t xml:space="preserve">, </w:t>
      </w:r>
      <w:r w:rsidRPr="005B2AB4">
        <w:rPr>
          <w:rFonts w:ascii="Courier New" w:hAnsi="Courier New" w:cs="Courier New"/>
          <w:sz w:val="20"/>
          <w:szCs w:val="20"/>
          <w:lang w:bidi="en-US"/>
        </w:rPr>
        <w:t>break</w:t>
      </w:r>
      <w:r w:rsidR="00AB53AA">
        <w:t xml:space="preserve"> </w:t>
      </w:r>
      <w:r w:rsidR="00F64E2D">
        <w:t xml:space="preserve">and </w:t>
      </w:r>
      <w:proofErr w:type="spellStart"/>
      <w:r w:rsidR="00F64E2D" w:rsidRPr="005B2AB4">
        <w:rPr>
          <w:rFonts w:ascii="Courier New" w:hAnsi="Courier New" w:cs="Courier New"/>
          <w:sz w:val="20"/>
          <w:szCs w:val="20"/>
          <w:lang w:bidi="en-US"/>
        </w:rPr>
        <w:t>longjmp</w:t>
      </w:r>
      <w:proofErr w:type="spellEnd"/>
      <w:r w:rsidR="00F64E2D">
        <w:t xml:space="preserve"> </w:t>
      </w:r>
      <w:r>
        <w:t>to encourage more structured programming.</w:t>
      </w:r>
    </w:p>
    <w:p w14:paraId="1BC31062" w14:textId="77777777" w:rsidR="00C270F6" w:rsidRPr="00CD6A7E" w:rsidRDefault="00C270F6" w:rsidP="002C75BF">
      <w:pPr>
        <w:spacing w:after="0"/>
        <w:ind w:left="720"/>
        <w:contextualSpacing/>
      </w:pPr>
    </w:p>
    <w:p w14:paraId="44EE90F2" w14:textId="75AFBFEB" w:rsidR="004C770C" w:rsidRDefault="001456BA" w:rsidP="002D29A9">
      <w:pPr>
        <w:pStyle w:val="Heading2"/>
        <w:spacing w:before="0" w:after="0"/>
        <w:rPr>
          <w:lang w:bidi="en-US"/>
        </w:rPr>
      </w:pPr>
      <w:bookmarkStart w:id="405" w:name="_Toc310518187"/>
      <w:bookmarkStart w:id="406" w:name="_Ref336414969"/>
      <w:bookmarkStart w:id="407" w:name="_Toc2099610"/>
      <w:r>
        <w:rPr>
          <w:lang w:bidi="en-US"/>
        </w:rPr>
        <w:t>6.3</w:t>
      </w:r>
      <w:r w:rsidR="00460588">
        <w:rPr>
          <w:lang w:bidi="en-US"/>
        </w:rPr>
        <w:t>2</w:t>
      </w:r>
      <w:r w:rsidR="00AD5842">
        <w:rPr>
          <w:lang w:bidi="en-US"/>
        </w:rPr>
        <w:t xml:space="preserve"> </w:t>
      </w:r>
      <w:r w:rsidR="004C770C" w:rsidRPr="00CD6A7E">
        <w:rPr>
          <w:lang w:bidi="en-US"/>
        </w:rPr>
        <w:t xml:space="preserve">Passing </w:t>
      </w:r>
      <w:r w:rsidR="00816051">
        <w:rPr>
          <w:lang w:bidi="en-US"/>
        </w:rPr>
        <w:t>p</w:t>
      </w:r>
      <w:r w:rsidR="004C770C" w:rsidRPr="00CD6A7E">
        <w:rPr>
          <w:lang w:bidi="en-US"/>
        </w:rPr>
        <w:t xml:space="preserve">arameters and </w:t>
      </w:r>
      <w:r w:rsidR="00816051">
        <w:rPr>
          <w:lang w:bidi="en-US"/>
        </w:rPr>
        <w:t>r</w:t>
      </w:r>
      <w:r w:rsidR="004C770C" w:rsidRPr="00CD6A7E">
        <w:rPr>
          <w:lang w:bidi="en-US"/>
        </w:rPr>
        <w:t xml:space="preserve">eturn </w:t>
      </w:r>
      <w:r w:rsidR="00816051">
        <w:rPr>
          <w:lang w:bidi="en-US"/>
        </w:rPr>
        <w:t>v</w:t>
      </w:r>
      <w:r w:rsidR="004C770C" w:rsidRPr="00CD6A7E">
        <w:rPr>
          <w:lang w:bidi="en-US"/>
        </w:rPr>
        <w:t>alues [CSJ]</w:t>
      </w:r>
      <w:bookmarkEnd w:id="405"/>
      <w:bookmarkEnd w:id="406"/>
      <w:bookmarkEnd w:id="407"/>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Passing </w:instrText>
      </w:r>
      <w:r w:rsidR="00CD736D">
        <w:rPr>
          <w:lang w:bidi="en-US"/>
        </w:rPr>
        <w:instrText>p</w:instrText>
      </w:r>
      <w:r w:rsidR="00CD736D" w:rsidRPr="00CD6A7E">
        <w:rPr>
          <w:lang w:bidi="en-US"/>
        </w:rPr>
        <w:instrText xml:space="preserve">arameters and </w:instrText>
      </w:r>
      <w:r w:rsidR="00CD736D">
        <w:rPr>
          <w:lang w:bidi="en-US"/>
        </w:rPr>
        <w:instrText>r</w:instrText>
      </w:r>
      <w:r w:rsidR="00CD736D" w:rsidRPr="00CD6A7E">
        <w:rPr>
          <w:lang w:bidi="en-US"/>
        </w:rPr>
        <w:instrText xml:space="preserve">eturn </w:instrText>
      </w:r>
      <w:r w:rsidR="00CD736D">
        <w:rPr>
          <w:lang w:bidi="en-US"/>
        </w:rPr>
        <w:instrText>v</w:instrText>
      </w:r>
      <w:r w:rsidR="00CD736D" w:rsidRPr="00CD6A7E">
        <w:rPr>
          <w:lang w:bidi="en-US"/>
        </w:rPr>
        <w:instrText>alues [CSJ]</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CSJ</w:instrText>
      </w:r>
      <w:r w:rsidR="00ED70E1">
        <w:rPr>
          <w:lang w:bidi="en-US"/>
        </w:rPr>
        <w:instrText xml:space="preserve"> - </w:instrText>
      </w:r>
      <w:r w:rsidR="00CD736D" w:rsidRPr="00CD6A7E">
        <w:rPr>
          <w:lang w:bidi="en-US"/>
        </w:rPr>
        <w:instrText xml:space="preserve">Passing </w:instrText>
      </w:r>
      <w:r w:rsidR="00CD736D">
        <w:rPr>
          <w:lang w:bidi="en-US"/>
        </w:rPr>
        <w:instrText>p</w:instrText>
      </w:r>
      <w:r w:rsidR="00CD736D" w:rsidRPr="00CD6A7E">
        <w:rPr>
          <w:lang w:bidi="en-US"/>
        </w:rPr>
        <w:instrText xml:space="preserve">arameters and </w:instrText>
      </w:r>
      <w:r w:rsidR="00CD736D">
        <w:rPr>
          <w:lang w:bidi="en-US"/>
        </w:rPr>
        <w:instrText>r</w:instrText>
      </w:r>
      <w:r w:rsidR="00CD736D" w:rsidRPr="00CD6A7E">
        <w:rPr>
          <w:lang w:bidi="en-US"/>
        </w:rPr>
        <w:instrText xml:space="preserve">eturn </w:instrText>
      </w:r>
      <w:r w:rsidR="00CD736D">
        <w:rPr>
          <w:lang w:bidi="en-US"/>
        </w:rPr>
        <w:instrText>v</w:instrText>
      </w:r>
      <w:r w:rsidR="00CD736D" w:rsidRPr="00CD6A7E">
        <w:rPr>
          <w:lang w:bidi="en-US"/>
        </w:rPr>
        <w:instrText>alues [CSJ]</w:instrText>
      </w:r>
      <w:r w:rsidR="00ED70E1">
        <w:instrText xml:space="preserve">" </w:instrText>
      </w:r>
      <w:r w:rsidR="00ED70E1">
        <w:rPr>
          <w:lang w:val="en-CA"/>
        </w:rPr>
        <w:fldChar w:fldCharType="end"/>
      </w:r>
    </w:p>
    <w:p w14:paraId="6329BB29" w14:textId="77777777" w:rsidR="002D29A9" w:rsidRPr="002D29A9" w:rsidRDefault="002D29A9" w:rsidP="002D29A9">
      <w:pPr>
        <w:spacing w:after="0"/>
        <w:rPr>
          <w:lang w:bidi="en-US"/>
        </w:rPr>
      </w:pPr>
    </w:p>
    <w:p w14:paraId="0F3B7E9E" w14:textId="73CC1417" w:rsidR="004C770C" w:rsidRDefault="001456BA" w:rsidP="002D29A9">
      <w:pPr>
        <w:pStyle w:val="Heading3"/>
        <w:spacing w:before="0" w:after="0"/>
        <w:rPr>
          <w:lang w:bidi="en-US"/>
        </w:rPr>
      </w:pPr>
      <w:r>
        <w:rPr>
          <w:lang w:bidi="en-US"/>
        </w:rPr>
        <w:t>6.3</w:t>
      </w:r>
      <w:r w:rsidR="00460588">
        <w:rPr>
          <w:lang w:bidi="en-US"/>
        </w:rPr>
        <w:t>2</w:t>
      </w:r>
      <w:r w:rsidR="004C770C">
        <w:rPr>
          <w:lang w:bidi="en-US"/>
        </w:rPr>
        <w:t>.1</w:t>
      </w:r>
      <w:r w:rsidR="00AD5842">
        <w:rPr>
          <w:lang w:bidi="en-US"/>
        </w:rPr>
        <w:t xml:space="preserve"> </w:t>
      </w:r>
      <w:r w:rsidR="004C770C" w:rsidRPr="00CD6A7E">
        <w:rPr>
          <w:lang w:bidi="en-US"/>
        </w:rPr>
        <w:t>Applicability to language</w:t>
      </w:r>
    </w:p>
    <w:p w14:paraId="52FDF347" w14:textId="77777777" w:rsidR="002D29A9" w:rsidRPr="002D29A9" w:rsidRDefault="002D29A9" w:rsidP="002D29A9">
      <w:pPr>
        <w:spacing w:after="0"/>
        <w:rPr>
          <w:lang w:bidi="en-US"/>
        </w:rPr>
      </w:pPr>
    </w:p>
    <w:p w14:paraId="2D24215F" w14:textId="33EBFE5D" w:rsidR="002D29A9" w:rsidRDefault="002D29A9" w:rsidP="002D29A9">
      <w:pPr>
        <w:spacing w:after="0"/>
        <w:rPr>
          <w:lang w:bidi="en-US"/>
        </w:rPr>
      </w:pPr>
      <w:r>
        <w:rPr>
          <w:lang w:bidi="en-US"/>
        </w:rPr>
        <w:t xml:space="preserve">C uses </w:t>
      </w:r>
      <w:r w:rsidRPr="002D29A9">
        <w:rPr>
          <w:i/>
          <w:lang w:bidi="en-US"/>
        </w:rPr>
        <w:t>call by value</w:t>
      </w:r>
      <w:r>
        <w:rPr>
          <w:lang w:bidi="en-US"/>
        </w:rPr>
        <w:t xml:space="preserve"> parameter passing</w:t>
      </w:r>
      <w:r w:rsidR="00335DBD">
        <w:rPr>
          <w:lang w:val="en-CA"/>
        </w:rPr>
        <w:fldChar w:fldCharType="begin"/>
      </w:r>
      <w:r w:rsidR="00335DBD">
        <w:instrText>XE "</w:instrText>
      </w:r>
      <w:r w:rsidR="00335DBD">
        <w:rPr>
          <w:lang w:bidi="en-US"/>
        </w:rPr>
        <w:instrText>formal parameter</w:instrText>
      </w:r>
      <w:r w:rsidR="00335DBD">
        <w:instrText>"</w:instrText>
      </w:r>
      <w:r w:rsidR="00335DBD">
        <w:rPr>
          <w:lang w:val="en-CA"/>
        </w:rPr>
        <w:fldChar w:fldCharType="end"/>
      </w:r>
      <w:r w:rsidR="00335DBD">
        <w:rPr>
          <w:lang w:val="en-CA"/>
        </w:rPr>
        <w:fldChar w:fldCharType="begin"/>
      </w:r>
      <w:r w:rsidR="00335DBD">
        <w:instrText>XE "</w:instrText>
      </w:r>
      <w:r w:rsidR="00335DBD">
        <w:rPr>
          <w:lang w:bidi="en-US"/>
        </w:rPr>
        <w:instrText>parameter: formal</w:instrText>
      </w:r>
      <w:r w:rsidR="00335DBD">
        <w:instrText>"</w:instrText>
      </w:r>
      <w:r w:rsidR="00335DBD">
        <w:rPr>
          <w:lang w:val="en-CA"/>
        </w:rPr>
        <w:fldChar w:fldCharType="end"/>
      </w:r>
      <w:r>
        <w:rPr>
          <w:lang w:bidi="en-US"/>
        </w:rPr>
        <w:t xml:space="preserve">. The parameter is </w:t>
      </w:r>
      <w:proofErr w:type="gramStart"/>
      <w:r>
        <w:rPr>
          <w:lang w:bidi="en-US"/>
        </w:rPr>
        <w:t>evaluated</w:t>
      </w:r>
      <w:proofErr w:type="gramEnd"/>
      <w:r>
        <w:rPr>
          <w:lang w:bidi="en-US"/>
        </w:rPr>
        <w:t xml:space="preserve"> and its value is assigned to the formal parameter of the function that is being called.</w:t>
      </w:r>
      <w:r w:rsidR="006E1DE1">
        <w:rPr>
          <w:lang w:bidi="en-US"/>
        </w:rPr>
        <w:t xml:space="preserve"> </w:t>
      </w:r>
      <w:r>
        <w:rPr>
          <w:lang w:bidi="en-US"/>
        </w:rPr>
        <w:t>A formal parameter behaves like a local variable and can be modified in the function without affecting the actual argument.</w:t>
      </w:r>
      <w:r w:rsidR="006E1DE1">
        <w:rPr>
          <w:lang w:bidi="en-US"/>
        </w:rPr>
        <w:t xml:space="preserve"> </w:t>
      </w:r>
      <w:r>
        <w:rPr>
          <w:lang w:bidi="en-US"/>
        </w:rPr>
        <w:t>An object can be modified in a function by passing the address to the object to the function, for example</w:t>
      </w:r>
    </w:p>
    <w:p w14:paraId="5E21051D" w14:textId="77777777" w:rsidR="002D29A9" w:rsidRPr="00FD2327" w:rsidRDefault="002D29A9" w:rsidP="002D29A9">
      <w:pPr>
        <w:spacing w:after="0"/>
        <w:rPr>
          <w:rFonts w:ascii="Courier New" w:hAnsi="Courier New" w:cs="Courier New"/>
          <w:sz w:val="20"/>
          <w:lang w:val="fr-FR" w:bidi="en-US"/>
        </w:rPr>
      </w:pPr>
      <w:r w:rsidRPr="002D29A9">
        <w:rPr>
          <w:rFonts w:ascii="Courier New" w:hAnsi="Courier New" w:cs="Courier New"/>
          <w:sz w:val="20"/>
          <w:lang w:bidi="en-US"/>
        </w:rPr>
        <w:t xml:space="preserve">      </w:t>
      </w:r>
      <w:proofErr w:type="spellStart"/>
      <w:proofErr w:type="gramStart"/>
      <w:r w:rsidRPr="00FD2327">
        <w:rPr>
          <w:rFonts w:ascii="Courier New" w:hAnsi="Courier New" w:cs="Courier New"/>
          <w:sz w:val="20"/>
          <w:lang w:val="fr-FR" w:bidi="en-US"/>
        </w:rPr>
        <w:t>void</w:t>
      </w:r>
      <w:proofErr w:type="spellEnd"/>
      <w:proofErr w:type="gramEnd"/>
      <w:r w:rsidRPr="00FD2327">
        <w:rPr>
          <w:rFonts w:ascii="Courier New" w:hAnsi="Courier New" w:cs="Courier New"/>
          <w:sz w:val="20"/>
          <w:lang w:val="fr-FR" w:bidi="en-US"/>
        </w:rPr>
        <w:t xml:space="preserve"> swap(</w:t>
      </w:r>
      <w:proofErr w:type="spellStart"/>
      <w:r w:rsidRPr="00FD2327">
        <w:rPr>
          <w:rFonts w:ascii="Courier New" w:hAnsi="Courier New" w:cs="Courier New"/>
          <w:sz w:val="20"/>
          <w:lang w:val="fr-FR" w:bidi="en-US"/>
        </w:rPr>
        <w:t>int</w:t>
      </w:r>
      <w:proofErr w:type="spellEnd"/>
      <w:r w:rsidRPr="00FD2327">
        <w:rPr>
          <w:rFonts w:ascii="Courier New" w:hAnsi="Courier New" w:cs="Courier New"/>
          <w:sz w:val="20"/>
          <w:lang w:val="fr-FR" w:bidi="en-US"/>
        </w:rPr>
        <w:t xml:space="preserve"> *x, </w:t>
      </w:r>
      <w:proofErr w:type="spellStart"/>
      <w:r w:rsidRPr="00FD2327">
        <w:rPr>
          <w:rFonts w:ascii="Courier New" w:hAnsi="Courier New" w:cs="Courier New"/>
          <w:sz w:val="20"/>
          <w:lang w:val="fr-FR" w:bidi="en-US"/>
        </w:rPr>
        <w:t>int</w:t>
      </w:r>
      <w:proofErr w:type="spellEnd"/>
      <w:r w:rsidRPr="00FD2327">
        <w:rPr>
          <w:rFonts w:ascii="Courier New" w:hAnsi="Courier New" w:cs="Courier New"/>
          <w:sz w:val="20"/>
          <w:lang w:val="fr-FR" w:bidi="en-US"/>
        </w:rPr>
        <w:t xml:space="preserve"> *y) {</w:t>
      </w:r>
    </w:p>
    <w:p w14:paraId="33CE0DF1" w14:textId="77777777" w:rsidR="002D29A9" w:rsidRPr="002D29A9" w:rsidRDefault="002D29A9" w:rsidP="002D29A9">
      <w:pPr>
        <w:spacing w:after="0"/>
        <w:rPr>
          <w:rFonts w:ascii="Courier New" w:hAnsi="Courier New" w:cs="Courier New"/>
          <w:sz w:val="20"/>
          <w:lang w:bidi="en-US"/>
        </w:rPr>
      </w:pPr>
      <w:r w:rsidRPr="00FD2327">
        <w:rPr>
          <w:rFonts w:ascii="Courier New" w:hAnsi="Courier New" w:cs="Courier New"/>
          <w:sz w:val="20"/>
          <w:lang w:val="fr-FR" w:bidi="en-US"/>
        </w:rPr>
        <w:t xml:space="preserve">         </w:t>
      </w:r>
      <w:proofErr w:type="spellStart"/>
      <w:r w:rsidRPr="002D29A9">
        <w:rPr>
          <w:rFonts w:ascii="Courier New" w:hAnsi="Courier New" w:cs="Courier New"/>
          <w:sz w:val="20"/>
          <w:lang w:bidi="en-US"/>
        </w:rPr>
        <w:t>int</w:t>
      </w:r>
      <w:proofErr w:type="spellEnd"/>
      <w:r w:rsidRPr="002D29A9">
        <w:rPr>
          <w:rFonts w:ascii="Courier New" w:hAnsi="Courier New" w:cs="Courier New"/>
          <w:sz w:val="20"/>
          <w:lang w:bidi="en-US"/>
        </w:rPr>
        <w:t xml:space="preserve"> t = *x;</w:t>
      </w:r>
    </w:p>
    <w:p w14:paraId="02F99951"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*x = *y;</w:t>
      </w:r>
    </w:p>
    <w:p w14:paraId="3C7B65D5"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*y = t;</w:t>
      </w:r>
    </w:p>
    <w:p w14:paraId="63569D64" w14:textId="67BFAB01" w:rsidR="002D29A9" w:rsidRDefault="002D29A9" w:rsidP="002D29A9">
      <w:pPr>
        <w:spacing w:after="0"/>
        <w:rPr>
          <w:lang w:bidi="en-US"/>
        </w:rPr>
      </w:pPr>
      <w:r w:rsidRPr="002D29A9">
        <w:rPr>
          <w:rFonts w:ascii="Courier New" w:hAnsi="Courier New" w:cs="Courier New"/>
          <w:sz w:val="20"/>
          <w:lang w:bidi="en-US"/>
        </w:rPr>
        <w:t xml:space="preserve">      }</w:t>
      </w:r>
    </w:p>
    <w:p w14:paraId="1177661B" w14:textId="596EED09" w:rsidR="002D29A9" w:rsidRDefault="002D29A9" w:rsidP="002D29A9">
      <w:pPr>
        <w:spacing w:after="0"/>
        <w:rPr>
          <w:lang w:bidi="en-US"/>
        </w:rPr>
      </w:pPr>
      <w:r>
        <w:rPr>
          <w:lang w:bidi="en-US"/>
        </w:rPr>
        <w:t xml:space="preserve">Where </w:t>
      </w:r>
      <w:r w:rsidRPr="008D55D7">
        <w:rPr>
          <w:rFonts w:ascii="Courier New" w:hAnsi="Courier New" w:cs="Courier New"/>
          <w:sz w:val="18"/>
          <w:lang w:bidi="en-US"/>
        </w:rPr>
        <w:t>x</w:t>
      </w:r>
      <w:r w:rsidRPr="008D55D7">
        <w:rPr>
          <w:sz w:val="20"/>
          <w:lang w:bidi="en-US"/>
        </w:rPr>
        <w:t xml:space="preserve"> </w:t>
      </w:r>
      <w:r>
        <w:rPr>
          <w:lang w:bidi="en-US"/>
        </w:rPr>
        <w:t xml:space="preserve">and </w:t>
      </w:r>
      <w:r w:rsidRPr="00C258BF">
        <w:rPr>
          <w:rFonts w:ascii="Courier New" w:hAnsi="Courier New" w:cs="Courier New"/>
          <w:sz w:val="20"/>
          <w:lang w:bidi="en-US"/>
        </w:rPr>
        <w:t xml:space="preserve">y </w:t>
      </w:r>
      <w:r>
        <w:rPr>
          <w:lang w:bidi="en-US"/>
        </w:rPr>
        <w:t xml:space="preserve">are integer pointer formal parameters, and </w:t>
      </w:r>
      <w:r w:rsidRPr="00C258BF">
        <w:rPr>
          <w:rFonts w:ascii="Courier New" w:hAnsi="Courier New" w:cs="Courier New"/>
          <w:sz w:val="20"/>
          <w:lang w:bidi="en-US"/>
        </w:rPr>
        <w:t>*x</w:t>
      </w:r>
      <w:r>
        <w:rPr>
          <w:lang w:bidi="en-US"/>
        </w:rPr>
        <w:t xml:space="preserve"> and </w:t>
      </w:r>
      <w:r w:rsidRPr="00C258BF">
        <w:rPr>
          <w:rFonts w:ascii="Courier New" w:hAnsi="Courier New" w:cs="Courier New"/>
          <w:sz w:val="20"/>
          <w:lang w:bidi="en-US"/>
        </w:rPr>
        <w:t xml:space="preserve">*y </w:t>
      </w:r>
      <w:r>
        <w:rPr>
          <w:lang w:bidi="en-US"/>
        </w:rPr>
        <w:t xml:space="preserve">in the </w:t>
      </w:r>
      <w:proofErr w:type="gramStart"/>
      <w:r w:rsidRPr="00C258BF">
        <w:rPr>
          <w:rFonts w:ascii="Courier New" w:hAnsi="Courier New" w:cs="Courier New"/>
          <w:sz w:val="20"/>
          <w:lang w:bidi="en-US"/>
        </w:rPr>
        <w:t>swa</w:t>
      </w:r>
      <w:r w:rsidR="00C258BF">
        <w:rPr>
          <w:rFonts w:ascii="Courier New" w:hAnsi="Courier New" w:cs="Courier New"/>
          <w:sz w:val="20"/>
          <w:lang w:bidi="en-US"/>
        </w:rPr>
        <w:t>p(</w:t>
      </w:r>
      <w:proofErr w:type="gramEnd"/>
      <w:r w:rsidR="00C258BF">
        <w:rPr>
          <w:rFonts w:ascii="Courier New" w:hAnsi="Courier New" w:cs="Courier New"/>
          <w:sz w:val="20"/>
          <w:lang w:bidi="en-US"/>
        </w:rPr>
        <w:t>)</w:t>
      </w:r>
      <w:r>
        <w:rPr>
          <w:lang w:bidi="en-US"/>
        </w:rPr>
        <w:t>function body dereference the pointers to access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the integers.</w:t>
      </w:r>
      <w:r w:rsidR="00E65510">
        <w:rPr>
          <w:lang w:bidi="en-US"/>
        </w:rPr>
        <w:t xml:space="preserve"> If it is not intended that the function should be able to modify the object whose address is passed to the function, the </w:t>
      </w:r>
      <w:r w:rsidR="00E31E9A" w:rsidRPr="00E31E9A">
        <w:rPr>
          <w:lang w:bidi="en-US"/>
        </w:rPr>
        <w:t xml:space="preserve">object of the </w:t>
      </w:r>
      <w:r w:rsidR="00E65510">
        <w:rPr>
          <w:lang w:bidi="en-US"/>
        </w:rPr>
        <w:t xml:space="preserve">pointer should be </w:t>
      </w:r>
      <w:r w:rsidR="00CC0AD5">
        <w:rPr>
          <w:lang w:bidi="en-US"/>
        </w:rPr>
        <w:t xml:space="preserve">specified as </w:t>
      </w:r>
      <w:r w:rsidR="00E65510">
        <w:rPr>
          <w:lang w:bidi="en-US"/>
        </w:rPr>
        <w:t>constant,</w:t>
      </w:r>
      <w:r w:rsidR="00CC0AD5">
        <w:rPr>
          <w:lang w:bidi="en-US"/>
        </w:rPr>
        <w:br/>
      </w:r>
      <w:r w:rsidR="00083D82">
        <w:rPr>
          <w:lang w:bidi="en-US"/>
        </w:rPr>
        <w:t xml:space="preserve"> </w:t>
      </w:r>
      <w:r w:rsidR="00083D82" w:rsidRPr="00CC0AD5">
        <w:rPr>
          <w:lang w:bidi="en-US"/>
        </w:rPr>
        <w:t>e.g.</w:t>
      </w:r>
      <w:r w:rsidR="00AE5431" w:rsidRPr="00CC0AD5">
        <w:rPr>
          <w:lang w:bidi="en-US"/>
        </w:rPr>
        <w:t xml:space="preserve"> </w:t>
      </w:r>
      <w:proofErr w:type="spellStart"/>
      <w:r w:rsidR="00AE5431" w:rsidRPr="00CC0AD5">
        <w:rPr>
          <w:rFonts w:ascii="Courier New" w:hAnsi="Courier New" w:cs="Courier New"/>
          <w:sz w:val="20"/>
          <w:szCs w:val="20"/>
          <w:lang w:bidi="en-US"/>
        </w:rPr>
        <w:t>const</w:t>
      </w:r>
      <w:proofErr w:type="spellEnd"/>
      <w:r w:rsidR="00AE5431" w:rsidRPr="00CC0AD5">
        <w:rPr>
          <w:rFonts w:ascii="Courier New" w:hAnsi="Courier New" w:cs="Courier New"/>
          <w:sz w:val="20"/>
          <w:szCs w:val="20"/>
          <w:lang w:bidi="en-US"/>
        </w:rPr>
        <w:t xml:space="preserve"> </w:t>
      </w:r>
      <w:proofErr w:type="spellStart"/>
      <w:r w:rsidR="00AE5431" w:rsidRPr="00CC0AD5">
        <w:rPr>
          <w:rFonts w:ascii="Courier New" w:hAnsi="Courier New" w:cs="Courier New"/>
          <w:sz w:val="20"/>
          <w:szCs w:val="20"/>
          <w:lang w:bidi="en-US"/>
        </w:rPr>
        <w:t>int</w:t>
      </w:r>
      <w:proofErr w:type="spellEnd"/>
      <w:r w:rsidR="00AE5431" w:rsidRPr="00CC0AD5">
        <w:rPr>
          <w:rFonts w:ascii="Courier New" w:hAnsi="Courier New" w:cs="Courier New"/>
          <w:sz w:val="20"/>
          <w:szCs w:val="20"/>
          <w:lang w:bidi="en-US"/>
        </w:rPr>
        <w:t xml:space="preserve"> *p</w:t>
      </w:r>
    </w:p>
    <w:p w14:paraId="31F4FBD0" w14:textId="77777777" w:rsidR="002D29A9" w:rsidRDefault="002D29A9" w:rsidP="002D29A9">
      <w:pPr>
        <w:spacing w:after="0"/>
        <w:rPr>
          <w:lang w:bidi="en-US"/>
        </w:rPr>
      </w:pPr>
    </w:p>
    <w:p w14:paraId="36119A25" w14:textId="51849417" w:rsidR="00E91033" w:rsidRPr="005F1BE6" w:rsidRDefault="002C7403" w:rsidP="002D29A9">
      <w:pPr>
        <w:spacing w:after="0"/>
        <w:rPr>
          <w:color w:val="000000" w:themeColor="text1"/>
          <w:lang w:bidi="en-US"/>
        </w:rPr>
      </w:pPr>
      <w:r>
        <w:rPr>
          <w:i/>
          <w:color w:val="FF0000"/>
          <w:lang w:bidi="en-US"/>
        </w:rPr>
        <w:lastRenderedPageBreak/>
        <w:t xml:space="preserve"> </w:t>
      </w:r>
      <w:r w:rsidRPr="005F1BE6">
        <w:rPr>
          <w:color w:val="000000" w:themeColor="text1"/>
          <w:lang w:bidi="en-US"/>
        </w:rPr>
        <w:t>C</w:t>
      </w:r>
      <w:r w:rsidR="00AE5431">
        <w:rPr>
          <w:color w:val="000000" w:themeColor="text1"/>
          <w:lang w:bidi="en-US"/>
        </w:rPr>
        <w:t>99</w:t>
      </w:r>
      <w:r w:rsidRPr="005F1BE6">
        <w:rPr>
          <w:color w:val="000000" w:themeColor="text1"/>
          <w:lang w:bidi="en-US"/>
        </w:rPr>
        <w:t xml:space="preserve"> introduced the </w:t>
      </w:r>
      <w:r w:rsidRPr="008D55D7">
        <w:rPr>
          <w:rFonts w:ascii="Courier New" w:hAnsi="Courier New" w:cs="Courier New"/>
          <w:color w:val="000000" w:themeColor="text1"/>
          <w:sz w:val="20"/>
          <w:lang w:bidi="en-US"/>
        </w:rPr>
        <w:t>restrict</w:t>
      </w:r>
      <w:r w:rsidRPr="008D55D7">
        <w:rPr>
          <w:color w:val="000000" w:themeColor="text1"/>
          <w:sz w:val="20"/>
          <w:lang w:bidi="en-US"/>
        </w:rPr>
        <w:t xml:space="preserve"> </w:t>
      </w:r>
      <w:r w:rsidRPr="005F1BE6">
        <w:rPr>
          <w:color w:val="000000" w:themeColor="text1"/>
          <w:lang w:bidi="en-US"/>
        </w:rPr>
        <w:t xml:space="preserve">keyword. This </w:t>
      </w:r>
      <w:r w:rsidR="009E6FEC" w:rsidRPr="005F1BE6">
        <w:rPr>
          <w:color w:val="000000" w:themeColor="text1"/>
          <w:lang w:bidi="en-US"/>
        </w:rPr>
        <w:t>may be</w:t>
      </w:r>
      <w:r w:rsidRPr="005F1BE6">
        <w:rPr>
          <w:color w:val="000000" w:themeColor="text1"/>
          <w:lang w:bidi="en-US"/>
        </w:rPr>
        <w:t xml:space="preserve"> applied </w:t>
      </w:r>
      <w:r w:rsidR="00382622" w:rsidRPr="005F1BE6">
        <w:rPr>
          <w:color w:val="000000" w:themeColor="text1"/>
          <w:lang w:bidi="en-US"/>
        </w:rPr>
        <w:t xml:space="preserve">to function pointer parameters. Where a function has two or more pointer parameters marked with </w:t>
      </w:r>
      <w:r w:rsidR="001D02E2" w:rsidRPr="008D55D7">
        <w:rPr>
          <w:rFonts w:ascii="Courier New" w:hAnsi="Courier New" w:cs="Courier New"/>
          <w:color w:val="000000" w:themeColor="text1"/>
          <w:sz w:val="20"/>
          <w:lang w:bidi="en-US"/>
        </w:rPr>
        <w:t>restrict</w:t>
      </w:r>
      <w:r w:rsidR="000F6A1C">
        <w:rPr>
          <w:color w:val="000000" w:themeColor="text1"/>
          <w:lang w:bidi="en-US"/>
        </w:rPr>
        <w:t>,</w:t>
      </w:r>
      <w:r w:rsidR="00382622" w:rsidRPr="005F1BE6">
        <w:rPr>
          <w:color w:val="000000" w:themeColor="text1"/>
          <w:lang w:bidi="en-US"/>
        </w:rPr>
        <w:t xml:space="preserve"> the programmer is telling the compiler that the function will never be called with arrays that have overlapping </w:t>
      </w:r>
      <w:r w:rsidR="001D02E2">
        <w:rPr>
          <w:color w:val="000000" w:themeColor="text1"/>
          <w:lang w:bidi="en-US"/>
        </w:rPr>
        <w:t>access</w:t>
      </w:r>
      <w:r w:rsidR="00382622" w:rsidRPr="005F1BE6">
        <w:rPr>
          <w:color w:val="000000" w:themeColor="text1"/>
          <w:lang w:bidi="en-US"/>
        </w:rPr>
        <w:t xml:space="preserve">. This allows the compiler to make use of optimizations that </w:t>
      </w:r>
      <w:del w:id="408" w:author="Stephen Michell" w:date="2019-11-08T12:29:00Z">
        <w:r w:rsidR="00622324" w:rsidRPr="005F1BE6">
          <w:rPr>
            <w:color w:val="000000" w:themeColor="text1"/>
            <w:lang w:bidi="en-US"/>
          </w:rPr>
          <w:delText>may</w:delText>
        </w:r>
      </w:del>
      <w:ins w:id="409" w:author="Stephen Michell" w:date="2019-11-08T12:29:00Z">
        <w:r w:rsidR="001463F1">
          <w:rPr>
            <w:color w:val="000000" w:themeColor="text1"/>
            <w:lang w:bidi="en-US"/>
          </w:rPr>
          <w:t>can</w:t>
        </w:r>
      </w:ins>
      <w:r w:rsidR="00382622" w:rsidRPr="005F1BE6">
        <w:rPr>
          <w:color w:val="000000" w:themeColor="text1"/>
          <w:lang w:bidi="en-US"/>
        </w:rPr>
        <w:t xml:space="preserve"> lead to incorrect results if the </w:t>
      </w:r>
      <w:r w:rsidR="00AB53AA">
        <w:rPr>
          <w:color w:val="000000" w:themeColor="text1"/>
          <w:lang w:bidi="en-US"/>
        </w:rPr>
        <w:t>arrays</w:t>
      </w:r>
      <w:r w:rsidR="00AB53AA" w:rsidRPr="005F1BE6">
        <w:rPr>
          <w:color w:val="000000" w:themeColor="text1"/>
          <w:lang w:bidi="en-US"/>
        </w:rPr>
        <w:t xml:space="preserve"> </w:t>
      </w:r>
      <w:r w:rsidR="00382622" w:rsidRPr="005F1BE6">
        <w:rPr>
          <w:color w:val="000000" w:themeColor="text1"/>
          <w:lang w:bidi="en-US"/>
        </w:rPr>
        <w:t xml:space="preserve">do overlap, e.g. a copy function </w:t>
      </w:r>
      <w:r w:rsidR="00382622" w:rsidRPr="000F6A1C">
        <w:rPr>
          <w:color w:val="000000" w:themeColor="text1"/>
          <w:lang w:bidi="en-US"/>
        </w:rPr>
        <w:t>like</w:t>
      </w:r>
      <w:r w:rsidR="00382622" w:rsidRPr="005F1BE6">
        <w:rPr>
          <w:color w:val="000000" w:themeColor="text1"/>
          <w:lang w:bidi="en-US"/>
        </w:rPr>
        <w:t xml:space="preserve"> </w:t>
      </w:r>
      <w:proofErr w:type="spellStart"/>
      <w:r w:rsidR="00382622" w:rsidRPr="008D55D7">
        <w:rPr>
          <w:rFonts w:ascii="Courier New" w:hAnsi="Courier New" w:cs="Courier New"/>
          <w:color w:val="000000" w:themeColor="text1"/>
          <w:sz w:val="20"/>
          <w:lang w:bidi="en-US"/>
        </w:rPr>
        <w:t>strncpy</w:t>
      </w:r>
      <w:proofErr w:type="spellEnd"/>
      <w:r w:rsidR="00382622" w:rsidRPr="008D55D7">
        <w:rPr>
          <w:color w:val="000000" w:themeColor="text1"/>
          <w:sz w:val="20"/>
          <w:lang w:bidi="en-US"/>
        </w:rPr>
        <w:t xml:space="preserve"> </w:t>
      </w:r>
      <w:r w:rsidR="00382622" w:rsidRPr="005F1BE6">
        <w:rPr>
          <w:color w:val="000000" w:themeColor="text1"/>
          <w:lang w:bidi="en-US"/>
        </w:rPr>
        <w:t>that copies a fixed number of characters from a</w:t>
      </w:r>
      <w:r w:rsidR="006E1DE1">
        <w:rPr>
          <w:color w:val="000000" w:themeColor="text1"/>
          <w:lang w:bidi="en-US"/>
        </w:rPr>
        <w:t xml:space="preserve"> </w:t>
      </w:r>
      <w:r w:rsidR="00382622" w:rsidRPr="005F1BE6">
        <w:rPr>
          <w:color w:val="000000" w:themeColor="text1"/>
          <w:lang w:bidi="en-US"/>
        </w:rPr>
        <w:t xml:space="preserve">source </w:t>
      </w:r>
      <w:r w:rsidR="00622324" w:rsidRPr="005F1BE6">
        <w:rPr>
          <w:color w:val="000000" w:themeColor="text1"/>
          <w:lang w:bidi="en-US"/>
        </w:rPr>
        <w:t>string</w:t>
      </w:r>
      <w:r w:rsidR="00382622" w:rsidRPr="005F1BE6">
        <w:rPr>
          <w:color w:val="000000" w:themeColor="text1"/>
          <w:lang w:bidi="en-US"/>
        </w:rPr>
        <w:t xml:space="preserve"> to a target. If the target overlaps the source, the result depends </w:t>
      </w:r>
      <w:r w:rsidR="00622324" w:rsidRPr="005F1BE6">
        <w:rPr>
          <w:color w:val="000000" w:themeColor="text1"/>
          <w:lang w:bidi="en-US"/>
        </w:rPr>
        <w:t xml:space="preserve">upon </w:t>
      </w:r>
      <w:r w:rsidR="00382622" w:rsidRPr="005F1BE6">
        <w:rPr>
          <w:color w:val="000000" w:themeColor="text1"/>
          <w:lang w:bidi="en-US"/>
        </w:rPr>
        <w:t xml:space="preserve">whether the copying </w:t>
      </w:r>
      <w:r w:rsidR="00622324" w:rsidRPr="005F1BE6">
        <w:rPr>
          <w:color w:val="000000" w:themeColor="text1"/>
          <w:lang w:bidi="en-US"/>
        </w:rPr>
        <w:t>wa</w:t>
      </w:r>
      <w:r w:rsidR="00382622" w:rsidRPr="005F1BE6">
        <w:rPr>
          <w:color w:val="000000" w:themeColor="text1"/>
          <w:lang w:bidi="en-US"/>
        </w:rPr>
        <w:t xml:space="preserve">s performed from the start of the </w:t>
      </w:r>
      <w:r w:rsidR="00622324" w:rsidRPr="005F1BE6">
        <w:rPr>
          <w:color w:val="000000" w:themeColor="text1"/>
          <w:lang w:bidi="en-US"/>
        </w:rPr>
        <w:t>string</w:t>
      </w:r>
      <w:r w:rsidR="00382622" w:rsidRPr="005F1BE6">
        <w:rPr>
          <w:color w:val="000000" w:themeColor="text1"/>
          <w:lang w:bidi="en-US"/>
        </w:rPr>
        <w:t xml:space="preserve"> to the end or vice versa. Conversely, where a library function is declared with </w:t>
      </w:r>
      <w:r w:rsidR="001D02E2" w:rsidRPr="008D55D7">
        <w:rPr>
          <w:rFonts w:ascii="Courier New" w:hAnsi="Courier New" w:cs="Courier New"/>
          <w:color w:val="000000" w:themeColor="text1"/>
          <w:sz w:val="20"/>
          <w:lang w:bidi="en-US"/>
        </w:rPr>
        <w:t>restrict</w:t>
      </w:r>
      <w:r w:rsidR="001D02E2" w:rsidRPr="008D55D7">
        <w:rPr>
          <w:color w:val="000000" w:themeColor="text1"/>
          <w:sz w:val="20"/>
          <w:lang w:bidi="en-US"/>
        </w:rPr>
        <w:t xml:space="preserve"> </w:t>
      </w:r>
      <w:r w:rsidR="00382622" w:rsidRPr="005F1BE6">
        <w:rPr>
          <w:color w:val="000000" w:themeColor="text1"/>
          <w:lang w:bidi="en-US"/>
        </w:rPr>
        <w:t xml:space="preserve">parameters, the programmer is being told </w:t>
      </w:r>
      <w:r w:rsidR="00622324" w:rsidRPr="005F1BE6">
        <w:rPr>
          <w:color w:val="000000" w:themeColor="text1"/>
          <w:lang w:bidi="en-US"/>
        </w:rPr>
        <w:t xml:space="preserve">never to call it </w:t>
      </w:r>
      <w:r w:rsidR="001B232A">
        <w:rPr>
          <w:color w:val="000000" w:themeColor="text1"/>
          <w:lang w:bidi="en-US"/>
        </w:rPr>
        <w:t xml:space="preserve">so that accesses within the function </w:t>
      </w:r>
      <w:r w:rsidR="00622324" w:rsidRPr="005F1BE6">
        <w:rPr>
          <w:color w:val="000000" w:themeColor="text1"/>
          <w:lang w:bidi="en-US"/>
        </w:rPr>
        <w:t>overlap. There is no compile or run</w:t>
      </w:r>
      <w:r w:rsidR="00590AA4" w:rsidRPr="005F1BE6">
        <w:rPr>
          <w:color w:val="000000" w:themeColor="text1"/>
          <w:lang w:bidi="en-US"/>
        </w:rPr>
        <w:t>-</w:t>
      </w:r>
      <w:r w:rsidR="00622324" w:rsidRPr="005F1BE6">
        <w:rPr>
          <w:color w:val="000000" w:themeColor="text1"/>
          <w:lang w:bidi="en-US"/>
        </w:rPr>
        <w:t>time check that the parameter arrays are actually non-overlapping, so caution should be taken when using functions with restrict parameters.</w:t>
      </w:r>
    </w:p>
    <w:p w14:paraId="736ACD65" w14:textId="583E0C5E" w:rsidR="002D29A9" w:rsidRDefault="002D29A9" w:rsidP="002D29A9">
      <w:pPr>
        <w:spacing w:after="0"/>
        <w:rPr>
          <w:lang w:bidi="en-US"/>
        </w:rPr>
      </w:pPr>
    </w:p>
    <w:p w14:paraId="5F6D5128" w14:textId="3642E5DD" w:rsidR="00AE5431" w:rsidRDefault="00AE5431" w:rsidP="002D29A9">
      <w:pPr>
        <w:spacing w:after="0"/>
        <w:rPr>
          <w:lang w:bidi="en-US"/>
        </w:rPr>
      </w:pPr>
      <w:r>
        <w:rPr>
          <w:lang w:bidi="en-US"/>
        </w:rPr>
        <w:t xml:space="preserve">Whilst function-like macros appear to be called, they are actually ‘executed’ by text substitution before compilation, so parameter passing doesn’t occur, see </w:t>
      </w:r>
      <w:hyperlink w:anchor="_6.51_Pre-processor_directives" w:history="1">
        <w:r w:rsidR="00F54E1B" w:rsidRPr="008D55D7">
          <w:rPr>
            <w:rStyle w:val="Hyperlink"/>
            <w:i/>
            <w:u w:val="none"/>
            <w:lang w:bidi="en-US"/>
          </w:rPr>
          <w:fldChar w:fldCharType="begin"/>
        </w:r>
        <w:r w:rsidR="00F54E1B" w:rsidRPr="008D55D7">
          <w:rPr>
            <w:i/>
          </w:rPr>
          <w:instrText xml:space="preserve"> REF _Ref514260667 \h </w:instrText>
        </w:r>
        <w:r w:rsidR="00F54E1B" w:rsidRPr="008D55D7">
          <w:rPr>
            <w:rStyle w:val="Hyperlink"/>
            <w:i/>
            <w:u w:val="none"/>
            <w:lang w:bidi="en-US"/>
          </w:rPr>
          <w:instrText xml:space="preserve"> \* MERGEFORMAT </w:instrText>
        </w:r>
        <w:r w:rsidR="00F54E1B" w:rsidRPr="008D55D7">
          <w:rPr>
            <w:rStyle w:val="Hyperlink"/>
            <w:i/>
            <w:u w:val="none"/>
            <w:lang w:bidi="en-US"/>
          </w:rPr>
        </w:r>
        <w:r w:rsidR="00F54E1B" w:rsidRPr="008D55D7">
          <w:rPr>
            <w:rStyle w:val="Hyperlink"/>
            <w:i/>
            <w:u w:val="none"/>
            <w:lang w:bidi="en-US"/>
          </w:rPr>
          <w:fldChar w:fldCharType="separate"/>
        </w:r>
        <w:r w:rsidR="00924D6D" w:rsidRPr="00924D6D">
          <w:rPr>
            <w:i/>
            <w:lang w:bidi="en-US"/>
          </w:rPr>
          <w:t>6.51 Pre-processor directives [NMP]</w:t>
        </w:r>
        <w:r w:rsidR="00F54E1B" w:rsidRPr="008D55D7">
          <w:rPr>
            <w:rStyle w:val="Hyperlink"/>
            <w:i/>
            <w:u w:val="none"/>
            <w:lang w:bidi="en-US"/>
          </w:rPr>
          <w:fldChar w:fldCharType="end"/>
        </w:r>
      </w:hyperlink>
      <w:r w:rsidR="00662283">
        <w:rPr>
          <w:lang w:bidi="en-US"/>
        </w:rPr>
        <w:t>.</w:t>
      </w:r>
    </w:p>
    <w:p w14:paraId="29846C5E" w14:textId="77777777" w:rsidR="00AE5431" w:rsidRPr="002D29A9" w:rsidRDefault="00AE5431" w:rsidP="002D29A9">
      <w:pPr>
        <w:spacing w:after="0"/>
        <w:rPr>
          <w:lang w:bidi="en-US"/>
        </w:rPr>
      </w:pPr>
    </w:p>
    <w:p w14:paraId="7F7977CB" w14:textId="48962F4C" w:rsidR="004C770C" w:rsidRPr="00CD6A7E" w:rsidRDefault="001456BA" w:rsidP="00504DC3">
      <w:pPr>
        <w:pStyle w:val="Heading3"/>
        <w:spacing w:before="0" w:after="120"/>
        <w:rPr>
          <w:lang w:bidi="en-US"/>
        </w:rPr>
      </w:pPr>
      <w:r>
        <w:rPr>
          <w:lang w:bidi="en-US"/>
        </w:rPr>
        <w:t>6.3</w:t>
      </w:r>
      <w:r w:rsidR="00460588">
        <w:rPr>
          <w:lang w:bidi="en-US"/>
        </w:rPr>
        <w:t>2</w:t>
      </w:r>
      <w:r w:rsidR="004C770C">
        <w:rPr>
          <w:lang w:bidi="en-US"/>
        </w:rPr>
        <w:t>.2</w:t>
      </w:r>
      <w:r w:rsidR="00AD5842">
        <w:rPr>
          <w:lang w:bidi="en-US"/>
        </w:rPr>
        <w:t xml:space="preserve"> </w:t>
      </w:r>
      <w:r w:rsidR="004C770C" w:rsidRPr="00CD6A7E">
        <w:rPr>
          <w:lang w:bidi="en-US"/>
        </w:rPr>
        <w:t>Guidance to language users</w:t>
      </w:r>
    </w:p>
    <w:p w14:paraId="2A5433CD" w14:textId="0B7FF8C9" w:rsidR="00AB53AA" w:rsidRDefault="00AB53AA" w:rsidP="00AB53AA">
      <w:pPr>
        <w:pStyle w:val="ListParagraph"/>
        <w:numPr>
          <w:ilvl w:val="0"/>
          <w:numId w:val="9"/>
        </w:numPr>
        <w:rPr>
          <w:lang w:bidi="en-US"/>
        </w:rPr>
      </w:pPr>
      <w:r>
        <w:rPr>
          <w:lang w:bidi="en-US"/>
        </w:rPr>
        <w:t xml:space="preserve">Follow the </w:t>
      </w:r>
      <w:r w:rsidR="004C160F">
        <w:rPr>
          <w:rFonts w:ascii="Calibri" w:eastAsia="Times New Roman" w:hAnsi="Calibri"/>
          <w:bCs/>
        </w:rPr>
        <w:t>guidance contained in</w:t>
      </w:r>
      <w:r w:rsidR="004C160F">
        <w:rPr>
          <w:lang w:bidi="en-US"/>
        </w:rPr>
        <w:t xml:space="preserve"> </w:t>
      </w:r>
      <w:r>
        <w:rPr>
          <w:lang w:bidi="en-US"/>
        </w:rPr>
        <w:t>TR 24772-1 clause 6.3</w:t>
      </w:r>
      <w:r w:rsidR="00E65510">
        <w:rPr>
          <w:lang w:bidi="en-US"/>
        </w:rPr>
        <w:t>2</w:t>
      </w:r>
      <w:r>
        <w:rPr>
          <w:lang w:bidi="en-US"/>
        </w:rPr>
        <w:t>.5.</w:t>
      </w:r>
    </w:p>
    <w:p w14:paraId="7B8142A4" w14:textId="401BDE53" w:rsidR="002D29A9" w:rsidRPr="002C75BF" w:rsidRDefault="002642D2" w:rsidP="005619F3">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 xml:space="preserve">Do not use expressions with side effects </w:t>
      </w:r>
      <w:r w:rsidR="002D29A9" w:rsidRPr="002C75BF">
        <w:rPr>
          <w:rFonts w:ascii="Calibri" w:eastAsia="Times New Roman" w:hAnsi="Calibri"/>
          <w:bCs/>
        </w:rPr>
        <w:t xml:space="preserve">in parameters </w:t>
      </w:r>
      <w:r>
        <w:rPr>
          <w:rFonts w:ascii="Calibri" w:eastAsia="Times New Roman" w:hAnsi="Calibri"/>
          <w:bCs/>
        </w:rPr>
        <w:t xml:space="preserve">to function-like </w:t>
      </w:r>
      <w:r w:rsidR="002D29A9" w:rsidRPr="002C75BF">
        <w:rPr>
          <w:rFonts w:ascii="Calibri" w:eastAsia="Times New Roman" w:hAnsi="Calibri"/>
          <w:bCs/>
        </w:rPr>
        <w:t>macros</w:t>
      </w:r>
      <w:r>
        <w:rPr>
          <w:rFonts w:ascii="Calibri" w:eastAsia="Times New Roman" w:hAnsi="Calibri"/>
          <w:bCs/>
        </w:rPr>
        <w:t>, unless it can be shown that the parameter is used only once inside the macro</w:t>
      </w:r>
      <w:r w:rsidR="002D29A9" w:rsidRPr="002C75BF">
        <w:rPr>
          <w:rFonts w:ascii="Calibri" w:eastAsia="Times New Roman" w:hAnsi="Calibri"/>
          <w:bCs/>
        </w:rPr>
        <w:t>.</w:t>
      </w:r>
    </w:p>
    <w:p w14:paraId="153EFF10" w14:textId="7EF3D517" w:rsidR="00E65510" w:rsidRPr="002C75BF" w:rsidRDefault="00E65510" w:rsidP="00E65510">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Do not use expressions with side effects for</w:t>
      </w:r>
      <w:r w:rsidRPr="002C75BF">
        <w:rPr>
          <w:rFonts w:ascii="Calibri" w:eastAsia="Times New Roman" w:hAnsi="Calibri"/>
          <w:bCs/>
        </w:rPr>
        <w:t xml:space="preserve"> </w:t>
      </w:r>
      <w:r>
        <w:rPr>
          <w:rFonts w:ascii="Calibri" w:eastAsia="Times New Roman" w:hAnsi="Calibri"/>
          <w:bCs/>
        </w:rPr>
        <w:t xml:space="preserve">multiple </w:t>
      </w:r>
      <w:r w:rsidRPr="002C75BF">
        <w:rPr>
          <w:rFonts w:ascii="Calibri" w:eastAsia="Times New Roman" w:hAnsi="Calibri"/>
          <w:bCs/>
        </w:rPr>
        <w:t xml:space="preserve">parameters </w:t>
      </w:r>
      <w:r>
        <w:rPr>
          <w:rFonts w:ascii="Calibri" w:eastAsia="Times New Roman" w:hAnsi="Calibri"/>
          <w:bCs/>
        </w:rPr>
        <w:t>to function</w:t>
      </w:r>
      <w:r w:rsidRPr="002C75BF">
        <w:rPr>
          <w:rFonts w:ascii="Calibri" w:eastAsia="Times New Roman" w:hAnsi="Calibri"/>
          <w:bCs/>
        </w:rPr>
        <w:t>s</w:t>
      </w:r>
      <w:r w:rsidR="00C93585">
        <w:rPr>
          <w:rFonts w:ascii="Calibri" w:eastAsia="Times New Roman" w:hAnsi="Calibri"/>
          <w:bCs/>
        </w:rPr>
        <w:t>, since</w:t>
      </w:r>
      <w:r>
        <w:rPr>
          <w:rFonts w:ascii="Calibri" w:eastAsia="Times New Roman" w:hAnsi="Calibri"/>
          <w:bCs/>
        </w:rPr>
        <w:t xml:space="preserve"> </w:t>
      </w:r>
      <w:r w:rsidR="00C93585">
        <w:rPr>
          <w:rFonts w:ascii="Calibri" w:eastAsia="Times New Roman" w:hAnsi="Calibri"/>
          <w:bCs/>
        </w:rPr>
        <w:t>t</w:t>
      </w:r>
      <w:r>
        <w:rPr>
          <w:rFonts w:ascii="Calibri" w:eastAsia="Times New Roman" w:hAnsi="Calibri"/>
          <w:bCs/>
        </w:rPr>
        <w:t>he order in which the parameters are evaluated and hence the side effects occur is unspecified</w:t>
      </w:r>
      <w:r w:rsidRPr="002C75BF">
        <w:rPr>
          <w:rFonts w:ascii="Calibri" w:eastAsia="Times New Roman" w:hAnsi="Calibri"/>
          <w:bCs/>
        </w:rPr>
        <w:t>.</w:t>
      </w:r>
    </w:p>
    <w:p w14:paraId="783DA828" w14:textId="13DD7904" w:rsidR="004C770C" w:rsidRDefault="002D29A9" w:rsidP="002D29A9">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t>Use caution when passing the address of an object.</w:t>
      </w:r>
      <w:r w:rsidR="006E1DE1">
        <w:rPr>
          <w:rFonts w:ascii="Calibri" w:eastAsia="Times New Roman" w:hAnsi="Calibri"/>
          <w:bCs/>
        </w:rPr>
        <w:t xml:space="preserve"> </w:t>
      </w:r>
      <w:r w:rsidRPr="002D29A9">
        <w:rPr>
          <w:rFonts w:ascii="Calibri" w:eastAsia="Times New Roman" w:hAnsi="Calibri"/>
          <w:bCs/>
        </w:rPr>
        <w:t>The object passed could be an</w:t>
      </w:r>
      <w:r>
        <w:rPr>
          <w:rFonts w:ascii="Calibri" w:eastAsia="Times New Roman" w:hAnsi="Calibri"/>
          <w:bCs/>
        </w:rPr>
        <w:t xml:space="preserve"> alias</w:t>
      </w:r>
      <w:r>
        <w:rPr>
          <w:rStyle w:val="FootnoteReference"/>
          <w:rFonts w:ascii="Calibri" w:eastAsia="Times New Roman" w:hAnsi="Calibri"/>
          <w:bCs/>
        </w:rPr>
        <w:footnoteReference w:id="9"/>
      </w:r>
      <w:r w:rsidRPr="002D29A9">
        <w:rPr>
          <w:rFonts w:ascii="Calibri" w:eastAsia="Times New Roman" w:hAnsi="Calibri"/>
          <w:bCs/>
        </w:rPr>
        <w:t>.</w:t>
      </w:r>
      <w:r w:rsidR="005619F3">
        <w:rPr>
          <w:rFonts w:ascii="Calibri" w:eastAsia="Times New Roman" w:hAnsi="Calibri"/>
          <w:bCs/>
        </w:rPr>
        <w:t xml:space="preserve"> Aliases can be avoided by following the respective guidelines of TR 24772-1 </w:t>
      </w:r>
      <w:r w:rsidR="002642D2">
        <w:rPr>
          <w:rFonts w:ascii="Calibri" w:eastAsia="Times New Roman" w:hAnsi="Calibri"/>
          <w:bCs/>
        </w:rPr>
        <w:t>subc</w:t>
      </w:r>
      <w:r w:rsidR="005619F3">
        <w:rPr>
          <w:rFonts w:ascii="Calibri" w:eastAsia="Times New Roman" w:hAnsi="Calibri"/>
          <w:bCs/>
        </w:rPr>
        <w:t xml:space="preserve">lause 6.32.5. </w:t>
      </w:r>
    </w:p>
    <w:p w14:paraId="4E1A8BB8" w14:textId="03DEEC6F" w:rsidR="00414FDB" w:rsidRPr="004C160F" w:rsidRDefault="001D02E2" w:rsidP="004C160F">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 xml:space="preserve">Do not use </w:t>
      </w:r>
      <w:r w:rsidR="0080798A">
        <w:rPr>
          <w:rFonts w:ascii="Calibri" w:eastAsia="Times New Roman" w:hAnsi="Calibri"/>
          <w:bCs/>
        </w:rPr>
        <w:t xml:space="preserve">a function that includes </w:t>
      </w:r>
      <w:r>
        <w:rPr>
          <w:rFonts w:ascii="Calibri" w:eastAsia="Times New Roman" w:hAnsi="Calibri"/>
          <w:bCs/>
        </w:rPr>
        <w:t xml:space="preserve">the </w:t>
      </w:r>
      <w:r w:rsidR="00622324" w:rsidRPr="005F1BE6">
        <w:rPr>
          <w:rFonts w:ascii="Courier New" w:eastAsia="Times New Roman" w:hAnsi="Courier New" w:cs="Courier New"/>
          <w:bCs/>
        </w:rPr>
        <w:t>restrict</w:t>
      </w:r>
      <w:r w:rsidR="00622324">
        <w:rPr>
          <w:rFonts w:ascii="Calibri" w:eastAsia="Times New Roman" w:hAnsi="Calibri"/>
          <w:bCs/>
        </w:rPr>
        <w:t xml:space="preserve"> </w:t>
      </w:r>
      <w:r>
        <w:rPr>
          <w:rFonts w:ascii="Calibri" w:eastAsia="Times New Roman" w:hAnsi="Calibri"/>
          <w:bCs/>
        </w:rPr>
        <w:t>keyword unless it can b</w:t>
      </w:r>
      <w:r w:rsidR="00622324">
        <w:rPr>
          <w:rFonts w:ascii="Calibri" w:eastAsia="Times New Roman" w:hAnsi="Calibri"/>
          <w:bCs/>
        </w:rPr>
        <w:t xml:space="preserve">e established that the </w:t>
      </w:r>
      <w:r w:rsidR="00590AA4">
        <w:rPr>
          <w:rFonts w:ascii="Calibri" w:eastAsia="Times New Roman" w:hAnsi="Calibri"/>
          <w:bCs/>
        </w:rPr>
        <w:t xml:space="preserve">array </w:t>
      </w:r>
      <w:r w:rsidR="00622324">
        <w:rPr>
          <w:rFonts w:ascii="Calibri" w:eastAsia="Times New Roman" w:hAnsi="Calibri"/>
          <w:bCs/>
        </w:rPr>
        <w:t xml:space="preserve">parameters to the function can never </w:t>
      </w:r>
      <w:r w:rsidR="00590AA4">
        <w:rPr>
          <w:rFonts w:ascii="Calibri" w:eastAsia="Times New Roman" w:hAnsi="Calibri"/>
          <w:bCs/>
        </w:rPr>
        <w:t>overlap.</w:t>
      </w:r>
    </w:p>
    <w:p w14:paraId="250F0F20" w14:textId="77777777" w:rsidR="00414FDB" w:rsidRPr="007B6289" w:rsidRDefault="00414FDB" w:rsidP="002D29A9">
      <w:pPr>
        <w:pStyle w:val="ListParagraph"/>
        <w:widowControl w:val="0"/>
        <w:suppressLineNumbers/>
        <w:overflowPunct w:val="0"/>
        <w:adjustRightInd w:val="0"/>
        <w:spacing w:after="0"/>
        <w:rPr>
          <w:rFonts w:ascii="Calibri" w:eastAsia="Times New Roman" w:hAnsi="Calibri"/>
          <w:bCs/>
        </w:rPr>
      </w:pPr>
    </w:p>
    <w:p w14:paraId="7068FCD7" w14:textId="332B19C5" w:rsidR="004C770C" w:rsidRDefault="001456BA" w:rsidP="002D29A9">
      <w:pPr>
        <w:pStyle w:val="Heading2"/>
        <w:spacing w:before="0" w:after="0"/>
        <w:rPr>
          <w:lang w:bidi="en-US"/>
        </w:rPr>
      </w:pPr>
      <w:bookmarkStart w:id="410" w:name="_Toc310518188"/>
      <w:bookmarkStart w:id="411" w:name="_Toc2099611"/>
      <w:r>
        <w:rPr>
          <w:lang w:bidi="en-US"/>
        </w:rPr>
        <w:t>6.3</w:t>
      </w:r>
      <w:r w:rsidR="00460588">
        <w:rPr>
          <w:lang w:bidi="en-US"/>
        </w:rPr>
        <w:t>3</w:t>
      </w:r>
      <w:r w:rsidR="00AD5842">
        <w:rPr>
          <w:lang w:bidi="en-US"/>
        </w:rPr>
        <w:t xml:space="preserve"> </w:t>
      </w:r>
      <w:r w:rsidR="004C770C" w:rsidRPr="00CD6A7E">
        <w:rPr>
          <w:lang w:bidi="en-US"/>
        </w:rPr>
        <w:t xml:space="preserve">Dangling </w:t>
      </w:r>
      <w:r w:rsidR="00816051">
        <w:rPr>
          <w:lang w:bidi="en-US"/>
        </w:rPr>
        <w:t>r</w:t>
      </w:r>
      <w:r w:rsidR="004C770C" w:rsidRPr="00CD6A7E">
        <w:rPr>
          <w:lang w:bidi="en-US"/>
        </w:rPr>
        <w:t xml:space="preserve">eferences to </w:t>
      </w:r>
      <w:r w:rsidR="00816051">
        <w:rPr>
          <w:lang w:bidi="en-US"/>
        </w:rPr>
        <w:t>s</w:t>
      </w:r>
      <w:r w:rsidR="004C770C" w:rsidRPr="00CD6A7E">
        <w:rPr>
          <w:lang w:bidi="en-US"/>
        </w:rPr>
        <w:t xml:space="preserve">tack </w:t>
      </w:r>
      <w:r w:rsidR="00816051">
        <w:rPr>
          <w:lang w:bidi="en-US"/>
        </w:rPr>
        <w:t>f</w:t>
      </w:r>
      <w:r w:rsidR="004C770C" w:rsidRPr="00CD6A7E">
        <w:rPr>
          <w:lang w:bidi="en-US"/>
        </w:rPr>
        <w:t>rames [DCM]</w:t>
      </w:r>
      <w:bookmarkEnd w:id="410"/>
      <w:bookmarkEnd w:id="411"/>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Dangling </w:instrText>
      </w:r>
      <w:r w:rsidR="00CD736D">
        <w:rPr>
          <w:lang w:bidi="en-US"/>
        </w:rPr>
        <w:instrText>r</w:instrText>
      </w:r>
      <w:r w:rsidR="00CD736D" w:rsidRPr="00CD6A7E">
        <w:rPr>
          <w:lang w:bidi="en-US"/>
        </w:rPr>
        <w:instrText xml:space="preserve">eferences to </w:instrText>
      </w:r>
      <w:r w:rsidR="00CD736D">
        <w:rPr>
          <w:lang w:bidi="en-US"/>
        </w:rPr>
        <w:instrText>s</w:instrText>
      </w:r>
      <w:r w:rsidR="00CD736D" w:rsidRPr="00CD6A7E">
        <w:rPr>
          <w:lang w:bidi="en-US"/>
        </w:rPr>
        <w:instrText xml:space="preserve">tack </w:instrText>
      </w:r>
      <w:r w:rsidR="00CD736D">
        <w:rPr>
          <w:lang w:bidi="en-US"/>
        </w:rPr>
        <w:instrText>f</w:instrText>
      </w:r>
      <w:r w:rsidR="00CD736D" w:rsidRPr="00CD6A7E">
        <w:rPr>
          <w:lang w:bidi="en-US"/>
        </w:rPr>
        <w:instrText>rames [DCM]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DCM</w:instrText>
      </w:r>
      <w:r w:rsidR="00ED70E1">
        <w:rPr>
          <w:lang w:bidi="en-US"/>
        </w:rPr>
        <w:instrText xml:space="preserve"> - </w:instrText>
      </w:r>
      <w:r w:rsidR="00CD736D" w:rsidRPr="00CD6A7E">
        <w:rPr>
          <w:lang w:bidi="en-US"/>
        </w:rPr>
        <w:instrText xml:space="preserve">Dangling </w:instrText>
      </w:r>
      <w:r w:rsidR="00CD736D">
        <w:rPr>
          <w:lang w:bidi="en-US"/>
        </w:rPr>
        <w:instrText>r</w:instrText>
      </w:r>
      <w:r w:rsidR="00CD736D" w:rsidRPr="00CD6A7E">
        <w:rPr>
          <w:lang w:bidi="en-US"/>
        </w:rPr>
        <w:instrText xml:space="preserve">eferences to </w:instrText>
      </w:r>
      <w:r w:rsidR="00CD736D">
        <w:rPr>
          <w:lang w:bidi="en-US"/>
        </w:rPr>
        <w:instrText>s</w:instrText>
      </w:r>
      <w:r w:rsidR="00CD736D" w:rsidRPr="00CD6A7E">
        <w:rPr>
          <w:lang w:bidi="en-US"/>
        </w:rPr>
        <w:instrText xml:space="preserve">tack </w:instrText>
      </w:r>
      <w:r w:rsidR="00CD736D">
        <w:rPr>
          <w:lang w:bidi="en-US"/>
        </w:rPr>
        <w:instrText>f</w:instrText>
      </w:r>
      <w:r w:rsidR="00CD736D" w:rsidRPr="00CD6A7E">
        <w:rPr>
          <w:lang w:bidi="en-US"/>
        </w:rPr>
        <w:instrText>rames [DCM]</w:instrText>
      </w:r>
      <w:r w:rsidR="00ED70E1">
        <w:instrText xml:space="preserve">" </w:instrText>
      </w:r>
      <w:r w:rsidR="00ED70E1">
        <w:rPr>
          <w:lang w:val="en-CA"/>
        </w:rPr>
        <w:fldChar w:fldCharType="end"/>
      </w:r>
    </w:p>
    <w:p w14:paraId="2AFF5DF7" w14:textId="77777777" w:rsidR="002D29A9" w:rsidRPr="002D29A9" w:rsidRDefault="002D29A9" w:rsidP="002D29A9">
      <w:pPr>
        <w:spacing w:after="0"/>
        <w:rPr>
          <w:lang w:bidi="en-US"/>
        </w:rPr>
      </w:pPr>
    </w:p>
    <w:p w14:paraId="1249A170" w14:textId="0567CF45" w:rsidR="00D70C8E" w:rsidRDefault="00D70C8E" w:rsidP="002D29A9">
      <w:pPr>
        <w:pStyle w:val="Heading3"/>
        <w:spacing w:before="0" w:after="0"/>
        <w:rPr>
          <w:lang w:bidi="en-US"/>
        </w:rPr>
      </w:pPr>
      <w:bookmarkStart w:id="412" w:name="_Toc310518189"/>
      <w:bookmarkStart w:id="413" w:name="_Ref357014582"/>
      <w:bookmarkStart w:id="414" w:name="_Ref420411418"/>
      <w:bookmarkStart w:id="415" w:name="_Ref420411425"/>
      <w:r>
        <w:rPr>
          <w:lang w:bidi="en-US"/>
        </w:rPr>
        <w:t xml:space="preserve">6.33.1 </w:t>
      </w:r>
      <w:r w:rsidRPr="00CD6A7E">
        <w:rPr>
          <w:lang w:bidi="en-US"/>
        </w:rPr>
        <w:t>Applicability to language</w:t>
      </w:r>
    </w:p>
    <w:p w14:paraId="0A66F631" w14:textId="77777777" w:rsidR="002D29A9" w:rsidRPr="002D29A9" w:rsidRDefault="002D29A9" w:rsidP="002D29A9">
      <w:pPr>
        <w:spacing w:after="0"/>
        <w:rPr>
          <w:lang w:bidi="en-US"/>
        </w:rPr>
      </w:pPr>
    </w:p>
    <w:p w14:paraId="39830732" w14:textId="30902952" w:rsidR="002D29A9" w:rsidRDefault="002D29A9" w:rsidP="002D29A9">
      <w:pPr>
        <w:spacing w:after="0"/>
        <w:rPr>
          <w:lang w:bidi="en-US"/>
        </w:rPr>
      </w:pPr>
      <w:r w:rsidRPr="002D29A9">
        <w:rPr>
          <w:lang w:bidi="en-US"/>
        </w:rPr>
        <w:t xml:space="preserve">C allows the address of a variable to be stored in a </w:t>
      </w:r>
      <w:r w:rsidR="005C54AA">
        <w:rPr>
          <w:lang w:bidi="en-US"/>
        </w:rPr>
        <w:t xml:space="preserve">pointer </w:t>
      </w:r>
      <w:r w:rsidRPr="002D29A9">
        <w:rPr>
          <w:lang w:bidi="en-US"/>
        </w:rPr>
        <w:t>variable.</w:t>
      </w:r>
      <w:r w:rsidR="006E1DE1">
        <w:rPr>
          <w:lang w:bidi="en-US"/>
        </w:rPr>
        <w:t xml:space="preserve"> </w:t>
      </w:r>
      <w:r w:rsidRPr="002D29A9">
        <w:rPr>
          <w:lang w:bidi="en-US"/>
        </w:rPr>
        <w:t xml:space="preserve">Should this </w:t>
      </w:r>
      <w:r w:rsidR="0080798A">
        <w:rPr>
          <w:lang w:bidi="en-US"/>
        </w:rPr>
        <w:t xml:space="preserve">pointer </w:t>
      </w:r>
      <w:r w:rsidR="00E31E9A" w:rsidRPr="00E31E9A">
        <w:rPr>
          <w:lang w:bidi="en-US"/>
        </w:rPr>
        <w:t>variable contain</w:t>
      </w:r>
      <w:r w:rsidRPr="002D29A9">
        <w:rPr>
          <w:lang w:bidi="en-US"/>
        </w:rPr>
        <w:t>, for example, the address of a local variable that was part of a stack frame, then using th</w:t>
      </w:r>
      <w:r w:rsidR="005C54AA">
        <w:rPr>
          <w:lang w:bidi="en-US"/>
        </w:rPr>
        <w:t>is</w:t>
      </w:r>
      <w:r w:rsidRPr="002D29A9">
        <w:rPr>
          <w:lang w:bidi="en-US"/>
        </w:rPr>
        <w:t xml:space="preserve"> address after the </w:t>
      </w:r>
      <w:r w:rsidR="005C54AA">
        <w:rPr>
          <w:lang w:bidi="en-US"/>
        </w:rPr>
        <w:t xml:space="preserve">function containing the </w:t>
      </w:r>
      <w:r w:rsidRPr="002D29A9">
        <w:rPr>
          <w:lang w:bidi="en-US"/>
        </w:rPr>
        <w:t xml:space="preserve">local variable has </w:t>
      </w:r>
      <w:r w:rsidR="00E204EA">
        <w:rPr>
          <w:lang w:bidi="en-US"/>
        </w:rPr>
        <w:t>terminated</w:t>
      </w:r>
      <w:r w:rsidRPr="002D29A9">
        <w:rPr>
          <w:lang w:bidi="en-US"/>
        </w:rPr>
        <w:t xml:space="preserve"> </w:t>
      </w:r>
      <w:r w:rsidR="00E204EA">
        <w:rPr>
          <w:lang w:bidi="en-US"/>
        </w:rPr>
        <w:t>leads to</w:t>
      </w:r>
      <w:r w:rsidRPr="002D29A9">
        <w:rPr>
          <w:lang w:bidi="en-US"/>
        </w:rPr>
        <w:t xml:space="preserve"> un</w:t>
      </w:r>
      <w:r w:rsidR="00E204EA">
        <w:rPr>
          <w:lang w:bidi="en-US"/>
        </w:rPr>
        <w:t>defined</w:t>
      </w:r>
      <w:r w:rsidRPr="002D29A9">
        <w:rPr>
          <w:lang w:bidi="en-US"/>
        </w:rPr>
        <w:t xml:space="preserve"> </w:t>
      </w:r>
      <w:proofErr w:type="spellStart"/>
      <w:r w:rsidRPr="002D29A9">
        <w:rPr>
          <w:lang w:bidi="en-US"/>
        </w:rPr>
        <w:t>behaviour</w:t>
      </w:r>
      <w:proofErr w:type="spellEnd"/>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u w:val="single"/>
        </w:rPr>
        <w:instrText>undefined behaviour</w:instrText>
      </w:r>
      <w:r w:rsidR="00B705CE" w:rsidRPr="009A6199">
        <w:rPr>
          <w:rFonts w:cstheme="minorHAnsi"/>
        </w:rPr>
        <w:instrText xml:space="preserve"> "</w:instrText>
      </w:r>
      <w:r w:rsidR="00B705CE" w:rsidRPr="009A6199">
        <w:rPr>
          <w:rFonts w:cstheme="minorHAnsi"/>
          <w:lang w:val="en-CA"/>
        </w:rPr>
        <w:fldChar w:fldCharType="end"/>
      </w:r>
      <w:r w:rsidR="00E204EA">
        <w:rPr>
          <w:lang w:bidi="en-US"/>
        </w:rPr>
        <w:t>,</w:t>
      </w:r>
      <w:r w:rsidRPr="002D29A9">
        <w:rPr>
          <w:lang w:bidi="en-US"/>
        </w:rPr>
        <w:t xml:space="preserve"> as the memory will have been made available for further allocation and may indeed have been allocated for some other use.</w:t>
      </w:r>
      <w:r w:rsidR="006E1DE1">
        <w:rPr>
          <w:lang w:bidi="en-US"/>
        </w:rPr>
        <w:t xml:space="preserve"> </w:t>
      </w:r>
      <w:r w:rsidR="00E204EA">
        <w:rPr>
          <w:lang w:bidi="en-US"/>
        </w:rPr>
        <w:t xml:space="preserve">The same is true for a pointer to memory allocate with </w:t>
      </w:r>
      <w:r w:rsidR="00E204EA" w:rsidRPr="00B50ED2">
        <w:rPr>
          <w:rFonts w:ascii="Courier New" w:hAnsi="Courier New" w:cs="Courier New"/>
          <w:sz w:val="20"/>
          <w:lang w:bidi="en-US"/>
        </w:rPr>
        <w:t>malloc</w:t>
      </w:r>
      <w:r w:rsidR="00E204EA" w:rsidRPr="00B50ED2">
        <w:rPr>
          <w:sz w:val="20"/>
          <w:lang w:bidi="en-US"/>
        </w:rPr>
        <w:t xml:space="preserve"> </w:t>
      </w:r>
      <w:r w:rsidR="00E204EA">
        <w:rPr>
          <w:lang w:bidi="en-US"/>
        </w:rPr>
        <w:t>etc. and which has subsequently been freed.</w:t>
      </w:r>
      <w:r w:rsidR="006E1DE1">
        <w:rPr>
          <w:lang w:bidi="en-US"/>
        </w:rPr>
        <w:t xml:space="preserve"> </w:t>
      </w:r>
    </w:p>
    <w:p w14:paraId="30822C21" w14:textId="77777777" w:rsidR="002D29A9" w:rsidRPr="002D29A9" w:rsidRDefault="002D29A9" w:rsidP="002D29A9">
      <w:pPr>
        <w:spacing w:after="0"/>
        <w:rPr>
          <w:lang w:bidi="en-US"/>
        </w:rPr>
      </w:pPr>
    </w:p>
    <w:p w14:paraId="2DC3127E" w14:textId="2F84E3DD" w:rsidR="00D70C8E" w:rsidRPr="00CD6A7E" w:rsidRDefault="00D70C8E" w:rsidP="00504DC3">
      <w:pPr>
        <w:pStyle w:val="Heading3"/>
        <w:spacing w:before="0" w:after="120"/>
        <w:rPr>
          <w:lang w:bidi="en-US"/>
        </w:rPr>
      </w:pPr>
      <w:r>
        <w:rPr>
          <w:lang w:bidi="en-US"/>
        </w:rPr>
        <w:t xml:space="preserve">6.33.2 </w:t>
      </w:r>
      <w:r w:rsidRPr="00CD6A7E">
        <w:rPr>
          <w:lang w:bidi="en-US"/>
        </w:rPr>
        <w:t>Guidance to language users</w:t>
      </w:r>
    </w:p>
    <w:p w14:paraId="0E2A5E0F" w14:textId="5F268C03" w:rsidR="006E043E" w:rsidRDefault="006E043E" w:rsidP="006E043E">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4C160F">
        <w:rPr>
          <w:rFonts w:ascii="Calibri" w:eastAsia="Times New Roman" w:hAnsi="Calibri"/>
          <w:bCs/>
        </w:rPr>
        <w:t xml:space="preserve">guidance contained in </w:t>
      </w:r>
      <w:r>
        <w:rPr>
          <w:rFonts w:ascii="Calibri" w:eastAsia="Times New Roman" w:hAnsi="Calibri"/>
          <w:bCs/>
        </w:rPr>
        <w:t>TR 24772-1 clause 6.33.5.</w:t>
      </w:r>
    </w:p>
    <w:p w14:paraId="10F3A8DC" w14:textId="29229D0B" w:rsidR="002D29A9" w:rsidRPr="00DC4A2E" w:rsidRDefault="002D29A9" w:rsidP="00C270F6">
      <w:pPr>
        <w:pStyle w:val="ListParagraph"/>
        <w:widowControl w:val="0"/>
        <w:numPr>
          <w:ilvl w:val="0"/>
          <w:numId w:val="9"/>
        </w:numPr>
        <w:suppressLineNumbers/>
        <w:overflowPunct w:val="0"/>
        <w:adjustRightInd w:val="0"/>
        <w:spacing w:after="0"/>
        <w:rPr>
          <w:rFonts w:ascii="Calibri" w:eastAsia="Times New Roman" w:hAnsi="Calibri"/>
          <w:bCs/>
        </w:rPr>
      </w:pPr>
      <w:r w:rsidRPr="002C75BF">
        <w:rPr>
          <w:rFonts w:ascii="Calibri" w:eastAsia="Times New Roman" w:hAnsi="Calibri"/>
          <w:bCs/>
        </w:rPr>
        <w:t>Do not assign the address of an object to any entity which persists after the object has ceased to exist.</w:t>
      </w:r>
      <w:r w:rsidR="006E1DE1">
        <w:rPr>
          <w:rFonts w:ascii="Calibri" w:eastAsia="Times New Roman" w:hAnsi="Calibri"/>
          <w:bCs/>
        </w:rPr>
        <w:t xml:space="preserve"> </w:t>
      </w:r>
      <w:r w:rsidRPr="002C75BF">
        <w:rPr>
          <w:rFonts w:ascii="Calibri" w:eastAsia="Times New Roman" w:hAnsi="Calibri"/>
          <w:bCs/>
        </w:rPr>
        <w:t>This is done in order to avoid the possibility of a dangling reference.</w:t>
      </w:r>
      <w:r w:rsidR="006E1DE1">
        <w:rPr>
          <w:rFonts w:ascii="Calibri" w:eastAsia="Times New Roman" w:hAnsi="Calibri"/>
          <w:bCs/>
        </w:rPr>
        <w:t xml:space="preserve"> </w:t>
      </w:r>
      <w:r w:rsidR="005619F3">
        <w:rPr>
          <w:rFonts w:ascii="Calibri" w:eastAsia="Times New Roman" w:hAnsi="Calibri"/>
          <w:bCs/>
        </w:rPr>
        <w:t xml:space="preserve">In particular, </w:t>
      </w:r>
      <w:r w:rsidR="005619F3" w:rsidRPr="005619F3">
        <w:t>never</w:t>
      </w:r>
      <w:r w:rsidR="005619F3">
        <w:t xml:space="preserve"> return the address of a local variable as the result of a function call.</w:t>
      </w:r>
    </w:p>
    <w:p w14:paraId="6F89D67C" w14:textId="5B49EA75" w:rsidR="005619F3" w:rsidRPr="00DC4A2E" w:rsidRDefault="002D29A9" w:rsidP="005619F3">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lastRenderedPageBreak/>
        <w:t>Long lived pointers that contain block-local addresses should be assigned the null pointer value before executing a return from the block.</w:t>
      </w:r>
    </w:p>
    <w:p w14:paraId="13789AA7" w14:textId="77777777" w:rsidR="00D70C8E" w:rsidRDefault="00D70C8E" w:rsidP="002D29A9">
      <w:pPr>
        <w:pStyle w:val="Heading2"/>
        <w:spacing w:before="0" w:after="0"/>
        <w:rPr>
          <w:lang w:bidi="en-US"/>
        </w:rPr>
      </w:pPr>
    </w:p>
    <w:p w14:paraId="783BE8DC" w14:textId="282E6948" w:rsidR="004C770C" w:rsidRPr="00CD6A7E" w:rsidRDefault="001456BA" w:rsidP="004C770C">
      <w:pPr>
        <w:pStyle w:val="Heading2"/>
        <w:rPr>
          <w:lang w:bidi="en-US"/>
        </w:rPr>
      </w:pPr>
      <w:bookmarkStart w:id="416" w:name="_Toc2099612"/>
      <w:r>
        <w:rPr>
          <w:lang w:bidi="en-US"/>
        </w:rPr>
        <w:t>6.3</w:t>
      </w:r>
      <w:r w:rsidR="00460588">
        <w:rPr>
          <w:lang w:bidi="en-US"/>
        </w:rPr>
        <w:t>4</w:t>
      </w:r>
      <w:r w:rsidR="00AD5842">
        <w:rPr>
          <w:lang w:bidi="en-US"/>
        </w:rPr>
        <w:t xml:space="preserve"> </w:t>
      </w:r>
      <w:r w:rsidR="004C770C" w:rsidRPr="00CD6A7E">
        <w:rPr>
          <w:lang w:bidi="en-US"/>
        </w:rPr>
        <w:t xml:space="preserve">Subprogram </w:t>
      </w:r>
      <w:r w:rsidR="00816051">
        <w:rPr>
          <w:lang w:bidi="en-US"/>
        </w:rPr>
        <w:t>s</w:t>
      </w:r>
      <w:r w:rsidR="004C770C" w:rsidRPr="00CD6A7E">
        <w:rPr>
          <w:lang w:bidi="en-US"/>
        </w:rPr>
        <w:t xml:space="preserve">ignature </w:t>
      </w:r>
      <w:r w:rsidR="00816051">
        <w:rPr>
          <w:lang w:bidi="en-US"/>
        </w:rPr>
        <w:t>m</w:t>
      </w:r>
      <w:r w:rsidR="004C770C" w:rsidRPr="00CD6A7E">
        <w:rPr>
          <w:lang w:bidi="en-US"/>
        </w:rPr>
        <w:t>ismatch [OTR]</w:t>
      </w:r>
      <w:bookmarkEnd w:id="412"/>
      <w:bookmarkEnd w:id="413"/>
      <w:bookmarkEnd w:id="414"/>
      <w:bookmarkEnd w:id="415"/>
      <w:bookmarkEnd w:id="41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Subprogram </w:instrText>
      </w:r>
      <w:r w:rsidR="00CD736D">
        <w:rPr>
          <w:lang w:bidi="en-US"/>
        </w:rPr>
        <w:instrText>s</w:instrText>
      </w:r>
      <w:r w:rsidR="00CD736D" w:rsidRPr="00CD6A7E">
        <w:rPr>
          <w:lang w:bidi="en-US"/>
        </w:rPr>
        <w:instrText xml:space="preserve">ignature </w:instrText>
      </w:r>
      <w:r w:rsidR="00CD736D">
        <w:rPr>
          <w:lang w:bidi="en-US"/>
        </w:rPr>
        <w:instrText>m</w:instrText>
      </w:r>
      <w:r w:rsidR="00CD736D" w:rsidRPr="00CD6A7E">
        <w:rPr>
          <w:lang w:bidi="en-US"/>
        </w:rPr>
        <w:instrText>ismatch [OTR]</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OTR</w:instrText>
      </w:r>
      <w:r w:rsidR="00ED70E1">
        <w:rPr>
          <w:lang w:bidi="en-US"/>
        </w:rPr>
        <w:instrText xml:space="preserve"> - </w:instrText>
      </w:r>
      <w:r w:rsidR="00CD736D" w:rsidRPr="00CD6A7E">
        <w:rPr>
          <w:lang w:bidi="en-US"/>
        </w:rPr>
        <w:instrText xml:space="preserve">Subprogram </w:instrText>
      </w:r>
      <w:r w:rsidR="00CD736D">
        <w:rPr>
          <w:lang w:bidi="en-US"/>
        </w:rPr>
        <w:instrText>s</w:instrText>
      </w:r>
      <w:r w:rsidR="00CD736D" w:rsidRPr="00CD6A7E">
        <w:rPr>
          <w:lang w:bidi="en-US"/>
        </w:rPr>
        <w:instrText xml:space="preserve">ignature </w:instrText>
      </w:r>
      <w:r w:rsidR="00CD736D">
        <w:rPr>
          <w:lang w:bidi="en-US"/>
        </w:rPr>
        <w:instrText>mismatch</w:instrText>
      </w:r>
      <w:r w:rsidR="00ED70E1">
        <w:instrText xml:space="preserve">" </w:instrText>
      </w:r>
      <w:r w:rsidR="00ED70E1">
        <w:rPr>
          <w:lang w:val="en-CA"/>
        </w:rPr>
        <w:fldChar w:fldCharType="end"/>
      </w:r>
    </w:p>
    <w:p w14:paraId="2D612C45" w14:textId="3E9AE98D" w:rsidR="004C770C" w:rsidRDefault="001456BA" w:rsidP="002C7E56">
      <w:pPr>
        <w:pStyle w:val="Heading3"/>
        <w:spacing w:before="0" w:after="0"/>
        <w:rPr>
          <w:lang w:bidi="en-US"/>
        </w:rPr>
      </w:pPr>
      <w:r>
        <w:rPr>
          <w:lang w:bidi="en-US"/>
        </w:rPr>
        <w:t>6.3</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130BA93C" w14:textId="212BB215" w:rsidR="002C7E56" w:rsidRDefault="002C7E56" w:rsidP="002C7E56">
      <w:pPr>
        <w:spacing w:after="0"/>
        <w:rPr>
          <w:lang w:bidi="en-US"/>
        </w:rPr>
      </w:pPr>
    </w:p>
    <w:p w14:paraId="0EFD3DD4" w14:textId="77777777" w:rsidR="004C160F" w:rsidRDefault="00D470CB" w:rsidP="002C7E56">
      <w:pPr>
        <w:spacing w:after="0"/>
        <w:rPr>
          <w:lang w:bidi="en-US"/>
        </w:rPr>
      </w:pPr>
      <w:r>
        <w:rPr>
          <w:lang w:bidi="en-US"/>
        </w:rPr>
        <w:t>If it is necessary to call a function that is not yet defined in the current translation unit</w:t>
      </w:r>
      <w:r>
        <w:rPr>
          <w:rStyle w:val="FootnoteReference"/>
          <w:lang w:bidi="en-US"/>
        </w:rPr>
        <w:footnoteReference w:id="10"/>
      </w:r>
      <w:r>
        <w:rPr>
          <w:lang w:bidi="en-US"/>
        </w:rPr>
        <w:t xml:space="preserve">, a function prototype is required as a forward reference to the definition. Usually </w:t>
      </w:r>
      <w:r w:rsidR="005B0AB5">
        <w:rPr>
          <w:lang w:bidi="en-US"/>
        </w:rPr>
        <w:t>the prototype specifies the name of the function, its return type and the types of the parameters</w:t>
      </w:r>
      <w:r w:rsidR="00335DBD">
        <w:rPr>
          <w:lang w:val="en-CA"/>
        </w:rPr>
        <w:fldChar w:fldCharType="begin"/>
      </w:r>
      <w:r w:rsidR="00335DBD">
        <w:instrText>XE "</w:instrText>
      </w:r>
      <w:r w:rsidR="00335DBD">
        <w:rPr>
          <w:lang w:bidi="en-US"/>
        </w:rPr>
        <w:instrText>formal parameter</w:instrText>
      </w:r>
      <w:r w:rsidR="00335DBD">
        <w:instrText>"</w:instrText>
      </w:r>
      <w:r w:rsidR="00335DBD">
        <w:rPr>
          <w:lang w:val="en-CA"/>
        </w:rPr>
        <w:fldChar w:fldCharType="end"/>
      </w:r>
      <w:r w:rsidR="00335DBD">
        <w:rPr>
          <w:lang w:val="en-CA"/>
        </w:rPr>
        <w:fldChar w:fldCharType="begin"/>
      </w:r>
      <w:r w:rsidR="00335DBD">
        <w:instrText>XE "</w:instrText>
      </w:r>
      <w:r w:rsidR="00335DBD">
        <w:rPr>
          <w:lang w:bidi="en-US"/>
        </w:rPr>
        <w:instrText>parameter: formal</w:instrText>
      </w:r>
      <w:r w:rsidR="00335DBD">
        <w:instrText>"</w:instrText>
      </w:r>
      <w:r w:rsidR="00335DBD">
        <w:rPr>
          <w:lang w:val="en-CA"/>
        </w:rPr>
        <w:fldChar w:fldCharType="end"/>
      </w:r>
      <w:r w:rsidR="005B0AB5">
        <w:rPr>
          <w:lang w:bidi="en-US"/>
        </w:rPr>
        <w:t xml:space="preserve"> it requires, as in   </w:t>
      </w:r>
    </w:p>
    <w:p w14:paraId="1F7AD1F8" w14:textId="77777777" w:rsidR="004C160F" w:rsidRDefault="004C160F" w:rsidP="002C7E56">
      <w:pPr>
        <w:spacing w:after="0"/>
        <w:rPr>
          <w:sz w:val="20"/>
          <w:lang w:bidi="en-US"/>
        </w:rPr>
      </w:pPr>
      <w:r>
        <w:rPr>
          <w:lang w:bidi="en-US"/>
        </w:rPr>
        <w:t xml:space="preserve">      </w:t>
      </w:r>
      <w:r w:rsidR="005B0AB5" w:rsidRPr="005B0AB5">
        <w:rPr>
          <w:rFonts w:ascii="Courier New" w:hAnsi="Courier New" w:cs="Courier New"/>
          <w:sz w:val="20"/>
          <w:lang w:bidi="en-US"/>
        </w:rPr>
        <w:t xml:space="preserve">void </w:t>
      </w:r>
      <w:proofErr w:type="gramStart"/>
      <w:r w:rsidR="005B0AB5" w:rsidRPr="005B0AB5">
        <w:rPr>
          <w:rFonts w:ascii="Courier New" w:hAnsi="Courier New" w:cs="Courier New"/>
          <w:sz w:val="20"/>
          <w:lang w:bidi="en-US"/>
        </w:rPr>
        <w:t>foo(</w:t>
      </w:r>
      <w:proofErr w:type="spellStart"/>
      <w:proofErr w:type="gramEnd"/>
      <w:r w:rsidR="005B0AB5" w:rsidRPr="005B0AB5">
        <w:rPr>
          <w:rFonts w:ascii="Courier New" w:hAnsi="Courier New" w:cs="Courier New"/>
          <w:sz w:val="20"/>
          <w:lang w:bidi="en-US"/>
        </w:rPr>
        <w:t>int</w:t>
      </w:r>
      <w:proofErr w:type="spellEnd"/>
      <w:r w:rsidR="00CD0C5A">
        <w:rPr>
          <w:rFonts w:ascii="Courier New" w:hAnsi="Courier New" w:cs="Courier New"/>
          <w:sz w:val="20"/>
          <w:lang w:bidi="en-US"/>
        </w:rPr>
        <w:t xml:space="preserve"> x</w:t>
      </w:r>
      <w:r w:rsidR="005B0AB5" w:rsidRPr="005B0AB5">
        <w:rPr>
          <w:rFonts w:ascii="Courier New" w:hAnsi="Courier New" w:cs="Courier New"/>
          <w:sz w:val="20"/>
          <w:lang w:bidi="en-US"/>
        </w:rPr>
        <w:t>);</w:t>
      </w:r>
      <w:r w:rsidR="005B0AB5" w:rsidRPr="005B0AB5">
        <w:rPr>
          <w:sz w:val="20"/>
          <w:lang w:bidi="en-US"/>
        </w:rPr>
        <w:t xml:space="preserve">  </w:t>
      </w:r>
    </w:p>
    <w:p w14:paraId="6E2FF6BC" w14:textId="77777777" w:rsidR="004C160F" w:rsidRDefault="005B0AB5" w:rsidP="002C7E56">
      <w:pPr>
        <w:spacing w:after="0"/>
        <w:rPr>
          <w:lang w:bidi="en-US"/>
        </w:rPr>
      </w:pPr>
      <w:proofErr w:type="gramStart"/>
      <w:r>
        <w:rPr>
          <w:lang w:bidi="en-US"/>
        </w:rPr>
        <w:t>However</w:t>
      </w:r>
      <w:proofErr w:type="gramEnd"/>
      <w:r>
        <w:rPr>
          <w:lang w:bidi="en-US"/>
        </w:rPr>
        <w:t xml:space="preserve"> for compatibility with earlier C standards, compilers accept a prototype w</w:t>
      </w:r>
      <w:r w:rsidR="004C160F">
        <w:rPr>
          <w:lang w:bidi="en-US"/>
        </w:rPr>
        <w:t>ith either no parameters, as in</w:t>
      </w:r>
    </w:p>
    <w:p w14:paraId="2C6F9DC8" w14:textId="45DB2A48" w:rsidR="004C160F" w:rsidRDefault="004C160F" w:rsidP="004C160F">
      <w:pPr>
        <w:spacing w:after="0"/>
        <w:rPr>
          <w:sz w:val="20"/>
          <w:lang w:bidi="en-US"/>
        </w:rPr>
      </w:pPr>
      <w:r>
        <w:rPr>
          <w:rFonts w:ascii="Courier New" w:hAnsi="Courier New" w:cs="Courier New"/>
          <w:sz w:val="20"/>
          <w:lang w:bidi="en-US"/>
        </w:rPr>
        <w:t xml:space="preserve">  </w:t>
      </w:r>
      <w:r w:rsidR="005B0AB5" w:rsidRPr="005B0AB5">
        <w:rPr>
          <w:rFonts w:ascii="Courier New" w:hAnsi="Courier New" w:cs="Courier New"/>
          <w:sz w:val="20"/>
          <w:lang w:bidi="en-US"/>
        </w:rPr>
        <w:t xml:space="preserve">void </w:t>
      </w:r>
      <w:proofErr w:type="gramStart"/>
      <w:r w:rsidR="005B0AB5" w:rsidRPr="005B0AB5">
        <w:rPr>
          <w:rFonts w:ascii="Courier New" w:hAnsi="Courier New" w:cs="Courier New"/>
          <w:sz w:val="20"/>
          <w:lang w:bidi="en-US"/>
        </w:rPr>
        <w:t>foo(</w:t>
      </w:r>
      <w:proofErr w:type="gramEnd"/>
      <w:r w:rsidR="005B0AB5" w:rsidRPr="005B0AB5">
        <w:rPr>
          <w:rFonts w:ascii="Courier New" w:hAnsi="Courier New" w:cs="Courier New"/>
          <w:sz w:val="20"/>
          <w:lang w:bidi="en-US"/>
        </w:rPr>
        <w:t>);</w:t>
      </w:r>
      <w:r w:rsidR="005B0AB5" w:rsidRPr="005B0AB5">
        <w:rPr>
          <w:sz w:val="20"/>
          <w:lang w:bidi="en-US"/>
        </w:rPr>
        <w:t xml:space="preserve"> </w:t>
      </w:r>
    </w:p>
    <w:p w14:paraId="7145227D" w14:textId="77777777" w:rsidR="004C160F" w:rsidRDefault="005B0AB5" w:rsidP="002C7E56">
      <w:pPr>
        <w:spacing w:after="0"/>
        <w:rPr>
          <w:lang w:bidi="en-US"/>
        </w:rPr>
      </w:pPr>
      <w:r w:rsidRPr="005B0AB5">
        <w:rPr>
          <w:sz w:val="20"/>
          <w:lang w:bidi="en-US"/>
        </w:rPr>
        <w:t xml:space="preserve"> </w:t>
      </w:r>
      <w:r>
        <w:rPr>
          <w:lang w:bidi="en-US"/>
        </w:rPr>
        <w:t>or just parameter names</w:t>
      </w:r>
      <w:r w:rsidR="006E1DE1">
        <w:rPr>
          <w:lang w:bidi="en-US"/>
        </w:rPr>
        <w:t>,</w:t>
      </w:r>
      <w:r>
        <w:rPr>
          <w:lang w:bidi="en-US"/>
        </w:rPr>
        <w:t xml:space="preserve"> as in  </w:t>
      </w:r>
    </w:p>
    <w:p w14:paraId="66E80179" w14:textId="77777777" w:rsidR="004C160F" w:rsidRDefault="004C160F" w:rsidP="002C7E56">
      <w:pPr>
        <w:spacing w:after="0"/>
        <w:rPr>
          <w:sz w:val="20"/>
          <w:lang w:bidi="en-US"/>
        </w:rPr>
      </w:pPr>
      <w:r>
        <w:rPr>
          <w:lang w:bidi="en-US"/>
        </w:rPr>
        <w:t xml:space="preserve">    </w:t>
      </w:r>
      <w:r w:rsidR="005B0AB5" w:rsidRPr="005B0AB5">
        <w:rPr>
          <w:rFonts w:ascii="Courier New" w:hAnsi="Courier New" w:cs="Courier New"/>
          <w:sz w:val="20"/>
          <w:lang w:bidi="en-US"/>
        </w:rPr>
        <w:t>void foo(x);</w:t>
      </w:r>
      <w:r w:rsidR="005B0AB5" w:rsidRPr="005B0AB5">
        <w:rPr>
          <w:sz w:val="20"/>
          <w:lang w:bidi="en-US"/>
        </w:rPr>
        <w:t xml:space="preserve">  </w:t>
      </w:r>
    </w:p>
    <w:p w14:paraId="58D95BA2" w14:textId="77777777" w:rsidR="004C160F" w:rsidRDefault="005B0AB5" w:rsidP="002C7E56">
      <w:pPr>
        <w:spacing w:after="0"/>
        <w:rPr>
          <w:lang w:bidi="en-US"/>
        </w:rPr>
      </w:pPr>
      <w:r>
        <w:rPr>
          <w:lang w:bidi="en-US"/>
        </w:rPr>
        <w:t xml:space="preserve">If either of these </w:t>
      </w:r>
      <w:r w:rsidR="00C639BF">
        <w:rPr>
          <w:lang w:bidi="en-US"/>
        </w:rPr>
        <w:t xml:space="preserve">two </w:t>
      </w:r>
      <w:r>
        <w:rPr>
          <w:lang w:bidi="en-US"/>
        </w:rPr>
        <w:t xml:space="preserve">forms is used, the compiler allows calls to the function with any number of parameters, including none, which may lead to undefined </w:t>
      </w:r>
      <w:proofErr w:type="spellStart"/>
      <w:r w:rsidR="0072345E">
        <w:rPr>
          <w:lang w:bidi="en-US"/>
        </w:rPr>
        <w:t>behavio</w:t>
      </w:r>
      <w:r w:rsidR="00F37B5E">
        <w:rPr>
          <w:lang w:bidi="en-US"/>
        </w:rPr>
        <w:t>u</w:t>
      </w:r>
      <w:r w:rsidR="0072345E">
        <w:rPr>
          <w:lang w:bidi="en-US"/>
        </w:rPr>
        <w:t>r</w:t>
      </w:r>
      <w:proofErr w:type="spellEnd"/>
      <w:r w:rsidR="00667743">
        <w:rPr>
          <w:lang w:val="en-CA"/>
        </w:rPr>
        <w:fldChar w:fldCharType="begin"/>
      </w:r>
      <w:r w:rsidR="00667743">
        <w:instrText xml:space="preserve"> </w:instrText>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E1DE1">
        <w:rPr>
          <w:lang w:bidi="en-US"/>
        </w:rPr>
        <w:t xml:space="preserve"> </w:t>
      </w:r>
      <w:r w:rsidR="00C639BF">
        <w:rPr>
          <w:lang w:bidi="en-US"/>
        </w:rPr>
        <w:t>It is therefore recommended that function prototype</w:t>
      </w:r>
      <w:r w:rsidR="00CD0C5A">
        <w:rPr>
          <w:lang w:bidi="en-US"/>
        </w:rPr>
        <w:t>s</w:t>
      </w:r>
      <w:r w:rsidR="00C639BF">
        <w:rPr>
          <w:lang w:bidi="en-US"/>
        </w:rPr>
        <w:t xml:space="preserve"> should always be written with parameter types. If the function has no parameters, it should be written using </w:t>
      </w:r>
      <w:r w:rsidR="00C639BF" w:rsidRPr="00C639BF">
        <w:rPr>
          <w:rFonts w:ascii="Courier New" w:hAnsi="Courier New" w:cs="Courier New"/>
          <w:sz w:val="20"/>
          <w:lang w:bidi="en-US"/>
        </w:rPr>
        <w:t>void</w:t>
      </w:r>
      <w:r w:rsidR="00C639BF" w:rsidRPr="00C639BF">
        <w:rPr>
          <w:sz w:val="20"/>
          <w:lang w:bidi="en-US"/>
        </w:rPr>
        <w:t xml:space="preserve"> </w:t>
      </w:r>
      <w:r w:rsidR="00C639BF">
        <w:rPr>
          <w:lang w:bidi="en-US"/>
        </w:rPr>
        <w:t>as the parameter list, as in</w:t>
      </w:r>
      <w:r w:rsidR="00414FDB">
        <w:rPr>
          <w:lang w:bidi="en-US"/>
        </w:rPr>
        <w:t xml:space="preserve">  </w:t>
      </w:r>
      <w:r w:rsidR="00C639BF">
        <w:rPr>
          <w:lang w:bidi="en-US"/>
        </w:rPr>
        <w:t xml:space="preserve">  </w:t>
      </w:r>
    </w:p>
    <w:p w14:paraId="245B9683" w14:textId="29D144B7" w:rsidR="00D470CB" w:rsidRPr="002C7E56" w:rsidRDefault="004C160F" w:rsidP="002C7E56">
      <w:pPr>
        <w:spacing w:after="0"/>
        <w:rPr>
          <w:lang w:bidi="en-US"/>
        </w:rPr>
      </w:pPr>
      <w:r>
        <w:rPr>
          <w:lang w:bidi="en-US"/>
        </w:rPr>
        <w:t xml:space="preserve">    </w:t>
      </w:r>
      <w:r w:rsidR="00C639BF" w:rsidRPr="00C639BF">
        <w:rPr>
          <w:rFonts w:ascii="Courier New" w:hAnsi="Courier New" w:cs="Courier New"/>
          <w:sz w:val="20"/>
          <w:lang w:bidi="en-US"/>
        </w:rPr>
        <w:t>void goo(void);</w:t>
      </w:r>
      <w:r w:rsidR="00C639BF" w:rsidRPr="00C639BF">
        <w:rPr>
          <w:sz w:val="20"/>
          <w:lang w:bidi="en-US"/>
        </w:rPr>
        <w:t xml:space="preserve">  </w:t>
      </w:r>
    </w:p>
    <w:p w14:paraId="416811C7" w14:textId="77777777" w:rsidR="002C7E56" w:rsidRDefault="002C7E56" w:rsidP="002C7E56">
      <w:pPr>
        <w:spacing w:after="0"/>
        <w:rPr>
          <w:lang w:bidi="en-US"/>
        </w:rPr>
      </w:pPr>
    </w:p>
    <w:p w14:paraId="6FC65704" w14:textId="5C17BB6F" w:rsidR="002C7E56" w:rsidRDefault="002C7E56" w:rsidP="002C7E56">
      <w:pPr>
        <w:spacing w:after="0"/>
        <w:rPr>
          <w:lang w:bidi="en-US"/>
        </w:rPr>
      </w:pPr>
      <w:r>
        <w:rPr>
          <w:lang w:bidi="en-US"/>
        </w:rPr>
        <w:t xml:space="preserve">C </w:t>
      </w:r>
      <w:r w:rsidR="00D470CB">
        <w:rPr>
          <w:lang w:bidi="en-US"/>
        </w:rPr>
        <w:t xml:space="preserve">also </w:t>
      </w:r>
      <w:r>
        <w:rPr>
          <w:lang w:bidi="en-US"/>
        </w:rPr>
        <w:t xml:space="preserve">allows a </w:t>
      </w:r>
      <w:r w:rsidR="00E204EA">
        <w:rPr>
          <w:lang w:bidi="en-US"/>
        </w:rPr>
        <w:t xml:space="preserve">function to take a </w:t>
      </w:r>
      <w:r>
        <w:rPr>
          <w:lang w:bidi="en-US"/>
        </w:rPr>
        <w:t xml:space="preserve">variable number of </w:t>
      </w:r>
      <w:proofErr w:type="gramStart"/>
      <w:r>
        <w:rPr>
          <w:lang w:bidi="en-US"/>
        </w:rPr>
        <w:t>arguments</w:t>
      </w:r>
      <w:r w:rsidR="00F070C4">
        <w:rPr>
          <w:lang w:bidi="en-US"/>
        </w:rPr>
        <w:t>,</w:t>
      </w:r>
      <w:r>
        <w:rPr>
          <w:lang w:bidi="en-US"/>
        </w:rPr>
        <w:t xml:space="preserve">  </w:t>
      </w:r>
      <w:r w:rsidR="00F070C4">
        <w:rPr>
          <w:lang w:bidi="en-US"/>
        </w:rPr>
        <w:t>as</w:t>
      </w:r>
      <w:proofErr w:type="gramEnd"/>
      <w:r w:rsidR="00F070C4">
        <w:rPr>
          <w:lang w:bidi="en-US"/>
        </w:rPr>
        <w:t xml:space="preserve"> in the</w:t>
      </w:r>
      <w:r>
        <w:rPr>
          <w:lang w:bidi="en-US"/>
        </w:rPr>
        <w:t xml:space="preserve"> </w:t>
      </w:r>
      <w:proofErr w:type="spellStart"/>
      <w:r w:rsidRPr="00C258BF">
        <w:rPr>
          <w:rFonts w:ascii="Courier New" w:hAnsi="Courier New" w:cs="Courier New"/>
          <w:sz w:val="20"/>
          <w:szCs w:val="20"/>
          <w:lang w:bidi="en-US"/>
        </w:rPr>
        <w:t>printf</w:t>
      </w:r>
      <w:proofErr w:type="spellEnd"/>
      <w:r w:rsidRPr="00C258BF">
        <w:rPr>
          <w:rFonts w:ascii="Courier New" w:hAnsi="Courier New" w:cs="Courier New"/>
          <w:sz w:val="20"/>
          <w:szCs w:val="20"/>
          <w:lang w:bidi="en-US"/>
        </w:rPr>
        <w:t>()</w:t>
      </w:r>
      <w:r>
        <w:rPr>
          <w:lang w:bidi="en-US"/>
        </w:rPr>
        <w:t xml:space="preserve"> function.  This is specified in the function </w:t>
      </w:r>
      <w:r w:rsidR="00E204EA">
        <w:rPr>
          <w:lang w:bidi="en-US"/>
        </w:rPr>
        <w:t xml:space="preserve">definition </w:t>
      </w:r>
      <w:r>
        <w:rPr>
          <w:lang w:bidi="en-US"/>
        </w:rPr>
        <w:t xml:space="preserve">by terminating the list of parameters with an ellipsis </w:t>
      </w:r>
      <w:r w:rsidRPr="004C160F">
        <w:rPr>
          <w:rFonts w:ascii="Courier New" w:hAnsi="Courier New" w:cs="Courier New"/>
          <w:sz w:val="20"/>
          <w:szCs w:val="20"/>
          <w:lang w:bidi="en-US"/>
        </w:rPr>
        <w:t>(...)</w:t>
      </w:r>
      <w:r>
        <w:rPr>
          <w:lang w:bidi="en-US"/>
        </w:rPr>
        <w:t>.</w:t>
      </w:r>
      <w:r w:rsidR="006E1DE1">
        <w:rPr>
          <w:lang w:bidi="en-US"/>
        </w:rPr>
        <w:t xml:space="preserve"> </w:t>
      </w:r>
      <w:r w:rsidR="00E204EA">
        <w:rPr>
          <w:lang w:bidi="en-US"/>
        </w:rPr>
        <w:t>N</w:t>
      </w:r>
      <w:r>
        <w:rPr>
          <w:lang w:bidi="en-US"/>
        </w:rPr>
        <w:t xml:space="preserve">o information about the number or types of the parameters </w:t>
      </w:r>
      <w:r w:rsidR="00E204EA">
        <w:rPr>
          <w:lang w:bidi="en-US"/>
        </w:rPr>
        <w:t xml:space="preserve">expected </w:t>
      </w:r>
      <w:r>
        <w:rPr>
          <w:lang w:bidi="en-US"/>
        </w:rPr>
        <w:t>is supplied</w:t>
      </w:r>
      <w:r w:rsidR="00E204EA">
        <w:rPr>
          <w:lang w:bidi="en-US"/>
        </w:rPr>
        <w:t>, and the compiler will accept any number and type of parameters in the call</w:t>
      </w:r>
      <w:r w:rsidR="004C160F">
        <w:rPr>
          <w:lang w:bidi="en-US"/>
        </w:rPr>
        <w:t>.</w:t>
      </w:r>
    </w:p>
    <w:p w14:paraId="2CB8E665" w14:textId="77777777" w:rsidR="002C7E56" w:rsidRDefault="002C7E56" w:rsidP="002C7E56">
      <w:pPr>
        <w:spacing w:after="0"/>
        <w:rPr>
          <w:lang w:bidi="en-US"/>
        </w:rPr>
      </w:pPr>
    </w:p>
    <w:p w14:paraId="27052080" w14:textId="5531398D" w:rsidR="002C7E56" w:rsidRDefault="002C7E56" w:rsidP="002C7E56">
      <w:pPr>
        <w:spacing w:after="0"/>
        <w:rPr>
          <w:lang w:bidi="en-US"/>
        </w:rPr>
      </w:pPr>
      <w:r>
        <w:rPr>
          <w:lang w:bidi="en-US"/>
        </w:rPr>
        <w:t xml:space="preserve">C </w:t>
      </w:r>
      <w:r w:rsidR="008D69B1">
        <w:rPr>
          <w:lang w:bidi="en-US"/>
        </w:rPr>
        <w:t xml:space="preserve">compilers will attempt to perform </w:t>
      </w:r>
      <w:r>
        <w:rPr>
          <w:lang w:bidi="en-US"/>
        </w:rPr>
        <w:t>an implicit conversion</w:t>
      </w:r>
      <w:r w:rsidR="008D69B1">
        <w:rPr>
          <w:lang w:bidi="en-US"/>
        </w:rPr>
        <w:t xml:space="preserve"> from the type of an actual parameter to the type of the formal parameter. So for </w:t>
      </w:r>
      <w:proofErr w:type="gramStart"/>
      <w:r w:rsidRPr="00C258BF">
        <w:rPr>
          <w:rFonts w:ascii="Courier New" w:hAnsi="Courier New" w:cs="Courier New"/>
          <w:sz w:val="20"/>
          <w:lang w:bidi="en-US"/>
        </w:rPr>
        <w:t>sqr</w:t>
      </w:r>
      <w:r w:rsidR="00C258BF">
        <w:rPr>
          <w:rFonts w:ascii="Courier New" w:hAnsi="Courier New" w:cs="Courier New"/>
          <w:sz w:val="20"/>
          <w:lang w:bidi="en-US"/>
        </w:rPr>
        <w:t>t(</w:t>
      </w:r>
      <w:proofErr w:type="gramEnd"/>
      <w:r w:rsidR="00C258BF">
        <w:rPr>
          <w:rFonts w:ascii="Courier New" w:hAnsi="Courier New" w:cs="Courier New"/>
          <w:sz w:val="20"/>
          <w:lang w:bidi="en-US"/>
        </w:rPr>
        <w:t>)</w:t>
      </w:r>
      <w:r>
        <w:rPr>
          <w:lang w:bidi="en-US"/>
        </w:rPr>
        <w:t xml:space="preserve">that </w:t>
      </w:r>
      <w:r w:rsidR="008D69B1">
        <w:rPr>
          <w:lang w:bidi="en-US"/>
        </w:rPr>
        <w:t xml:space="preserve">is defined to </w:t>
      </w:r>
      <w:r>
        <w:rPr>
          <w:lang w:bidi="en-US"/>
        </w:rPr>
        <w:t>expect a double:</w:t>
      </w:r>
    </w:p>
    <w:p w14:paraId="0ABCA5A5" w14:textId="5A010D6B" w:rsidR="002C7E56" w:rsidRPr="00683050" w:rsidRDefault="002C7E56" w:rsidP="002C7E56">
      <w:pPr>
        <w:spacing w:after="0"/>
        <w:rPr>
          <w:rFonts w:ascii="Courier New" w:hAnsi="Courier New" w:cs="Courier New"/>
          <w:sz w:val="20"/>
          <w:lang w:bidi="en-US"/>
        </w:rPr>
      </w:pPr>
      <w:r w:rsidRPr="00683050">
        <w:rPr>
          <w:rFonts w:ascii="Courier New" w:hAnsi="Courier New" w:cs="Courier New"/>
          <w:sz w:val="20"/>
          <w:lang w:bidi="en-US"/>
        </w:rPr>
        <w:t xml:space="preserve"> </w:t>
      </w:r>
      <w:r w:rsidR="00683050">
        <w:rPr>
          <w:rFonts w:ascii="Courier New" w:hAnsi="Courier New" w:cs="Courier New"/>
          <w:sz w:val="20"/>
          <w:lang w:bidi="en-US"/>
        </w:rPr>
        <w:t xml:space="preserve">    </w:t>
      </w:r>
      <w:r w:rsidRPr="00683050">
        <w:rPr>
          <w:rFonts w:ascii="Courier New" w:hAnsi="Courier New" w:cs="Courier New"/>
          <w:sz w:val="20"/>
          <w:lang w:bidi="en-US"/>
        </w:rPr>
        <w:t>double sqrt(double)</w:t>
      </w:r>
    </w:p>
    <w:p w14:paraId="022B67F0" w14:textId="77777777" w:rsidR="002C7E56" w:rsidRDefault="002C7E56" w:rsidP="002C7E56">
      <w:pPr>
        <w:spacing w:after="0"/>
        <w:rPr>
          <w:lang w:bidi="en-US"/>
        </w:rPr>
      </w:pPr>
      <w:r>
        <w:rPr>
          <w:lang w:bidi="en-US"/>
        </w:rPr>
        <w:t>the call:</w:t>
      </w:r>
    </w:p>
    <w:p w14:paraId="563F101E" w14:textId="756C9EB4" w:rsidR="002C7E56" w:rsidRPr="00683050" w:rsidRDefault="00683050" w:rsidP="002C7E56">
      <w:pPr>
        <w:spacing w:after="0"/>
        <w:rPr>
          <w:rFonts w:ascii="Courier New" w:hAnsi="Courier New" w:cs="Courier New"/>
          <w:sz w:val="20"/>
          <w:lang w:bidi="en-US"/>
        </w:rPr>
      </w:pPr>
      <w:r>
        <w:rPr>
          <w:rFonts w:ascii="Courier New" w:hAnsi="Courier New" w:cs="Courier New"/>
          <w:sz w:val="20"/>
          <w:lang w:bidi="en-US"/>
        </w:rPr>
        <w:t xml:space="preserve">     </w:t>
      </w:r>
      <w:r w:rsidR="002C7E56" w:rsidRPr="00683050">
        <w:rPr>
          <w:rFonts w:ascii="Courier New" w:hAnsi="Courier New" w:cs="Courier New"/>
          <w:sz w:val="20"/>
          <w:lang w:bidi="en-US"/>
        </w:rPr>
        <w:t xml:space="preserve">root2 = </w:t>
      </w:r>
      <w:proofErr w:type="gramStart"/>
      <w:r w:rsidR="002C7E56" w:rsidRPr="00683050">
        <w:rPr>
          <w:rFonts w:ascii="Courier New" w:hAnsi="Courier New" w:cs="Courier New"/>
          <w:sz w:val="20"/>
          <w:lang w:bidi="en-US"/>
        </w:rPr>
        <w:t>sqrt(</w:t>
      </w:r>
      <w:proofErr w:type="gramEnd"/>
      <w:r w:rsidR="002C7E56" w:rsidRPr="00683050">
        <w:rPr>
          <w:rFonts w:ascii="Courier New" w:hAnsi="Courier New" w:cs="Courier New"/>
          <w:sz w:val="20"/>
          <w:lang w:bidi="en-US"/>
        </w:rPr>
        <w:t>2);</w:t>
      </w:r>
    </w:p>
    <w:p w14:paraId="3DD0EC72" w14:textId="27C58567" w:rsidR="002C7E56" w:rsidRDefault="008D69B1" w:rsidP="002C7E56">
      <w:pPr>
        <w:spacing w:after="0"/>
        <w:rPr>
          <w:lang w:bidi="en-US"/>
        </w:rPr>
      </w:pPr>
      <w:r>
        <w:rPr>
          <w:lang w:bidi="en-US"/>
        </w:rPr>
        <w:t xml:space="preserve">converts </w:t>
      </w:r>
      <w:r w:rsidR="002C7E56">
        <w:rPr>
          <w:lang w:bidi="en-US"/>
        </w:rPr>
        <w:t xml:space="preserve">the integer </w:t>
      </w:r>
      <w:r w:rsidR="002C7E56" w:rsidRPr="004C160F">
        <w:rPr>
          <w:rFonts w:ascii="Courier New" w:hAnsi="Courier New" w:cs="Courier New"/>
          <w:sz w:val="20"/>
          <w:lang w:bidi="en-US"/>
        </w:rPr>
        <w:t>2</w:t>
      </w:r>
      <w:r w:rsidR="004C160F">
        <w:rPr>
          <w:lang w:bidi="en-US"/>
        </w:rPr>
        <w:t xml:space="preserve"> int</w:t>
      </w:r>
      <w:r w:rsidR="002C7E56">
        <w:rPr>
          <w:lang w:bidi="en-US"/>
        </w:rPr>
        <w:t xml:space="preserve">o the double value </w:t>
      </w:r>
      <w:r w:rsidR="002C7E56" w:rsidRPr="004C160F">
        <w:rPr>
          <w:rFonts w:ascii="Courier New" w:hAnsi="Courier New" w:cs="Courier New"/>
          <w:sz w:val="20"/>
          <w:lang w:bidi="en-US"/>
        </w:rPr>
        <w:t>2.0</w:t>
      </w:r>
      <w:r w:rsidR="004C160F">
        <w:rPr>
          <w:lang w:bidi="en-US"/>
        </w:rPr>
        <w:t>.</w:t>
      </w:r>
    </w:p>
    <w:p w14:paraId="581B7383" w14:textId="77777777" w:rsidR="004C160F" w:rsidRPr="002C7E56" w:rsidRDefault="004C160F" w:rsidP="002C7E56">
      <w:pPr>
        <w:spacing w:after="0"/>
        <w:rPr>
          <w:lang w:bidi="en-US"/>
        </w:rPr>
      </w:pPr>
    </w:p>
    <w:p w14:paraId="001A4A47" w14:textId="54350277" w:rsidR="004C770C" w:rsidRDefault="001456BA" w:rsidP="00504DC3">
      <w:pPr>
        <w:pStyle w:val="Heading3"/>
        <w:spacing w:before="0" w:after="120"/>
        <w:rPr>
          <w:lang w:bidi="en-US"/>
        </w:rPr>
      </w:pPr>
      <w:r>
        <w:rPr>
          <w:lang w:bidi="en-US"/>
        </w:rPr>
        <w:t>6.3</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1B3E48BD" w14:textId="27E132DE" w:rsidR="00C270F6" w:rsidRDefault="00C270F6" w:rsidP="007124F7">
      <w:pPr>
        <w:pStyle w:val="ListParagraph"/>
        <w:widowControl w:val="0"/>
        <w:numPr>
          <w:ilvl w:val="0"/>
          <w:numId w:val="37"/>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4C160F">
        <w:rPr>
          <w:rFonts w:ascii="Calibri" w:eastAsia="Times New Roman" w:hAnsi="Calibri"/>
          <w:bCs/>
        </w:rPr>
        <w:t xml:space="preserve">guidance contained in </w:t>
      </w:r>
      <w:r w:rsidR="005619F3">
        <w:rPr>
          <w:rFonts w:ascii="Calibri" w:eastAsia="Times New Roman" w:hAnsi="Calibri"/>
          <w:bCs/>
        </w:rPr>
        <w:t>TR 24772-1 clause 6.3</w:t>
      </w:r>
      <w:r>
        <w:rPr>
          <w:rFonts w:ascii="Calibri" w:eastAsia="Times New Roman" w:hAnsi="Calibri"/>
          <w:bCs/>
        </w:rPr>
        <w:t>4</w:t>
      </w:r>
      <w:r w:rsidR="005619F3">
        <w:rPr>
          <w:rFonts w:ascii="Calibri" w:eastAsia="Times New Roman" w:hAnsi="Calibri"/>
          <w:bCs/>
        </w:rPr>
        <w:t>.</w:t>
      </w:r>
      <w:r>
        <w:rPr>
          <w:rFonts w:ascii="Calibri" w:eastAsia="Times New Roman" w:hAnsi="Calibri"/>
          <w:bCs/>
        </w:rPr>
        <w:t>5.</w:t>
      </w:r>
    </w:p>
    <w:p w14:paraId="13E6AA79" w14:textId="36AB52D6" w:rsidR="002C7E56" w:rsidRDefault="002C7E56" w:rsidP="007124F7">
      <w:pPr>
        <w:pStyle w:val="ListParagraph"/>
        <w:numPr>
          <w:ilvl w:val="0"/>
          <w:numId w:val="37"/>
        </w:numPr>
        <w:spacing w:after="0"/>
        <w:rPr>
          <w:lang w:bidi="en-US"/>
        </w:rPr>
      </w:pPr>
      <w:r>
        <w:rPr>
          <w:lang w:bidi="en-US"/>
        </w:rPr>
        <w:t>Use a function prototype to declare a function with its expected parameters to allow the compiler to check for a matching count and types of the parameters.</w:t>
      </w:r>
      <w:r w:rsidR="00C639BF">
        <w:rPr>
          <w:lang w:bidi="en-US"/>
        </w:rPr>
        <w:t xml:space="preserve"> If the function has no parameters, </w:t>
      </w:r>
      <w:r w:rsidR="00A641DA">
        <w:rPr>
          <w:lang w:bidi="en-US"/>
        </w:rPr>
        <w:t>show its</w:t>
      </w:r>
      <w:r w:rsidR="00C639BF">
        <w:rPr>
          <w:lang w:bidi="en-US"/>
        </w:rPr>
        <w:t xml:space="preserve"> parameter list as</w:t>
      </w:r>
      <w:r w:rsidR="00C639BF" w:rsidRPr="00C639BF">
        <w:rPr>
          <w:rFonts w:ascii="Courier New" w:hAnsi="Courier New" w:cs="Courier New"/>
          <w:sz w:val="20"/>
          <w:lang w:bidi="en-US"/>
        </w:rPr>
        <w:t>(void)</w:t>
      </w:r>
      <w:r w:rsidR="00C639BF" w:rsidRPr="00C639BF">
        <w:rPr>
          <w:sz w:val="20"/>
          <w:lang w:bidi="en-US"/>
        </w:rPr>
        <w:t xml:space="preserve"> </w:t>
      </w:r>
      <w:r w:rsidR="00C639BF">
        <w:rPr>
          <w:lang w:bidi="en-US"/>
        </w:rPr>
        <w:t xml:space="preserve">rather </w:t>
      </w:r>
      <w:proofErr w:type="gramStart"/>
      <w:r w:rsidR="00C639BF">
        <w:rPr>
          <w:lang w:bidi="en-US"/>
        </w:rPr>
        <w:t>than</w:t>
      </w:r>
      <w:r w:rsidR="00C639BF" w:rsidRPr="00C639BF">
        <w:rPr>
          <w:rFonts w:ascii="Courier New" w:hAnsi="Courier New" w:cs="Courier New"/>
          <w:sz w:val="20"/>
          <w:lang w:bidi="en-US"/>
        </w:rPr>
        <w:t>(</w:t>
      </w:r>
      <w:proofErr w:type="gramEnd"/>
      <w:r w:rsidR="00C639BF" w:rsidRPr="00C639BF">
        <w:rPr>
          <w:rFonts w:ascii="Courier New" w:hAnsi="Courier New" w:cs="Courier New"/>
          <w:sz w:val="20"/>
          <w:lang w:bidi="en-US"/>
        </w:rPr>
        <w:t>)</w:t>
      </w:r>
      <w:r w:rsidR="00C639BF">
        <w:rPr>
          <w:lang w:bidi="en-US"/>
        </w:rPr>
        <w:t>.</w:t>
      </w:r>
    </w:p>
    <w:p w14:paraId="3BD68C72" w14:textId="65959A4E" w:rsidR="002C7E56" w:rsidRDefault="002C7E56" w:rsidP="00B50ED2">
      <w:pPr>
        <w:pStyle w:val="ListParagraph"/>
        <w:numPr>
          <w:ilvl w:val="0"/>
          <w:numId w:val="37"/>
        </w:numPr>
        <w:spacing w:after="0"/>
        <w:rPr>
          <w:lang w:bidi="en-US"/>
        </w:rPr>
      </w:pPr>
      <w:r>
        <w:rPr>
          <w:lang w:bidi="en-US"/>
        </w:rPr>
        <w:t>Do not use the variable argument feature except in rare instances.</w:t>
      </w:r>
      <w:r w:rsidR="006E1DE1">
        <w:rPr>
          <w:lang w:bidi="en-US"/>
        </w:rPr>
        <w:t xml:space="preserve"> </w:t>
      </w:r>
      <w:r>
        <w:rPr>
          <w:lang w:bidi="en-US"/>
        </w:rPr>
        <w:t xml:space="preserve">The variable argument feature such as is used in </w:t>
      </w:r>
      <w:proofErr w:type="spellStart"/>
      <w:proofErr w:type="gramStart"/>
      <w:r w:rsidRPr="008D69B1">
        <w:rPr>
          <w:rFonts w:ascii="Courier New" w:hAnsi="Courier New" w:cs="Courier New"/>
          <w:sz w:val="20"/>
          <w:lang w:bidi="en-US"/>
        </w:rPr>
        <w:t>print</w:t>
      </w:r>
      <w:r w:rsidR="00C258BF" w:rsidRPr="008D69B1">
        <w:rPr>
          <w:rFonts w:ascii="Courier New" w:hAnsi="Courier New" w:cs="Courier New"/>
          <w:sz w:val="20"/>
          <w:lang w:bidi="en-US"/>
        </w:rPr>
        <w:t>f</w:t>
      </w:r>
      <w:proofErr w:type="spellEnd"/>
      <w:r w:rsidR="00C258BF" w:rsidRPr="008D69B1">
        <w:rPr>
          <w:rFonts w:ascii="Courier New" w:hAnsi="Courier New" w:cs="Courier New"/>
          <w:sz w:val="20"/>
          <w:lang w:bidi="en-US"/>
        </w:rPr>
        <w:t>(</w:t>
      </w:r>
      <w:proofErr w:type="gramEnd"/>
      <w:r w:rsidR="00C258BF" w:rsidRPr="008D69B1">
        <w:rPr>
          <w:rFonts w:ascii="Courier New" w:hAnsi="Courier New" w:cs="Courier New"/>
          <w:sz w:val="20"/>
          <w:lang w:bidi="en-US"/>
        </w:rPr>
        <w:t>)</w:t>
      </w:r>
      <w:r>
        <w:rPr>
          <w:lang w:bidi="en-US"/>
        </w:rPr>
        <w:t>is difficult to use in a type safe manner.</w:t>
      </w:r>
    </w:p>
    <w:p w14:paraId="5C533F9A" w14:textId="77777777" w:rsidR="00E91033" w:rsidRPr="002C7E56" w:rsidRDefault="00E91033" w:rsidP="00C258BF">
      <w:pPr>
        <w:spacing w:after="0"/>
        <w:rPr>
          <w:lang w:bidi="en-US"/>
        </w:rPr>
      </w:pPr>
    </w:p>
    <w:p w14:paraId="1CA23F2A" w14:textId="66DE663D" w:rsidR="004C770C" w:rsidRDefault="001456BA" w:rsidP="009962DD">
      <w:pPr>
        <w:pStyle w:val="Heading2"/>
        <w:spacing w:before="0" w:after="0"/>
        <w:rPr>
          <w:lang w:bidi="en-US"/>
        </w:rPr>
      </w:pPr>
      <w:bookmarkStart w:id="417" w:name="_Toc310518190"/>
      <w:bookmarkStart w:id="418" w:name="_Toc2099613"/>
      <w:r>
        <w:rPr>
          <w:lang w:bidi="en-US"/>
        </w:rPr>
        <w:t>6.3</w:t>
      </w:r>
      <w:r w:rsidR="00460588">
        <w:rPr>
          <w:lang w:bidi="en-US"/>
        </w:rPr>
        <w:t>5</w:t>
      </w:r>
      <w:r w:rsidR="00AD5842">
        <w:rPr>
          <w:lang w:bidi="en-US"/>
        </w:rPr>
        <w:t xml:space="preserve"> </w:t>
      </w:r>
      <w:r w:rsidR="004C770C" w:rsidRPr="00CD6A7E">
        <w:rPr>
          <w:lang w:bidi="en-US"/>
        </w:rPr>
        <w:t>Recursion [GDL]</w:t>
      </w:r>
      <w:bookmarkEnd w:id="417"/>
      <w:bookmarkEnd w:id="418"/>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Recursion [GDL]</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GDL</w:instrText>
      </w:r>
      <w:r w:rsidR="00ED70E1">
        <w:rPr>
          <w:lang w:bidi="en-US"/>
        </w:rPr>
        <w:instrText xml:space="preserve"> - </w:instrText>
      </w:r>
      <w:r w:rsidR="00CD736D">
        <w:rPr>
          <w:lang w:bidi="en-US"/>
        </w:rPr>
        <w:instrText>Recursion</w:instrText>
      </w:r>
      <w:r w:rsidR="00ED70E1">
        <w:instrText xml:space="preserve">" </w:instrText>
      </w:r>
      <w:r w:rsidR="00ED70E1">
        <w:rPr>
          <w:lang w:val="en-CA"/>
        </w:rPr>
        <w:fldChar w:fldCharType="end"/>
      </w:r>
    </w:p>
    <w:p w14:paraId="1C946E62" w14:textId="77777777" w:rsidR="009962DD" w:rsidRPr="009962DD" w:rsidRDefault="009962DD" w:rsidP="009962DD">
      <w:pPr>
        <w:spacing w:after="0"/>
        <w:rPr>
          <w:lang w:bidi="en-US"/>
        </w:rPr>
      </w:pPr>
    </w:p>
    <w:p w14:paraId="175DF6A2" w14:textId="5119A3F0" w:rsidR="004C770C" w:rsidRDefault="001456BA" w:rsidP="009962DD">
      <w:pPr>
        <w:pStyle w:val="Heading3"/>
        <w:spacing w:before="0" w:after="0"/>
        <w:rPr>
          <w:lang w:bidi="en-US"/>
        </w:rPr>
      </w:pPr>
      <w:r>
        <w:rPr>
          <w:lang w:bidi="en-US"/>
        </w:rPr>
        <w:t>6.3</w:t>
      </w:r>
      <w:r w:rsidR="00460588">
        <w:rPr>
          <w:lang w:bidi="en-US"/>
        </w:rPr>
        <w:t>5</w:t>
      </w:r>
      <w:r w:rsidR="004C770C" w:rsidRPr="00CD6A7E">
        <w:rPr>
          <w:lang w:bidi="en-US"/>
        </w:rPr>
        <w:t>.1</w:t>
      </w:r>
      <w:r w:rsidR="00AD5842">
        <w:rPr>
          <w:lang w:bidi="en-US"/>
        </w:rPr>
        <w:t xml:space="preserve"> </w:t>
      </w:r>
      <w:r w:rsidR="004C770C" w:rsidRPr="00CD6A7E">
        <w:rPr>
          <w:lang w:bidi="en-US"/>
        </w:rPr>
        <w:t>Applicability to language</w:t>
      </w:r>
    </w:p>
    <w:p w14:paraId="055B6E83" w14:textId="77777777" w:rsidR="009962DD" w:rsidRPr="009962DD" w:rsidRDefault="009962DD" w:rsidP="009962DD">
      <w:pPr>
        <w:spacing w:after="0"/>
        <w:rPr>
          <w:lang w:bidi="en-US"/>
        </w:rPr>
      </w:pPr>
    </w:p>
    <w:p w14:paraId="5BB908B5" w14:textId="3471EE90" w:rsidR="009962DD" w:rsidRPr="009962DD" w:rsidRDefault="009962DD" w:rsidP="009962DD">
      <w:pPr>
        <w:spacing w:after="0"/>
        <w:rPr>
          <w:lang w:bidi="en-US"/>
        </w:rPr>
      </w:pPr>
      <w:r w:rsidRPr="009962DD">
        <w:rPr>
          <w:lang w:bidi="en-US"/>
        </w:rPr>
        <w:t>C permits recurs</w:t>
      </w:r>
      <w:r w:rsidR="00DC4A2E">
        <w:rPr>
          <w:lang w:bidi="en-US"/>
        </w:rPr>
        <w:t>ion</w:t>
      </w:r>
      <w:r w:rsidRPr="009962DD">
        <w:rPr>
          <w:lang w:bidi="en-US"/>
        </w:rPr>
        <w:t xml:space="preserve">, </w:t>
      </w:r>
      <w:proofErr w:type="gramStart"/>
      <w:r w:rsidRPr="009962DD">
        <w:rPr>
          <w:lang w:bidi="en-US"/>
        </w:rPr>
        <w:t>hence</w:t>
      </w:r>
      <w:proofErr w:type="gramEnd"/>
      <w:r w:rsidRPr="009962DD">
        <w:rPr>
          <w:lang w:bidi="en-US"/>
        </w:rPr>
        <w:t xml:space="preserve"> is subject to the problems described in </w:t>
      </w:r>
      <w:r w:rsidR="002642D2">
        <w:rPr>
          <w:lang w:bidi="en-US"/>
        </w:rPr>
        <w:t xml:space="preserve">TR 24772-1 subclause </w:t>
      </w:r>
      <w:r w:rsidRPr="009962DD">
        <w:rPr>
          <w:lang w:bidi="en-US"/>
        </w:rPr>
        <w:t>6.3</w:t>
      </w:r>
      <w:r w:rsidR="00DC4A2E">
        <w:rPr>
          <w:lang w:bidi="en-US"/>
        </w:rPr>
        <w:t>5</w:t>
      </w:r>
      <w:r w:rsidRPr="009962DD">
        <w:rPr>
          <w:lang w:bidi="en-US"/>
        </w:rPr>
        <w:t>.</w:t>
      </w:r>
    </w:p>
    <w:p w14:paraId="03EAD211" w14:textId="77777777" w:rsidR="00D70C8E" w:rsidRDefault="00D70C8E" w:rsidP="009962DD">
      <w:pPr>
        <w:pStyle w:val="Heading3"/>
        <w:spacing w:before="0" w:after="0"/>
        <w:rPr>
          <w:lang w:bidi="en-US"/>
        </w:rPr>
      </w:pPr>
    </w:p>
    <w:p w14:paraId="56DC300E" w14:textId="528690EC" w:rsidR="00941A0B" w:rsidRDefault="001456BA" w:rsidP="00504DC3">
      <w:pPr>
        <w:pStyle w:val="Heading3"/>
        <w:spacing w:before="0" w:after="120"/>
        <w:rPr>
          <w:lang w:bidi="en-US"/>
        </w:rPr>
      </w:pPr>
      <w:r>
        <w:rPr>
          <w:lang w:bidi="en-US"/>
        </w:rPr>
        <w:t>6.3</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00A8534E" w14:textId="4965ECC5" w:rsidR="009962DD" w:rsidRPr="009962DD" w:rsidRDefault="009962DD" w:rsidP="004C160F">
      <w:pPr>
        <w:spacing w:after="0"/>
        <w:rPr>
          <w:lang w:bidi="en-US"/>
        </w:rPr>
      </w:pPr>
      <w:r w:rsidRPr="009962DD">
        <w:rPr>
          <w:lang w:bidi="en-US"/>
        </w:rPr>
        <w:t xml:space="preserve">Apply the </w:t>
      </w:r>
      <w:r w:rsidR="004C160F" w:rsidRPr="004C160F">
        <w:rPr>
          <w:rFonts w:ascii="Calibri" w:eastAsia="Times New Roman" w:hAnsi="Calibri"/>
          <w:bCs/>
        </w:rPr>
        <w:t>guidance contained in</w:t>
      </w:r>
      <w:r w:rsidR="004C160F">
        <w:rPr>
          <w:lang w:bidi="en-US"/>
        </w:rPr>
        <w:t xml:space="preserve"> </w:t>
      </w:r>
      <w:r w:rsidR="00C270F6">
        <w:rPr>
          <w:lang w:bidi="en-US"/>
        </w:rPr>
        <w:t xml:space="preserve">TR 24772-1 clause </w:t>
      </w:r>
      <w:r w:rsidRPr="009962DD">
        <w:rPr>
          <w:lang w:bidi="en-US"/>
        </w:rPr>
        <w:t>6.3</w:t>
      </w:r>
      <w:r w:rsidR="00C270F6">
        <w:rPr>
          <w:lang w:bidi="en-US"/>
        </w:rPr>
        <w:t>5</w:t>
      </w:r>
      <w:r w:rsidRPr="009962DD">
        <w:rPr>
          <w:lang w:bidi="en-US"/>
        </w:rPr>
        <w:t>.5.</w:t>
      </w:r>
    </w:p>
    <w:p w14:paraId="582C6433" w14:textId="2FA7C81E" w:rsidR="004C770C" w:rsidRPr="00CD6A7E" w:rsidRDefault="001456BA" w:rsidP="004C770C">
      <w:pPr>
        <w:pStyle w:val="Heading2"/>
        <w:rPr>
          <w:lang w:bidi="en-US"/>
        </w:rPr>
      </w:pPr>
      <w:bookmarkStart w:id="419" w:name="_Toc310518191"/>
      <w:bookmarkStart w:id="420" w:name="_Ref420411403"/>
      <w:bookmarkStart w:id="421" w:name="_Toc2099614"/>
      <w:r>
        <w:rPr>
          <w:lang w:bidi="en-US"/>
        </w:rPr>
        <w:t>6.3</w:t>
      </w:r>
      <w:r w:rsidR="00460588">
        <w:rPr>
          <w:lang w:bidi="en-US"/>
        </w:rPr>
        <w:t>6</w:t>
      </w:r>
      <w:r w:rsidR="00AD5842">
        <w:rPr>
          <w:lang w:bidi="en-US"/>
        </w:rPr>
        <w:t xml:space="preserve"> </w:t>
      </w:r>
      <w:r w:rsidR="004C770C" w:rsidRPr="00CD6A7E">
        <w:rPr>
          <w:lang w:bidi="en-US"/>
        </w:rPr>
        <w:t xml:space="preserve">Ignored </w:t>
      </w:r>
      <w:r w:rsidR="00816051">
        <w:rPr>
          <w:lang w:bidi="en-US"/>
        </w:rPr>
        <w:t>e</w:t>
      </w:r>
      <w:r w:rsidR="004C770C" w:rsidRPr="00CD6A7E">
        <w:rPr>
          <w:lang w:bidi="en-US"/>
        </w:rPr>
        <w:t xml:space="preserve">rror </w:t>
      </w:r>
      <w:r w:rsidR="00816051">
        <w:rPr>
          <w:lang w:bidi="en-US"/>
        </w:rPr>
        <w:t>s</w:t>
      </w:r>
      <w:r w:rsidR="004C770C" w:rsidRPr="00CD6A7E">
        <w:rPr>
          <w:lang w:bidi="en-US"/>
        </w:rPr>
        <w:t xml:space="preserve">tatus and </w:t>
      </w:r>
      <w:r w:rsidR="00816051">
        <w:rPr>
          <w:lang w:bidi="en-US"/>
        </w:rPr>
        <w:t>u</w:t>
      </w:r>
      <w:r w:rsidR="004C770C" w:rsidRPr="00CD6A7E">
        <w:rPr>
          <w:lang w:bidi="en-US"/>
        </w:rPr>
        <w:t xml:space="preserve">nhandled </w:t>
      </w:r>
      <w:r w:rsidR="00816051">
        <w:rPr>
          <w:lang w:bidi="en-US"/>
        </w:rPr>
        <w:t>e</w:t>
      </w:r>
      <w:r w:rsidR="004C770C" w:rsidRPr="00CD6A7E">
        <w:rPr>
          <w:lang w:bidi="en-US"/>
        </w:rPr>
        <w:t>xceptions [OYB]</w:t>
      </w:r>
      <w:bookmarkEnd w:id="419"/>
      <w:bookmarkEnd w:id="420"/>
      <w:bookmarkEnd w:id="421"/>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9F5145" w:rsidRPr="009F5145">
        <w:rPr>
          <w:lang w:bidi="en-US"/>
        </w:rPr>
        <w:instrText xml:space="preserve"> </w:instrText>
      </w:r>
      <w:r w:rsidR="009F5145" w:rsidRPr="00CD6A7E">
        <w:rPr>
          <w:lang w:bidi="en-US"/>
        </w:rPr>
        <w:instrText xml:space="preserve">Ignored </w:instrText>
      </w:r>
      <w:r w:rsidR="009F5145">
        <w:rPr>
          <w:lang w:bidi="en-US"/>
        </w:rPr>
        <w:instrText>e</w:instrText>
      </w:r>
      <w:r w:rsidR="009F5145" w:rsidRPr="00CD6A7E">
        <w:rPr>
          <w:lang w:bidi="en-US"/>
        </w:rPr>
        <w:instrText xml:space="preserve">rror </w:instrText>
      </w:r>
      <w:r w:rsidR="009F5145">
        <w:rPr>
          <w:lang w:bidi="en-US"/>
        </w:rPr>
        <w:instrText>s</w:instrText>
      </w:r>
      <w:r w:rsidR="009F5145" w:rsidRPr="00CD6A7E">
        <w:rPr>
          <w:lang w:bidi="en-US"/>
        </w:rPr>
        <w:instrText xml:space="preserve">tatus and </w:instrText>
      </w:r>
      <w:r w:rsidR="009F5145">
        <w:rPr>
          <w:lang w:bidi="en-US"/>
        </w:rPr>
        <w:instrText>u</w:instrText>
      </w:r>
      <w:r w:rsidR="009F5145" w:rsidRPr="00CD6A7E">
        <w:rPr>
          <w:lang w:bidi="en-US"/>
        </w:rPr>
        <w:instrText xml:space="preserve">nhandled </w:instrText>
      </w:r>
      <w:r w:rsidR="009F5145">
        <w:rPr>
          <w:lang w:bidi="en-US"/>
        </w:rPr>
        <w:instrText>e</w:instrText>
      </w:r>
      <w:r w:rsidR="009F5145" w:rsidRPr="00CD6A7E">
        <w:rPr>
          <w:lang w:bidi="en-US"/>
        </w:rPr>
        <w:instrText>xceptions [OYB]</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9F5145">
        <w:rPr>
          <w:lang w:bidi="en-US"/>
        </w:rPr>
        <w:instrText>OBE</w:instrText>
      </w:r>
      <w:r w:rsidR="00ED70E1">
        <w:rPr>
          <w:lang w:bidi="en-US"/>
        </w:rPr>
        <w:instrText xml:space="preserve"> - </w:instrText>
      </w:r>
      <w:r w:rsidR="009F5145" w:rsidRPr="00CD6A7E">
        <w:rPr>
          <w:lang w:bidi="en-US"/>
        </w:rPr>
        <w:instrText xml:space="preserve">Ignored </w:instrText>
      </w:r>
      <w:r w:rsidR="009F5145">
        <w:rPr>
          <w:lang w:bidi="en-US"/>
        </w:rPr>
        <w:instrText>e</w:instrText>
      </w:r>
      <w:r w:rsidR="009F5145" w:rsidRPr="00CD6A7E">
        <w:rPr>
          <w:lang w:bidi="en-US"/>
        </w:rPr>
        <w:instrText xml:space="preserve">rror </w:instrText>
      </w:r>
      <w:r w:rsidR="009F5145">
        <w:rPr>
          <w:lang w:bidi="en-US"/>
        </w:rPr>
        <w:instrText>s</w:instrText>
      </w:r>
      <w:r w:rsidR="009F5145" w:rsidRPr="00CD6A7E">
        <w:rPr>
          <w:lang w:bidi="en-US"/>
        </w:rPr>
        <w:instrText xml:space="preserve">tatus and </w:instrText>
      </w:r>
      <w:r w:rsidR="009F5145">
        <w:rPr>
          <w:lang w:bidi="en-US"/>
        </w:rPr>
        <w:instrText>u</w:instrText>
      </w:r>
      <w:r w:rsidR="009F5145" w:rsidRPr="00CD6A7E">
        <w:rPr>
          <w:lang w:bidi="en-US"/>
        </w:rPr>
        <w:instrText xml:space="preserve">nhandled </w:instrText>
      </w:r>
      <w:r w:rsidR="009F5145">
        <w:rPr>
          <w:lang w:bidi="en-US"/>
        </w:rPr>
        <w:instrText>exceptions</w:instrText>
      </w:r>
      <w:r w:rsidR="00ED70E1">
        <w:instrText xml:space="preserve">" </w:instrText>
      </w:r>
      <w:r w:rsidR="00ED70E1">
        <w:rPr>
          <w:lang w:val="en-CA"/>
        </w:rPr>
        <w:fldChar w:fldCharType="end"/>
      </w:r>
    </w:p>
    <w:p w14:paraId="3A0CCD92" w14:textId="0907ECE9" w:rsidR="004C770C" w:rsidRDefault="001456BA" w:rsidP="004C770C">
      <w:pPr>
        <w:pStyle w:val="Heading3"/>
        <w:rPr>
          <w:lang w:bidi="en-US"/>
        </w:rPr>
      </w:pPr>
      <w:r>
        <w:rPr>
          <w:lang w:bidi="en-US"/>
        </w:rPr>
        <w:t>6.3</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31FFA498" w14:textId="77777777" w:rsidR="00850B91" w:rsidRDefault="00850B91" w:rsidP="00850B91">
      <w:pPr>
        <w:rPr>
          <w:lang w:bidi="en-US"/>
        </w:rPr>
      </w:pPr>
      <w:r>
        <w:rPr>
          <w:lang w:bidi="en-US"/>
        </w:rPr>
        <w:t>The C standard does not include exception handling, therefore only error status will be covered.</w:t>
      </w:r>
    </w:p>
    <w:p w14:paraId="6934ECAC" w14:textId="374D95E0" w:rsidR="00850B91" w:rsidRDefault="00850B91" w:rsidP="00850B91">
      <w:pPr>
        <w:spacing w:after="0"/>
        <w:rPr>
          <w:lang w:bidi="en-US"/>
        </w:rPr>
      </w:pPr>
      <w:r>
        <w:rPr>
          <w:lang w:bidi="en-US"/>
        </w:rPr>
        <w:t xml:space="preserve">C provides the </w:t>
      </w:r>
      <w:r w:rsidR="00DB3E68">
        <w:rPr>
          <w:lang w:bidi="en-US"/>
        </w:rPr>
        <w:t xml:space="preserve">header </w:t>
      </w:r>
      <w:r>
        <w:rPr>
          <w:lang w:bidi="en-US"/>
        </w:rPr>
        <w:t xml:space="preserve">file </w:t>
      </w:r>
      <w:r w:rsidRPr="008D55D7">
        <w:rPr>
          <w:rFonts w:ascii="Courier New" w:hAnsi="Courier New" w:cs="Courier New"/>
          <w:sz w:val="20"/>
          <w:lang w:bidi="en-US"/>
        </w:rPr>
        <w:t>&lt;</w:t>
      </w:r>
      <w:proofErr w:type="spellStart"/>
      <w:r w:rsidRPr="008D55D7">
        <w:rPr>
          <w:rFonts w:ascii="Courier New" w:hAnsi="Courier New" w:cs="Courier New"/>
          <w:sz w:val="20"/>
          <w:lang w:bidi="en-US"/>
        </w:rPr>
        <w:t>errno.h</w:t>
      </w:r>
      <w:proofErr w:type="spellEnd"/>
      <w:r w:rsidRPr="008D55D7">
        <w:rPr>
          <w:rFonts w:ascii="Courier New" w:hAnsi="Courier New" w:cs="Courier New"/>
          <w:sz w:val="20"/>
          <w:lang w:bidi="en-US"/>
        </w:rPr>
        <w:t>&gt;</w:t>
      </w:r>
      <w:r w:rsidRPr="008D55D7">
        <w:rPr>
          <w:sz w:val="20"/>
          <w:lang w:bidi="en-US"/>
        </w:rPr>
        <w:t xml:space="preserve"> </w:t>
      </w:r>
      <w:r>
        <w:rPr>
          <w:lang w:bidi="en-US"/>
        </w:rPr>
        <w:t xml:space="preserve">that defines the macros </w:t>
      </w:r>
      <w:r w:rsidRPr="00C258BF">
        <w:rPr>
          <w:rFonts w:ascii="Courier New" w:hAnsi="Courier New" w:cs="Courier New"/>
          <w:sz w:val="20"/>
          <w:szCs w:val="20"/>
          <w:lang w:bidi="en-US"/>
        </w:rPr>
        <w:t xml:space="preserve">EDOM, EILSEQ </w:t>
      </w:r>
      <w:r w:rsidRPr="00C258BF">
        <w:rPr>
          <w:rFonts w:cs="Courier New"/>
          <w:lang w:bidi="en-US"/>
        </w:rPr>
        <w:t>and</w:t>
      </w:r>
      <w:r w:rsidRPr="00C258BF">
        <w:rPr>
          <w:rFonts w:ascii="Courier New" w:hAnsi="Courier New" w:cs="Courier New"/>
          <w:sz w:val="20"/>
          <w:szCs w:val="20"/>
          <w:lang w:bidi="en-US"/>
        </w:rPr>
        <w:t xml:space="preserve"> ERANGE</w:t>
      </w:r>
      <w:r>
        <w:rPr>
          <w:lang w:bidi="en-US"/>
        </w:rPr>
        <w:t xml:space="preserve">, which expand to integer constant expressions with type </w:t>
      </w:r>
      <w:proofErr w:type="spellStart"/>
      <w:r w:rsidRPr="00C258BF">
        <w:rPr>
          <w:rFonts w:ascii="Courier New" w:hAnsi="Courier New" w:cs="Courier New"/>
          <w:sz w:val="20"/>
          <w:szCs w:val="20"/>
          <w:lang w:bidi="en-US"/>
        </w:rPr>
        <w:t>int</w:t>
      </w:r>
      <w:proofErr w:type="spellEnd"/>
      <w:r>
        <w:rPr>
          <w:lang w:bidi="en-US"/>
        </w:rPr>
        <w:t xml:space="preserve">, distinct positive values and which are suitable for use in </w:t>
      </w:r>
      <w:r w:rsidRPr="00C258BF">
        <w:rPr>
          <w:rFonts w:ascii="Courier New" w:hAnsi="Courier New" w:cs="Courier New"/>
          <w:sz w:val="20"/>
          <w:szCs w:val="20"/>
          <w:lang w:bidi="en-US"/>
        </w:rPr>
        <w:t>#if</w:t>
      </w:r>
      <w:r>
        <w:rPr>
          <w:lang w:bidi="en-US"/>
        </w:rPr>
        <w:t xml:space="preserve"> preprocessing directives.  C also provides the integer </w:t>
      </w:r>
      <w:proofErr w:type="spellStart"/>
      <w:r w:rsidRPr="00C258BF">
        <w:rPr>
          <w:rFonts w:ascii="Courier New" w:hAnsi="Courier New" w:cs="Courier New"/>
          <w:sz w:val="20"/>
          <w:szCs w:val="20"/>
          <w:lang w:bidi="en-US"/>
        </w:rPr>
        <w:t>errno</w:t>
      </w:r>
      <w:proofErr w:type="spellEnd"/>
      <w:r>
        <w:rPr>
          <w:lang w:bidi="en-US"/>
        </w:rPr>
        <w:t xml:space="preserve"> that </w:t>
      </w:r>
      <w:r w:rsidR="00DB3E68">
        <w:rPr>
          <w:lang w:bidi="en-US"/>
        </w:rPr>
        <w:t xml:space="preserve">may </w:t>
      </w:r>
      <w:r>
        <w:rPr>
          <w:lang w:bidi="en-US"/>
        </w:rPr>
        <w:t>be set to a nonzero value by any library function</w:t>
      </w:r>
      <w:r w:rsidR="00DB3E68">
        <w:rPr>
          <w:lang w:bidi="en-US"/>
        </w:rPr>
        <w:t xml:space="preserve"> to indicate that an error has occurred</w:t>
      </w:r>
      <w:r>
        <w:rPr>
          <w:lang w:bidi="en-US"/>
        </w:rPr>
        <w:t xml:space="preserve"> (if the use of </w:t>
      </w:r>
      <w:proofErr w:type="spellStart"/>
      <w:r w:rsidRPr="00C258BF">
        <w:rPr>
          <w:rFonts w:ascii="Courier New" w:hAnsi="Courier New" w:cs="Courier New"/>
          <w:sz w:val="20"/>
          <w:szCs w:val="20"/>
          <w:lang w:bidi="en-US"/>
        </w:rPr>
        <w:t>errno</w:t>
      </w:r>
      <w:proofErr w:type="spellEnd"/>
      <w:r>
        <w:rPr>
          <w:lang w:bidi="en-US"/>
        </w:rPr>
        <w:t xml:space="preserve"> is not documented in the description of the </w:t>
      </w:r>
      <w:r w:rsidR="00DB3E68">
        <w:rPr>
          <w:lang w:bidi="en-US"/>
        </w:rPr>
        <w:t xml:space="preserve">library </w:t>
      </w:r>
      <w:r>
        <w:rPr>
          <w:lang w:bidi="en-US"/>
        </w:rPr>
        <w:t xml:space="preserve">function in the C Standard, </w:t>
      </w:r>
      <w:proofErr w:type="spellStart"/>
      <w:r w:rsidRPr="00C258BF">
        <w:rPr>
          <w:rFonts w:ascii="Courier New" w:hAnsi="Courier New" w:cs="Courier New"/>
          <w:sz w:val="20"/>
          <w:szCs w:val="20"/>
          <w:lang w:bidi="en-US"/>
        </w:rPr>
        <w:t>errno</w:t>
      </w:r>
      <w:proofErr w:type="spellEnd"/>
      <w:r>
        <w:rPr>
          <w:lang w:bidi="en-US"/>
        </w:rPr>
        <w:t xml:space="preserve"> could be used whether or not there is an error).</w:t>
      </w:r>
      <w:r w:rsidR="006E1DE1">
        <w:rPr>
          <w:lang w:bidi="en-US"/>
        </w:rPr>
        <w:t xml:space="preserve"> </w:t>
      </w:r>
      <w:r>
        <w:rPr>
          <w:lang w:bidi="en-US"/>
        </w:rPr>
        <w:t>Though these values are defined, inconsistencies in responding to error conditions can lead to vulnerabilities.</w:t>
      </w:r>
    </w:p>
    <w:p w14:paraId="40BECEE7" w14:textId="375A9DB0" w:rsidR="00DB3E68" w:rsidRDefault="00DB3E68" w:rsidP="00850B91">
      <w:pPr>
        <w:spacing w:after="0"/>
        <w:rPr>
          <w:lang w:bidi="en-US"/>
        </w:rPr>
      </w:pPr>
    </w:p>
    <w:p w14:paraId="4A42A343" w14:textId="57C14F99" w:rsidR="00DB3E68" w:rsidRPr="00B50ED2" w:rsidRDefault="00DB3E68">
      <w:pPr>
        <w:rPr>
          <w:sz w:val="20"/>
          <w:lang w:bidi="en-US"/>
        </w:rPr>
      </w:pPr>
      <w:proofErr w:type="spellStart"/>
      <w:r w:rsidRPr="008D55D7">
        <w:rPr>
          <w:rFonts w:ascii="Courier New" w:eastAsiaTheme="majorEastAsia" w:hAnsi="Courier New" w:cs="Courier New"/>
          <w:sz w:val="20"/>
          <w:szCs w:val="20"/>
          <w:lang w:bidi="en-US"/>
        </w:rPr>
        <w:t>errno</w:t>
      </w:r>
      <w:proofErr w:type="spellEnd"/>
      <w:r w:rsidRPr="00B50ED2">
        <w:rPr>
          <w:rFonts w:eastAsiaTheme="majorEastAsia" w:cstheme="minorHAnsi"/>
          <w:sz w:val="28"/>
          <w:szCs w:val="26"/>
          <w:lang w:bidi="en-US"/>
        </w:rPr>
        <w:t xml:space="preserve"> </w:t>
      </w:r>
      <w:r w:rsidRPr="00B50ED2">
        <w:rPr>
          <w:rFonts w:eastAsiaTheme="majorEastAsia" w:cstheme="minorHAnsi"/>
          <w:szCs w:val="26"/>
          <w:lang w:bidi="en-US"/>
        </w:rPr>
        <w:t>and the defined macros may also be used by user defined functions, but for clarity, such use should be consistent with the use by library functions.</w:t>
      </w:r>
    </w:p>
    <w:p w14:paraId="5051B915" w14:textId="1AF64BF4" w:rsidR="00DB3E68" w:rsidRPr="003B289D" w:rsidRDefault="00DB3E68" w:rsidP="00850B91">
      <w:pPr>
        <w:pStyle w:val="Heading3"/>
        <w:spacing w:before="0" w:after="0"/>
        <w:rPr>
          <w:rFonts w:asciiTheme="minorHAnsi" w:eastAsiaTheme="minorEastAsia" w:hAnsiTheme="minorHAnsi" w:cstheme="minorHAnsi"/>
          <w:b w:val="0"/>
          <w:bCs w:val="0"/>
          <w:sz w:val="22"/>
          <w:szCs w:val="22"/>
          <w:lang w:bidi="en-US"/>
        </w:rPr>
      </w:pPr>
      <w:r w:rsidRPr="00B50ED2">
        <w:rPr>
          <w:rFonts w:asciiTheme="minorHAnsi" w:eastAsiaTheme="minorEastAsia" w:hAnsiTheme="minorHAnsi" w:cstheme="minorHAnsi"/>
          <w:b w:val="0"/>
          <w:bCs w:val="0"/>
          <w:sz w:val="22"/>
          <w:szCs w:val="22"/>
          <w:lang w:bidi="en-US"/>
        </w:rPr>
        <w:t>C library</w:t>
      </w:r>
      <w:r>
        <w:rPr>
          <w:rFonts w:asciiTheme="minorHAnsi" w:eastAsiaTheme="minorEastAsia" w:hAnsiTheme="minorHAnsi" w:cstheme="minorHAnsi"/>
          <w:b w:val="0"/>
          <w:bCs w:val="0"/>
          <w:sz w:val="22"/>
          <w:szCs w:val="22"/>
          <w:lang w:bidi="en-US"/>
        </w:rPr>
        <w:t xml:space="preserve"> functions may also return error indicator values.</w:t>
      </w:r>
    </w:p>
    <w:p w14:paraId="4E1D910D" w14:textId="77777777" w:rsidR="00DB3E68" w:rsidRPr="00B50ED2" w:rsidRDefault="00DB3E68" w:rsidP="00B50ED2">
      <w:pPr>
        <w:rPr>
          <w:sz w:val="24"/>
          <w:lang w:bidi="en-US"/>
        </w:rPr>
      </w:pPr>
    </w:p>
    <w:p w14:paraId="48E7C5E4" w14:textId="00AAD770" w:rsidR="004C770C" w:rsidRPr="00CD6A7E" w:rsidRDefault="001456BA" w:rsidP="00504DC3">
      <w:pPr>
        <w:pStyle w:val="Heading3"/>
        <w:spacing w:before="0" w:after="120"/>
        <w:rPr>
          <w:lang w:bidi="en-US"/>
        </w:rPr>
      </w:pPr>
      <w:r>
        <w:rPr>
          <w:lang w:bidi="en-US"/>
        </w:rPr>
        <w:t>6.3</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0E499C7E" w14:textId="7CD3E4DC" w:rsidR="000F1108" w:rsidRDefault="000F1108" w:rsidP="000F1108">
      <w:pPr>
        <w:pStyle w:val="ListParagraph"/>
        <w:widowControl w:val="0"/>
        <w:numPr>
          <w:ilvl w:val="0"/>
          <w:numId w:val="12"/>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4C160F">
        <w:rPr>
          <w:rFonts w:ascii="Calibri" w:eastAsia="Times New Roman" w:hAnsi="Calibri"/>
          <w:bCs/>
        </w:rPr>
        <w:t xml:space="preserve">guidance contained in </w:t>
      </w:r>
      <w:r>
        <w:rPr>
          <w:rFonts w:ascii="Calibri" w:eastAsia="Times New Roman" w:hAnsi="Calibri"/>
          <w:bCs/>
        </w:rPr>
        <w:t>TR 24772-1 clause 6.36.5.</w:t>
      </w:r>
    </w:p>
    <w:p w14:paraId="31E7C806" w14:textId="2E178CB4" w:rsidR="00850B91" w:rsidRPr="00DC4A2E" w:rsidRDefault="00850B91" w:rsidP="006F67A2">
      <w:pPr>
        <w:pStyle w:val="ListParagraph"/>
        <w:widowControl w:val="0"/>
        <w:numPr>
          <w:ilvl w:val="0"/>
          <w:numId w:val="12"/>
        </w:numPr>
        <w:suppressLineNumbers/>
        <w:overflowPunct w:val="0"/>
        <w:adjustRightInd w:val="0"/>
        <w:spacing w:after="120"/>
        <w:rPr>
          <w:rFonts w:ascii="Calibri" w:eastAsia="Times New Roman" w:hAnsi="Calibri"/>
        </w:rPr>
      </w:pPr>
      <w:r w:rsidRPr="00DC4A2E">
        <w:rPr>
          <w:rFonts w:ascii="Calibri" w:eastAsia="Times New Roman" w:hAnsi="Calibri"/>
        </w:rPr>
        <w:t xml:space="preserve">Check the returned error status upon return from a function.  </w:t>
      </w:r>
    </w:p>
    <w:p w14:paraId="23F14DF2" w14:textId="77777777" w:rsidR="00850B91" w:rsidRPr="00850B91" w:rsidRDefault="00850B91" w:rsidP="00FD2327">
      <w:pPr>
        <w:pStyle w:val="ListParagraph"/>
        <w:widowControl w:val="0"/>
        <w:numPr>
          <w:ilvl w:val="0"/>
          <w:numId w:val="12"/>
        </w:numPr>
        <w:suppressLineNumbers/>
        <w:overflowPunct w:val="0"/>
        <w:adjustRightInd w:val="0"/>
        <w:spacing w:after="120"/>
        <w:rPr>
          <w:rFonts w:ascii="Calibri" w:eastAsia="Times New Roman" w:hAnsi="Calibri"/>
        </w:rPr>
      </w:pPr>
      <w:r w:rsidRPr="00850B91">
        <w:rPr>
          <w:rFonts w:ascii="Calibri" w:eastAsia="Times New Roman" w:hAnsi="Calibri"/>
        </w:rPr>
        <w:t xml:space="preserve">Set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to zero before a library function call in situations where a program intends to check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before a subsequent library function call.</w:t>
      </w:r>
    </w:p>
    <w:p w14:paraId="09074D49" w14:textId="23DB82A7" w:rsidR="006F67A2" w:rsidRPr="00CC4646" w:rsidRDefault="00850B91" w:rsidP="00FD2327">
      <w:pPr>
        <w:pStyle w:val="ListParagraph"/>
        <w:widowControl w:val="0"/>
        <w:numPr>
          <w:ilvl w:val="0"/>
          <w:numId w:val="12"/>
        </w:numPr>
        <w:suppressLineNumbers/>
        <w:overflowPunct w:val="0"/>
        <w:adjustRightInd w:val="0"/>
        <w:spacing w:after="120"/>
        <w:rPr>
          <w:rFonts w:ascii="Calibri" w:eastAsia="Times New Roman" w:hAnsi="Calibri"/>
        </w:rPr>
      </w:pPr>
      <w:r w:rsidRPr="00850B91">
        <w:rPr>
          <w:rFonts w:ascii="Calibri" w:eastAsia="Times New Roman" w:hAnsi="Calibri"/>
        </w:rPr>
        <w:t xml:space="preserve">Use </w:t>
      </w:r>
      <w:proofErr w:type="spellStart"/>
      <w:r w:rsidRPr="00C258BF">
        <w:rPr>
          <w:rFonts w:ascii="Courier New" w:hAnsi="Courier New" w:cs="Courier New"/>
          <w:sz w:val="20"/>
          <w:szCs w:val="20"/>
          <w:lang w:bidi="en-US"/>
        </w:rPr>
        <w:t>errn</w:t>
      </w:r>
      <w:r w:rsidR="00C258BF">
        <w:rPr>
          <w:rFonts w:ascii="Courier New" w:hAnsi="Courier New" w:cs="Courier New"/>
          <w:sz w:val="20"/>
          <w:szCs w:val="20"/>
          <w:lang w:bidi="en-US"/>
        </w:rPr>
        <w:t>o_t</w:t>
      </w:r>
      <w:proofErr w:type="spellEnd"/>
      <w:r w:rsidRPr="00850B91">
        <w:rPr>
          <w:rFonts w:ascii="Calibri" w:eastAsia="Times New Roman" w:hAnsi="Calibri"/>
        </w:rPr>
        <w:t xml:space="preserve"> to make it readily apparent that a function is returning an error code.</w:t>
      </w:r>
      <w:r w:rsidR="006E1DE1">
        <w:rPr>
          <w:rFonts w:ascii="Calibri" w:eastAsia="Times New Roman" w:hAnsi="Calibri"/>
        </w:rPr>
        <w:t xml:space="preserve"> </w:t>
      </w:r>
      <w:r w:rsidRPr="00850B91">
        <w:rPr>
          <w:rFonts w:ascii="Calibri" w:eastAsia="Times New Roman" w:hAnsi="Calibri"/>
        </w:rPr>
        <w:t xml:space="preserve">Often a function that returns an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error code is declared as returning a value of type int.  Although syntactically correct, it is not apparent that the return code is an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error code.</w:t>
      </w:r>
      <w:r w:rsidR="006E1DE1">
        <w:rPr>
          <w:rFonts w:ascii="Calibri" w:eastAsia="Times New Roman" w:hAnsi="Calibri"/>
        </w:rPr>
        <w:t xml:space="preserve"> </w:t>
      </w:r>
      <w:r w:rsidRPr="00850B91">
        <w:rPr>
          <w:rFonts w:ascii="Calibri" w:eastAsia="Times New Roman" w:hAnsi="Calibri"/>
        </w:rPr>
        <w:t>The normative Annex K from ISO/IEC 9899:2011 [</w:t>
      </w:r>
      <w:r w:rsidR="005734AC">
        <w:rPr>
          <w:rFonts w:ascii="Calibri" w:eastAsia="Times New Roman" w:hAnsi="Calibri"/>
        </w:rPr>
        <w:t>5</w:t>
      </w:r>
      <w:r w:rsidRPr="00850B91">
        <w:rPr>
          <w:rFonts w:ascii="Calibri" w:eastAsia="Times New Roman" w:hAnsi="Calibri"/>
        </w:rPr>
        <w:t xml:space="preserve">] introduces the new type </w:t>
      </w:r>
      <w:proofErr w:type="spellStart"/>
      <w:r w:rsidR="00C258BF" w:rsidRPr="00C258BF">
        <w:rPr>
          <w:rFonts w:ascii="Courier New" w:hAnsi="Courier New" w:cs="Courier New"/>
          <w:sz w:val="20"/>
          <w:szCs w:val="20"/>
          <w:lang w:bidi="en-US"/>
        </w:rPr>
        <w:t>errn</w:t>
      </w:r>
      <w:r w:rsidR="00C258BF">
        <w:rPr>
          <w:rFonts w:ascii="Courier New" w:hAnsi="Courier New" w:cs="Courier New"/>
          <w:sz w:val="20"/>
          <w:szCs w:val="20"/>
          <w:lang w:bidi="en-US"/>
        </w:rPr>
        <w:t>o_t</w:t>
      </w:r>
      <w:proofErr w:type="spellEnd"/>
      <w:r w:rsidR="00C258BF" w:rsidRPr="00850B91">
        <w:rPr>
          <w:rFonts w:ascii="Calibri" w:eastAsia="Times New Roman" w:hAnsi="Calibri"/>
        </w:rPr>
        <w:t xml:space="preserve"> </w:t>
      </w:r>
      <w:r w:rsidRPr="00850B91">
        <w:rPr>
          <w:rFonts w:ascii="Calibri" w:eastAsia="Times New Roman" w:hAnsi="Calibri"/>
        </w:rPr>
        <w:t xml:space="preserve">in </w:t>
      </w:r>
      <w:r w:rsidRPr="00C258BF">
        <w:rPr>
          <w:rFonts w:ascii="Courier New" w:hAnsi="Courier New" w:cs="Courier New"/>
          <w:sz w:val="20"/>
          <w:szCs w:val="20"/>
          <w:lang w:bidi="en-US"/>
        </w:rPr>
        <w:t>&lt;</w:t>
      </w:r>
      <w:proofErr w:type="spellStart"/>
      <w:r w:rsidRPr="00C258BF">
        <w:rPr>
          <w:rFonts w:ascii="Courier New" w:hAnsi="Courier New" w:cs="Courier New"/>
          <w:sz w:val="20"/>
          <w:szCs w:val="20"/>
          <w:lang w:bidi="en-US"/>
        </w:rPr>
        <w:t>errno.h</w:t>
      </w:r>
      <w:proofErr w:type="spellEnd"/>
      <w:r w:rsidRPr="00C258BF">
        <w:rPr>
          <w:rFonts w:ascii="Courier New" w:hAnsi="Courier New" w:cs="Courier New"/>
          <w:sz w:val="20"/>
          <w:szCs w:val="20"/>
          <w:lang w:bidi="en-US"/>
        </w:rPr>
        <w:t>&gt;</w:t>
      </w:r>
      <w:r w:rsidRPr="00850B91">
        <w:rPr>
          <w:rFonts w:ascii="Calibri" w:eastAsia="Times New Roman" w:hAnsi="Calibri"/>
        </w:rPr>
        <w:t xml:space="preserve"> that is defined to be type </w:t>
      </w:r>
      <w:r w:rsidRPr="00C258BF">
        <w:rPr>
          <w:rFonts w:ascii="Courier New" w:hAnsi="Courier New" w:cs="Courier New"/>
          <w:sz w:val="20"/>
          <w:szCs w:val="20"/>
          <w:lang w:bidi="en-US"/>
        </w:rPr>
        <w:t>int</w:t>
      </w:r>
      <w:r w:rsidRPr="00850B91">
        <w:rPr>
          <w:rFonts w:ascii="Calibri" w:eastAsia="Times New Roman" w:hAnsi="Calibri"/>
        </w:rPr>
        <w:t>.</w:t>
      </w:r>
    </w:p>
    <w:p w14:paraId="64899D8C" w14:textId="31B92D1B" w:rsidR="006F67A2" w:rsidRPr="00B50ED2" w:rsidRDefault="006F67A2" w:rsidP="007124F7">
      <w:pPr>
        <w:pStyle w:val="ListParagraph"/>
        <w:numPr>
          <w:ilvl w:val="0"/>
          <w:numId w:val="45"/>
        </w:numPr>
        <w:rPr>
          <w:rFonts w:eastAsia="Times New Roman" w:cs="Times New Roman"/>
          <w:lang w:val="en-GB"/>
        </w:rPr>
      </w:pPr>
      <w:r>
        <w:rPr>
          <w:rFonts w:ascii="Calibri" w:eastAsia="Times New Roman" w:hAnsi="Calibri" w:cs="Times New Roman"/>
          <w:lang w:val="en-GB"/>
        </w:rPr>
        <w:t>Handle an error</w:t>
      </w:r>
      <w:r w:rsidRPr="00060BDA">
        <w:rPr>
          <w:rFonts w:ascii="Calibri" w:eastAsia="Times New Roman" w:hAnsi="Calibri" w:cs="Times New Roman"/>
          <w:lang w:val="en-GB"/>
        </w:rPr>
        <w:t xml:space="preserve"> as close as possibl</w:t>
      </w:r>
      <w:r>
        <w:rPr>
          <w:rFonts w:ascii="Calibri" w:eastAsia="Times New Roman" w:hAnsi="Calibri" w:cs="Times New Roman"/>
          <w:lang w:val="en-GB"/>
        </w:rPr>
        <w:t>e to the origin of the error</w:t>
      </w:r>
      <w:r w:rsidRPr="00060BDA">
        <w:rPr>
          <w:rFonts w:ascii="Calibri" w:eastAsia="Times New Roman" w:hAnsi="Calibri" w:cs="Times New Roman"/>
          <w:lang w:val="en-GB"/>
        </w:rPr>
        <w:t xml:space="preserve"> but as far out as necessary to be able to deal with the error. </w:t>
      </w:r>
    </w:p>
    <w:p w14:paraId="28043E0D" w14:textId="5816ED6F" w:rsidR="002606C3" w:rsidRDefault="002606C3" w:rsidP="007124F7">
      <w:pPr>
        <w:pStyle w:val="ListParagraph"/>
        <w:numPr>
          <w:ilvl w:val="0"/>
          <w:numId w:val="45"/>
        </w:numPr>
        <w:rPr>
          <w:rFonts w:eastAsia="Times New Roman" w:cs="Times New Roman"/>
          <w:lang w:val="en-GB"/>
        </w:rPr>
      </w:pPr>
      <w:r>
        <w:rPr>
          <w:rFonts w:eastAsia="Times New Roman" w:cs="Times New Roman"/>
          <w:lang w:val="en-GB"/>
        </w:rPr>
        <w:t xml:space="preserve">When a function returns an error value, other than using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w:t>
      </w:r>
      <w:r>
        <w:rPr>
          <w:rFonts w:eastAsia="Times New Roman" w:cs="Times New Roman"/>
          <w:lang w:val="en-GB"/>
        </w:rPr>
        <w:t>(e.g. malloc that returns NULL if the requested memory allocation cannot be performed), always check the error condition returned after a call</w:t>
      </w:r>
    </w:p>
    <w:p w14:paraId="0E6DE100" w14:textId="77777777" w:rsidR="006F67A2" w:rsidRPr="00035063" w:rsidRDefault="006F67A2" w:rsidP="007124F7">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lastRenderedPageBreak/>
        <w:t xml:space="preserve">For each routine, </w:t>
      </w:r>
      <w:r>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Pr>
          <w:rFonts w:ascii="Calibri" w:eastAsia="Times New Roman" w:hAnsi="Calibri" w:cs="Times New Roman"/>
          <w:lang w:val="en-GB"/>
        </w:rPr>
        <w:t xml:space="preserve"> needs</w:t>
      </w:r>
      <w:r w:rsidRPr="00060BDA">
        <w:rPr>
          <w:rFonts w:ascii="Calibri" w:eastAsia="Times New Roman" w:hAnsi="Calibri" w:cs="Times New Roman"/>
          <w:lang w:val="en-GB"/>
        </w:rPr>
        <w:t xml:space="preserve">, </w:t>
      </w:r>
      <w:r>
        <w:rPr>
          <w:rFonts w:ascii="Calibri" w:eastAsia="Times New Roman" w:hAnsi="Calibri" w:cs="Times New Roman"/>
          <w:lang w:val="en-GB"/>
        </w:rPr>
        <w:t xml:space="preserve">and </w:t>
      </w:r>
      <w:r w:rsidRPr="00060BDA">
        <w:rPr>
          <w:rFonts w:ascii="Calibri" w:eastAsia="Times New Roman" w:hAnsi="Calibri" w:cs="Times New Roman"/>
          <w:lang w:val="en-GB"/>
        </w:rPr>
        <w:t>provid</w:t>
      </w:r>
      <w:r>
        <w:rPr>
          <w:rFonts w:ascii="Calibri" w:eastAsia="Times New Roman" w:hAnsi="Calibri" w:cs="Times New Roman"/>
          <w:lang w:val="en-GB"/>
        </w:rPr>
        <w:t>e</w:t>
      </w:r>
      <w:r w:rsidRPr="00060BDA">
        <w:rPr>
          <w:rFonts w:ascii="Calibri" w:eastAsia="Times New Roman" w:hAnsi="Calibri" w:cs="Times New Roman"/>
          <w:lang w:val="en-GB"/>
        </w:rPr>
        <w:t xml:space="preserve"> sufficient information for handling the error situation.</w:t>
      </w:r>
    </w:p>
    <w:p w14:paraId="285D6803" w14:textId="77777777" w:rsidR="006F67A2" w:rsidRPr="0079755D" w:rsidRDefault="006F67A2" w:rsidP="007124F7">
      <w:pPr>
        <w:pStyle w:val="ListParagraph"/>
        <w:numPr>
          <w:ilvl w:val="0"/>
          <w:numId w:val="4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26BF89C" w14:textId="2D5F546A" w:rsidR="006F67A2" w:rsidRDefault="006F67A2" w:rsidP="007124F7">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t xml:space="preserve">When execution within a particular context </w:t>
      </w:r>
      <w:r>
        <w:rPr>
          <w:rFonts w:ascii="Calibri" w:eastAsia="Times New Roman" w:hAnsi="Calibri" w:cs="Times New Roman"/>
          <w:lang w:val="en-GB"/>
        </w:rPr>
        <w:t>encounters</w:t>
      </w:r>
      <w:r w:rsidRPr="00060BDA">
        <w:rPr>
          <w:rFonts w:ascii="Calibri" w:eastAsia="Times New Roman" w:hAnsi="Calibri" w:cs="Times New Roman"/>
          <w:lang w:val="en-GB"/>
        </w:rPr>
        <w:t xml:space="preserve"> an</w:t>
      </w:r>
      <w:r>
        <w:rPr>
          <w:rFonts w:ascii="Calibri" w:eastAsia="Times New Roman" w:hAnsi="Calibri" w:cs="Times New Roman"/>
          <w:lang w:val="en-GB"/>
        </w:rPr>
        <w:t xml:space="preserve"> error</w:t>
      </w:r>
      <w:r w:rsidRPr="00060BDA">
        <w:rPr>
          <w:rFonts w:ascii="Calibri" w:eastAsia="Times New Roman" w:hAnsi="Calibri" w:cs="Times New Roman"/>
          <w:lang w:val="en-GB"/>
        </w:rPr>
        <w:t xml:space="preserve">, finalize the context by closing open files, releasing resources and restoring any invariants associated with the context. </w:t>
      </w:r>
    </w:p>
    <w:p w14:paraId="1F8A2536" w14:textId="3D647124" w:rsidR="00850B91" w:rsidRPr="00CC4646" w:rsidRDefault="00850B91" w:rsidP="00F82B08">
      <w:pPr>
        <w:pStyle w:val="ListParagraph"/>
        <w:rPr>
          <w:rFonts w:ascii="Calibri" w:eastAsia="Times New Roman" w:hAnsi="Calibri"/>
        </w:rPr>
      </w:pPr>
    </w:p>
    <w:p w14:paraId="6166DE30" w14:textId="4BE29B93" w:rsidR="004C770C" w:rsidRPr="00CD6A7E" w:rsidRDefault="001456BA" w:rsidP="004C770C">
      <w:pPr>
        <w:pStyle w:val="Heading2"/>
        <w:rPr>
          <w:lang w:bidi="en-US"/>
        </w:rPr>
      </w:pPr>
      <w:bookmarkStart w:id="422" w:name="_Toc310518193"/>
      <w:bookmarkStart w:id="423" w:name="_Toc2099615"/>
      <w:r>
        <w:rPr>
          <w:lang w:bidi="en-US"/>
        </w:rPr>
        <w:t>6.3</w:t>
      </w:r>
      <w:r w:rsidR="00D97028">
        <w:rPr>
          <w:lang w:bidi="en-US"/>
        </w:rPr>
        <w:t>7</w:t>
      </w:r>
      <w:r w:rsidR="00AD5842">
        <w:rPr>
          <w:lang w:bidi="en-US"/>
        </w:rPr>
        <w:t xml:space="preserve"> </w:t>
      </w:r>
      <w:r w:rsidR="004C770C" w:rsidRPr="00CD6A7E">
        <w:rPr>
          <w:lang w:bidi="en-US"/>
        </w:rPr>
        <w:t xml:space="preserve">Type-breaking </w:t>
      </w:r>
      <w:r w:rsidR="00816051">
        <w:rPr>
          <w:lang w:bidi="en-US"/>
        </w:rPr>
        <w:t>r</w:t>
      </w:r>
      <w:r w:rsidR="004C770C" w:rsidRPr="00CD6A7E">
        <w:rPr>
          <w:lang w:bidi="en-US"/>
        </w:rPr>
        <w:t xml:space="preserve">einterpretation of </w:t>
      </w:r>
      <w:r w:rsidR="00816051">
        <w:rPr>
          <w:lang w:bidi="en-US"/>
        </w:rPr>
        <w:t>d</w:t>
      </w:r>
      <w:r w:rsidR="004C770C" w:rsidRPr="00CD6A7E">
        <w:rPr>
          <w:lang w:bidi="en-US"/>
        </w:rPr>
        <w:t>ata [AMV]</w:t>
      </w:r>
      <w:bookmarkEnd w:id="422"/>
      <w:bookmarkEnd w:id="423"/>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9F5145" w:rsidRPr="009F5145">
        <w:rPr>
          <w:lang w:bidi="en-US"/>
        </w:rPr>
        <w:instrText xml:space="preserve"> </w:instrText>
      </w:r>
      <w:r w:rsidR="009F5145" w:rsidRPr="00CD6A7E">
        <w:rPr>
          <w:lang w:bidi="en-US"/>
        </w:rPr>
        <w:instrText xml:space="preserve">Type-breaking </w:instrText>
      </w:r>
      <w:r w:rsidR="009F5145">
        <w:rPr>
          <w:lang w:bidi="en-US"/>
        </w:rPr>
        <w:instrText>r</w:instrText>
      </w:r>
      <w:r w:rsidR="009F5145" w:rsidRPr="00CD6A7E">
        <w:rPr>
          <w:lang w:bidi="en-US"/>
        </w:rPr>
        <w:instrText xml:space="preserve">einterpretation of </w:instrText>
      </w:r>
      <w:r w:rsidR="009F5145">
        <w:rPr>
          <w:lang w:bidi="en-US"/>
        </w:rPr>
        <w:instrText>d</w:instrText>
      </w:r>
      <w:r w:rsidR="009F5145" w:rsidRPr="00CD6A7E">
        <w:rPr>
          <w:lang w:bidi="en-US"/>
        </w:rPr>
        <w:instrText>ata [AMV]</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9F5145">
        <w:rPr>
          <w:lang w:bidi="en-US"/>
        </w:rPr>
        <w:instrText>AMV</w:instrText>
      </w:r>
      <w:r w:rsidR="00ED70E1">
        <w:rPr>
          <w:lang w:bidi="en-US"/>
        </w:rPr>
        <w:instrText xml:space="preserve"> - </w:instrText>
      </w:r>
      <w:r w:rsidR="009F5145" w:rsidRPr="00CD6A7E">
        <w:rPr>
          <w:lang w:bidi="en-US"/>
        </w:rPr>
        <w:instrText xml:space="preserve">Type-breaking </w:instrText>
      </w:r>
      <w:r w:rsidR="009F5145">
        <w:rPr>
          <w:lang w:bidi="en-US"/>
        </w:rPr>
        <w:instrText>r</w:instrText>
      </w:r>
      <w:r w:rsidR="009F5145" w:rsidRPr="00CD6A7E">
        <w:rPr>
          <w:lang w:bidi="en-US"/>
        </w:rPr>
        <w:instrText xml:space="preserve">einterpretation of </w:instrText>
      </w:r>
      <w:r w:rsidR="009F5145">
        <w:rPr>
          <w:lang w:bidi="en-US"/>
        </w:rPr>
        <w:instrText>data</w:instrText>
      </w:r>
      <w:r w:rsidR="00ED70E1">
        <w:instrText xml:space="preserve">" </w:instrText>
      </w:r>
      <w:r w:rsidR="00ED70E1">
        <w:rPr>
          <w:lang w:val="en-CA"/>
        </w:rPr>
        <w:fldChar w:fldCharType="end"/>
      </w:r>
    </w:p>
    <w:p w14:paraId="32EC4481" w14:textId="76E1FEB4" w:rsidR="004C770C" w:rsidRPr="00CD6A7E" w:rsidRDefault="001456BA" w:rsidP="004C770C">
      <w:pPr>
        <w:pStyle w:val="Heading3"/>
        <w:rPr>
          <w:lang w:bidi="en-US"/>
        </w:rPr>
      </w:pPr>
      <w:r>
        <w:rPr>
          <w:lang w:bidi="en-US"/>
        </w:rPr>
        <w:t>6.</w:t>
      </w:r>
      <w:r w:rsidR="00850B91">
        <w:rPr>
          <w:lang w:bidi="en-US"/>
        </w:rPr>
        <w:t>3</w:t>
      </w:r>
      <w:r w:rsidR="00D97028">
        <w:rPr>
          <w:lang w:bidi="en-US"/>
        </w:rPr>
        <w:t>7</w:t>
      </w:r>
      <w:r w:rsidR="004C770C">
        <w:rPr>
          <w:lang w:bidi="en-US"/>
        </w:rPr>
        <w:t>.1</w:t>
      </w:r>
      <w:r w:rsidR="00AD5842">
        <w:rPr>
          <w:lang w:bidi="en-US"/>
        </w:rPr>
        <w:t xml:space="preserve"> </w:t>
      </w:r>
      <w:r w:rsidR="004C770C" w:rsidRPr="00CD6A7E">
        <w:rPr>
          <w:lang w:bidi="en-US"/>
        </w:rPr>
        <w:t>Applicability to language</w:t>
      </w:r>
    </w:p>
    <w:p w14:paraId="422FB6B1" w14:textId="66321044" w:rsidR="00850B91" w:rsidRDefault="00850B91" w:rsidP="00850B91">
      <w:r>
        <w:t xml:space="preserve">The primary way in C that a reinterpretation of data </w:t>
      </w:r>
      <w:r w:rsidR="00F070C4">
        <w:t xml:space="preserve">can be </w:t>
      </w:r>
      <w:r>
        <w:t>accomplished is through a union</w:t>
      </w:r>
      <w:r w:rsidR="00F070C4">
        <w:t>,</w:t>
      </w:r>
      <w:r>
        <w:t xml:space="preserve"> which </w:t>
      </w:r>
      <w:del w:id="424" w:author="Stephen Michell" w:date="2019-11-08T12:29:00Z">
        <w:r>
          <w:delText>may</w:delText>
        </w:r>
      </w:del>
      <w:ins w:id="425" w:author="Stephen Michell" w:date="2019-11-08T12:29:00Z">
        <w:r w:rsidR="00BB5EB9">
          <w:t>can</w:t>
        </w:r>
      </w:ins>
      <w:r>
        <w:t xml:space="preserve"> be used to interpret the same piece of memory in multiple ways.</w:t>
      </w:r>
      <w:r w:rsidR="006E1DE1">
        <w:t xml:space="preserve"> </w:t>
      </w:r>
      <w:r>
        <w:t>If the use of the union members is not managed carefully, then unexpected and erroneous results may occur.</w:t>
      </w:r>
    </w:p>
    <w:p w14:paraId="5A7BCE32" w14:textId="29A6FFB5" w:rsidR="00E31E9A" w:rsidRDefault="00E31E9A" w:rsidP="00850B91">
      <w:r w:rsidRPr="00E31E9A">
        <w:t xml:space="preserve">Reinterpretations can also result from </w:t>
      </w:r>
      <w:r w:rsidR="003A6E67">
        <w:t xml:space="preserve">a </w:t>
      </w:r>
      <w:r w:rsidRPr="00E31E9A">
        <w:t xml:space="preserve">pointer accessing data </w:t>
      </w:r>
      <w:r w:rsidR="00BB4C3A">
        <w:t>of a type other than the type of the pointer</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sidR="00BB4C3A">
        <w:t xml:space="preserve">. This </w:t>
      </w:r>
      <w:del w:id="426" w:author="Stephen Michell" w:date="2019-11-08T12:29:00Z">
        <w:r w:rsidR="00BB4C3A">
          <w:delText>may occur</w:delText>
        </w:r>
      </w:del>
      <w:ins w:id="427" w:author="Stephen Michell" w:date="2019-11-08T12:29:00Z">
        <w:r w:rsidR="00BB4C3A">
          <w:t>occur</w:t>
        </w:r>
        <w:r w:rsidR="001C5828">
          <w:t>s</w:t>
        </w:r>
      </w:ins>
      <w:r w:rsidR="00BB4C3A">
        <w:t xml:space="preserve"> if the pointer has been cast, and </w:t>
      </w:r>
      <w:r w:rsidRPr="00E31E9A">
        <w:t xml:space="preserve">can result in undefined </w:t>
      </w:r>
      <w:proofErr w:type="spellStart"/>
      <w:r w:rsidR="006851D5">
        <w:t>behaviour</w:t>
      </w:r>
      <w:proofErr w:type="spellEnd"/>
      <w:r w:rsidRPr="00E31E9A">
        <w:t xml:space="preserve">, as documented in TR 24772-1 clause 6.37. The </w:t>
      </w:r>
      <w:r w:rsidR="00BB4C3A">
        <w:t xml:space="preserve">only pointer casting that the C standard requires to provide defined results </w:t>
      </w:r>
      <w:r w:rsidRPr="00E31E9A">
        <w:t xml:space="preserve">is </w:t>
      </w:r>
      <w:r w:rsidR="00BB4C3A">
        <w:t xml:space="preserve">to </w:t>
      </w:r>
      <w:r w:rsidRPr="00E31E9A">
        <w:t xml:space="preserve">cast </w:t>
      </w:r>
      <w:r w:rsidR="00BB4C3A">
        <w:t xml:space="preserve">the pointer </w:t>
      </w:r>
      <w:r w:rsidRPr="00E31E9A">
        <w:t>to</w:t>
      </w:r>
      <w:r w:rsidR="002A4288">
        <w:t xml:space="preserve"> </w:t>
      </w:r>
      <w:r w:rsidRPr="008D55D7">
        <w:rPr>
          <w:rFonts w:ascii="Courier New" w:hAnsi="Courier New" w:cs="Courier New"/>
          <w:sz w:val="20"/>
        </w:rPr>
        <w:t>void *</w:t>
      </w:r>
      <w:r w:rsidRPr="00E31E9A">
        <w:t xml:space="preserve">, then cast the </w:t>
      </w:r>
      <w:r w:rsidRPr="008D55D7">
        <w:rPr>
          <w:rFonts w:ascii="Courier New" w:hAnsi="Courier New" w:cs="Courier New"/>
          <w:sz w:val="20"/>
        </w:rPr>
        <w:t>void *</w:t>
      </w:r>
      <w:r w:rsidRPr="00E31E9A">
        <w:t xml:space="preserve"> pointer </w:t>
      </w:r>
      <w:r w:rsidR="00BB4C3A">
        <w:t xml:space="preserve">back to the same type. </w:t>
      </w:r>
      <w:proofErr w:type="gramStart"/>
      <w:r w:rsidR="00BB4C3A">
        <w:t>So</w:t>
      </w:r>
      <w:proofErr w:type="gramEnd"/>
      <w:r w:rsidR="00BB4C3A">
        <w:t xml:space="preserve"> if </w:t>
      </w:r>
      <w:r w:rsidR="00BB4C3A" w:rsidRPr="008D55D7">
        <w:rPr>
          <w:rFonts w:ascii="Courier New" w:hAnsi="Courier New" w:cs="Courier New"/>
          <w:sz w:val="20"/>
        </w:rPr>
        <w:t>S</w:t>
      </w:r>
      <w:r w:rsidR="00BB4C3A" w:rsidRPr="008D55D7">
        <w:rPr>
          <w:sz w:val="20"/>
        </w:rPr>
        <w:t xml:space="preserve"> </w:t>
      </w:r>
      <w:r w:rsidR="00BB4C3A">
        <w:t xml:space="preserve">and </w:t>
      </w:r>
      <w:r w:rsidR="00BB4C3A" w:rsidRPr="008D55D7">
        <w:rPr>
          <w:rFonts w:ascii="Courier New" w:hAnsi="Courier New" w:cs="Courier New"/>
          <w:sz w:val="20"/>
        </w:rPr>
        <w:t>T</w:t>
      </w:r>
      <w:r w:rsidR="00BB4C3A" w:rsidRPr="008D55D7">
        <w:rPr>
          <w:sz w:val="20"/>
        </w:rPr>
        <w:t xml:space="preserve"> </w:t>
      </w:r>
      <w:r w:rsidR="00BB4C3A">
        <w:t>are distinct types:</w:t>
      </w:r>
    </w:p>
    <w:p w14:paraId="74FE984A" w14:textId="43DF939C" w:rsidR="00BB4C3A" w:rsidRPr="003A6E67" w:rsidRDefault="00BB4C3A" w:rsidP="00BB4C3A">
      <w:pPr>
        <w:spacing w:after="0"/>
        <w:rPr>
          <w:rFonts w:ascii="Courier New" w:hAnsi="Courier New" w:cs="Courier New"/>
          <w:sz w:val="20"/>
          <w:lang w:val="en-GB"/>
        </w:rPr>
      </w:pPr>
      <w:r w:rsidRPr="003A6E67">
        <w:rPr>
          <w:rFonts w:ascii="Courier New" w:hAnsi="Courier New" w:cs="Courier New"/>
          <w:sz w:val="20"/>
          <w:lang w:val="en-GB"/>
        </w:rPr>
        <w:t xml:space="preserve">            </w:t>
      </w:r>
      <w:r w:rsidR="003A6E67">
        <w:rPr>
          <w:rFonts w:ascii="Courier New" w:hAnsi="Courier New" w:cs="Courier New"/>
          <w:sz w:val="20"/>
          <w:lang w:val="en-GB"/>
        </w:rPr>
        <w:t>S</w:t>
      </w:r>
      <w:r w:rsidRPr="003A6E67">
        <w:rPr>
          <w:rFonts w:ascii="Courier New" w:hAnsi="Courier New" w:cs="Courier New"/>
          <w:sz w:val="20"/>
          <w:lang w:val="en-GB"/>
        </w:rPr>
        <w:t xml:space="preserve"> </w:t>
      </w:r>
      <w:proofErr w:type="gramStart"/>
      <w:r w:rsidRPr="003A6E67">
        <w:rPr>
          <w:rFonts w:ascii="Courier New" w:hAnsi="Courier New" w:cs="Courier New"/>
          <w:sz w:val="20"/>
          <w:lang w:val="en-GB"/>
        </w:rPr>
        <w:t>x;  void</w:t>
      </w:r>
      <w:proofErr w:type="gramEnd"/>
      <w:r w:rsidRPr="003A6E67">
        <w:rPr>
          <w:rFonts w:ascii="Courier New" w:hAnsi="Courier New" w:cs="Courier New"/>
          <w:sz w:val="20"/>
          <w:lang w:val="en-GB"/>
        </w:rPr>
        <w:t xml:space="preserve"> *</w:t>
      </w:r>
      <w:proofErr w:type="spellStart"/>
      <w:r w:rsidRPr="003A6E67">
        <w:rPr>
          <w:rFonts w:ascii="Courier New" w:hAnsi="Courier New" w:cs="Courier New"/>
          <w:sz w:val="20"/>
          <w:lang w:val="en-GB"/>
        </w:rPr>
        <w:t>pX</w:t>
      </w:r>
      <w:proofErr w:type="spellEnd"/>
      <w:r w:rsidRPr="003A6E67">
        <w:rPr>
          <w:rFonts w:ascii="Courier New" w:hAnsi="Courier New" w:cs="Courier New"/>
          <w:sz w:val="20"/>
          <w:lang w:val="en-GB"/>
        </w:rPr>
        <w:t xml:space="preserve"> = &amp;x;  </w:t>
      </w:r>
      <w:r w:rsidR="003A6E67">
        <w:rPr>
          <w:rFonts w:ascii="Courier New" w:hAnsi="Courier New" w:cs="Courier New"/>
          <w:sz w:val="20"/>
          <w:lang w:val="en-GB"/>
        </w:rPr>
        <w:t>S</w:t>
      </w:r>
      <w:r w:rsidRPr="003A6E67">
        <w:rPr>
          <w:rFonts w:ascii="Courier New" w:hAnsi="Courier New" w:cs="Courier New"/>
          <w:sz w:val="20"/>
          <w:lang w:val="en-GB"/>
        </w:rPr>
        <w:t xml:space="preserve"> *pX2 = (</w:t>
      </w:r>
      <w:r w:rsidR="003A6E67">
        <w:rPr>
          <w:rFonts w:ascii="Courier New" w:hAnsi="Courier New" w:cs="Courier New"/>
          <w:sz w:val="20"/>
          <w:lang w:val="en-GB"/>
        </w:rPr>
        <w:t>S</w:t>
      </w:r>
      <w:r w:rsidRPr="003A6E67">
        <w:rPr>
          <w:rFonts w:ascii="Courier New" w:hAnsi="Courier New" w:cs="Courier New"/>
          <w:sz w:val="20"/>
          <w:lang w:val="en-GB"/>
        </w:rPr>
        <w:t>*)</w:t>
      </w:r>
      <w:proofErr w:type="spellStart"/>
      <w:r w:rsidRPr="003A6E67">
        <w:rPr>
          <w:rFonts w:ascii="Courier New" w:hAnsi="Courier New" w:cs="Courier New"/>
          <w:sz w:val="20"/>
          <w:lang w:val="en-GB"/>
        </w:rPr>
        <w:t>pX</w:t>
      </w:r>
      <w:proofErr w:type="spellEnd"/>
      <w:r w:rsidRPr="003A6E67">
        <w:rPr>
          <w:rFonts w:ascii="Courier New" w:hAnsi="Courier New" w:cs="Courier New"/>
          <w:sz w:val="20"/>
          <w:lang w:val="en-GB"/>
        </w:rPr>
        <w:t>;  // defined behaviour</w:t>
      </w:r>
    </w:p>
    <w:p w14:paraId="1719FFA2" w14:textId="526524D4" w:rsidR="00BB4C3A" w:rsidRDefault="00BB4C3A" w:rsidP="00BB4C3A">
      <w:pPr>
        <w:spacing w:after="0"/>
        <w:rPr>
          <w:rFonts w:ascii="Courier New" w:hAnsi="Courier New" w:cs="Courier New"/>
          <w:sz w:val="20"/>
        </w:rPr>
      </w:pPr>
      <w:r w:rsidRPr="003A6E67">
        <w:rPr>
          <w:rFonts w:ascii="Courier New" w:hAnsi="Courier New" w:cs="Courier New"/>
          <w:sz w:val="20"/>
          <w:lang w:val="en-GB"/>
        </w:rPr>
        <w:t xml:space="preserve">                                  </w:t>
      </w:r>
      <w:r w:rsidR="003A6E67">
        <w:rPr>
          <w:rFonts w:ascii="Courier New" w:hAnsi="Courier New" w:cs="Courier New"/>
          <w:sz w:val="20"/>
        </w:rPr>
        <w:t>T</w:t>
      </w:r>
      <w:r w:rsidRPr="00BB4C3A">
        <w:rPr>
          <w:rFonts w:ascii="Courier New" w:hAnsi="Courier New" w:cs="Courier New"/>
          <w:sz w:val="20"/>
        </w:rPr>
        <w:t xml:space="preserve"> *pX3 = (</w:t>
      </w:r>
      <w:r w:rsidR="003A6E67">
        <w:rPr>
          <w:rFonts w:ascii="Courier New" w:hAnsi="Courier New" w:cs="Courier New"/>
          <w:sz w:val="20"/>
        </w:rPr>
        <w:t>T</w:t>
      </w:r>
      <w:proofErr w:type="gramStart"/>
      <w:r w:rsidRPr="00BB4C3A">
        <w:rPr>
          <w:rFonts w:ascii="Courier New" w:hAnsi="Courier New" w:cs="Courier New"/>
          <w:sz w:val="20"/>
        </w:rPr>
        <w:t>*)</w:t>
      </w:r>
      <w:proofErr w:type="spellStart"/>
      <w:r w:rsidRPr="00BB4C3A">
        <w:rPr>
          <w:rFonts w:ascii="Courier New" w:hAnsi="Courier New" w:cs="Courier New"/>
          <w:sz w:val="20"/>
        </w:rPr>
        <w:t>pX</w:t>
      </w:r>
      <w:proofErr w:type="spellEnd"/>
      <w:proofErr w:type="gramEnd"/>
      <w:r w:rsidRPr="00BB4C3A">
        <w:rPr>
          <w:rFonts w:ascii="Courier New" w:hAnsi="Courier New" w:cs="Courier New"/>
          <w:sz w:val="20"/>
        </w:rPr>
        <w:t xml:space="preserve">; </w:t>
      </w:r>
      <w:r w:rsidR="003A6E67">
        <w:rPr>
          <w:rFonts w:ascii="Courier New" w:hAnsi="Courier New" w:cs="Courier New"/>
          <w:sz w:val="20"/>
        </w:rPr>
        <w:t xml:space="preserve"> // undefined </w:t>
      </w:r>
      <w:r w:rsidR="003A6E67" w:rsidRPr="003A6E67">
        <w:rPr>
          <w:rFonts w:ascii="Courier New" w:hAnsi="Courier New" w:cs="Courier New"/>
          <w:sz w:val="20"/>
          <w:lang w:val="en-GB"/>
        </w:rPr>
        <w:t>behaviour</w:t>
      </w:r>
    </w:p>
    <w:p w14:paraId="3ED1D910" w14:textId="77777777" w:rsidR="00BB4C3A" w:rsidRPr="00BB4C3A" w:rsidRDefault="00BB4C3A" w:rsidP="00BB4C3A">
      <w:pPr>
        <w:spacing w:after="0"/>
        <w:rPr>
          <w:rFonts w:ascii="Courier New" w:hAnsi="Courier New" w:cs="Courier New"/>
          <w:sz w:val="20"/>
        </w:rPr>
      </w:pPr>
    </w:p>
    <w:p w14:paraId="3DA6B869" w14:textId="288DFAE8" w:rsidR="004C770C" w:rsidRPr="00CD6A7E" w:rsidRDefault="0004104D" w:rsidP="00504DC3">
      <w:pPr>
        <w:pStyle w:val="Heading3"/>
        <w:spacing w:before="0" w:after="120"/>
        <w:rPr>
          <w:lang w:bidi="en-US"/>
        </w:rPr>
      </w:pPr>
      <w:r>
        <w:t xml:space="preserve"> </w:t>
      </w:r>
      <w:r w:rsidR="001456BA">
        <w:rPr>
          <w:lang w:bidi="en-US"/>
        </w:rPr>
        <w:t>6.</w:t>
      </w:r>
      <w:r w:rsidR="00850B91">
        <w:rPr>
          <w:lang w:bidi="en-US"/>
        </w:rPr>
        <w:t>3</w:t>
      </w:r>
      <w:r w:rsidR="00D97028">
        <w:rPr>
          <w:lang w:bidi="en-US"/>
        </w:rPr>
        <w:t>7</w:t>
      </w:r>
      <w:r w:rsidR="004C770C">
        <w:rPr>
          <w:lang w:bidi="en-US"/>
        </w:rPr>
        <w:t>.2</w:t>
      </w:r>
      <w:r w:rsidR="00AD5842">
        <w:rPr>
          <w:lang w:bidi="en-US"/>
        </w:rPr>
        <w:t xml:space="preserve"> </w:t>
      </w:r>
      <w:r w:rsidR="004C770C" w:rsidRPr="00CD6A7E">
        <w:rPr>
          <w:lang w:bidi="en-US"/>
        </w:rPr>
        <w:t>Guidance to language users</w:t>
      </w:r>
    </w:p>
    <w:p w14:paraId="7D8B36CC" w14:textId="19DEEB31" w:rsidR="00E57AAD" w:rsidRDefault="00E57AAD" w:rsidP="00E57AAD">
      <w:pPr>
        <w:pStyle w:val="ListParagraph"/>
        <w:widowControl w:val="0"/>
        <w:numPr>
          <w:ilvl w:val="0"/>
          <w:numId w:val="13"/>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4C160F">
        <w:rPr>
          <w:rFonts w:ascii="Calibri" w:eastAsia="Times New Roman" w:hAnsi="Calibri"/>
          <w:bCs/>
        </w:rPr>
        <w:t xml:space="preserve">guidance contained in </w:t>
      </w:r>
      <w:r>
        <w:rPr>
          <w:rFonts w:ascii="Calibri" w:eastAsia="Times New Roman" w:hAnsi="Calibri"/>
          <w:bCs/>
        </w:rPr>
        <w:t>TR 24772-1 clause 6.3</w:t>
      </w:r>
      <w:r w:rsidR="00D97028">
        <w:rPr>
          <w:rFonts w:ascii="Calibri" w:eastAsia="Times New Roman" w:hAnsi="Calibri"/>
          <w:bCs/>
        </w:rPr>
        <w:t>7</w:t>
      </w:r>
      <w:r>
        <w:rPr>
          <w:rFonts w:ascii="Calibri" w:eastAsia="Times New Roman" w:hAnsi="Calibri"/>
          <w:bCs/>
        </w:rPr>
        <w:t>.5.</w:t>
      </w:r>
    </w:p>
    <w:p w14:paraId="76CE756D" w14:textId="14A58EF2" w:rsidR="00F64E2D" w:rsidRPr="00E31E9A" w:rsidRDefault="00A821AA" w:rsidP="00A821AA">
      <w:pPr>
        <w:pStyle w:val="ListParagraph"/>
        <w:widowControl w:val="0"/>
        <w:numPr>
          <w:ilvl w:val="0"/>
          <w:numId w:val="13"/>
        </w:numPr>
        <w:suppressLineNumbers/>
        <w:overflowPunct w:val="0"/>
        <w:adjustRightInd w:val="0"/>
        <w:spacing w:after="0"/>
        <w:rPr>
          <w:rFonts w:ascii="Calibri" w:eastAsia="Times New Roman" w:hAnsi="Calibri"/>
          <w:bCs/>
        </w:rPr>
      </w:pPr>
      <w:r w:rsidRPr="00A821AA">
        <w:rPr>
          <w:rFonts w:ascii="Calibri" w:eastAsia="Times New Roman" w:hAnsi="Calibri"/>
          <w:bCs/>
        </w:rPr>
        <w:t xml:space="preserve">When using unions, </w:t>
      </w:r>
      <w:r w:rsidRPr="007F785E">
        <w:t>implement an explicit discriminant and check its value before accessing the data in the union</w:t>
      </w:r>
      <w:r>
        <w:t>.</w:t>
      </w:r>
    </w:p>
    <w:p w14:paraId="2E69A5F8" w14:textId="148FFCF0" w:rsidR="00E31E9A" w:rsidRPr="00CC4646" w:rsidRDefault="00E31E9A" w:rsidP="00E31E9A">
      <w:pPr>
        <w:pStyle w:val="ListParagraph"/>
        <w:widowControl w:val="0"/>
        <w:numPr>
          <w:ilvl w:val="0"/>
          <w:numId w:val="13"/>
        </w:numPr>
        <w:suppressLineNumbers/>
        <w:overflowPunct w:val="0"/>
        <w:adjustRightInd w:val="0"/>
        <w:spacing w:after="0"/>
        <w:rPr>
          <w:rFonts w:ascii="Calibri" w:eastAsia="Times New Roman" w:hAnsi="Calibri"/>
          <w:bCs/>
        </w:rPr>
      </w:pPr>
      <w:r w:rsidRPr="00E31E9A">
        <w:rPr>
          <w:rFonts w:ascii="Calibri" w:eastAsia="Times New Roman" w:hAnsi="Calibri"/>
          <w:bCs/>
        </w:rPr>
        <w:t>Ensure through the use of static analysis tools that arbitrary pointer casts always return objects of the correct type</w:t>
      </w:r>
      <w:r>
        <w:rPr>
          <w:rFonts w:ascii="Calibri" w:eastAsia="Times New Roman" w:hAnsi="Calibri"/>
          <w:bCs/>
        </w:rPr>
        <w:t>.</w:t>
      </w:r>
    </w:p>
    <w:p w14:paraId="14B97CB3" w14:textId="77777777" w:rsidR="00A821AA" w:rsidRPr="00CC4646" w:rsidRDefault="00A821AA" w:rsidP="00CC4646">
      <w:pPr>
        <w:pStyle w:val="ListParagraph"/>
        <w:widowControl w:val="0"/>
        <w:suppressLineNumbers/>
        <w:overflowPunct w:val="0"/>
        <w:adjustRightInd w:val="0"/>
        <w:spacing w:after="0"/>
        <w:rPr>
          <w:rFonts w:ascii="Calibri" w:eastAsia="Times New Roman" w:hAnsi="Calibri"/>
          <w:bCs/>
        </w:rPr>
      </w:pPr>
    </w:p>
    <w:p w14:paraId="444A0772" w14:textId="038DBFE9" w:rsidR="007A5FC1" w:rsidRDefault="007A5FC1" w:rsidP="007A5FC1">
      <w:pPr>
        <w:pStyle w:val="Heading2"/>
      </w:pPr>
      <w:bookmarkStart w:id="428" w:name="_Toc440397663"/>
      <w:bookmarkStart w:id="429" w:name="_Toc440646186"/>
      <w:bookmarkStart w:id="430" w:name="_Toc2099616"/>
      <w:r>
        <w:t>6.3</w:t>
      </w:r>
      <w:r w:rsidR="00BA5309">
        <w:t>8</w:t>
      </w:r>
      <w:r>
        <w:t xml:space="preserve"> Deep vs. </w:t>
      </w:r>
      <w:r w:rsidR="00816051">
        <w:t>s</w:t>
      </w:r>
      <w:r>
        <w:t xml:space="preserve">hallow </w:t>
      </w:r>
      <w:r w:rsidR="00816051">
        <w:t>c</w:t>
      </w:r>
      <w:r>
        <w:t>opying [YAN]</w:t>
      </w:r>
      <w:bookmarkEnd w:id="428"/>
      <w:bookmarkEnd w:id="429"/>
      <w:bookmarkEnd w:id="430"/>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337725" w:rsidRPr="00337725">
        <w:instrText xml:space="preserve"> </w:instrText>
      </w:r>
      <w:r w:rsidR="00337725">
        <w:instrText>Deep vs. shallow copying [YAN]</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337725">
        <w:rPr>
          <w:lang w:bidi="en-US"/>
        </w:rPr>
        <w:instrText>YAN</w:instrText>
      </w:r>
      <w:r w:rsidR="00ED70E1">
        <w:rPr>
          <w:lang w:bidi="en-US"/>
        </w:rPr>
        <w:instrText xml:space="preserve"> - </w:instrText>
      </w:r>
      <w:r w:rsidR="00337725">
        <w:instrText>Deep vs. shallow copying</w:instrText>
      </w:r>
      <w:r w:rsidR="00ED70E1">
        <w:instrText xml:space="preserve">" </w:instrText>
      </w:r>
      <w:r w:rsidR="00ED70E1">
        <w:rPr>
          <w:lang w:val="en-CA"/>
        </w:rPr>
        <w:fldChar w:fldCharType="end"/>
      </w:r>
    </w:p>
    <w:p w14:paraId="670C6A5E" w14:textId="77777777" w:rsidR="007A5FC1" w:rsidRDefault="007A5FC1" w:rsidP="007A5FC1">
      <w:pPr>
        <w:pStyle w:val="Heading2"/>
      </w:pPr>
    </w:p>
    <w:p w14:paraId="62597CB3" w14:textId="6EBABB3D" w:rsidR="007A5FC1" w:rsidRDefault="007A5FC1" w:rsidP="00A05757">
      <w:pPr>
        <w:pStyle w:val="Heading3"/>
        <w:rPr>
          <w:lang w:bidi="en-US"/>
        </w:rPr>
      </w:pPr>
      <w:bookmarkStart w:id="431" w:name="_Toc440646187"/>
      <w:r w:rsidRPr="009F59CC">
        <w:rPr>
          <w:lang w:bidi="en-US"/>
        </w:rPr>
        <w:t>6.3</w:t>
      </w:r>
      <w:r w:rsidR="00BA5309">
        <w:rPr>
          <w:lang w:bidi="en-US"/>
        </w:rPr>
        <w:t>8</w:t>
      </w:r>
      <w:r w:rsidRPr="009F59CC">
        <w:rPr>
          <w:lang w:bidi="en-US"/>
        </w:rPr>
        <w:t xml:space="preserve">.1 </w:t>
      </w:r>
      <w:r w:rsidRPr="009F59CC">
        <w:t>Applicability</w:t>
      </w:r>
      <w:r w:rsidRPr="009F59CC">
        <w:rPr>
          <w:lang w:bidi="en-US"/>
        </w:rPr>
        <w:t xml:space="preserve"> to language</w:t>
      </w:r>
      <w:bookmarkEnd w:id="431"/>
    </w:p>
    <w:p w14:paraId="2835809B" w14:textId="69DF6029" w:rsidR="00056F9E" w:rsidRPr="005F1BE6" w:rsidRDefault="00056F9E" w:rsidP="007A5FC1">
      <w:pPr>
        <w:rPr>
          <w:color w:val="000000" w:themeColor="text1"/>
          <w:lang w:bidi="en-US"/>
        </w:rPr>
      </w:pPr>
      <w:r w:rsidRPr="005F1BE6">
        <w:rPr>
          <w:color w:val="000000" w:themeColor="text1"/>
          <w:lang w:bidi="en-US"/>
        </w:rPr>
        <w:t>This issue can arise w</w:t>
      </w:r>
      <w:r w:rsidR="00CB695B">
        <w:rPr>
          <w:color w:val="000000" w:themeColor="text1"/>
          <w:lang w:bidi="en-US"/>
        </w:rPr>
        <w:t>h</w:t>
      </w:r>
      <w:r w:rsidRPr="005F1BE6">
        <w:rPr>
          <w:color w:val="000000" w:themeColor="text1"/>
          <w:lang w:bidi="en-US"/>
        </w:rPr>
        <w:t xml:space="preserve">ere a struct or union contains a pointer to an </w:t>
      </w:r>
      <w:r w:rsidR="00CB695B">
        <w:rPr>
          <w:color w:val="000000" w:themeColor="text1"/>
          <w:lang w:bidi="en-US"/>
        </w:rPr>
        <w:t>object</w:t>
      </w:r>
      <w:r w:rsidRPr="005F1BE6">
        <w:rPr>
          <w:color w:val="000000" w:themeColor="text1"/>
          <w:lang w:bidi="en-US"/>
        </w:rPr>
        <w:t xml:space="preserve">. If </w:t>
      </w:r>
      <w:r w:rsidRPr="008D55D7">
        <w:rPr>
          <w:rFonts w:ascii="Courier New" w:hAnsi="Courier New" w:cs="Courier New"/>
          <w:color w:val="000000" w:themeColor="text1"/>
          <w:sz w:val="20"/>
          <w:lang w:bidi="en-US"/>
        </w:rPr>
        <w:t>A</w:t>
      </w:r>
      <w:r w:rsidRPr="008D55D7">
        <w:rPr>
          <w:color w:val="000000" w:themeColor="text1"/>
          <w:sz w:val="20"/>
          <w:lang w:bidi="en-US"/>
        </w:rPr>
        <w:t xml:space="preserve"> </w:t>
      </w:r>
      <w:r w:rsidRPr="005F1BE6">
        <w:rPr>
          <w:color w:val="000000" w:themeColor="text1"/>
          <w:lang w:bidi="en-US"/>
        </w:rPr>
        <w:t xml:space="preserve">and </w:t>
      </w:r>
      <w:r w:rsidRPr="008D55D7">
        <w:rPr>
          <w:rFonts w:ascii="Courier New" w:hAnsi="Courier New" w:cs="Courier New"/>
          <w:color w:val="000000" w:themeColor="text1"/>
          <w:sz w:val="20"/>
          <w:lang w:bidi="en-US"/>
        </w:rPr>
        <w:t>B</w:t>
      </w:r>
      <w:r w:rsidRPr="008D55D7">
        <w:rPr>
          <w:color w:val="000000" w:themeColor="text1"/>
          <w:sz w:val="20"/>
          <w:lang w:bidi="en-US"/>
        </w:rPr>
        <w:t xml:space="preserve"> </w:t>
      </w:r>
      <w:r w:rsidRPr="005F1BE6">
        <w:rPr>
          <w:color w:val="000000" w:themeColor="text1"/>
          <w:lang w:bidi="en-US"/>
        </w:rPr>
        <w:t>are two struct</w:t>
      </w:r>
      <w:r w:rsidR="00F070C4">
        <w:rPr>
          <w:color w:val="000000" w:themeColor="text1"/>
          <w:lang w:bidi="en-US"/>
        </w:rPr>
        <w:t xml:space="preserve"> objects </w:t>
      </w:r>
      <w:r w:rsidRPr="005F1BE6">
        <w:rPr>
          <w:color w:val="000000" w:themeColor="text1"/>
          <w:lang w:bidi="en-US"/>
        </w:rPr>
        <w:t xml:space="preserve">of the same type that has a pointer member, then </w:t>
      </w:r>
      <w:r w:rsidR="00CB695B">
        <w:rPr>
          <w:color w:val="000000" w:themeColor="text1"/>
          <w:lang w:bidi="en-US"/>
        </w:rPr>
        <w:t xml:space="preserve">the statement </w:t>
      </w:r>
      <w:r w:rsidRPr="008D55D7">
        <w:rPr>
          <w:rFonts w:ascii="Courier New" w:hAnsi="Courier New" w:cs="Courier New"/>
          <w:color w:val="000000" w:themeColor="text1"/>
          <w:sz w:val="20"/>
          <w:lang w:bidi="en-US"/>
        </w:rPr>
        <w:t xml:space="preserve">A = </w:t>
      </w:r>
      <w:proofErr w:type="gramStart"/>
      <w:r w:rsidRPr="008D55D7">
        <w:rPr>
          <w:rFonts w:ascii="Courier New" w:hAnsi="Courier New" w:cs="Courier New"/>
          <w:color w:val="000000" w:themeColor="text1"/>
          <w:sz w:val="20"/>
          <w:lang w:bidi="en-US"/>
        </w:rPr>
        <w:t>B;</w:t>
      </w:r>
      <w:r w:rsidRPr="008D55D7">
        <w:rPr>
          <w:color w:val="000000" w:themeColor="text1"/>
          <w:sz w:val="20"/>
          <w:lang w:bidi="en-US"/>
        </w:rPr>
        <w:t xml:space="preserve">  </w:t>
      </w:r>
      <w:r w:rsidRPr="005F1BE6">
        <w:rPr>
          <w:color w:val="000000" w:themeColor="text1"/>
          <w:lang w:bidi="en-US"/>
        </w:rPr>
        <w:t>copies</w:t>
      </w:r>
      <w:proofErr w:type="gramEnd"/>
      <w:r w:rsidRPr="005F1BE6">
        <w:rPr>
          <w:color w:val="000000" w:themeColor="text1"/>
          <w:lang w:bidi="en-US"/>
        </w:rPr>
        <w:t xml:space="preserve"> all the members of </w:t>
      </w:r>
      <w:r w:rsidRPr="008D55D7">
        <w:rPr>
          <w:rFonts w:ascii="Courier New" w:hAnsi="Courier New" w:cs="Courier New"/>
          <w:color w:val="000000" w:themeColor="text1"/>
          <w:sz w:val="20"/>
          <w:lang w:bidi="en-US"/>
        </w:rPr>
        <w:t>B</w:t>
      </w:r>
      <w:r w:rsidRPr="008D55D7">
        <w:rPr>
          <w:color w:val="000000" w:themeColor="text1"/>
          <w:sz w:val="20"/>
          <w:lang w:bidi="en-US"/>
        </w:rPr>
        <w:t xml:space="preserve"> </w:t>
      </w:r>
      <w:r w:rsidRPr="005F1BE6">
        <w:rPr>
          <w:color w:val="000000" w:themeColor="text1"/>
          <w:lang w:bidi="en-US"/>
        </w:rPr>
        <w:t>to the equivalent member</w:t>
      </w:r>
      <w:r w:rsidR="00CB695B">
        <w:rPr>
          <w:color w:val="000000" w:themeColor="text1"/>
          <w:lang w:bidi="en-US"/>
        </w:rPr>
        <w:t>s</w:t>
      </w:r>
      <w:r w:rsidRPr="005F1BE6">
        <w:rPr>
          <w:color w:val="000000" w:themeColor="text1"/>
          <w:lang w:bidi="en-US"/>
        </w:rPr>
        <w:t xml:space="preserve"> of </w:t>
      </w:r>
      <w:r w:rsidRPr="008D55D7">
        <w:rPr>
          <w:rFonts w:ascii="Courier New" w:hAnsi="Courier New" w:cs="Courier New"/>
          <w:color w:val="000000" w:themeColor="text1"/>
          <w:sz w:val="20"/>
          <w:lang w:bidi="en-US"/>
        </w:rPr>
        <w:t>A</w:t>
      </w:r>
      <w:r w:rsidRPr="005F1BE6">
        <w:rPr>
          <w:color w:val="000000" w:themeColor="text1"/>
          <w:lang w:bidi="en-US"/>
        </w:rPr>
        <w:t xml:space="preserve">. </w:t>
      </w:r>
      <w:r w:rsidR="003533A3" w:rsidRPr="005F1BE6">
        <w:rPr>
          <w:color w:val="000000" w:themeColor="text1"/>
          <w:lang w:bidi="en-US"/>
        </w:rPr>
        <w:t xml:space="preserve">For the pointer, only the pointer itself has been copied, so </w:t>
      </w:r>
      <w:r w:rsidR="003533A3" w:rsidRPr="008D55D7">
        <w:rPr>
          <w:rFonts w:ascii="Courier New" w:hAnsi="Courier New" w:cs="Courier New"/>
          <w:color w:val="000000" w:themeColor="text1"/>
          <w:sz w:val="20"/>
          <w:lang w:bidi="en-US"/>
        </w:rPr>
        <w:t xml:space="preserve">A </w:t>
      </w:r>
      <w:r w:rsidR="003533A3" w:rsidRPr="002A4288">
        <w:rPr>
          <w:rFonts w:cstheme="minorHAnsi"/>
          <w:color w:val="000000" w:themeColor="text1"/>
          <w:lang w:bidi="en-US"/>
        </w:rPr>
        <w:t>and</w:t>
      </w:r>
      <w:r w:rsidR="003533A3" w:rsidRPr="008D55D7">
        <w:rPr>
          <w:rFonts w:ascii="Courier New" w:hAnsi="Courier New" w:cs="Courier New"/>
          <w:color w:val="000000" w:themeColor="text1"/>
          <w:lang w:bidi="en-US"/>
        </w:rPr>
        <w:t xml:space="preserve"> </w:t>
      </w:r>
      <w:r w:rsidR="003533A3" w:rsidRPr="008D55D7">
        <w:rPr>
          <w:rFonts w:ascii="Courier New" w:hAnsi="Courier New" w:cs="Courier New"/>
          <w:color w:val="000000" w:themeColor="text1"/>
          <w:sz w:val="20"/>
          <w:lang w:bidi="en-US"/>
        </w:rPr>
        <w:t>B</w:t>
      </w:r>
      <w:r w:rsidR="003533A3" w:rsidRPr="005F1BE6">
        <w:rPr>
          <w:color w:val="000000" w:themeColor="text1"/>
          <w:lang w:bidi="en-US"/>
        </w:rPr>
        <w:t xml:space="preserve"> both now point to the same </w:t>
      </w:r>
      <w:r w:rsidR="00CB695B">
        <w:rPr>
          <w:color w:val="000000" w:themeColor="text1"/>
          <w:lang w:bidi="en-US"/>
        </w:rPr>
        <w:t>object</w:t>
      </w:r>
      <w:r w:rsidR="003533A3" w:rsidRPr="005F1BE6">
        <w:rPr>
          <w:color w:val="000000" w:themeColor="text1"/>
          <w:lang w:bidi="en-US"/>
        </w:rPr>
        <w:t>, i.e. shallow copying.</w:t>
      </w:r>
    </w:p>
    <w:p w14:paraId="49C4B6E5" w14:textId="17BAB228" w:rsidR="003533A3" w:rsidRPr="005F1BE6" w:rsidRDefault="003533A3" w:rsidP="007A5FC1">
      <w:pPr>
        <w:rPr>
          <w:color w:val="000000" w:themeColor="text1"/>
          <w:lang w:bidi="en-US"/>
        </w:rPr>
      </w:pPr>
      <w:r w:rsidRPr="005F1BE6">
        <w:rPr>
          <w:color w:val="000000" w:themeColor="text1"/>
          <w:lang w:bidi="en-US"/>
        </w:rPr>
        <w:t xml:space="preserve">If the required </w:t>
      </w:r>
      <w:proofErr w:type="spellStart"/>
      <w:r w:rsidR="006851D5">
        <w:rPr>
          <w:color w:val="000000" w:themeColor="text1"/>
          <w:lang w:bidi="en-US"/>
        </w:rPr>
        <w:t>behaviour</w:t>
      </w:r>
      <w:proofErr w:type="spellEnd"/>
      <w:r w:rsidRPr="005F1BE6">
        <w:rPr>
          <w:color w:val="000000" w:themeColor="text1"/>
          <w:lang w:bidi="en-US"/>
        </w:rPr>
        <w:t xml:space="preserve"> is to copy the struct and have each copy point to its own </w:t>
      </w:r>
      <w:r w:rsidR="00CB695B">
        <w:rPr>
          <w:color w:val="000000" w:themeColor="text1"/>
          <w:lang w:bidi="en-US"/>
        </w:rPr>
        <w:t>object</w:t>
      </w:r>
      <w:r w:rsidRPr="005F1BE6">
        <w:rPr>
          <w:color w:val="000000" w:themeColor="text1"/>
          <w:lang w:bidi="en-US"/>
        </w:rPr>
        <w:t xml:space="preserve">, then a function is </w:t>
      </w:r>
      <w:r w:rsidR="00CB695B">
        <w:rPr>
          <w:color w:val="000000" w:themeColor="text1"/>
          <w:lang w:bidi="en-US"/>
        </w:rPr>
        <w:t>needed</w:t>
      </w:r>
      <w:r w:rsidRPr="005F1BE6">
        <w:rPr>
          <w:color w:val="000000" w:themeColor="text1"/>
          <w:lang w:bidi="en-US"/>
        </w:rPr>
        <w:t xml:space="preserve"> to implement deep copying, i.e. copy all the members of </w:t>
      </w:r>
      <w:r w:rsidRPr="008D55D7">
        <w:rPr>
          <w:rFonts w:ascii="Courier New" w:hAnsi="Courier New" w:cs="Courier New"/>
          <w:color w:val="000000" w:themeColor="text1"/>
          <w:sz w:val="20"/>
          <w:lang w:bidi="en-US"/>
        </w:rPr>
        <w:t xml:space="preserve">B </w:t>
      </w:r>
      <w:r w:rsidRPr="002A4288">
        <w:rPr>
          <w:rFonts w:cstheme="minorHAnsi"/>
          <w:color w:val="000000" w:themeColor="text1"/>
          <w:lang w:bidi="en-US"/>
        </w:rPr>
        <w:t>to</w:t>
      </w:r>
      <w:r w:rsidRPr="008D55D7">
        <w:rPr>
          <w:rFonts w:ascii="Courier New" w:hAnsi="Courier New" w:cs="Courier New"/>
          <w:color w:val="000000" w:themeColor="text1"/>
          <w:lang w:bidi="en-US"/>
        </w:rPr>
        <w:t xml:space="preserve"> </w:t>
      </w:r>
      <w:r w:rsidRPr="008D55D7">
        <w:rPr>
          <w:rFonts w:ascii="Courier New" w:hAnsi="Courier New" w:cs="Courier New"/>
          <w:color w:val="000000" w:themeColor="text1"/>
          <w:sz w:val="20"/>
          <w:lang w:bidi="en-US"/>
        </w:rPr>
        <w:t>A</w:t>
      </w:r>
      <w:r w:rsidRPr="008D55D7">
        <w:rPr>
          <w:color w:val="000000" w:themeColor="text1"/>
          <w:sz w:val="20"/>
          <w:lang w:bidi="en-US"/>
        </w:rPr>
        <w:t xml:space="preserve"> </w:t>
      </w:r>
      <w:r w:rsidRPr="005F1BE6">
        <w:rPr>
          <w:color w:val="000000" w:themeColor="text1"/>
          <w:lang w:bidi="en-US"/>
        </w:rPr>
        <w:t xml:space="preserve">– other than the pointer, and allocate sufficient memory to make a copy of the </w:t>
      </w:r>
      <w:r w:rsidR="00CB695B">
        <w:rPr>
          <w:color w:val="000000" w:themeColor="text1"/>
          <w:lang w:bidi="en-US"/>
        </w:rPr>
        <w:t>object</w:t>
      </w:r>
      <w:r w:rsidR="00CB695B" w:rsidRPr="00CB695B">
        <w:rPr>
          <w:color w:val="000000" w:themeColor="text1"/>
          <w:lang w:bidi="en-US"/>
        </w:rPr>
        <w:t xml:space="preserve"> </w:t>
      </w:r>
      <w:r w:rsidRPr="005F1BE6">
        <w:rPr>
          <w:color w:val="000000" w:themeColor="text1"/>
          <w:lang w:bidi="en-US"/>
        </w:rPr>
        <w:t xml:space="preserve">pointed to by </w:t>
      </w:r>
      <w:r w:rsidRPr="008D55D7">
        <w:rPr>
          <w:rFonts w:ascii="Courier New" w:hAnsi="Courier New" w:cs="Courier New"/>
          <w:color w:val="000000" w:themeColor="text1"/>
          <w:sz w:val="20"/>
          <w:lang w:bidi="en-US"/>
        </w:rPr>
        <w:t>B</w:t>
      </w:r>
      <w:r w:rsidRPr="008D55D7">
        <w:rPr>
          <w:color w:val="000000" w:themeColor="text1"/>
          <w:sz w:val="20"/>
          <w:lang w:bidi="en-US"/>
        </w:rPr>
        <w:t xml:space="preserve"> </w:t>
      </w:r>
      <w:r w:rsidRPr="005F1BE6">
        <w:rPr>
          <w:color w:val="000000" w:themeColor="text1"/>
          <w:lang w:bidi="en-US"/>
        </w:rPr>
        <w:t xml:space="preserve">and make </w:t>
      </w:r>
      <w:r w:rsidRPr="008D55D7">
        <w:rPr>
          <w:rFonts w:ascii="Courier New" w:hAnsi="Courier New" w:cs="Courier New"/>
          <w:color w:val="000000" w:themeColor="text1"/>
          <w:sz w:val="20"/>
          <w:lang w:bidi="en-US"/>
        </w:rPr>
        <w:t>A</w:t>
      </w:r>
      <w:r w:rsidRPr="008D55D7">
        <w:rPr>
          <w:color w:val="000000" w:themeColor="text1"/>
          <w:sz w:val="20"/>
          <w:lang w:bidi="en-US"/>
        </w:rPr>
        <w:t xml:space="preserve"> </w:t>
      </w:r>
      <w:r w:rsidRPr="005F1BE6">
        <w:rPr>
          <w:color w:val="000000" w:themeColor="text1"/>
          <w:lang w:bidi="en-US"/>
        </w:rPr>
        <w:t xml:space="preserve">point to this new </w:t>
      </w:r>
      <w:r w:rsidR="00CB695B">
        <w:rPr>
          <w:color w:val="000000" w:themeColor="text1"/>
          <w:lang w:bidi="en-US"/>
        </w:rPr>
        <w:t>object</w:t>
      </w:r>
      <w:r w:rsidRPr="005F1BE6">
        <w:rPr>
          <w:color w:val="000000" w:themeColor="text1"/>
          <w:lang w:bidi="en-US"/>
        </w:rPr>
        <w:t>.</w:t>
      </w:r>
    </w:p>
    <w:p w14:paraId="2D4EFBE2" w14:textId="4E5EED1D" w:rsidR="007A5FC1" w:rsidRPr="009F59CC" w:rsidRDefault="007A5FC1" w:rsidP="007A5FC1">
      <w:pPr>
        <w:pStyle w:val="Heading3"/>
      </w:pPr>
      <w:r>
        <w:rPr>
          <w:lang w:bidi="en-US"/>
        </w:rPr>
        <w:lastRenderedPageBreak/>
        <w:t>6.3</w:t>
      </w:r>
      <w:r w:rsidR="00BA5309">
        <w:rPr>
          <w:lang w:bidi="en-US"/>
        </w:rPr>
        <w:t>8</w:t>
      </w:r>
      <w:r>
        <w:rPr>
          <w:lang w:bidi="en-US"/>
        </w:rPr>
        <w:t xml:space="preserve">.2 </w:t>
      </w:r>
      <w:r w:rsidRPr="00CD6A7E">
        <w:rPr>
          <w:lang w:bidi="en-US"/>
        </w:rPr>
        <w:t>Guidance to language users</w:t>
      </w:r>
    </w:p>
    <w:p w14:paraId="4808D42A" w14:textId="6843FEF8" w:rsidR="003533A3" w:rsidRDefault="003533A3"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4C160F">
        <w:rPr>
          <w:rFonts w:ascii="Calibri" w:eastAsia="Times New Roman" w:hAnsi="Calibri"/>
          <w:bCs/>
        </w:rPr>
        <w:t xml:space="preserve">guidance contained in </w:t>
      </w:r>
      <w:r>
        <w:rPr>
          <w:rFonts w:ascii="Calibri" w:eastAsia="Times New Roman" w:hAnsi="Calibri"/>
          <w:bCs/>
        </w:rPr>
        <w:t>TR 24772-1 clause 6.38.5.</w:t>
      </w:r>
    </w:p>
    <w:p w14:paraId="2AF49296" w14:textId="42E0B6AD" w:rsidR="00026D7F" w:rsidRPr="003533A3" w:rsidRDefault="003533A3" w:rsidP="007124F7">
      <w:pPr>
        <w:pStyle w:val="ListParagraph"/>
        <w:widowControl w:val="0"/>
        <w:numPr>
          <w:ilvl w:val="0"/>
          <w:numId w:val="40"/>
        </w:numPr>
        <w:suppressLineNumbers/>
        <w:overflowPunct w:val="0"/>
        <w:adjustRightInd w:val="0"/>
        <w:spacing w:after="0"/>
        <w:rPr>
          <w:rFonts w:ascii="Calibri" w:eastAsia="Times New Roman" w:hAnsi="Calibri"/>
          <w:bCs/>
        </w:rPr>
      </w:pPr>
      <w:r>
        <w:t>Where necessary, c</w:t>
      </w:r>
      <w:r w:rsidR="00026D7F">
        <w:t>reate a function to correctly perform the deep copy</w:t>
      </w:r>
      <w:r w:rsidR="0016423D">
        <w:t>.</w:t>
      </w:r>
    </w:p>
    <w:p w14:paraId="7846842F" w14:textId="77777777" w:rsidR="007A5FC1" w:rsidRDefault="007A5FC1" w:rsidP="00850B91">
      <w:pPr>
        <w:pStyle w:val="Heading2"/>
        <w:rPr>
          <w:lang w:bidi="en-US"/>
        </w:rPr>
      </w:pPr>
    </w:p>
    <w:p w14:paraId="19E6BE7D" w14:textId="485F6DB8" w:rsidR="00850B91" w:rsidRPr="00CD6A7E" w:rsidRDefault="00850B91" w:rsidP="00850B91">
      <w:pPr>
        <w:pStyle w:val="Heading2"/>
        <w:rPr>
          <w:lang w:bidi="en-US"/>
        </w:rPr>
      </w:pPr>
      <w:bookmarkStart w:id="432" w:name="_Toc2099617"/>
      <w:r>
        <w:rPr>
          <w:lang w:bidi="en-US"/>
        </w:rPr>
        <w:t>6.</w:t>
      </w:r>
      <w:r w:rsidR="00BA5309">
        <w:rPr>
          <w:lang w:bidi="en-US"/>
        </w:rPr>
        <w:t>39</w:t>
      </w:r>
      <w:r>
        <w:rPr>
          <w:lang w:bidi="en-US"/>
        </w:rPr>
        <w:t xml:space="preserve"> </w:t>
      </w:r>
      <w:r w:rsidRPr="00CD6A7E">
        <w:rPr>
          <w:lang w:bidi="en-US"/>
        </w:rPr>
        <w:t xml:space="preserve">Memory </w:t>
      </w:r>
      <w:r w:rsidR="00816051">
        <w:rPr>
          <w:lang w:bidi="en-US"/>
        </w:rPr>
        <w:t>l</w:t>
      </w:r>
      <w:r w:rsidRPr="00CD6A7E">
        <w:rPr>
          <w:lang w:bidi="en-US"/>
        </w:rPr>
        <w:t>eak</w:t>
      </w:r>
      <w:r w:rsidR="004C160F">
        <w:rPr>
          <w:lang w:bidi="en-US"/>
        </w:rPr>
        <w:t>s and heap fragmentation</w:t>
      </w:r>
      <w:r w:rsidRPr="00CD6A7E">
        <w:rPr>
          <w:lang w:bidi="en-US"/>
        </w:rPr>
        <w:t xml:space="preserve"> [XYL]</w:t>
      </w:r>
      <w:bookmarkEnd w:id="432"/>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Memory </w:instrText>
      </w:r>
      <w:r w:rsidR="00063EF3">
        <w:rPr>
          <w:lang w:bidi="en-US"/>
        </w:rPr>
        <w:instrText>l</w:instrText>
      </w:r>
      <w:r w:rsidR="00063EF3" w:rsidRPr="00CD6A7E">
        <w:rPr>
          <w:lang w:bidi="en-US"/>
        </w:rPr>
        <w:instrText>eak [XYL]</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XYL</w:instrText>
      </w:r>
      <w:r w:rsidR="00ED70E1">
        <w:rPr>
          <w:lang w:bidi="en-US"/>
        </w:rPr>
        <w:instrText xml:space="preserve"> - </w:instrText>
      </w:r>
      <w:r w:rsidR="00063EF3" w:rsidRPr="00CD6A7E">
        <w:rPr>
          <w:lang w:bidi="en-US"/>
        </w:rPr>
        <w:instrText xml:space="preserve">Memory </w:instrText>
      </w:r>
      <w:r w:rsidR="00063EF3">
        <w:rPr>
          <w:lang w:bidi="en-US"/>
        </w:rPr>
        <w:instrText>leak</w:instrText>
      </w:r>
      <w:r w:rsidR="00ED70E1">
        <w:instrText xml:space="preserve">" </w:instrText>
      </w:r>
      <w:r w:rsidR="00ED70E1">
        <w:rPr>
          <w:lang w:val="en-CA"/>
        </w:rPr>
        <w:fldChar w:fldCharType="end"/>
      </w:r>
    </w:p>
    <w:p w14:paraId="13A6AB66" w14:textId="049E16C9" w:rsidR="00850B91" w:rsidRDefault="00850B91" w:rsidP="00850B91">
      <w:pPr>
        <w:pStyle w:val="Heading3"/>
        <w:rPr>
          <w:lang w:bidi="en-US"/>
        </w:rPr>
      </w:pPr>
      <w:r>
        <w:rPr>
          <w:lang w:bidi="en-US"/>
        </w:rPr>
        <w:t>6.</w:t>
      </w:r>
      <w:r w:rsidR="00BA5309">
        <w:rPr>
          <w:lang w:bidi="en-US"/>
        </w:rPr>
        <w:t>39</w:t>
      </w:r>
      <w:r>
        <w:rPr>
          <w:lang w:bidi="en-US"/>
        </w:rPr>
        <w:t xml:space="preserve">.1 </w:t>
      </w:r>
      <w:r w:rsidRPr="00CD6A7E">
        <w:rPr>
          <w:lang w:bidi="en-US"/>
        </w:rPr>
        <w:t>Applicability to language</w:t>
      </w:r>
    </w:p>
    <w:p w14:paraId="3C960DB4" w14:textId="6D681F7C" w:rsidR="00DE4A77" w:rsidRDefault="00DE4A77" w:rsidP="00DE4A77">
      <w:pPr>
        <w:rPr>
          <w:lang w:bidi="en-US"/>
        </w:rPr>
      </w:pPr>
      <w:r>
        <w:rPr>
          <w:lang w:bidi="en-US"/>
        </w:rPr>
        <w:t xml:space="preserve">C relies on </w:t>
      </w:r>
      <w:r w:rsidR="00F070C4">
        <w:rPr>
          <w:lang w:bidi="en-US"/>
        </w:rPr>
        <w:t xml:space="preserve">the programmer to implement </w:t>
      </w:r>
      <w:r>
        <w:rPr>
          <w:lang w:bidi="en-US"/>
        </w:rPr>
        <w:t>memory management</w:t>
      </w:r>
      <w:r w:rsidR="00F070C4">
        <w:rPr>
          <w:lang w:bidi="en-US"/>
        </w:rPr>
        <w:t>,</w:t>
      </w:r>
      <w:r>
        <w:rPr>
          <w:lang w:bidi="en-US"/>
        </w:rPr>
        <w:t xml:space="preserve"> </w:t>
      </w:r>
      <w:r w:rsidR="00F070C4">
        <w:rPr>
          <w:lang w:bidi="en-US"/>
        </w:rPr>
        <w:t xml:space="preserve">allocating and freeing dynamic memory as required, </w:t>
      </w:r>
      <w:r>
        <w:rPr>
          <w:lang w:bidi="en-US"/>
        </w:rPr>
        <w:t xml:space="preserve">rather than </w:t>
      </w:r>
      <w:r w:rsidR="00F070C4">
        <w:rPr>
          <w:lang w:bidi="en-US"/>
        </w:rPr>
        <w:t xml:space="preserve">supplying </w:t>
      </w:r>
      <w:r>
        <w:rPr>
          <w:lang w:bidi="en-US"/>
        </w:rPr>
        <w:t xml:space="preserve">a </w:t>
      </w:r>
      <w:proofErr w:type="gramStart"/>
      <w:r>
        <w:rPr>
          <w:lang w:bidi="en-US"/>
        </w:rPr>
        <w:t>built in</w:t>
      </w:r>
      <w:proofErr w:type="gramEnd"/>
      <w:r>
        <w:rPr>
          <w:lang w:bidi="en-US"/>
        </w:rPr>
        <w:t xml:space="preserve"> garbage collector.</w:t>
      </w:r>
    </w:p>
    <w:p w14:paraId="5FEA9467" w14:textId="38DCA5B7" w:rsidR="00850B91" w:rsidRDefault="00DE4A77" w:rsidP="00B50ED2">
      <w:pPr>
        <w:widowControl w:val="0"/>
        <w:suppressLineNumbers/>
        <w:overflowPunct w:val="0"/>
        <w:adjustRightInd w:val="0"/>
        <w:spacing w:after="0"/>
        <w:rPr>
          <w:lang w:bidi="en-US"/>
        </w:rPr>
      </w:pPr>
      <w:r>
        <w:rPr>
          <w:lang w:bidi="en-US"/>
        </w:rPr>
        <w:t xml:space="preserve">Memory is dynamically allocated in C using the library calls </w:t>
      </w:r>
      <w:proofErr w:type="gramStart"/>
      <w:r w:rsidRPr="00DE417C">
        <w:rPr>
          <w:rFonts w:ascii="Courier New" w:hAnsi="Courier New" w:cs="Courier New"/>
          <w:sz w:val="20"/>
          <w:szCs w:val="20"/>
          <w:lang w:bidi="en-US"/>
        </w:rPr>
        <w:t>mallo</w:t>
      </w:r>
      <w:r w:rsidR="002510C5" w:rsidRPr="00DE417C">
        <w:rPr>
          <w:rFonts w:ascii="Courier New" w:hAnsi="Courier New" w:cs="Courier New"/>
          <w:sz w:val="20"/>
          <w:szCs w:val="20"/>
          <w:lang w:bidi="en-US"/>
        </w:rPr>
        <w:t>c(</w:t>
      </w:r>
      <w:proofErr w:type="gramEnd"/>
      <w:r w:rsidR="002510C5" w:rsidRPr="00DE417C">
        <w:rPr>
          <w:rFonts w:ascii="Courier New" w:hAnsi="Courier New" w:cs="Courier New"/>
          <w:sz w:val="20"/>
          <w:szCs w:val="20"/>
          <w:lang w:bidi="en-US"/>
        </w:rPr>
        <w:t>)</w:t>
      </w:r>
      <w:r>
        <w:rPr>
          <w:lang w:bidi="en-US"/>
        </w:rPr>
        <w:t xml:space="preserve">, </w:t>
      </w:r>
      <w:proofErr w:type="spellStart"/>
      <w:r w:rsidRPr="00DE417C">
        <w:rPr>
          <w:rFonts w:ascii="Courier New" w:hAnsi="Courier New" w:cs="Courier New"/>
          <w:sz w:val="20"/>
          <w:szCs w:val="20"/>
          <w:lang w:bidi="en-US"/>
        </w:rPr>
        <w:t>callo</w:t>
      </w:r>
      <w:r w:rsidR="002510C5" w:rsidRPr="00DE417C">
        <w:rPr>
          <w:rFonts w:ascii="Courier New" w:hAnsi="Courier New" w:cs="Courier New"/>
          <w:sz w:val="20"/>
          <w:szCs w:val="20"/>
          <w:lang w:bidi="en-US"/>
        </w:rPr>
        <w:t>c</w:t>
      </w:r>
      <w:proofErr w:type="spellEnd"/>
      <w:r w:rsidR="002510C5" w:rsidRPr="00DE417C">
        <w:rPr>
          <w:rFonts w:ascii="Courier New" w:hAnsi="Courier New" w:cs="Courier New"/>
          <w:sz w:val="20"/>
          <w:szCs w:val="20"/>
          <w:lang w:bidi="en-US"/>
        </w:rPr>
        <w:t>()</w:t>
      </w:r>
      <w:r>
        <w:rPr>
          <w:lang w:bidi="en-US"/>
        </w:rPr>
        <w:t xml:space="preserve">, and </w:t>
      </w:r>
      <w:proofErr w:type="spellStart"/>
      <w:r w:rsidRPr="00DE417C">
        <w:rPr>
          <w:rFonts w:ascii="Courier New" w:hAnsi="Courier New" w:cs="Courier New"/>
          <w:sz w:val="20"/>
          <w:szCs w:val="20"/>
          <w:lang w:bidi="en-US"/>
        </w:rPr>
        <w:t>reallo</w:t>
      </w:r>
      <w:r w:rsidR="002510C5" w:rsidRPr="00DE417C">
        <w:rPr>
          <w:rFonts w:ascii="Courier New" w:hAnsi="Courier New" w:cs="Courier New"/>
          <w:sz w:val="20"/>
          <w:szCs w:val="20"/>
          <w:lang w:bidi="en-US"/>
        </w:rPr>
        <w:t>c</w:t>
      </w:r>
      <w:proofErr w:type="spellEnd"/>
      <w:r w:rsidR="002510C5" w:rsidRPr="00DE417C">
        <w:rPr>
          <w:rFonts w:ascii="Courier New" w:hAnsi="Courier New" w:cs="Courier New"/>
          <w:sz w:val="20"/>
          <w:szCs w:val="20"/>
          <w:lang w:bidi="en-US"/>
        </w:rPr>
        <w:t>()</w:t>
      </w:r>
      <w:r>
        <w:rPr>
          <w:lang w:bidi="en-US"/>
        </w:rPr>
        <w:t>.</w:t>
      </w:r>
      <w:r w:rsidR="006E1DE1">
        <w:rPr>
          <w:lang w:bidi="en-US"/>
        </w:rPr>
        <w:t xml:space="preserve"> </w:t>
      </w:r>
      <w:r>
        <w:rPr>
          <w:lang w:bidi="en-US"/>
        </w:rPr>
        <w:t xml:space="preserve"> When the program no longer needs the dynamically allocated memory, it can be released using the library call </w:t>
      </w:r>
      <w:proofErr w:type="gramStart"/>
      <w:r w:rsidRPr="00DE417C">
        <w:rPr>
          <w:rFonts w:ascii="Courier New" w:hAnsi="Courier New" w:cs="Courier New"/>
          <w:sz w:val="20"/>
          <w:szCs w:val="20"/>
          <w:lang w:bidi="en-US"/>
        </w:rPr>
        <w:t>fre</w:t>
      </w:r>
      <w:r w:rsidR="002510C5" w:rsidRPr="00DE417C">
        <w:rPr>
          <w:rFonts w:ascii="Courier New" w:hAnsi="Courier New" w:cs="Courier New"/>
          <w:sz w:val="20"/>
          <w:szCs w:val="20"/>
          <w:lang w:bidi="en-US"/>
        </w:rPr>
        <w:t>e(</w:t>
      </w:r>
      <w:proofErr w:type="gramEnd"/>
      <w:r w:rsidR="002510C5" w:rsidRPr="00DE417C">
        <w:rPr>
          <w:rFonts w:ascii="Courier New" w:hAnsi="Courier New" w:cs="Courier New"/>
          <w:sz w:val="20"/>
          <w:szCs w:val="20"/>
          <w:lang w:bidi="en-US"/>
        </w:rPr>
        <w:t>)</w:t>
      </w:r>
      <w:r>
        <w:rPr>
          <w:lang w:bidi="en-US"/>
        </w:rPr>
        <w:t>.</w:t>
      </w:r>
      <w:r w:rsidR="006E1DE1">
        <w:rPr>
          <w:lang w:bidi="en-US"/>
        </w:rPr>
        <w:t xml:space="preserve"> </w:t>
      </w:r>
      <w:r>
        <w:rPr>
          <w:lang w:bidi="en-US"/>
        </w:rPr>
        <w:t>Should there be a flaw in the logic of the program, memory</w:t>
      </w:r>
      <w:r w:rsidR="00DE417C">
        <w:rPr>
          <w:lang w:bidi="en-US"/>
        </w:rPr>
        <w:t xml:space="preserve"> may</w:t>
      </w:r>
      <w:r>
        <w:rPr>
          <w:lang w:bidi="en-US"/>
        </w:rPr>
        <w:t xml:space="preserve"> continue to be allocated but not freed when it is no longer needed.</w:t>
      </w:r>
      <w:r w:rsidR="006E1DE1">
        <w:rPr>
          <w:lang w:bidi="en-US"/>
        </w:rPr>
        <w:t xml:space="preserve"> </w:t>
      </w:r>
      <w:r>
        <w:rPr>
          <w:lang w:bidi="en-US"/>
        </w:rPr>
        <w:t>A common situation is where memory is allocated while in a function, the memory is not freed before the exit from the function and the lifetime of the pointer to the memory has ended upon exit from the function.</w:t>
      </w:r>
    </w:p>
    <w:p w14:paraId="5CD9E5F7" w14:textId="77777777" w:rsidR="002510C5" w:rsidRPr="00850B91" w:rsidRDefault="002510C5" w:rsidP="002510C5">
      <w:pPr>
        <w:widowControl w:val="0"/>
        <w:suppressLineNumbers/>
        <w:overflowPunct w:val="0"/>
        <w:adjustRightInd w:val="0"/>
        <w:spacing w:after="0"/>
        <w:ind w:left="360"/>
        <w:rPr>
          <w:lang w:bidi="en-US"/>
        </w:rPr>
      </w:pPr>
    </w:p>
    <w:p w14:paraId="2820802E" w14:textId="67FFB6C4" w:rsidR="002510C5" w:rsidRPr="00F162F8" w:rsidRDefault="00504DC3" w:rsidP="00F25A14">
      <w:pPr>
        <w:pStyle w:val="Heading3"/>
        <w:spacing w:before="0" w:after="120"/>
      </w:pPr>
      <w:r>
        <w:rPr>
          <w:lang w:bidi="en-US"/>
        </w:rPr>
        <w:t>6.</w:t>
      </w:r>
      <w:r w:rsidR="00BA5309">
        <w:rPr>
          <w:lang w:bidi="en-US"/>
        </w:rPr>
        <w:t>39</w:t>
      </w:r>
      <w:r>
        <w:rPr>
          <w:lang w:bidi="en-US"/>
        </w:rPr>
        <w:t xml:space="preserve">.2 </w:t>
      </w:r>
      <w:r w:rsidR="00850B91" w:rsidRPr="00CD6A7E">
        <w:rPr>
          <w:lang w:bidi="en-US"/>
        </w:rPr>
        <w:t>Guidance to language users</w:t>
      </w:r>
    </w:p>
    <w:p w14:paraId="6B74B1AD" w14:textId="408DA453" w:rsidR="000F1108" w:rsidRDefault="000F1108" w:rsidP="000F1108">
      <w:pPr>
        <w:pStyle w:val="ListParagraph"/>
        <w:widowControl w:val="0"/>
        <w:numPr>
          <w:ilvl w:val="0"/>
          <w:numId w:val="38"/>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6.39.5.</w:t>
      </w:r>
    </w:p>
    <w:p w14:paraId="1CE3BAAF" w14:textId="77777777" w:rsidR="00DE4A77" w:rsidRPr="002510C5"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2510C5">
        <w:rPr>
          <w:rFonts w:ascii="Calibri" w:eastAsia="Times New Roman" w:hAnsi="Calibri"/>
        </w:rPr>
        <w:t>Use debugging tools such as leak detectors to help identify unreachable memory.</w:t>
      </w:r>
    </w:p>
    <w:p w14:paraId="677D8A5D" w14:textId="77777777" w:rsidR="00DE4A77" w:rsidRPr="00DE4A77"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Allocate and free memory in the same module and at the same level of abstraction to make it easier to determine when and if an allocated block of memory has been freed.</w:t>
      </w:r>
    </w:p>
    <w:p w14:paraId="5631F3DE" w14:textId="77777777" w:rsidR="00DE4A77" w:rsidRPr="00DE4A77"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 xml:space="preserve">Use </w:t>
      </w:r>
      <w:proofErr w:type="spellStart"/>
      <w:proofErr w:type="gramStart"/>
      <w:r w:rsidRPr="008D55D7">
        <w:rPr>
          <w:rFonts w:ascii="Courier New" w:eastAsia="Times New Roman" w:hAnsi="Courier New" w:cs="Courier New"/>
          <w:sz w:val="20"/>
        </w:rPr>
        <w:t>realloc</w:t>
      </w:r>
      <w:proofErr w:type="spellEnd"/>
      <w:r w:rsidRPr="008D55D7">
        <w:rPr>
          <w:rFonts w:ascii="Courier New" w:eastAsia="Times New Roman" w:hAnsi="Courier New" w:cs="Courier New"/>
          <w:sz w:val="20"/>
        </w:rPr>
        <w:t>(</w:t>
      </w:r>
      <w:proofErr w:type="gramEnd"/>
      <w:r w:rsidRPr="008D55D7">
        <w:rPr>
          <w:rFonts w:ascii="Courier New" w:eastAsia="Times New Roman" w:hAnsi="Courier New" w:cs="Courier New"/>
          <w:sz w:val="20"/>
        </w:rPr>
        <w:t>)</w:t>
      </w:r>
      <w:r w:rsidRPr="00DE4A77">
        <w:rPr>
          <w:rFonts w:ascii="Calibri" w:eastAsia="Times New Roman" w:hAnsi="Calibri"/>
        </w:rPr>
        <w:t xml:space="preserve"> only to resize dynamically allocated arrays.</w:t>
      </w:r>
    </w:p>
    <w:p w14:paraId="3D5DDFDA" w14:textId="77777777" w:rsidR="00A373F3" w:rsidRPr="00DE4A77" w:rsidRDefault="00A373F3" w:rsidP="00A373F3">
      <w:pPr>
        <w:pStyle w:val="ListParagraph"/>
        <w:widowControl w:val="0"/>
        <w:suppressLineNumbers/>
        <w:overflowPunct w:val="0"/>
        <w:adjustRightInd w:val="0"/>
        <w:spacing w:after="0"/>
        <w:rPr>
          <w:rFonts w:ascii="Calibri" w:eastAsia="Times New Roman" w:hAnsi="Calibri"/>
        </w:rPr>
      </w:pPr>
    </w:p>
    <w:p w14:paraId="7976C272" w14:textId="526FBADB" w:rsidR="004C770C" w:rsidRDefault="001456BA" w:rsidP="00A373F3">
      <w:pPr>
        <w:pStyle w:val="Heading2"/>
        <w:spacing w:before="0" w:after="0"/>
        <w:rPr>
          <w:lang w:bidi="en-US"/>
        </w:rPr>
      </w:pPr>
      <w:bookmarkStart w:id="433" w:name="_Toc310518195"/>
      <w:bookmarkStart w:id="434" w:name="_Toc2099618"/>
      <w:r>
        <w:rPr>
          <w:lang w:bidi="en-US"/>
        </w:rPr>
        <w:t>6.4</w:t>
      </w:r>
      <w:r w:rsidR="00BA5309">
        <w:rPr>
          <w:lang w:bidi="en-US"/>
        </w:rPr>
        <w:t>0</w:t>
      </w:r>
      <w:r w:rsidR="00AD5842">
        <w:rPr>
          <w:lang w:bidi="en-US"/>
        </w:rPr>
        <w:t xml:space="preserve"> </w:t>
      </w:r>
      <w:r w:rsidR="004C770C" w:rsidRPr="00CD6A7E">
        <w:rPr>
          <w:lang w:bidi="en-US"/>
        </w:rPr>
        <w:t xml:space="preserve">Templates and </w:t>
      </w:r>
      <w:r w:rsidR="00816051">
        <w:rPr>
          <w:lang w:bidi="en-US"/>
        </w:rPr>
        <w:t>g</w:t>
      </w:r>
      <w:r w:rsidR="004C770C" w:rsidRPr="00CD6A7E">
        <w:rPr>
          <w:lang w:bidi="en-US"/>
        </w:rPr>
        <w:t>enerics [SYM]</w:t>
      </w:r>
      <w:bookmarkEnd w:id="433"/>
      <w:bookmarkEnd w:id="434"/>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Templates and </w:instrText>
      </w:r>
      <w:r w:rsidR="00063EF3">
        <w:rPr>
          <w:lang w:bidi="en-US"/>
        </w:rPr>
        <w:instrText>g</w:instrText>
      </w:r>
      <w:r w:rsidR="00063EF3" w:rsidRPr="00CD6A7E">
        <w:rPr>
          <w:lang w:bidi="en-US"/>
        </w:rPr>
        <w:instrText>enerics [SYM]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SYM</w:instrText>
      </w:r>
      <w:r w:rsidR="00ED70E1">
        <w:rPr>
          <w:lang w:bidi="en-US"/>
        </w:rPr>
        <w:instrText xml:space="preserve"> - </w:instrText>
      </w:r>
      <w:r w:rsidR="00063EF3" w:rsidRPr="00CD6A7E">
        <w:rPr>
          <w:lang w:bidi="en-US"/>
        </w:rPr>
        <w:instrText xml:space="preserve">Templates and </w:instrText>
      </w:r>
      <w:r w:rsidR="00063EF3">
        <w:rPr>
          <w:lang w:bidi="en-US"/>
        </w:rPr>
        <w:instrText>generics</w:instrText>
      </w:r>
      <w:r w:rsidR="00ED70E1">
        <w:instrText xml:space="preserve">" </w:instrText>
      </w:r>
      <w:r w:rsidR="00ED70E1">
        <w:rPr>
          <w:lang w:val="en-CA"/>
        </w:rPr>
        <w:fldChar w:fldCharType="end"/>
      </w:r>
    </w:p>
    <w:p w14:paraId="55617514" w14:textId="77777777" w:rsidR="00A373F3" w:rsidRPr="00A373F3" w:rsidRDefault="00A373F3" w:rsidP="00A373F3">
      <w:pPr>
        <w:spacing w:after="0"/>
        <w:rPr>
          <w:lang w:bidi="en-US"/>
        </w:rPr>
      </w:pPr>
    </w:p>
    <w:p w14:paraId="2497F2FB" w14:textId="3456258C" w:rsidR="00DE4A77" w:rsidRDefault="00DE4A77" w:rsidP="00A373F3">
      <w:pPr>
        <w:spacing w:after="0"/>
        <w:rPr>
          <w:lang w:bidi="en-US"/>
        </w:rPr>
      </w:pPr>
      <w:bookmarkStart w:id="435" w:name="_Toc310518196"/>
      <w:r w:rsidRPr="00DE4A77">
        <w:rPr>
          <w:lang w:bidi="en-US"/>
        </w:rPr>
        <w:t>This vulnerability does not apply to C, because C does not implement these mechanisms.</w:t>
      </w:r>
    </w:p>
    <w:p w14:paraId="16D553AA" w14:textId="77777777" w:rsidR="00A373F3" w:rsidRDefault="00A373F3" w:rsidP="00A373F3">
      <w:pPr>
        <w:spacing w:after="0"/>
        <w:rPr>
          <w:lang w:bidi="en-US"/>
        </w:rPr>
      </w:pPr>
    </w:p>
    <w:p w14:paraId="36E1C3FA" w14:textId="2FC2A789" w:rsidR="004C770C" w:rsidRDefault="001858A2" w:rsidP="00A373F3">
      <w:pPr>
        <w:pStyle w:val="Heading2"/>
        <w:spacing w:before="0" w:after="0"/>
        <w:rPr>
          <w:lang w:bidi="en-US"/>
        </w:rPr>
      </w:pPr>
      <w:bookmarkStart w:id="436" w:name="_Toc2099619"/>
      <w:r>
        <w:rPr>
          <w:lang w:bidi="en-US"/>
        </w:rPr>
        <w:t>6.4</w:t>
      </w:r>
      <w:r w:rsidR="00BA5309">
        <w:rPr>
          <w:lang w:bidi="en-US"/>
        </w:rPr>
        <w:t>1</w:t>
      </w:r>
      <w:r w:rsidR="00AD5842">
        <w:rPr>
          <w:lang w:bidi="en-US"/>
        </w:rPr>
        <w:t xml:space="preserve"> </w:t>
      </w:r>
      <w:r w:rsidR="004C770C" w:rsidRPr="00CD6A7E">
        <w:rPr>
          <w:lang w:bidi="en-US"/>
        </w:rPr>
        <w:t>Inheritance [RIP]</w:t>
      </w:r>
      <w:bookmarkEnd w:id="435"/>
      <w:bookmarkEnd w:id="43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Inheritance [RIP]</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RIP</w:instrText>
      </w:r>
      <w:r w:rsidR="00ED70E1">
        <w:rPr>
          <w:lang w:bidi="en-US"/>
        </w:rPr>
        <w:instrText xml:space="preserve"> - </w:instrText>
      </w:r>
      <w:r w:rsidR="00063EF3">
        <w:rPr>
          <w:lang w:bidi="en-US"/>
        </w:rPr>
        <w:instrText>Inheritance</w:instrText>
      </w:r>
      <w:r w:rsidR="00ED70E1">
        <w:instrText xml:space="preserve">" </w:instrText>
      </w:r>
      <w:r w:rsidR="00ED70E1">
        <w:rPr>
          <w:lang w:val="en-CA"/>
        </w:rPr>
        <w:fldChar w:fldCharType="end"/>
      </w:r>
    </w:p>
    <w:p w14:paraId="3A9B6228" w14:textId="77777777" w:rsidR="00A373F3" w:rsidRPr="00A373F3" w:rsidRDefault="00A373F3" w:rsidP="00A373F3">
      <w:pPr>
        <w:spacing w:after="0"/>
        <w:rPr>
          <w:lang w:bidi="en-US"/>
        </w:rPr>
      </w:pPr>
    </w:p>
    <w:p w14:paraId="4347E427" w14:textId="12A52046" w:rsidR="00DE4A77" w:rsidRDefault="00DE4A77" w:rsidP="00A373F3">
      <w:pPr>
        <w:spacing w:after="0"/>
        <w:rPr>
          <w:lang w:bidi="en-US"/>
        </w:rPr>
      </w:pPr>
      <w:r w:rsidRPr="00DE4A77">
        <w:rPr>
          <w:lang w:bidi="en-US"/>
        </w:rPr>
        <w:t xml:space="preserve">This vulnerability does not apply to C, because C does not implement </w:t>
      </w:r>
      <w:r w:rsidR="00F070C4">
        <w:rPr>
          <w:lang w:bidi="en-US"/>
        </w:rPr>
        <w:t>struct hierarchies</w:t>
      </w:r>
      <w:r w:rsidRPr="00DE4A77">
        <w:rPr>
          <w:lang w:bidi="en-US"/>
        </w:rPr>
        <w:t>.</w:t>
      </w:r>
    </w:p>
    <w:p w14:paraId="761179C9" w14:textId="77777777" w:rsidR="00A373F3" w:rsidRDefault="00A373F3" w:rsidP="00A373F3">
      <w:pPr>
        <w:spacing w:after="0"/>
        <w:rPr>
          <w:lang w:bidi="en-US"/>
        </w:rPr>
      </w:pPr>
    </w:p>
    <w:p w14:paraId="6044E533" w14:textId="1451E495" w:rsidR="007A5FC1" w:rsidRDefault="007A5FC1" w:rsidP="007A5FC1">
      <w:pPr>
        <w:pStyle w:val="Heading2"/>
        <w:spacing w:before="0" w:after="0"/>
        <w:rPr>
          <w:lang w:bidi="en-US"/>
        </w:rPr>
      </w:pPr>
      <w:bookmarkStart w:id="437" w:name="_Toc440397667"/>
      <w:bookmarkStart w:id="438" w:name="_Toc440646191"/>
      <w:bookmarkStart w:id="439" w:name="_Toc2099620"/>
      <w:r>
        <w:t>6.4</w:t>
      </w:r>
      <w:r w:rsidR="00BA5309">
        <w:t>2</w:t>
      </w:r>
      <w:r>
        <w:t xml:space="preserve"> Violations of the </w:t>
      </w:r>
      <w:proofErr w:type="spellStart"/>
      <w:r>
        <w:t>Liskov</w:t>
      </w:r>
      <w:proofErr w:type="spellEnd"/>
      <w:r>
        <w:t xml:space="preserve"> </w:t>
      </w:r>
      <w:r w:rsidR="00816051">
        <w:t>s</w:t>
      </w:r>
      <w:r w:rsidR="00DE7742">
        <w:t xml:space="preserve">ubstitution </w:t>
      </w:r>
      <w:r w:rsidR="00816051">
        <w:t>p</w:t>
      </w:r>
      <w:r>
        <w:t xml:space="preserve">rinciple or the </w:t>
      </w:r>
      <w:r w:rsidR="00816051">
        <w:t>c</w:t>
      </w:r>
      <w:r>
        <w:t xml:space="preserve">ontract </w:t>
      </w:r>
      <w:r w:rsidR="00816051">
        <w:t>m</w:t>
      </w:r>
      <w:r w:rsidR="004C160F">
        <w:t>odel</w:t>
      </w:r>
      <w:r>
        <w:t xml:space="preserve"> [BLP]</w:t>
      </w:r>
      <w:bookmarkEnd w:id="437"/>
      <w:bookmarkEnd w:id="438"/>
      <w:bookmarkEnd w:id="439"/>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instrText xml:space="preserve"> </w:instrText>
      </w:r>
      <w:r w:rsidR="00063EF3">
        <w:instrText>Violations of the Liskov substitution principle or the contract model  [BLP]</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BLP</w:instrText>
      </w:r>
      <w:r w:rsidR="00ED70E1">
        <w:rPr>
          <w:lang w:bidi="en-US"/>
        </w:rPr>
        <w:instrText xml:space="preserve"> - </w:instrText>
      </w:r>
      <w:r w:rsidR="00063EF3">
        <w:instrText>Violations of the Liskov substitution principle or the contract model</w:instrText>
      </w:r>
      <w:r w:rsidR="00ED70E1">
        <w:instrText xml:space="preserve">" </w:instrText>
      </w:r>
      <w:r w:rsidR="00ED70E1">
        <w:rPr>
          <w:lang w:val="en-CA"/>
        </w:rPr>
        <w:fldChar w:fldCharType="end"/>
      </w:r>
    </w:p>
    <w:p w14:paraId="4E19CC83" w14:textId="77777777" w:rsidR="007A5FC1" w:rsidRPr="00A373F3" w:rsidRDefault="007A5FC1" w:rsidP="007A5FC1">
      <w:pPr>
        <w:spacing w:after="0"/>
        <w:rPr>
          <w:lang w:bidi="en-US"/>
        </w:rPr>
      </w:pPr>
    </w:p>
    <w:p w14:paraId="4EC7A883" w14:textId="157DAD70" w:rsidR="007A5FC1" w:rsidRDefault="007A5FC1" w:rsidP="007A5FC1">
      <w:pPr>
        <w:spacing w:after="0"/>
      </w:pPr>
      <w:r w:rsidRPr="00DE4A77">
        <w:rPr>
          <w:lang w:bidi="en-US"/>
        </w:rPr>
        <w:t xml:space="preserve">This vulnerability does not apply to C, because C does not implement </w:t>
      </w:r>
      <w:r w:rsidR="00DE7742">
        <w:rPr>
          <w:lang w:bidi="en-US"/>
        </w:rPr>
        <w:t>polymorphism</w:t>
      </w:r>
      <w:r w:rsidRPr="00DE4A77">
        <w:rPr>
          <w:lang w:bidi="en-US"/>
        </w:rPr>
        <w:t>.</w:t>
      </w:r>
    </w:p>
    <w:p w14:paraId="5C988B25" w14:textId="77777777" w:rsidR="007A5FC1" w:rsidRPr="009F59CC" w:rsidRDefault="007A5FC1" w:rsidP="007A5FC1"/>
    <w:p w14:paraId="631EF74F" w14:textId="7B8C640A" w:rsidR="007A5FC1" w:rsidRDefault="007A5FC1" w:rsidP="007A5FC1">
      <w:pPr>
        <w:pStyle w:val="Heading2"/>
        <w:spacing w:before="0" w:after="0"/>
      </w:pPr>
      <w:bookmarkStart w:id="440" w:name="_Toc440397668"/>
      <w:bookmarkStart w:id="441" w:name="_Toc440646192"/>
      <w:bookmarkStart w:id="442" w:name="_Toc2099621"/>
      <w:r>
        <w:t>6.4</w:t>
      </w:r>
      <w:r w:rsidR="00BA5309">
        <w:t>3</w:t>
      </w:r>
      <w:r>
        <w:t xml:space="preserve"> </w:t>
      </w:r>
      <w:proofErr w:type="spellStart"/>
      <w:r>
        <w:t>Redispatching</w:t>
      </w:r>
      <w:proofErr w:type="spellEnd"/>
      <w:r>
        <w:t xml:space="preserve"> [PPH]</w:t>
      </w:r>
      <w:bookmarkEnd w:id="440"/>
      <w:bookmarkEnd w:id="441"/>
      <w:bookmarkEnd w:id="442"/>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instrText xml:space="preserve"> </w:instrText>
      </w:r>
      <w:r w:rsidR="00063EF3">
        <w:instrText>Redispatching [PPH]</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PPH</w:instrText>
      </w:r>
      <w:r w:rsidR="00ED70E1">
        <w:rPr>
          <w:lang w:bidi="en-US"/>
        </w:rPr>
        <w:instrText xml:space="preserve"> - </w:instrText>
      </w:r>
      <w:r w:rsidR="00063EF3">
        <w:instrText>Redispatching</w:instrText>
      </w:r>
      <w:r w:rsidR="00ED70E1">
        <w:instrText xml:space="preserve">" </w:instrText>
      </w:r>
      <w:r w:rsidR="00ED70E1">
        <w:rPr>
          <w:lang w:val="en-CA"/>
        </w:rPr>
        <w:fldChar w:fldCharType="end"/>
      </w:r>
    </w:p>
    <w:p w14:paraId="36028EFB" w14:textId="77777777" w:rsidR="007A5FC1" w:rsidRDefault="007A5FC1" w:rsidP="007A5FC1">
      <w:pPr>
        <w:spacing w:after="0"/>
        <w:rPr>
          <w:lang w:bidi="en-US"/>
        </w:rPr>
      </w:pPr>
    </w:p>
    <w:p w14:paraId="352F8483" w14:textId="03FDFAB4" w:rsidR="007A5FC1" w:rsidRDefault="007A5FC1" w:rsidP="00975DAC">
      <w:pPr>
        <w:spacing w:after="0"/>
      </w:pPr>
      <w:r w:rsidRPr="00DE4A77">
        <w:rPr>
          <w:lang w:bidi="en-US"/>
        </w:rPr>
        <w:t>This vulnerability does not apply to C, because C does not implement this mechanism.</w:t>
      </w:r>
    </w:p>
    <w:p w14:paraId="41878157" w14:textId="77777777" w:rsidR="00975DAC" w:rsidRPr="009F59CC" w:rsidRDefault="00975DAC" w:rsidP="00975DAC">
      <w:pPr>
        <w:spacing w:after="0"/>
      </w:pPr>
    </w:p>
    <w:p w14:paraId="7AFB5533" w14:textId="5C51AE51" w:rsidR="007A5FC1" w:rsidRPr="009F59CC" w:rsidRDefault="007A5FC1" w:rsidP="007A5FC1">
      <w:pPr>
        <w:pStyle w:val="Heading2"/>
        <w:spacing w:before="0" w:after="0"/>
      </w:pPr>
      <w:bookmarkStart w:id="443" w:name="_Toc440646193"/>
      <w:bookmarkStart w:id="444" w:name="_Toc2099622"/>
      <w:r>
        <w:t>6.4</w:t>
      </w:r>
      <w:r w:rsidR="00BA5309">
        <w:t>4</w:t>
      </w:r>
      <w:r>
        <w:t xml:space="preserve"> Polymorphic variables [BKK]</w:t>
      </w:r>
      <w:bookmarkEnd w:id="443"/>
      <w:bookmarkEnd w:id="444"/>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instrText xml:space="preserve"> </w:instrText>
      </w:r>
      <w:r w:rsidR="00063EF3">
        <w:instrText>Polymorphic variables [BKK]</w:instrText>
      </w:r>
      <w:r w:rsidR="00063EF3" w:rsidRPr="00ED70E1">
        <w:rPr>
          <w:lang w:val="en-CA"/>
        </w:rPr>
        <w:instrText xml:space="preserve"> </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BKK</w:instrText>
      </w:r>
      <w:r w:rsidR="00ED70E1">
        <w:rPr>
          <w:lang w:bidi="en-US"/>
        </w:rPr>
        <w:instrText xml:space="preserve"> - </w:instrText>
      </w:r>
      <w:r w:rsidR="00063EF3">
        <w:instrText>Polymorphic variables</w:instrText>
      </w:r>
      <w:r w:rsidR="00ED70E1">
        <w:instrText xml:space="preserve">" </w:instrText>
      </w:r>
      <w:r w:rsidR="00ED70E1">
        <w:rPr>
          <w:lang w:val="en-CA"/>
        </w:rPr>
        <w:fldChar w:fldCharType="end"/>
      </w:r>
    </w:p>
    <w:p w14:paraId="17008DE6" w14:textId="77777777" w:rsidR="007A5FC1" w:rsidRDefault="007A5FC1" w:rsidP="007A5FC1">
      <w:pPr>
        <w:spacing w:after="0"/>
        <w:rPr>
          <w:lang w:bidi="en-US"/>
        </w:rPr>
      </w:pPr>
    </w:p>
    <w:p w14:paraId="0B507A83" w14:textId="77777777" w:rsidR="007A5FC1" w:rsidRDefault="007A5FC1" w:rsidP="007A5FC1">
      <w:pPr>
        <w:spacing w:after="0"/>
        <w:rPr>
          <w:lang w:bidi="en-US"/>
        </w:rPr>
      </w:pPr>
      <w:r w:rsidRPr="00DE4A77">
        <w:rPr>
          <w:lang w:bidi="en-US"/>
        </w:rPr>
        <w:t>This vulnerability does not apply to C, because C does not implement this mechanism.</w:t>
      </w:r>
    </w:p>
    <w:p w14:paraId="57E3FBEF" w14:textId="54991A4D" w:rsidR="007A5FC1" w:rsidRPr="00DE4A77" w:rsidRDefault="007A5FC1" w:rsidP="00A373F3">
      <w:pPr>
        <w:spacing w:after="0"/>
        <w:rPr>
          <w:lang w:bidi="en-US"/>
        </w:rPr>
      </w:pPr>
    </w:p>
    <w:p w14:paraId="782057FB" w14:textId="149C2758" w:rsidR="004C770C" w:rsidRDefault="001858A2" w:rsidP="00A373F3">
      <w:pPr>
        <w:pStyle w:val="Heading2"/>
        <w:spacing w:before="0" w:after="0"/>
        <w:rPr>
          <w:lang w:bidi="en-US"/>
        </w:rPr>
      </w:pPr>
      <w:bookmarkStart w:id="445" w:name="_Toc310518197"/>
      <w:bookmarkStart w:id="446" w:name="_Ref420410974"/>
      <w:bookmarkStart w:id="447" w:name="_Toc2099623"/>
      <w:r>
        <w:rPr>
          <w:lang w:bidi="en-US"/>
        </w:rPr>
        <w:t>6.4</w:t>
      </w:r>
      <w:r w:rsidR="00BA5309">
        <w:rPr>
          <w:lang w:bidi="en-US"/>
        </w:rPr>
        <w:t>5</w:t>
      </w:r>
      <w:r w:rsidR="00AD5842">
        <w:rPr>
          <w:lang w:bidi="en-US"/>
        </w:rPr>
        <w:t xml:space="preserve"> </w:t>
      </w:r>
      <w:r w:rsidR="004C770C" w:rsidRPr="00CD6A7E">
        <w:rPr>
          <w:lang w:bidi="en-US"/>
        </w:rPr>
        <w:t xml:space="preserve">Extra </w:t>
      </w:r>
      <w:proofErr w:type="spellStart"/>
      <w:r w:rsidR="00816051">
        <w:rPr>
          <w:lang w:bidi="en-US"/>
        </w:rPr>
        <w:t>i</w:t>
      </w:r>
      <w:r w:rsidR="004C770C" w:rsidRPr="00CD6A7E">
        <w:rPr>
          <w:lang w:bidi="en-US"/>
        </w:rPr>
        <w:t>ntrinsics</w:t>
      </w:r>
      <w:proofErr w:type="spellEnd"/>
      <w:r w:rsidR="004C770C" w:rsidRPr="00CD6A7E">
        <w:rPr>
          <w:lang w:bidi="en-US"/>
        </w:rPr>
        <w:t xml:space="preserve"> [LRM]</w:t>
      </w:r>
      <w:bookmarkEnd w:id="445"/>
      <w:bookmarkEnd w:id="446"/>
      <w:bookmarkEnd w:id="447"/>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Extra </w:instrText>
      </w:r>
      <w:r w:rsidR="00063EF3">
        <w:rPr>
          <w:lang w:bidi="en-US"/>
        </w:rPr>
        <w:instrText>i</w:instrText>
      </w:r>
      <w:r w:rsidR="00063EF3" w:rsidRPr="00CD6A7E">
        <w:rPr>
          <w:lang w:bidi="en-US"/>
        </w:rPr>
        <w:instrText>ntrinsics [LRM]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LRM</w:instrText>
      </w:r>
      <w:r w:rsidR="00ED70E1">
        <w:rPr>
          <w:lang w:bidi="en-US"/>
        </w:rPr>
        <w:instrText xml:space="preserve"> - </w:instrText>
      </w:r>
      <w:r w:rsidR="00063EF3" w:rsidRPr="00CD6A7E">
        <w:rPr>
          <w:lang w:bidi="en-US"/>
        </w:rPr>
        <w:instrText xml:space="preserve">Extra </w:instrText>
      </w:r>
      <w:r w:rsidR="00063EF3">
        <w:rPr>
          <w:lang w:bidi="en-US"/>
        </w:rPr>
        <w:instrText>intrinsics</w:instrText>
      </w:r>
      <w:r w:rsidR="00ED70E1">
        <w:instrText xml:space="preserve">" </w:instrText>
      </w:r>
      <w:r w:rsidR="00ED70E1">
        <w:rPr>
          <w:lang w:val="en-CA"/>
        </w:rPr>
        <w:fldChar w:fldCharType="end"/>
      </w:r>
    </w:p>
    <w:p w14:paraId="177A0B62" w14:textId="77777777" w:rsidR="00A373F3" w:rsidRPr="00A373F3" w:rsidRDefault="00A373F3" w:rsidP="00A373F3">
      <w:pPr>
        <w:spacing w:after="0"/>
        <w:rPr>
          <w:lang w:bidi="en-US"/>
        </w:rPr>
      </w:pPr>
    </w:p>
    <w:p w14:paraId="43C6D172" w14:textId="77777777" w:rsidR="00A373F3" w:rsidRDefault="00A373F3" w:rsidP="00A373F3">
      <w:pPr>
        <w:spacing w:after="0"/>
        <w:rPr>
          <w:lang w:bidi="en-US"/>
        </w:rPr>
      </w:pPr>
      <w:r w:rsidRPr="00A373F3">
        <w:rPr>
          <w:lang w:bidi="en-US"/>
        </w:rPr>
        <w:t>This vulnerability does not apply to C, because C does not implement these mechanisms.</w:t>
      </w:r>
    </w:p>
    <w:p w14:paraId="40136FB7" w14:textId="77777777" w:rsidR="00A373F3" w:rsidRPr="00A373F3" w:rsidRDefault="00A373F3" w:rsidP="00A373F3">
      <w:pPr>
        <w:spacing w:after="0"/>
        <w:rPr>
          <w:lang w:bidi="en-US"/>
        </w:rPr>
      </w:pPr>
    </w:p>
    <w:p w14:paraId="3AF9A007" w14:textId="30444874" w:rsidR="004C770C" w:rsidRPr="00CD6A7E" w:rsidRDefault="001858A2" w:rsidP="00A373F3">
      <w:pPr>
        <w:pStyle w:val="Heading2"/>
        <w:spacing w:before="0" w:after="0"/>
        <w:rPr>
          <w:lang w:bidi="en-US"/>
        </w:rPr>
      </w:pPr>
      <w:bookmarkStart w:id="448" w:name="_Toc310518198"/>
      <w:bookmarkStart w:id="449" w:name="_Toc2099624"/>
      <w:r>
        <w:rPr>
          <w:lang w:bidi="en-US"/>
        </w:rPr>
        <w:t>6.4</w:t>
      </w:r>
      <w:r w:rsidR="00BA5309">
        <w:rPr>
          <w:lang w:bidi="en-US"/>
        </w:rPr>
        <w:t>6</w:t>
      </w:r>
      <w:r w:rsidR="00AD5842">
        <w:rPr>
          <w:lang w:bidi="en-US"/>
        </w:rPr>
        <w:t xml:space="preserve"> </w:t>
      </w:r>
      <w:r w:rsidR="004C770C" w:rsidRPr="00CD6A7E">
        <w:rPr>
          <w:lang w:bidi="en-US"/>
        </w:rPr>
        <w:t xml:space="preserve">Argument </w:t>
      </w:r>
      <w:r w:rsidR="00816051">
        <w:rPr>
          <w:lang w:bidi="en-US"/>
        </w:rPr>
        <w:t>p</w:t>
      </w:r>
      <w:r w:rsidR="004C770C" w:rsidRPr="00CD6A7E">
        <w:rPr>
          <w:lang w:bidi="en-US"/>
        </w:rPr>
        <w:t xml:space="preserve">assing to </w:t>
      </w:r>
      <w:r w:rsidR="00816051">
        <w:rPr>
          <w:lang w:bidi="en-US"/>
        </w:rPr>
        <w:t>l</w:t>
      </w:r>
      <w:r w:rsidR="004C770C" w:rsidRPr="00CD6A7E">
        <w:rPr>
          <w:lang w:bidi="en-US"/>
        </w:rPr>
        <w:t xml:space="preserve">ibrary </w:t>
      </w:r>
      <w:r w:rsidR="00816051">
        <w:rPr>
          <w:lang w:bidi="en-US"/>
        </w:rPr>
        <w:t>f</w:t>
      </w:r>
      <w:r w:rsidR="004C770C" w:rsidRPr="00CD6A7E">
        <w:rPr>
          <w:lang w:bidi="en-US"/>
        </w:rPr>
        <w:t>unctions [TRJ]</w:t>
      </w:r>
      <w:bookmarkEnd w:id="448"/>
      <w:bookmarkEnd w:id="449"/>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Argument </w:instrText>
      </w:r>
      <w:r w:rsidR="00063EF3">
        <w:rPr>
          <w:lang w:bidi="en-US"/>
        </w:rPr>
        <w:instrText>p</w:instrText>
      </w:r>
      <w:r w:rsidR="00063EF3" w:rsidRPr="00CD6A7E">
        <w:rPr>
          <w:lang w:bidi="en-US"/>
        </w:rPr>
        <w:instrText xml:space="preserve">assing to </w:instrText>
      </w:r>
      <w:r w:rsidR="00063EF3">
        <w:rPr>
          <w:lang w:bidi="en-US"/>
        </w:rPr>
        <w:instrText>l</w:instrText>
      </w:r>
      <w:r w:rsidR="00063EF3" w:rsidRPr="00CD6A7E">
        <w:rPr>
          <w:lang w:bidi="en-US"/>
        </w:rPr>
        <w:instrText xml:space="preserve">ibrary </w:instrText>
      </w:r>
      <w:r w:rsidR="00063EF3">
        <w:rPr>
          <w:lang w:bidi="en-US"/>
        </w:rPr>
        <w:instrText>f</w:instrText>
      </w:r>
      <w:r w:rsidR="00063EF3" w:rsidRPr="00CD6A7E">
        <w:rPr>
          <w:lang w:bidi="en-US"/>
        </w:rPr>
        <w:instrText>unctions [TRJ]</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TRJ</w:instrText>
      </w:r>
      <w:r w:rsidR="00ED70E1">
        <w:rPr>
          <w:lang w:bidi="en-US"/>
        </w:rPr>
        <w:instrText xml:space="preserve"> - </w:instrText>
      </w:r>
      <w:r w:rsidR="00063EF3" w:rsidRPr="00CD6A7E">
        <w:rPr>
          <w:lang w:bidi="en-US"/>
        </w:rPr>
        <w:instrText xml:space="preserve">Argument </w:instrText>
      </w:r>
      <w:r w:rsidR="00063EF3">
        <w:rPr>
          <w:lang w:bidi="en-US"/>
        </w:rPr>
        <w:instrText>p</w:instrText>
      </w:r>
      <w:r w:rsidR="00063EF3" w:rsidRPr="00CD6A7E">
        <w:rPr>
          <w:lang w:bidi="en-US"/>
        </w:rPr>
        <w:instrText xml:space="preserve">assing to </w:instrText>
      </w:r>
      <w:r w:rsidR="00063EF3">
        <w:rPr>
          <w:lang w:bidi="en-US"/>
        </w:rPr>
        <w:instrText>l</w:instrText>
      </w:r>
      <w:r w:rsidR="00063EF3" w:rsidRPr="00CD6A7E">
        <w:rPr>
          <w:lang w:bidi="en-US"/>
        </w:rPr>
        <w:instrText xml:space="preserve">ibrary </w:instrText>
      </w:r>
      <w:r w:rsidR="00063EF3">
        <w:rPr>
          <w:lang w:bidi="en-US"/>
        </w:rPr>
        <w:instrText>functions</w:instrText>
      </w:r>
      <w:r w:rsidR="00ED70E1">
        <w:instrText xml:space="preserve">" </w:instrText>
      </w:r>
      <w:r w:rsidR="00ED70E1">
        <w:rPr>
          <w:lang w:val="en-CA"/>
        </w:rPr>
        <w:fldChar w:fldCharType="end"/>
      </w:r>
    </w:p>
    <w:p w14:paraId="157CEF88" w14:textId="6FA418E9" w:rsidR="004C770C" w:rsidRPr="00CD6A7E" w:rsidRDefault="001858A2" w:rsidP="004C770C">
      <w:pPr>
        <w:pStyle w:val="Heading3"/>
        <w:rPr>
          <w:lang w:bidi="en-US"/>
        </w:rPr>
      </w:pPr>
      <w:r>
        <w:rPr>
          <w:lang w:bidi="en-US"/>
        </w:rPr>
        <w:t>6.4</w:t>
      </w:r>
      <w:r w:rsidR="00BA5309">
        <w:rPr>
          <w:lang w:bidi="en-US"/>
        </w:rPr>
        <w:t>6</w:t>
      </w:r>
      <w:r w:rsidR="004C770C">
        <w:rPr>
          <w:lang w:bidi="en-US"/>
        </w:rPr>
        <w:t>.1</w:t>
      </w:r>
      <w:r w:rsidR="00AD5842">
        <w:rPr>
          <w:lang w:bidi="en-US"/>
        </w:rPr>
        <w:t xml:space="preserve"> </w:t>
      </w:r>
      <w:r w:rsidR="004C770C" w:rsidRPr="00CD6A7E">
        <w:rPr>
          <w:lang w:bidi="en-US"/>
        </w:rPr>
        <w:t>Applicability to language</w:t>
      </w:r>
    </w:p>
    <w:p w14:paraId="1FA3B5D2" w14:textId="5A2C9540" w:rsidR="00AC0CB9" w:rsidRDefault="00AC0CB9" w:rsidP="00AC0CB9">
      <w:r>
        <w:t xml:space="preserve">There isn’t a guarantee that the </w:t>
      </w:r>
      <w:r w:rsidR="00920C20">
        <w:t xml:space="preserve">parameters </w:t>
      </w:r>
      <w:r>
        <w:t xml:space="preserve">being passed </w:t>
      </w:r>
      <w:r w:rsidR="00920C20">
        <w:t xml:space="preserve">to a function </w:t>
      </w:r>
      <w:r>
        <w:t>will be verified by either the calling or receiving functions.</w:t>
      </w:r>
      <w:r w:rsidR="006E1DE1">
        <w:t xml:space="preserve"> </w:t>
      </w:r>
      <w:proofErr w:type="gramStart"/>
      <w:r>
        <w:t>So</w:t>
      </w:r>
      <w:proofErr w:type="gramEnd"/>
      <w:r>
        <w:t xml:space="preserve"> values outside of the assumed range may be received by a function resulting in a potential vulnerability.</w:t>
      </w:r>
      <w:r w:rsidR="00920C20">
        <w:t xml:space="preserve"> This is particularly troublesome if the parameter is a pointer with an unexpected value </w:t>
      </w:r>
      <w:r w:rsidR="00920C20" w:rsidRPr="00F25A14">
        <w:rPr>
          <w:rFonts w:ascii="Courier New" w:hAnsi="Courier New" w:cs="Courier New"/>
          <w:sz w:val="20"/>
          <w:szCs w:val="20"/>
        </w:rPr>
        <w:t>NULL</w:t>
      </w:r>
      <w:r w:rsidR="00920C20">
        <w:t>.</w:t>
      </w:r>
    </w:p>
    <w:p w14:paraId="74FDF6B7" w14:textId="6682F53B" w:rsidR="004C770C" w:rsidRPr="00CD6A7E" w:rsidRDefault="00AC0CB9" w:rsidP="00AC0CB9">
      <w:r>
        <w:t>A parameter may be received by a function that was assumed to be within a particular range and then an operation or series of operations is performed using the value of the parameter resulting in unanticipated results and even a potential vulnerability.</w:t>
      </w:r>
    </w:p>
    <w:p w14:paraId="01E2289A" w14:textId="055C8494" w:rsidR="002510C5" w:rsidRPr="002510C5" w:rsidRDefault="001858A2" w:rsidP="00504DC3">
      <w:pPr>
        <w:pStyle w:val="Heading3"/>
        <w:spacing w:before="0" w:after="120"/>
        <w:rPr>
          <w:lang w:bidi="en-US"/>
        </w:rPr>
      </w:pPr>
      <w:r>
        <w:rPr>
          <w:lang w:bidi="en-US"/>
        </w:rPr>
        <w:t>6.4</w:t>
      </w:r>
      <w:r w:rsidR="00BA5309">
        <w:rPr>
          <w:lang w:bidi="en-US"/>
        </w:rPr>
        <w:t>6</w:t>
      </w:r>
      <w:r w:rsidR="004C770C">
        <w:rPr>
          <w:lang w:bidi="en-US"/>
        </w:rPr>
        <w:t>.2</w:t>
      </w:r>
      <w:r w:rsidR="00AD5842">
        <w:rPr>
          <w:lang w:bidi="en-US"/>
        </w:rPr>
        <w:t xml:space="preserve"> </w:t>
      </w:r>
      <w:r w:rsidR="004C770C" w:rsidRPr="00CD6A7E">
        <w:rPr>
          <w:lang w:bidi="en-US"/>
        </w:rPr>
        <w:t>Guidance to language users</w:t>
      </w:r>
    </w:p>
    <w:p w14:paraId="4236FD00" w14:textId="744B2299" w:rsidR="00E57AAD" w:rsidRDefault="00E57AAD"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4C160F">
        <w:rPr>
          <w:rFonts w:ascii="Calibri" w:eastAsia="Times New Roman" w:hAnsi="Calibri"/>
          <w:bCs/>
        </w:rPr>
        <w:t xml:space="preserve">guidance contained in </w:t>
      </w:r>
      <w:r>
        <w:rPr>
          <w:rFonts w:ascii="Calibri" w:eastAsia="Times New Roman" w:hAnsi="Calibri"/>
          <w:bCs/>
        </w:rPr>
        <w:t>TR 24772-1 clause 6.4</w:t>
      </w:r>
      <w:r w:rsidR="005345D8">
        <w:rPr>
          <w:rFonts w:ascii="Calibri" w:eastAsia="Times New Roman" w:hAnsi="Calibri"/>
          <w:bCs/>
        </w:rPr>
        <w:t>6</w:t>
      </w:r>
      <w:r>
        <w:rPr>
          <w:rFonts w:ascii="Calibri" w:eastAsia="Times New Roman" w:hAnsi="Calibri"/>
          <w:bCs/>
        </w:rPr>
        <w:t>.5.</w:t>
      </w:r>
    </w:p>
    <w:p w14:paraId="2D1EBCEC" w14:textId="77777777" w:rsidR="00AC0CB9" w:rsidRDefault="00AC0CB9" w:rsidP="007124F7">
      <w:pPr>
        <w:pStyle w:val="ListParagraph"/>
        <w:numPr>
          <w:ilvl w:val="0"/>
          <w:numId w:val="40"/>
        </w:numPr>
        <w:spacing w:after="0"/>
        <w:rPr>
          <w:lang w:bidi="en-US"/>
        </w:rPr>
      </w:pPr>
      <w:r>
        <w:rPr>
          <w:lang w:bidi="en-US"/>
        </w:rPr>
        <w:t>Do not make assumptions about the values of parameters.</w:t>
      </w:r>
    </w:p>
    <w:p w14:paraId="4906BE43" w14:textId="6B8F007D" w:rsidR="00AC0CB9" w:rsidRDefault="00AC0CB9" w:rsidP="007124F7">
      <w:pPr>
        <w:pStyle w:val="ListParagraph"/>
        <w:numPr>
          <w:ilvl w:val="0"/>
          <w:numId w:val="40"/>
        </w:numPr>
        <w:spacing w:after="0"/>
        <w:rPr>
          <w:lang w:bidi="en-US"/>
        </w:rPr>
      </w:pPr>
      <w:r>
        <w:rPr>
          <w:lang w:bidi="en-US"/>
        </w:rPr>
        <w:t>Do not assume that the calling or receiving function will be range checking a parameter.</w:t>
      </w:r>
      <w:r w:rsidR="006E1DE1">
        <w:rPr>
          <w:lang w:bidi="en-US"/>
        </w:rPr>
        <w:t xml:space="preserve"> </w:t>
      </w:r>
      <w:r w:rsidR="00E52EC9">
        <w:rPr>
          <w:lang w:bidi="en-US"/>
        </w:rPr>
        <w:t xml:space="preserve">Therefore, </w:t>
      </w:r>
      <w:r w:rsidR="00292640">
        <w:rPr>
          <w:lang w:bidi="en-US"/>
        </w:rPr>
        <w:t xml:space="preserve">establish a strategy for each interface to </w:t>
      </w:r>
      <w:r w:rsidR="00E52EC9">
        <w:rPr>
          <w:lang w:bidi="en-US"/>
        </w:rPr>
        <w:t>check parameters in</w:t>
      </w:r>
      <w:r w:rsidR="00292640">
        <w:rPr>
          <w:lang w:bidi="en-US"/>
        </w:rPr>
        <w:t xml:space="preserve"> either the calling or receiving routines.</w:t>
      </w:r>
    </w:p>
    <w:p w14:paraId="04B03C3C" w14:textId="77777777" w:rsidR="00AC0CB9" w:rsidRPr="00AC0CB9" w:rsidRDefault="00AC0CB9" w:rsidP="00AC0CB9">
      <w:pPr>
        <w:spacing w:after="0"/>
        <w:rPr>
          <w:lang w:bidi="en-US"/>
        </w:rPr>
      </w:pPr>
    </w:p>
    <w:p w14:paraId="7DFCE43B" w14:textId="22C05AC7" w:rsidR="004C770C" w:rsidRDefault="001858A2" w:rsidP="00AC0CB9">
      <w:pPr>
        <w:pStyle w:val="Heading2"/>
        <w:spacing w:before="0"/>
        <w:rPr>
          <w:lang w:bidi="en-US"/>
        </w:rPr>
      </w:pPr>
      <w:bookmarkStart w:id="450" w:name="_Toc2099625"/>
      <w:r>
        <w:rPr>
          <w:lang w:bidi="en-US"/>
        </w:rPr>
        <w:t>6.4</w:t>
      </w:r>
      <w:r w:rsidR="00BA5309">
        <w:rPr>
          <w:lang w:bidi="en-US"/>
        </w:rPr>
        <w:t>7</w:t>
      </w:r>
      <w:r w:rsidR="00AD5842">
        <w:rPr>
          <w:lang w:bidi="en-US"/>
        </w:rPr>
        <w:t xml:space="preserve"> </w:t>
      </w:r>
      <w:r w:rsidR="004C770C" w:rsidRPr="00CD6A7E">
        <w:rPr>
          <w:lang w:bidi="en-US"/>
        </w:rPr>
        <w:t xml:space="preserve">Inter-language </w:t>
      </w:r>
      <w:r w:rsidR="00816051">
        <w:rPr>
          <w:lang w:bidi="en-US"/>
        </w:rPr>
        <w:t>c</w:t>
      </w:r>
      <w:r w:rsidR="004C770C" w:rsidRPr="00CD6A7E">
        <w:rPr>
          <w:lang w:bidi="en-US"/>
        </w:rPr>
        <w:t>alling [DJS]</w:t>
      </w:r>
      <w:bookmarkEnd w:id="450"/>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w:instrText>
      </w:r>
      <w:r w:rsidR="00470A83">
        <w:instrText>anguage Vulnerabilities</w:instrText>
      </w:r>
      <w:r w:rsidR="00DE7B50">
        <w:instrText>:</w:instrText>
      </w:r>
      <w:r w:rsidR="001A1B84" w:rsidRPr="001A1B84">
        <w:rPr>
          <w:lang w:bidi="en-US"/>
        </w:rPr>
        <w:instrText xml:space="preserve"> </w:instrText>
      </w:r>
      <w:r w:rsidR="001A1B84" w:rsidRPr="00CD6A7E">
        <w:rPr>
          <w:lang w:bidi="en-US"/>
        </w:rPr>
        <w:instrText xml:space="preserve">Inter-language </w:instrText>
      </w:r>
      <w:r w:rsidR="001A1B84">
        <w:rPr>
          <w:lang w:bidi="en-US"/>
        </w:rPr>
        <w:instrText>c</w:instrText>
      </w:r>
      <w:r w:rsidR="001A1B84" w:rsidRPr="00CD6A7E">
        <w:rPr>
          <w:lang w:bidi="en-US"/>
        </w:rPr>
        <w:instrText>alling [DJS]</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1A1B84">
        <w:rPr>
          <w:lang w:bidi="en-US"/>
        </w:rPr>
        <w:instrText>DJS</w:instrText>
      </w:r>
      <w:r w:rsidR="00ED70E1">
        <w:rPr>
          <w:lang w:bidi="en-US"/>
        </w:rPr>
        <w:instrText xml:space="preserve"> - </w:instrText>
      </w:r>
      <w:r w:rsidR="001A1B84" w:rsidRPr="00CD6A7E">
        <w:rPr>
          <w:lang w:bidi="en-US"/>
        </w:rPr>
        <w:instrText xml:space="preserve">Inter-language </w:instrText>
      </w:r>
      <w:r w:rsidR="001A1B84">
        <w:rPr>
          <w:lang w:bidi="en-US"/>
        </w:rPr>
        <w:instrText>c</w:instrText>
      </w:r>
      <w:r w:rsidR="00063EF3">
        <w:rPr>
          <w:lang w:bidi="en-US"/>
        </w:rPr>
        <w:instrText>alling</w:instrText>
      </w:r>
      <w:r w:rsidR="00ED70E1">
        <w:instrText xml:space="preserve">" </w:instrText>
      </w:r>
      <w:r w:rsidR="00ED70E1">
        <w:rPr>
          <w:lang w:val="en-CA"/>
        </w:rPr>
        <w:fldChar w:fldCharType="end"/>
      </w:r>
    </w:p>
    <w:p w14:paraId="4B13DD8A" w14:textId="7ABFC071" w:rsidR="001916FC" w:rsidRDefault="001916FC" w:rsidP="001916FC">
      <w:pPr>
        <w:pStyle w:val="Heading3"/>
        <w:rPr>
          <w:lang w:bidi="en-US"/>
        </w:rPr>
      </w:pPr>
      <w:r>
        <w:rPr>
          <w:lang w:bidi="en-US"/>
        </w:rPr>
        <w:t>6.4</w:t>
      </w:r>
      <w:r w:rsidR="00BA5309">
        <w:rPr>
          <w:lang w:bidi="en-US"/>
        </w:rPr>
        <w:t>7</w:t>
      </w:r>
      <w:r>
        <w:rPr>
          <w:lang w:bidi="en-US"/>
        </w:rPr>
        <w:t xml:space="preserve">.1 </w:t>
      </w:r>
      <w:r w:rsidRPr="00CD6A7E">
        <w:rPr>
          <w:lang w:bidi="en-US"/>
        </w:rPr>
        <w:t>Applicability to language</w:t>
      </w:r>
    </w:p>
    <w:p w14:paraId="2C6D4C66" w14:textId="6812BE4F" w:rsidR="00AC0CB9" w:rsidRDefault="003265AD" w:rsidP="00AC0CB9">
      <w:pPr>
        <w:rPr>
          <w:lang w:bidi="en-US"/>
        </w:rPr>
      </w:pPr>
      <w:r w:rsidRPr="003265AD">
        <w:rPr>
          <w:lang w:bidi="en-US"/>
        </w:rPr>
        <w:t>The C Standard defines the calling conventions, data layout, error handing and return conventions needed to use C from another language.</w:t>
      </w:r>
      <w:r w:rsidR="006E1DE1">
        <w:rPr>
          <w:lang w:bidi="en-US"/>
        </w:rPr>
        <w:t xml:space="preserve"> </w:t>
      </w:r>
      <w:r w:rsidRPr="003265AD">
        <w:rPr>
          <w:lang w:bidi="en-US"/>
        </w:rPr>
        <w:t xml:space="preserve">Ada has developed a </w:t>
      </w:r>
      <w:r w:rsidR="00101663">
        <w:rPr>
          <w:lang w:bidi="en-US"/>
        </w:rPr>
        <w:t xml:space="preserve">standard for interfacing with C. </w:t>
      </w:r>
      <w:r w:rsidRPr="003265AD">
        <w:rPr>
          <w:lang w:bidi="en-US"/>
        </w:rPr>
        <w:t>Fortran has included a Clause 15 that explain</w:t>
      </w:r>
      <w:r w:rsidR="00101663">
        <w:rPr>
          <w:lang w:bidi="en-US"/>
        </w:rPr>
        <w:t>s</w:t>
      </w:r>
      <w:r w:rsidRPr="003265AD">
        <w:rPr>
          <w:lang w:bidi="en-US"/>
        </w:rPr>
        <w:t xml:space="preserve"> how to call C functions.</w:t>
      </w:r>
      <w:r w:rsidR="00101663">
        <w:rPr>
          <w:lang w:bidi="en-US"/>
        </w:rPr>
        <w:t xml:space="preserve"> Calls from C into other languages become the responsibility of the programmer.</w:t>
      </w:r>
    </w:p>
    <w:p w14:paraId="5C3C3EC9" w14:textId="29469A0D" w:rsidR="002510C5" w:rsidRPr="002510C5" w:rsidRDefault="001916FC" w:rsidP="00504DC3">
      <w:pPr>
        <w:pStyle w:val="Heading3"/>
        <w:spacing w:before="0" w:after="120"/>
        <w:rPr>
          <w:lang w:bidi="en-US"/>
        </w:rPr>
      </w:pPr>
      <w:r>
        <w:rPr>
          <w:lang w:bidi="en-US"/>
        </w:rPr>
        <w:t>6.4</w:t>
      </w:r>
      <w:r w:rsidR="00BA5309">
        <w:rPr>
          <w:lang w:bidi="en-US"/>
        </w:rPr>
        <w:t>7</w:t>
      </w:r>
      <w:r>
        <w:rPr>
          <w:lang w:bidi="en-US"/>
        </w:rPr>
        <w:t xml:space="preserve">.2 </w:t>
      </w:r>
      <w:r w:rsidRPr="00CD6A7E">
        <w:rPr>
          <w:lang w:bidi="en-US"/>
        </w:rPr>
        <w:t>Guidance to language users</w:t>
      </w:r>
    </w:p>
    <w:p w14:paraId="05C8ECC3" w14:textId="55BB4A58" w:rsidR="001916FC" w:rsidRDefault="001916FC" w:rsidP="007124F7">
      <w:pPr>
        <w:pStyle w:val="ListParagraph"/>
        <w:widowControl w:val="0"/>
        <w:numPr>
          <w:ilvl w:val="0"/>
          <w:numId w:val="46"/>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EB4D50">
        <w:rPr>
          <w:rFonts w:ascii="Calibri" w:eastAsia="Times New Roman" w:hAnsi="Calibri"/>
          <w:bCs/>
        </w:rPr>
        <w:t xml:space="preserve">guidance contained in </w:t>
      </w:r>
      <w:r>
        <w:rPr>
          <w:rFonts w:ascii="Calibri" w:eastAsia="Times New Roman" w:hAnsi="Calibri"/>
          <w:bCs/>
        </w:rPr>
        <w:t>TR 24772-1 clause 6.4</w:t>
      </w:r>
      <w:r w:rsidR="005345D8">
        <w:rPr>
          <w:rFonts w:ascii="Calibri" w:eastAsia="Times New Roman" w:hAnsi="Calibri"/>
          <w:bCs/>
        </w:rPr>
        <w:t>7</w:t>
      </w:r>
      <w:r>
        <w:rPr>
          <w:rFonts w:ascii="Calibri" w:eastAsia="Times New Roman" w:hAnsi="Calibri"/>
          <w:bCs/>
        </w:rPr>
        <w:t>.5.</w:t>
      </w:r>
    </w:p>
    <w:p w14:paraId="4B904DC5" w14:textId="385324A7" w:rsidR="00C47F41" w:rsidRDefault="00884DA4" w:rsidP="007124F7">
      <w:pPr>
        <w:pStyle w:val="ListParagraph"/>
        <w:widowControl w:val="0"/>
        <w:numPr>
          <w:ilvl w:val="0"/>
          <w:numId w:val="46"/>
        </w:numPr>
        <w:suppressLineNumbers/>
        <w:overflowPunct w:val="0"/>
        <w:adjustRightInd w:val="0"/>
        <w:spacing w:after="0"/>
        <w:rPr>
          <w:lang w:bidi="en-US"/>
        </w:rPr>
      </w:pPr>
      <w:r>
        <w:rPr>
          <w:lang w:bidi="en-US"/>
        </w:rPr>
        <w:t>Minimize the use of those issues known to be error-prone when interfacing from C, such as</w:t>
      </w:r>
      <w:r w:rsidR="0016423D">
        <w:rPr>
          <w:lang w:bidi="en-US"/>
        </w:rPr>
        <w:t>:</w:t>
      </w:r>
    </w:p>
    <w:p w14:paraId="17B008D7" w14:textId="121D776B" w:rsidR="00C47F41" w:rsidRDefault="00884DA4" w:rsidP="007124F7">
      <w:pPr>
        <w:pStyle w:val="ListParagraph"/>
        <w:numPr>
          <w:ilvl w:val="0"/>
          <w:numId w:val="48"/>
        </w:numPr>
        <w:spacing w:after="0"/>
        <w:ind w:left="1123"/>
        <w:rPr>
          <w:lang w:bidi="en-US"/>
        </w:rPr>
      </w:pPr>
      <w:r>
        <w:rPr>
          <w:lang w:bidi="en-US"/>
        </w:rPr>
        <w:t>passing character strings</w:t>
      </w:r>
      <w:r w:rsidR="0016423D">
        <w:rPr>
          <w:lang w:bidi="en-US"/>
        </w:rPr>
        <w:t>;</w:t>
      </w:r>
      <w:r>
        <w:rPr>
          <w:lang w:bidi="en-US"/>
        </w:rPr>
        <w:t xml:space="preserve"> </w:t>
      </w:r>
    </w:p>
    <w:p w14:paraId="4640E45E" w14:textId="7A0DD717" w:rsidR="00C47F41" w:rsidRDefault="00C47F41" w:rsidP="007124F7">
      <w:pPr>
        <w:pStyle w:val="ListParagraph"/>
        <w:numPr>
          <w:ilvl w:val="0"/>
          <w:numId w:val="48"/>
        </w:numPr>
        <w:spacing w:after="0"/>
        <w:ind w:left="1123"/>
        <w:rPr>
          <w:lang w:bidi="en-US"/>
        </w:rPr>
      </w:pPr>
      <w:r>
        <w:rPr>
          <w:lang w:bidi="en-US"/>
        </w:rPr>
        <w:t>dimension, bounds and layout issues of</w:t>
      </w:r>
      <w:r w:rsidR="00292640">
        <w:rPr>
          <w:lang w:bidi="en-US"/>
        </w:rPr>
        <w:t xml:space="preserve"> arrays</w:t>
      </w:r>
      <w:r w:rsidR="0016423D">
        <w:rPr>
          <w:lang w:bidi="en-US"/>
        </w:rPr>
        <w:t>;</w:t>
      </w:r>
      <w:r w:rsidR="00884DA4">
        <w:rPr>
          <w:lang w:bidi="en-US"/>
        </w:rPr>
        <w:t xml:space="preserve"> </w:t>
      </w:r>
    </w:p>
    <w:p w14:paraId="7202E4B8" w14:textId="77D3E2B8" w:rsidR="000B3309" w:rsidRDefault="00884DA4" w:rsidP="007124F7">
      <w:pPr>
        <w:pStyle w:val="ListParagraph"/>
        <w:numPr>
          <w:ilvl w:val="0"/>
          <w:numId w:val="48"/>
        </w:numPr>
        <w:spacing w:after="0"/>
        <w:ind w:left="1123"/>
        <w:rPr>
          <w:lang w:bidi="en-US"/>
        </w:rPr>
      </w:pPr>
      <w:r>
        <w:rPr>
          <w:lang w:bidi="en-US"/>
        </w:rPr>
        <w:t>interfacing with other parameter formats such as call by reference or name</w:t>
      </w:r>
      <w:r w:rsidR="0016423D">
        <w:rPr>
          <w:lang w:bidi="en-US"/>
        </w:rPr>
        <w:t>;</w:t>
      </w:r>
      <w:r>
        <w:rPr>
          <w:lang w:bidi="en-US"/>
        </w:rPr>
        <w:t xml:space="preserve"> </w:t>
      </w:r>
    </w:p>
    <w:p w14:paraId="2C426F01" w14:textId="2423EB71" w:rsidR="000B3309" w:rsidRDefault="00884DA4" w:rsidP="007124F7">
      <w:pPr>
        <w:pStyle w:val="ListParagraph"/>
        <w:numPr>
          <w:ilvl w:val="0"/>
          <w:numId w:val="48"/>
        </w:numPr>
        <w:spacing w:after="0"/>
        <w:ind w:left="1123"/>
        <w:rPr>
          <w:lang w:bidi="en-US"/>
        </w:rPr>
      </w:pPr>
      <w:r>
        <w:rPr>
          <w:lang w:bidi="en-US"/>
        </w:rPr>
        <w:t>receiving return codes</w:t>
      </w:r>
      <w:r w:rsidR="0016423D">
        <w:rPr>
          <w:lang w:bidi="en-US"/>
        </w:rPr>
        <w:t>;</w:t>
      </w:r>
      <w:r w:rsidR="00C47F41">
        <w:rPr>
          <w:lang w:bidi="en-US"/>
        </w:rPr>
        <w:t xml:space="preserve"> and </w:t>
      </w:r>
    </w:p>
    <w:p w14:paraId="578B4BC8" w14:textId="1F929AAC" w:rsidR="000B3309" w:rsidRDefault="000B3309" w:rsidP="007124F7">
      <w:pPr>
        <w:pStyle w:val="ListParagraph"/>
        <w:numPr>
          <w:ilvl w:val="0"/>
          <w:numId w:val="48"/>
        </w:numPr>
        <w:spacing w:after="0"/>
        <w:ind w:left="1123"/>
        <w:rPr>
          <w:lang w:bidi="en-US"/>
        </w:rPr>
      </w:pPr>
      <w:r>
        <w:rPr>
          <w:lang w:bidi="en-US"/>
        </w:rPr>
        <w:lastRenderedPageBreak/>
        <w:t>bit representation.</w:t>
      </w:r>
    </w:p>
    <w:p w14:paraId="3E44E63F" w14:textId="77777777" w:rsidR="00884DA4" w:rsidRPr="000B3309" w:rsidRDefault="00884DA4" w:rsidP="000B3309">
      <w:pPr>
        <w:rPr>
          <w:rFonts w:ascii="Calibri" w:eastAsia="Times New Roman" w:hAnsi="Calibri"/>
          <w:bCs/>
        </w:rPr>
      </w:pPr>
    </w:p>
    <w:p w14:paraId="6B46A115" w14:textId="7793D90D" w:rsidR="003265AD" w:rsidRPr="003265AD" w:rsidRDefault="001858A2" w:rsidP="003265AD">
      <w:pPr>
        <w:pStyle w:val="Heading2"/>
        <w:rPr>
          <w:lang w:bidi="en-US"/>
        </w:rPr>
      </w:pPr>
      <w:bookmarkStart w:id="451" w:name="_Toc310518199"/>
      <w:bookmarkStart w:id="452" w:name="_Ref312066365"/>
      <w:bookmarkStart w:id="453" w:name="_Ref357014475"/>
      <w:bookmarkStart w:id="454" w:name="_Toc2099626"/>
      <w:r>
        <w:rPr>
          <w:lang w:bidi="en-US"/>
        </w:rPr>
        <w:t>6.4</w:t>
      </w:r>
      <w:r w:rsidR="00BA5309">
        <w:rPr>
          <w:lang w:bidi="en-US"/>
        </w:rPr>
        <w:t>8</w:t>
      </w:r>
      <w:r w:rsidR="00AD5842">
        <w:rPr>
          <w:lang w:bidi="en-US"/>
        </w:rPr>
        <w:t xml:space="preserve"> </w:t>
      </w:r>
      <w:r w:rsidR="004C770C" w:rsidRPr="00CD6A7E">
        <w:rPr>
          <w:lang w:bidi="en-US"/>
        </w:rPr>
        <w:t xml:space="preserve">Dynamically-linked </w:t>
      </w:r>
      <w:r w:rsidR="00816051">
        <w:rPr>
          <w:lang w:bidi="en-US"/>
        </w:rPr>
        <w:t>c</w:t>
      </w:r>
      <w:r w:rsidR="004C770C" w:rsidRPr="00CD6A7E">
        <w:rPr>
          <w:lang w:bidi="en-US"/>
        </w:rPr>
        <w:t xml:space="preserve">ode and </w:t>
      </w:r>
      <w:r w:rsidR="00816051">
        <w:rPr>
          <w:lang w:bidi="en-US"/>
        </w:rPr>
        <w:t>s</w:t>
      </w:r>
      <w:r w:rsidR="004C770C" w:rsidRPr="00CD6A7E">
        <w:rPr>
          <w:lang w:bidi="en-US"/>
        </w:rPr>
        <w:t xml:space="preserve">elf-modifying </w:t>
      </w:r>
      <w:r w:rsidR="00816051">
        <w:rPr>
          <w:lang w:bidi="en-US"/>
        </w:rPr>
        <w:t>c</w:t>
      </w:r>
      <w:r w:rsidR="004C770C" w:rsidRPr="00CD6A7E">
        <w:rPr>
          <w:lang w:bidi="en-US"/>
        </w:rPr>
        <w:t>ode [NYY]</w:t>
      </w:r>
      <w:bookmarkEnd w:id="451"/>
      <w:bookmarkEnd w:id="452"/>
      <w:bookmarkEnd w:id="453"/>
      <w:bookmarkEnd w:id="454"/>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Vulnerabilities:</w:instrText>
      </w:r>
      <w:r w:rsidR="00390D6E" w:rsidRPr="00390D6E">
        <w:rPr>
          <w:lang w:bidi="en-US"/>
        </w:rPr>
        <w:instrText xml:space="preserve"> </w:instrText>
      </w:r>
      <w:r w:rsidR="00390D6E" w:rsidRPr="00CD6A7E">
        <w:rPr>
          <w:lang w:bidi="en-US"/>
        </w:rPr>
        <w:instrText xml:space="preserve">Dynamically-linked </w:instrText>
      </w:r>
      <w:r w:rsidR="00390D6E">
        <w:rPr>
          <w:lang w:bidi="en-US"/>
        </w:rPr>
        <w:instrText>c</w:instrText>
      </w:r>
      <w:r w:rsidR="00390D6E" w:rsidRPr="00CD6A7E">
        <w:rPr>
          <w:lang w:bidi="en-US"/>
        </w:rPr>
        <w:instrText xml:space="preserve">ode and </w:instrText>
      </w:r>
      <w:r w:rsidR="00390D6E">
        <w:rPr>
          <w:lang w:bidi="en-US"/>
        </w:rPr>
        <w:instrText>s</w:instrText>
      </w:r>
      <w:r w:rsidR="00390D6E" w:rsidRPr="00CD6A7E">
        <w:rPr>
          <w:lang w:bidi="en-US"/>
        </w:rPr>
        <w:instrText xml:space="preserve">elf-modifying </w:instrText>
      </w:r>
      <w:r w:rsidR="00390D6E">
        <w:rPr>
          <w:lang w:bidi="en-US"/>
        </w:rPr>
        <w:instrText>c</w:instrText>
      </w:r>
      <w:r w:rsidR="00390D6E" w:rsidRPr="00CD6A7E">
        <w:rPr>
          <w:lang w:bidi="en-US"/>
        </w:rPr>
        <w:instrText>ode [NYY]</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390D6E">
        <w:rPr>
          <w:lang w:bidi="en-US"/>
        </w:rPr>
        <w:instrText>NYY</w:instrText>
      </w:r>
      <w:r w:rsidR="00ED70E1">
        <w:rPr>
          <w:lang w:bidi="en-US"/>
        </w:rPr>
        <w:instrText xml:space="preserve"> - </w:instrText>
      </w:r>
      <w:r w:rsidR="00390D6E" w:rsidRPr="00CD6A7E">
        <w:rPr>
          <w:lang w:bidi="en-US"/>
        </w:rPr>
        <w:instrText xml:space="preserve">Dynamically-linked </w:instrText>
      </w:r>
      <w:r w:rsidR="00390D6E">
        <w:rPr>
          <w:lang w:bidi="en-US"/>
        </w:rPr>
        <w:instrText>c</w:instrText>
      </w:r>
      <w:r w:rsidR="00390D6E" w:rsidRPr="00CD6A7E">
        <w:rPr>
          <w:lang w:bidi="en-US"/>
        </w:rPr>
        <w:instrText xml:space="preserve">ode and </w:instrText>
      </w:r>
      <w:r w:rsidR="00390D6E">
        <w:rPr>
          <w:lang w:bidi="en-US"/>
        </w:rPr>
        <w:instrText>s</w:instrText>
      </w:r>
      <w:r w:rsidR="00390D6E" w:rsidRPr="00CD6A7E">
        <w:rPr>
          <w:lang w:bidi="en-US"/>
        </w:rPr>
        <w:instrText xml:space="preserve">elf-modifying </w:instrText>
      </w:r>
      <w:r w:rsidR="00390D6E">
        <w:rPr>
          <w:lang w:bidi="en-US"/>
        </w:rPr>
        <w:instrText>code</w:instrText>
      </w:r>
      <w:r w:rsidR="00ED70E1">
        <w:instrText xml:space="preserve">" </w:instrText>
      </w:r>
      <w:r w:rsidR="00ED70E1">
        <w:rPr>
          <w:lang w:val="en-CA"/>
        </w:rPr>
        <w:fldChar w:fldCharType="end"/>
      </w:r>
    </w:p>
    <w:p w14:paraId="6AADCBB9" w14:textId="20F1C2EE" w:rsidR="004C770C" w:rsidRDefault="001858A2" w:rsidP="004C770C">
      <w:pPr>
        <w:pStyle w:val="Heading3"/>
        <w:rPr>
          <w:lang w:bidi="en-US"/>
        </w:rPr>
      </w:pPr>
      <w:r>
        <w:rPr>
          <w:lang w:bidi="en-US"/>
        </w:rPr>
        <w:t>6.4</w:t>
      </w:r>
      <w:r w:rsidR="00BA5309">
        <w:rPr>
          <w:lang w:bidi="en-US"/>
        </w:rPr>
        <w:t>8</w:t>
      </w:r>
      <w:r w:rsidR="004C770C">
        <w:rPr>
          <w:lang w:bidi="en-US"/>
        </w:rPr>
        <w:t>.1</w:t>
      </w:r>
      <w:r w:rsidR="00AD5842">
        <w:rPr>
          <w:lang w:bidi="en-US"/>
        </w:rPr>
        <w:t xml:space="preserve"> </w:t>
      </w:r>
      <w:r w:rsidR="004C770C" w:rsidRPr="00CD6A7E">
        <w:rPr>
          <w:lang w:bidi="en-US"/>
        </w:rPr>
        <w:t>Applicability to language</w:t>
      </w:r>
    </w:p>
    <w:p w14:paraId="34F59DA0" w14:textId="6E198813" w:rsidR="003265AD" w:rsidRDefault="003265AD" w:rsidP="003265AD">
      <w:pPr>
        <w:rPr>
          <w:lang w:bidi="en-US"/>
        </w:rPr>
      </w:pPr>
      <w:r>
        <w:rPr>
          <w:lang w:bidi="en-US"/>
        </w:rPr>
        <w:t>Most loaders allow dynamically linked libraries also known as shared libraries.</w:t>
      </w:r>
      <w:r w:rsidR="006E1DE1">
        <w:rPr>
          <w:lang w:bidi="en-US"/>
        </w:rPr>
        <w:t xml:space="preserve"> </w:t>
      </w:r>
      <w:r>
        <w:rPr>
          <w:lang w:bidi="en-US"/>
        </w:rPr>
        <w:t>Code is designed and tested using a suite of shared libraries which are loaded at execution time.</w:t>
      </w:r>
      <w:r w:rsidR="006E1DE1">
        <w:rPr>
          <w:lang w:bidi="en-US"/>
        </w:rPr>
        <w:t xml:space="preserve"> </w:t>
      </w:r>
      <w:r>
        <w:rPr>
          <w:lang w:bidi="en-US"/>
        </w:rPr>
        <w:t>The process of linking and loading is outside the scope of the C standard.</w:t>
      </w:r>
    </w:p>
    <w:p w14:paraId="4DACD3F9" w14:textId="2650ECC8" w:rsidR="003265AD" w:rsidRDefault="00EB4D50" w:rsidP="003265AD">
      <w:pPr>
        <w:rPr>
          <w:lang w:bidi="en-US"/>
        </w:rPr>
      </w:pPr>
      <w:r>
        <w:rPr>
          <w:lang w:bidi="en-US"/>
        </w:rPr>
        <w:t>C</w:t>
      </w:r>
      <w:r w:rsidR="003265AD">
        <w:rPr>
          <w:lang w:bidi="en-US"/>
        </w:rPr>
        <w:t xml:space="preserve"> </w:t>
      </w:r>
      <w:r>
        <w:rPr>
          <w:lang w:bidi="en-US"/>
        </w:rPr>
        <w:t>permits</w:t>
      </w:r>
      <w:r w:rsidR="003265AD">
        <w:rPr>
          <w:lang w:bidi="en-US"/>
        </w:rPr>
        <w:t xml:space="preserve"> self-modifying code.</w:t>
      </w:r>
      <w:r w:rsidR="006E1DE1">
        <w:rPr>
          <w:lang w:bidi="en-US"/>
        </w:rPr>
        <w:t xml:space="preserve"> </w:t>
      </w:r>
      <w:r w:rsidR="003265AD">
        <w:rPr>
          <w:lang w:bidi="en-US"/>
        </w:rPr>
        <w:t>In C there isn’t a distinction between data space and code space, executable commands can be altered as desired during the execution of the program.</w:t>
      </w:r>
      <w:r w:rsidR="006E1DE1">
        <w:rPr>
          <w:lang w:bidi="en-US"/>
        </w:rPr>
        <w:t xml:space="preserve"> </w:t>
      </w:r>
      <w:r w:rsidR="003265AD">
        <w:rPr>
          <w:lang w:bidi="en-US"/>
        </w:rPr>
        <w:t xml:space="preserve">Although self-modifying code </w:t>
      </w:r>
      <w:del w:id="455" w:author="Stephen Michell" w:date="2019-11-08T12:29:00Z">
        <w:r w:rsidR="003265AD">
          <w:rPr>
            <w:lang w:bidi="en-US"/>
          </w:rPr>
          <w:delText>may be</w:delText>
        </w:r>
      </w:del>
      <w:ins w:id="456" w:author="Stephen Michell" w:date="2019-11-08T12:29:00Z">
        <w:r w:rsidR="00BB5EB9">
          <w:rPr>
            <w:lang w:bidi="en-US"/>
          </w:rPr>
          <w:t>is</w:t>
        </w:r>
      </w:ins>
      <w:r w:rsidR="00BB5EB9">
        <w:rPr>
          <w:lang w:bidi="en-US"/>
        </w:rPr>
        <w:t xml:space="preserve"> </w:t>
      </w:r>
      <w:r w:rsidR="003265AD">
        <w:rPr>
          <w:lang w:bidi="en-US"/>
        </w:rPr>
        <w:t xml:space="preserve">easy to </w:t>
      </w:r>
      <w:del w:id="457" w:author="Stephen Michell" w:date="2019-11-08T12:29:00Z">
        <w:r w:rsidR="003265AD">
          <w:rPr>
            <w:lang w:bidi="en-US"/>
          </w:rPr>
          <w:delText>do</w:delText>
        </w:r>
      </w:del>
      <w:ins w:id="458" w:author="Stephen Michell" w:date="2019-11-08T12:29:00Z">
        <w:r w:rsidR="00BB5EB9">
          <w:rPr>
            <w:lang w:bidi="en-US"/>
          </w:rPr>
          <w:t>write</w:t>
        </w:r>
      </w:ins>
      <w:r w:rsidR="00BB5EB9">
        <w:rPr>
          <w:lang w:bidi="en-US"/>
        </w:rPr>
        <w:t xml:space="preserve"> </w:t>
      </w:r>
      <w:r w:rsidR="003265AD">
        <w:rPr>
          <w:lang w:bidi="en-US"/>
        </w:rPr>
        <w:t>in C, it can be difficult to understand, test and fix leading to potential vulnerabilities in the code.</w:t>
      </w:r>
    </w:p>
    <w:p w14:paraId="626B3191" w14:textId="7D8E80CD" w:rsidR="004C770C" w:rsidRPr="00CD6A7E" w:rsidRDefault="003265AD" w:rsidP="004C770C">
      <w:r>
        <w:rPr>
          <w:lang w:bidi="en-US"/>
        </w:rPr>
        <w:t>Self-modifying code can be done intentionally in C to obfuscate the effect of a program or in some special situations to increase performance.</w:t>
      </w:r>
      <w:r w:rsidR="006E1DE1">
        <w:rPr>
          <w:lang w:bidi="en-US"/>
        </w:rPr>
        <w:t xml:space="preserve"> </w:t>
      </w:r>
      <w:r w:rsidR="0028196D">
        <w:rPr>
          <w:lang w:bidi="en-US"/>
        </w:rPr>
        <w:t>M</w:t>
      </w:r>
      <w:r>
        <w:rPr>
          <w:lang w:bidi="en-US"/>
        </w:rPr>
        <w:t xml:space="preserve">odification of C code can occur if pointers are misdirected to </w:t>
      </w:r>
      <w:r w:rsidR="0028196D">
        <w:rPr>
          <w:lang w:bidi="en-US"/>
        </w:rPr>
        <w:t>access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sidR="0028196D">
        <w:rPr>
          <w:lang w:bidi="en-US"/>
        </w:rPr>
        <w:t xml:space="preserve"> the</w:t>
      </w:r>
      <w:r w:rsidR="006E1DE1">
        <w:rPr>
          <w:lang w:bidi="en-US"/>
        </w:rPr>
        <w:t xml:space="preserve"> </w:t>
      </w:r>
      <w:r>
        <w:rPr>
          <w:lang w:bidi="en-US"/>
        </w:rPr>
        <w:t>code space instead of data space or code is executed in data space.</w:t>
      </w:r>
      <w:r w:rsidR="006E1DE1">
        <w:rPr>
          <w:lang w:bidi="en-US"/>
        </w:rPr>
        <w:t xml:space="preserve"> </w:t>
      </w:r>
      <w:r>
        <w:rPr>
          <w:lang w:bidi="en-US"/>
        </w:rPr>
        <w:t>Accidental modification usually leads to a program crash.</w:t>
      </w:r>
      <w:r w:rsidR="006E1DE1">
        <w:rPr>
          <w:lang w:bidi="en-US"/>
        </w:rPr>
        <w:t xml:space="preserve"> </w:t>
      </w:r>
      <w:r>
        <w:rPr>
          <w:lang w:bidi="en-US"/>
        </w:rPr>
        <w:t xml:space="preserve">Intentional modification can also lead to a program </w:t>
      </w:r>
      <w:proofErr w:type="gramStart"/>
      <w:r>
        <w:rPr>
          <w:lang w:bidi="en-US"/>
        </w:rPr>
        <w:t>crash, but</w:t>
      </w:r>
      <w:proofErr w:type="gramEnd"/>
      <w:r>
        <w:rPr>
          <w:lang w:bidi="en-US"/>
        </w:rPr>
        <w:t xml:space="preserve"> used in conjunction with other vulnerabilities can lead to more serious problems that affect the entire host.</w:t>
      </w:r>
    </w:p>
    <w:p w14:paraId="6EB013FD" w14:textId="75CFF29C" w:rsidR="002510C5" w:rsidRDefault="001858A2" w:rsidP="00504DC3">
      <w:pPr>
        <w:pStyle w:val="Heading3"/>
        <w:spacing w:before="0" w:after="120"/>
        <w:rPr>
          <w:lang w:bidi="en-US"/>
        </w:rPr>
      </w:pPr>
      <w:r>
        <w:rPr>
          <w:lang w:bidi="en-US"/>
        </w:rPr>
        <w:t>6.4</w:t>
      </w:r>
      <w:r w:rsidR="00BA5309">
        <w:rPr>
          <w:lang w:bidi="en-US"/>
        </w:rPr>
        <w:t>8</w:t>
      </w:r>
      <w:r w:rsidR="004C770C">
        <w:rPr>
          <w:lang w:bidi="en-US"/>
        </w:rPr>
        <w:t>.2</w:t>
      </w:r>
      <w:r w:rsidR="00AD5842">
        <w:rPr>
          <w:lang w:bidi="en-US"/>
        </w:rPr>
        <w:t xml:space="preserve"> </w:t>
      </w:r>
      <w:r w:rsidR="004C770C" w:rsidRPr="00CD6A7E">
        <w:rPr>
          <w:lang w:bidi="en-US"/>
        </w:rPr>
        <w:t>Guidance to language users</w:t>
      </w:r>
    </w:p>
    <w:p w14:paraId="200E271B" w14:textId="01F0B1E5" w:rsidR="00F23508" w:rsidRDefault="00F23508" w:rsidP="00F23508">
      <w:pPr>
        <w:pStyle w:val="ListParagraph"/>
        <w:widowControl w:val="0"/>
        <w:numPr>
          <w:ilvl w:val="0"/>
          <w:numId w:val="41"/>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EB4D50">
        <w:rPr>
          <w:rFonts w:ascii="Calibri" w:eastAsia="Times New Roman" w:hAnsi="Calibri"/>
          <w:bCs/>
        </w:rPr>
        <w:t xml:space="preserve">guidance contained in </w:t>
      </w:r>
      <w:r>
        <w:rPr>
          <w:rFonts w:ascii="Calibri" w:eastAsia="Times New Roman" w:hAnsi="Calibri"/>
          <w:bCs/>
        </w:rPr>
        <w:t>TR 24772-1 clause 6.48.5.</w:t>
      </w:r>
    </w:p>
    <w:p w14:paraId="6A090B5E" w14:textId="44D41228" w:rsidR="003265AD" w:rsidRDefault="003265AD" w:rsidP="007124F7">
      <w:pPr>
        <w:pStyle w:val="ListParagraph"/>
        <w:numPr>
          <w:ilvl w:val="0"/>
          <w:numId w:val="41"/>
        </w:numPr>
        <w:spacing w:after="0"/>
        <w:rPr>
          <w:lang w:bidi="en-US"/>
        </w:rPr>
      </w:pPr>
      <w:r>
        <w:rPr>
          <w:lang w:bidi="en-US"/>
        </w:rPr>
        <w:t>Do not use self-modifying code</w:t>
      </w:r>
      <w:r w:rsidR="00233E7D">
        <w:rPr>
          <w:lang w:bidi="en-US"/>
        </w:rPr>
        <w:t>, unless it has a documented rationale and is carefully reviewed</w:t>
      </w:r>
      <w:r>
        <w:rPr>
          <w:lang w:bidi="en-US"/>
        </w:rPr>
        <w:t>.</w:t>
      </w:r>
      <w:r w:rsidR="006E1DE1">
        <w:rPr>
          <w:lang w:bidi="en-US"/>
        </w:rPr>
        <w:t xml:space="preserve"> </w:t>
      </w:r>
    </w:p>
    <w:p w14:paraId="068CDA3B" w14:textId="77777777" w:rsidR="00884DA4" w:rsidRDefault="00101663" w:rsidP="007124F7">
      <w:pPr>
        <w:numPr>
          <w:ilvl w:val="0"/>
          <w:numId w:val="47"/>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r w:rsidR="00884DA4" w:rsidRPr="00884DA4">
        <w:rPr>
          <w:rFonts w:cs="ArialMT"/>
          <w:color w:val="000000"/>
        </w:rPr>
        <w:t xml:space="preserve"> </w:t>
      </w:r>
    </w:p>
    <w:p w14:paraId="28A943C1" w14:textId="46718DD5" w:rsidR="00101663" w:rsidRPr="004C5903" w:rsidRDefault="00884DA4" w:rsidP="007124F7">
      <w:pPr>
        <w:numPr>
          <w:ilvl w:val="0"/>
          <w:numId w:val="47"/>
        </w:numPr>
        <w:autoSpaceDE w:val="0"/>
        <w:autoSpaceDN w:val="0"/>
        <w:adjustRightInd w:val="0"/>
        <w:spacing w:after="0" w:line="240" w:lineRule="auto"/>
        <w:rPr>
          <w:rFonts w:cs="ArialMT"/>
          <w:color w:val="000000"/>
        </w:rPr>
      </w:pPr>
      <w:r>
        <w:rPr>
          <w:rFonts w:cs="ArialMT"/>
          <w:color w:val="000000"/>
        </w:rPr>
        <w:t>Retest when it is possible that the dynamically linked or shared code has changed before using the application.</w:t>
      </w:r>
    </w:p>
    <w:p w14:paraId="0EFDEC2C" w14:textId="77777777" w:rsidR="003265AD" w:rsidRPr="003265AD" w:rsidRDefault="003265AD" w:rsidP="003265AD">
      <w:pPr>
        <w:rPr>
          <w:lang w:bidi="en-US"/>
        </w:rPr>
      </w:pPr>
    </w:p>
    <w:p w14:paraId="0D5D0874" w14:textId="02E93A82" w:rsidR="004C770C" w:rsidRPr="00CD6A7E" w:rsidRDefault="001858A2" w:rsidP="004C770C">
      <w:pPr>
        <w:pStyle w:val="Heading2"/>
        <w:rPr>
          <w:lang w:bidi="en-US"/>
        </w:rPr>
      </w:pPr>
      <w:bookmarkStart w:id="459" w:name="_Toc310518200"/>
      <w:bookmarkStart w:id="460" w:name="_Toc2099627"/>
      <w:r>
        <w:rPr>
          <w:lang w:bidi="en-US"/>
        </w:rPr>
        <w:t>6.</w:t>
      </w:r>
      <w:r w:rsidR="00BA5309">
        <w:rPr>
          <w:lang w:bidi="en-US"/>
        </w:rPr>
        <w:t>49</w:t>
      </w:r>
      <w:r w:rsidR="00AD5842">
        <w:rPr>
          <w:lang w:bidi="en-US"/>
        </w:rPr>
        <w:t xml:space="preserve"> </w:t>
      </w:r>
      <w:r w:rsidR="004C770C" w:rsidRPr="00CD6A7E">
        <w:rPr>
          <w:lang w:bidi="en-US"/>
        </w:rPr>
        <w:t xml:space="preserve">Library </w:t>
      </w:r>
      <w:r w:rsidR="00816051">
        <w:rPr>
          <w:lang w:bidi="en-US"/>
        </w:rPr>
        <w:t>s</w:t>
      </w:r>
      <w:r w:rsidR="004C770C" w:rsidRPr="00CD6A7E">
        <w:rPr>
          <w:lang w:bidi="en-US"/>
        </w:rPr>
        <w:t>ignature [NSQ]</w:t>
      </w:r>
      <w:bookmarkEnd w:id="459"/>
      <w:bookmarkEnd w:id="460"/>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Vulnerabilities:</w:instrText>
      </w:r>
      <w:r w:rsidR="00ED70E1" w:rsidRPr="00ED70E1">
        <w:rPr>
          <w:lang w:bidi="en-US"/>
        </w:rPr>
        <w:instrText xml:space="preserve"> </w:instrText>
      </w:r>
      <w:r w:rsidR="00ED70E1" w:rsidRPr="00CD6A7E">
        <w:rPr>
          <w:lang w:bidi="en-US"/>
        </w:rPr>
        <w:instrText xml:space="preserve">Library </w:instrText>
      </w:r>
      <w:r w:rsidR="00ED70E1">
        <w:rPr>
          <w:lang w:bidi="en-US"/>
        </w:rPr>
        <w:instrText>s</w:instrText>
      </w:r>
      <w:r w:rsidR="00ED70E1" w:rsidRPr="00CD6A7E">
        <w:rPr>
          <w:lang w:bidi="en-US"/>
        </w:rPr>
        <w:instrText>ignature [NSQ]</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 xml:space="preserve">NSQ - </w:instrText>
      </w:r>
      <w:r w:rsidR="00ED70E1" w:rsidRPr="00CD6A7E">
        <w:rPr>
          <w:lang w:bidi="en-US"/>
        </w:rPr>
        <w:instrText xml:space="preserve">Library </w:instrText>
      </w:r>
      <w:r w:rsidR="00ED70E1">
        <w:rPr>
          <w:lang w:bidi="en-US"/>
        </w:rPr>
        <w:instrText>s</w:instrText>
      </w:r>
      <w:r w:rsidR="00ED70E1" w:rsidRPr="00CD6A7E">
        <w:rPr>
          <w:lang w:bidi="en-US"/>
        </w:rPr>
        <w:instrText>ignature</w:instrText>
      </w:r>
      <w:r w:rsidR="00ED70E1">
        <w:rPr>
          <w:lang w:bidi="en-US"/>
        </w:rPr>
        <w:instrText>”</w:instrText>
      </w:r>
      <w:r w:rsidR="00ED70E1">
        <w:instrText xml:space="preserve"> </w:instrText>
      </w:r>
      <w:r w:rsidR="00ED70E1">
        <w:rPr>
          <w:lang w:val="en-CA"/>
        </w:rPr>
        <w:fldChar w:fldCharType="end"/>
      </w:r>
    </w:p>
    <w:p w14:paraId="451A08A1" w14:textId="2195172A" w:rsidR="004C770C" w:rsidRDefault="001858A2" w:rsidP="00504DC3">
      <w:pPr>
        <w:pStyle w:val="Heading3"/>
        <w:spacing w:before="0" w:after="120"/>
        <w:rPr>
          <w:lang w:bidi="en-US"/>
        </w:rPr>
      </w:pPr>
      <w:r>
        <w:rPr>
          <w:lang w:bidi="en-US"/>
        </w:rPr>
        <w:t>6.</w:t>
      </w:r>
      <w:r w:rsidR="00BA5309">
        <w:rPr>
          <w:lang w:bidi="en-US"/>
        </w:rPr>
        <w:t>49</w:t>
      </w:r>
      <w:r w:rsidR="004C770C">
        <w:rPr>
          <w:lang w:bidi="en-US"/>
        </w:rPr>
        <w:t>.1</w:t>
      </w:r>
      <w:r w:rsidR="00AD5842">
        <w:rPr>
          <w:lang w:bidi="en-US"/>
        </w:rPr>
        <w:t xml:space="preserve"> </w:t>
      </w:r>
      <w:r w:rsidR="004C770C" w:rsidRPr="00CD6A7E">
        <w:rPr>
          <w:lang w:bidi="en-US"/>
        </w:rPr>
        <w:t>Applicability to language</w:t>
      </w:r>
    </w:p>
    <w:p w14:paraId="3A7B7948" w14:textId="2F45AC41" w:rsidR="003265AD" w:rsidRDefault="003265AD" w:rsidP="003265AD">
      <w:pPr>
        <w:rPr>
          <w:lang w:bidi="en-US"/>
        </w:rPr>
      </w:pPr>
      <w:r>
        <w:rPr>
          <w:lang w:bidi="en-US"/>
        </w:rPr>
        <w:t>Integrating C and another language into a single executable relies on knowledge of how to interface the function calls, argument lists and data structures so that symbols match in the object code during linking.</w:t>
      </w:r>
      <w:r w:rsidR="006E1DE1">
        <w:rPr>
          <w:lang w:bidi="en-US"/>
        </w:rPr>
        <w:t xml:space="preserve"> </w:t>
      </w:r>
      <w:r>
        <w:rPr>
          <w:lang w:bidi="en-US"/>
        </w:rPr>
        <w:t>Byte alignments can be a source of data corruption</w:t>
      </w:r>
      <w:r w:rsidR="001674CA">
        <w:rPr>
          <w:lang w:val="en-CA"/>
        </w:rPr>
        <w:fldChar w:fldCharType="begin"/>
      </w:r>
      <w:r w:rsidR="001674CA">
        <w:instrText>XE "</w:instrText>
      </w:r>
      <w:r w:rsidR="001674CA">
        <w:rPr>
          <w:lang w:bidi="en-US"/>
        </w:rPr>
        <w:instrText>alignment</w:instrText>
      </w:r>
      <w:r w:rsidR="001674CA">
        <w:instrText>"</w:instrText>
      </w:r>
      <w:r w:rsidR="001674CA">
        <w:rPr>
          <w:lang w:val="en-CA"/>
        </w:rPr>
        <w:fldChar w:fldCharType="end"/>
      </w:r>
      <w:r>
        <w:rPr>
          <w:lang w:bidi="en-US"/>
        </w:rPr>
        <w:t>.</w:t>
      </w:r>
    </w:p>
    <w:p w14:paraId="1A041502" w14:textId="44F83D65" w:rsidR="0028196D" w:rsidRDefault="003265AD" w:rsidP="00B50ED2">
      <w:pPr>
        <w:spacing w:after="0"/>
        <w:rPr>
          <w:lang w:bidi="en-US"/>
        </w:rPr>
      </w:pPr>
      <w:r>
        <w:rPr>
          <w:lang w:bidi="en-US"/>
        </w:rPr>
        <w:t>For instance, when calling Fortran from C, several issues arise</w:t>
      </w:r>
      <w:r w:rsidR="0028196D">
        <w:rPr>
          <w:lang w:bidi="en-US"/>
        </w:rPr>
        <w:t>:</w:t>
      </w:r>
      <w:r w:rsidR="006E1DE1">
        <w:rPr>
          <w:lang w:bidi="en-US"/>
        </w:rPr>
        <w:t xml:space="preserve"> </w:t>
      </w:r>
    </w:p>
    <w:p w14:paraId="197FA7C6" w14:textId="77777777" w:rsidR="0028196D" w:rsidRDefault="003265AD" w:rsidP="00B50ED2">
      <w:pPr>
        <w:pStyle w:val="ListParagraph"/>
        <w:numPr>
          <w:ilvl w:val="0"/>
          <w:numId w:val="41"/>
        </w:numPr>
        <w:spacing w:after="0"/>
        <w:rPr>
          <w:lang w:bidi="en-US"/>
        </w:rPr>
      </w:pPr>
      <w:r>
        <w:rPr>
          <w:lang w:bidi="en-US"/>
        </w:rPr>
        <w:t xml:space="preserve">Neither C nor Fortran check for mismatch argument types or even the number of arguments. </w:t>
      </w:r>
    </w:p>
    <w:p w14:paraId="46DAEF93" w14:textId="02581666" w:rsidR="0028196D" w:rsidRDefault="003265AD" w:rsidP="00B50ED2">
      <w:pPr>
        <w:pStyle w:val="ListParagraph"/>
        <w:numPr>
          <w:ilvl w:val="0"/>
          <w:numId w:val="41"/>
        </w:numPr>
        <w:spacing w:after="0"/>
        <w:rPr>
          <w:lang w:bidi="en-US"/>
        </w:rPr>
      </w:pPr>
      <w:r>
        <w:rPr>
          <w:lang w:bidi="en-US"/>
        </w:rPr>
        <w:t>C passes arguments by value and Fortran passes arguments by reference, so addresses must be passed to Fortran rather than values in the argument list.</w:t>
      </w:r>
      <w:r w:rsidR="006E1DE1">
        <w:rPr>
          <w:lang w:bidi="en-US"/>
        </w:rPr>
        <w:t xml:space="preserve"> </w:t>
      </w:r>
    </w:p>
    <w:p w14:paraId="3A3AC104" w14:textId="085FFE35" w:rsidR="0028196D" w:rsidRDefault="003265AD" w:rsidP="00B50ED2">
      <w:pPr>
        <w:pStyle w:val="ListParagraph"/>
        <w:numPr>
          <w:ilvl w:val="0"/>
          <w:numId w:val="41"/>
        </w:numPr>
        <w:spacing w:after="0"/>
        <w:rPr>
          <w:lang w:bidi="en-US"/>
        </w:rPr>
      </w:pPr>
      <w:r>
        <w:rPr>
          <w:lang w:bidi="en-US"/>
        </w:rPr>
        <w:t>Multidimensional arrays in C are stored in row major order, whereas Fortran stores them in column major order.</w:t>
      </w:r>
      <w:r w:rsidR="006E1DE1">
        <w:rPr>
          <w:lang w:bidi="en-US"/>
        </w:rPr>
        <w:t xml:space="preserve"> </w:t>
      </w:r>
    </w:p>
    <w:p w14:paraId="0C1DBCB0" w14:textId="65A7DEBE" w:rsidR="0028196D" w:rsidRDefault="003265AD" w:rsidP="00B50ED2">
      <w:pPr>
        <w:pStyle w:val="ListParagraph"/>
        <w:numPr>
          <w:ilvl w:val="0"/>
          <w:numId w:val="41"/>
        </w:numPr>
        <w:spacing w:after="0"/>
        <w:rPr>
          <w:lang w:bidi="en-US"/>
        </w:rPr>
      </w:pPr>
      <w:r>
        <w:rPr>
          <w:lang w:bidi="en-US"/>
        </w:rPr>
        <w:t>Strings in C are terminated by a null character, whereas Fortran uses the declared length of a string.</w:t>
      </w:r>
      <w:r w:rsidR="006E1DE1">
        <w:rPr>
          <w:lang w:bidi="en-US"/>
        </w:rPr>
        <w:t xml:space="preserve"> </w:t>
      </w:r>
    </w:p>
    <w:p w14:paraId="2DE89A45" w14:textId="7419054A" w:rsidR="003265AD" w:rsidRDefault="003265AD" w:rsidP="0028196D">
      <w:pPr>
        <w:spacing w:after="0"/>
        <w:rPr>
          <w:lang w:bidi="en-US"/>
        </w:rPr>
      </w:pPr>
      <w:r>
        <w:rPr>
          <w:lang w:bidi="en-US"/>
        </w:rPr>
        <w:t>These are just some of the issues that arise when calling Fortran programs from C.</w:t>
      </w:r>
      <w:r w:rsidR="006E1DE1">
        <w:rPr>
          <w:lang w:bidi="en-US"/>
        </w:rPr>
        <w:t xml:space="preserve"> </w:t>
      </w:r>
      <w:r>
        <w:rPr>
          <w:lang w:bidi="en-US"/>
        </w:rPr>
        <w:t>Each language has its differences with C, so different issues arise with each interface.</w:t>
      </w:r>
    </w:p>
    <w:p w14:paraId="1025DFEE" w14:textId="77777777" w:rsidR="0028196D" w:rsidRDefault="0028196D" w:rsidP="00B50ED2">
      <w:pPr>
        <w:spacing w:after="0"/>
        <w:rPr>
          <w:lang w:bidi="en-US"/>
        </w:rPr>
      </w:pPr>
    </w:p>
    <w:p w14:paraId="3E24603F" w14:textId="7EECD679" w:rsidR="00AC0CB9" w:rsidRPr="00AC0CB9" w:rsidRDefault="003265AD" w:rsidP="003265AD">
      <w:pPr>
        <w:rPr>
          <w:lang w:bidi="en-US"/>
        </w:rPr>
      </w:pPr>
      <w:r>
        <w:rPr>
          <w:lang w:bidi="en-US"/>
        </w:rPr>
        <w:t>Writing a library wrapper is the traditional way of interfacing with code from another language.</w:t>
      </w:r>
      <w:r w:rsidR="006E1DE1">
        <w:rPr>
          <w:lang w:bidi="en-US"/>
        </w:rPr>
        <w:t xml:space="preserve"> </w:t>
      </w:r>
      <w:r>
        <w:rPr>
          <w:lang w:bidi="en-US"/>
        </w:rPr>
        <w:t>However, this can be quite tedious and error-prone.</w:t>
      </w:r>
    </w:p>
    <w:p w14:paraId="73FBD262" w14:textId="6FA673A8" w:rsidR="002510C5" w:rsidRPr="002510C5" w:rsidRDefault="001858A2" w:rsidP="00504DC3">
      <w:pPr>
        <w:pStyle w:val="Heading3"/>
        <w:spacing w:before="0" w:after="120"/>
        <w:rPr>
          <w:lang w:bidi="en-US"/>
        </w:rPr>
      </w:pPr>
      <w:r>
        <w:rPr>
          <w:lang w:bidi="en-US"/>
        </w:rPr>
        <w:t>6.</w:t>
      </w:r>
      <w:r w:rsidR="00BA5309">
        <w:rPr>
          <w:lang w:bidi="en-US"/>
        </w:rPr>
        <w:t>49</w:t>
      </w:r>
      <w:r w:rsidR="004C770C">
        <w:rPr>
          <w:lang w:bidi="en-US"/>
        </w:rPr>
        <w:t>.2</w:t>
      </w:r>
      <w:r w:rsidR="00AD5842">
        <w:rPr>
          <w:lang w:bidi="en-US"/>
        </w:rPr>
        <w:t xml:space="preserve"> </w:t>
      </w:r>
      <w:r w:rsidR="004C770C" w:rsidRPr="00CD6A7E">
        <w:rPr>
          <w:lang w:bidi="en-US"/>
        </w:rPr>
        <w:t>Guidance to language users</w:t>
      </w:r>
    </w:p>
    <w:p w14:paraId="764DB451" w14:textId="4662EC84" w:rsidR="00F23508" w:rsidRDefault="00F23508" w:rsidP="00F23508">
      <w:pPr>
        <w:pStyle w:val="ListParagraph"/>
        <w:widowControl w:val="0"/>
        <w:numPr>
          <w:ilvl w:val="0"/>
          <w:numId w:val="42"/>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EB4D50">
        <w:rPr>
          <w:rFonts w:ascii="Calibri" w:eastAsia="Times New Roman" w:hAnsi="Calibri"/>
          <w:bCs/>
        </w:rPr>
        <w:t xml:space="preserve">guidance contained in </w:t>
      </w:r>
      <w:r>
        <w:rPr>
          <w:rFonts w:ascii="Calibri" w:eastAsia="Times New Roman" w:hAnsi="Calibri"/>
          <w:bCs/>
        </w:rPr>
        <w:t>TR 24772-1 clause 6.49.5.</w:t>
      </w:r>
    </w:p>
    <w:p w14:paraId="37C5E704" w14:textId="1E1A0170" w:rsidR="003265AD" w:rsidRDefault="003265AD" w:rsidP="007124F7">
      <w:pPr>
        <w:pStyle w:val="ListParagraph"/>
        <w:numPr>
          <w:ilvl w:val="0"/>
          <w:numId w:val="42"/>
        </w:numPr>
        <w:spacing w:after="0"/>
        <w:rPr>
          <w:lang w:bidi="en-US"/>
        </w:rPr>
      </w:pPr>
      <w:r>
        <w:rPr>
          <w:lang w:bidi="en-US"/>
        </w:rPr>
        <w:t>Use a tool, if possible, to automatically create interface wrappers.</w:t>
      </w:r>
    </w:p>
    <w:p w14:paraId="5154D38F" w14:textId="77777777" w:rsidR="00884DA4" w:rsidRDefault="00884DA4" w:rsidP="004C770C">
      <w:pPr>
        <w:pStyle w:val="Heading2"/>
        <w:rPr>
          <w:lang w:bidi="en-US"/>
        </w:rPr>
      </w:pPr>
      <w:bookmarkStart w:id="461" w:name="_Toc310518201"/>
    </w:p>
    <w:p w14:paraId="616D8361" w14:textId="68710773" w:rsidR="004C770C" w:rsidRPr="00CD6A7E" w:rsidRDefault="001858A2" w:rsidP="004C770C">
      <w:pPr>
        <w:pStyle w:val="Heading2"/>
        <w:rPr>
          <w:lang w:bidi="en-US"/>
        </w:rPr>
      </w:pPr>
      <w:bookmarkStart w:id="462" w:name="_Toc2099628"/>
      <w:r>
        <w:rPr>
          <w:lang w:bidi="en-US"/>
        </w:rPr>
        <w:t>6.</w:t>
      </w:r>
      <w:r w:rsidR="007A5FC1">
        <w:rPr>
          <w:lang w:bidi="en-US"/>
        </w:rPr>
        <w:t>5</w:t>
      </w:r>
      <w:r w:rsidR="00BA5309">
        <w:rPr>
          <w:lang w:bidi="en-US"/>
        </w:rPr>
        <w:t>0</w:t>
      </w:r>
      <w:r w:rsidR="00AD5842">
        <w:rPr>
          <w:lang w:bidi="en-US"/>
        </w:rPr>
        <w:t xml:space="preserve"> </w:t>
      </w:r>
      <w:r w:rsidR="004C770C" w:rsidRPr="00CD6A7E">
        <w:rPr>
          <w:lang w:bidi="en-US"/>
        </w:rPr>
        <w:t xml:space="preserve">Unanticipated </w:t>
      </w:r>
      <w:r w:rsidR="00816051">
        <w:rPr>
          <w:lang w:bidi="en-US"/>
        </w:rPr>
        <w:t>e</w:t>
      </w:r>
      <w:r w:rsidR="004C770C" w:rsidRPr="00CD6A7E">
        <w:rPr>
          <w:lang w:bidi="en-US"/>
        </w:rPr>
        <w:t xml:space="preserve">xceptions from </w:t>
      </w:r>
      <w:r w:rsidR="00816051">
        <w:rPr>
          <w:lang w:bidi="en-US"/>
        </w:rPr>
        <w:t>l</w:t>
      </w:r>
      <w:r w:rsidR="004C770C" w:rsidRPr="00CD6A7E">
        <w:rPr>
          <w:lang w:bidi="en-US"/>
        </w:rPr>
        <w:t xml:space="preserve">ibrary </w:t>
      </w:r>
      <w:r w:rsidR="00816051">
        <w:rPr>
          <w:lang w:bidi="en-US"/>
        </w:rPr>
        <w:t>r</w:t>
      </w:r>
      <w:r w:rsidR="004C770C" w:rsidRPr="00CD6A7E">
        <w:rPr>
          <w:lang w:bidi="en-US"/>
        </w:rPr>
        <w:t>outines [HJW]</w:t>
      </w:r>
      <w:bookmarkEnd w:id="461"/>
      <w:bookmarkEnd w:id="462"/>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Vulnerabilities:</w:instrText>
      </w:r>
      <w:r w:rsidR="00DE7B50">
        <w:rPr>
          <w:lang w:bidi="en-US"/>
        </w:rPr>
        <w:instrText xml:space="preserve"> </w:instrText>
      </w:r>
      <w:r w:rsidR="00ED70E1" w:rsidRPr="00CD6A7E">
        <w:rPr>
          <w:lang w:bidi="en-US"/>
        </w:rPr>
        <w:instrText xml:space="preserve">Unanticipated </w:instrText>
      </w:r>
      <w:r w:rsidR="00ED70E1">
        <w:rPr>
          <w:lang w:bidi="en-US"/>
        </w:rPr>
        <w:instrText>e</w:instrText>
      </w:r>
      <w:r w:rsidR="00ED70E1" w:rsidRPr="00CD6A7E">
        <w:rPr>
          <w:lang w:bidi="en-US"/>
        </w:rPr>
        <w:instrText xml:space="preserve">xceptions from </w:instrText>
      </w:r>
      <w:r w:rsidR="00ED70E1">
        <w:rPr>
          <w:lang w:bidi="en-US"/>
        </w:rPr>
        <w:instrText>l</w:instrText>
      </w:r>
      <w:r w:rsidR="00ED70E1" w:rsidRPr="00CD6A7E">
        <w:rPr>
          <w:lang w:bidi="en-US"/>
        </w:rPr>
        <w:instrText xml:space="preserve">ibrary </w:instrText>
      </w:r>
      <w:r w:rsidR="00ED70E1">
        <w:rPr>
          <w:lang w:bidi="en-US"/>
        </w:rPr>
        <w:instrText>r</w:instrText>
      </w:r>
      <w:r w:rsidR="00ED70E1" w:rsidRPr="00CD6A7E">
        <w:rPr>
          <w:lang w:bidi="en-US"/>
        </w:rPr>
        <w:instrText>outines [HJW]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 xml:space="preserve">HJW - </w:instrText>
      </w:r>
      <w:r w:rsidR="00ED70E1" w:rsidRPr="00CD6A7E">
        <w:rPr>
          <w:lang w:bidi="en-US"/>
        </w:rPr>
        <w:instrText xml:space="preserve">Unanticipated </w:instrText>
      </w:r>
      <w:r w:rsidR="00ED70E1">
        <w:rPr>
          <w:lang w:bidi="en-US"/>
        </w:rPr>
        <w:instrText>e</w:instrText>
      </w:r>
      <w:r w:rsidR="00ED70E1" w:rsidRPr="00CD6A7E">
        <w:rPr>
          <w:lang w:bidi="en-US"/>
        </w:rPr>
        <w:instrText xml:space="preserve">xceptions from </w:instrText>
      </w:r>
      <w:r w:rsidR="00ED70E1">
        <w:rPr>
          <w:lang w:bidi="en-US"/>
        </w:rPr>
        <w:instrText>l</w:instrText>
      </w:r>
      <w:r w:rsidR="00ED70E1" w:rsidRPr="00CD6A7E">
        <w:rPr>
          <w:lang w:bidi="en-US"/>
        </w:rPr>
        <w:instrText xml:space="preserve">ibrary </w:instrText>
      </w:r>
      <w:r w:rsidR="00ED70E1">
        <w:rPr>
          <w:lang w:bidi="en-US"/>
        </w:rPr>
        <w:instrText>routines</w:instrText>
      </w:r>
      <w:r w:rsidR="00ED70E1">
        <w:instrText xml:space="preserve">" </w:instrText>
      </w:r>
      <w:r w:rsidR="00ED70E1">
        <w:rPr>
          <w:lang w:val="en-CA"/>
        </w:rPr>
        <w:fldChar w:fldCharType="end"/>
      </w:r>
    </w:p>
    <w:p w14:paraId="3EF118AD" w14:textId="78303AAC" w:rsidR="003265AD" w:rsidRPr="003265AD" w:rsidRDefault="00884DA4" w:rsidP="004C5903">
      <w:pPr>
        <w:pStyle w:val="ListParagraph"/>
        <w:spacing w:after="0"/>
        <w:ind w:left="0"/>
        <w:rPr>
          <w:lang w:bidi="en-US"/>
        </w:rPr>
      </w:pPr>
      <w:r>
        <w:rPr>
          <w:lang w:bidi="en-US"/>
        </w:rPr>
        <w:t xml:space="preserve">Since C does not have exceptions </w:t>
      </w:r>
      <w:r w:rsidR="007F3571">
        <w:rPr>
          <w:lang w:bidi="en-US"/>
        </w:rPr>
        <w:t>and so</w:t>
      </w:r>
      <w:r>
        <w:rPr>
          <w:lang w:bidi="en-US"/>
        </w:rPr>
        <w:t xml:space="preserve"> </w:t>
      </w:r>
      <w:r w:rsidR="007F3571">
        <w:rPr>
          <w:lang w:bidi="en-US"/>
        </w:rPr>
        <w:t xml:space="preserve">cannot </w:t>
      </w:r>
      <w:r>
        <w:rPr>
          <w:lang w:bidi="en-US"/>
        </w:rPr>
        <w:t>handle exceptions passed from other language systems</w:t>
      </w:r>
      <w:r w:rsidR="00EE5ECE">
        <w:rPr>
          <w:lang w:bidi="en-US"/>
        </w:rPr>
        <w:t xml:space="preserve">, this vulnerability does not apply. See 6.36 for a discussion of Ignored errors. </w:t>
      </w:r>
      <w:r w:rsidR="001D7034">
        <w:rPr>
          <w:lang w:bidi="en-US"/>
        </w:rPr>
        <w:t>See TR 24772-1 clause 6.4</w:t>
      </w:r>
      <w:r w:rsidR="00084E59">
        <w:rPr>
          <w:lang w:bidi="en-US"/>
        </w:rPr>
        <w:t>7</w:t>
      </w:r>
      <w:r w:rsidR="001D7034">
        <w:rPr>
          <w:lang w:bidi="en-US"/>
        </w:rPr>
        <w:t xml:space="preserve"> in the case where </w:t>
      </w:r>
      <w:r w:rsidR="003A2B46">
        <w:rPr>
          <w:lang w:bidi="en-US"/>
        </w:rPr>
        <w:t>libraries written in languages that use exceptions may be called.</w:t>
      </w:r>
    </w:p>
    <w:p w14:paraId="67290F85" w14:textId="362EDED4" w:rsidR="004C770C" w:rsidRPr="00CD6A7E" w:rsidRDefault="001858A2" w:rsidP="004C770C">
      <w:pPr>
        <w:pStyle w:val="Heading2"/>
        <w:rPr>
          <w:lang w:bidi="en-US"/>
        </w:rPr>
      </w:pPr>
      <w:bookmarkStart w:id="463" w:name="_6.51_Pre-processor_directives"/>
      <w:bookmarkStart w:id="464" w:name="_Toc310518202"/>
      <w:bookmarkStart w:id="465" w:name="_Ref514260667"/>
      <w:bookmarkStart w:id="466" w:name="_Toc2099629"/>
      <w:bookmarkEnd w:id="463"/>
      <w:r>
        <w:rPr>
          <w:lang w:bidi="en-US"/>
        </w:rPr>
        <w:t>6.</w:t>
      </w:r>
      <w:r w:rsidR="007A5FC1">
        <w:rPr>
          <w:lang w:bidi="en-US"/>
        </w:rPr>
        <w:t>5</w:t>
      </w:r>
      <w:r w:rsidR="00BA5309">
        <w:rPr>
          <w:lang w:bidi="en-US"/>
        </w:rPr>
        <w:t>1</w:t>
      </w:r>
      <w:r w:rsidR="00AD5842">
        <w:rPr>
          <w:lang w:bidi="en-US"/>
        </w:rPr>
        <w:t xml:space="preserve"> </w:t>
      </w:r>
      <w:r w:rsidR="004C770C" w:rsidRPr="00CD6A7E">
        <w:rPr>
          <w:lang w:bidi="en-US"/>
        </w:rPr>
        <w:t xml:space="preserve">Pre-processor </w:t>
      </w:r>
      <w:r w:rsidR="00816051">
        <w:rPr>
          <w:lang w:bidi="en-US"/>
        </w:rPr>
        <w:t>d</w:t>
      </w:r>
      <w:r w:rsidR="004C770C" w:rsidRPr="00CD6A7E">
        <w:rPr>
          <w:lang w:bidi="en-US"/>
        </w:rPr>
        <w:t>irectives [NMP]</w:t>
      </w:r>
      <w:bookmarkEnd w:id="464"/>
      <w:bookmarkEnd w:id="465"/>
      <w:bookmarkEnd w:id="466"/>
      <w:r w:rsidR="00ED70E1" w:rsidRPr="00ED70E1">
        <w:rPr>
          <w:lang w:val="en-CA"/>
        </w:rPr>
        <w:t xml:space="preserve"> </w:t>
      </w:r>
      <w:r w:rsidR="00ED70E1">
        <w:rPr>
          <w:lang w:val="en-CA"/>
        </w:rPr>
        <w:fldChar w:fldCharType="begin"/>
      </w:r>
      <w:r w:rsidR="00B33D6D">
        <w:instrText>XE “</w:instrText>
      </w:r>
      <w:r w:rsidR="00DE7B50">
        <w:instrText>Language Vulnerabilities:</w:instrText>
      </w:r>
      <w:r w:rsidR="00ED70E1" w:rsidRPr="00ED70E1">
        <w:rPr>
          <w:lang w:bidi="en-US"/>
        </w:rPr>
        <w:instrText xml:space="preserve"> </w:instrText>
      </w:r>
      <w:r w:rsidR="00ED70E1" w:rsidRPr="00CD6A7E">
        <w:rPr>
          <w:lang w:bidi="en-US"/>
        </w:rPr>
        <w:instrText xml:space="preserve">Pre-processor </w:instrText>
      </w:r>
      <w:r w:rsidR="00ED70E1">
        <w:rPr>
          <w:lang w:bidi="en-US"/>
        </w:rPr>
        <w:instrText>d</w:instrText>
      </w:r>
      <w:r w:rsidR="00ED70E1" w:rsidRPr="00CD6A7E">
        <w:rPr>
          <w:lang w:bidi="en-US"/>
        </w:rPr>
        <w:instrText>irectives [NMP]</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 xml:space="preserve">NMP - </w:instrText>
      </w:r>
      <w:r w:rsidR="00ED70E1" w:rsidRPr="00CD6A7E">
        <w:rPr>
          <w:lang w:bidi="en-US"/>
        </w:rPr>
        <w:instrText xml:space="preserve">Pre-processor </w:instrText>
      </w:r>
      <w:r w:rsidR="00ED70E1">
        <w:rPr>
          <w:lang w:bidi="en-US"/>
        </w:rPr>
        <w:instrText>directives</w:instrText>
      </w:r>
      <w:r w:rsidR="00ED70E1">
        <w:instrText>"</w:instrText>
      </w:r>
      <w:r w:rsidR="00ED70E1">
        <w:rPr>
          <w:lang w:val="en-CA"/>
        </w:rPr>
        <w:fldChar w:fldCharType="end"/>
      </w:r>
    </w:p>
    <w:p w14:paraId="7E6AE0B7" w14:textId="2AE13EB4" w:rsidR="00AC0CB9" w:rsidRDefault="00AC0CB9" w:rsidP="003265AD">
      <w:pPr>
        <w:pStyle w:val="Heading3"/>
        <w:spacing w:before="0" w:after="0"/>
        <w:rPr>
          <w:lang w:bidi="en-US"/>
        </w:rPr>
      </w:pPr>
      <w:bookmarkStart w:id="467" w:name="_Toc310518203"/>
      <w:r>
        <w:rPr>
          <w:lang w:bidi="en-US"/>
        </w:rPr>
        <w:t>6.</w:t>
      </w:r>
      <w:r w:rsidR="007A5FC1">
        <w:rPr>
          <w:lang w:bidi="en-US"/>
        </w:rPr>
        <w:t>5</w:t>
      </w:r>
      <w:r w:rsidR="00BA5309">
        <w:rPr>
          <w:lang w:bidi="en-US"/>
        </w:rPr>
        <w:t>1</w:t>
      </w:r>
      <w:r>
        <w:rPr>
          <w:lang w:bidi="en-US"/>
        </w:rPr>
        <w:t xml:space="preserve">.1 </w:t>
      </w:r>
      <w:r w:rsidRPr="00CD6A7E">
        <w:rPr>
          <w:lang w:bidi="en-US"/>
        </w:rPr>
        <w:t>Applicability to language</w:t>
      </w:r>
    </w:p>
    <w:p w14:paraId="731D4419" w14:textId="77777777" w:rsidR="003265AD" w:rsidRPr="003265AD" w:rsidRDefault="003265AD" w:rsidP="003265AD">
      <w:pPr>
        <w:spacing w:after="0"/>
        <w:rPr>
          <w:lang w:bidi="en-US"/>
        </w:rPr>
      </w:pPr>
    </w:p>
    <w:p w14:paraId="44CA608D" w14:textId="5EECE40E"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The C pre-processor allows the use of macros that are text-replaced before compilation.</w:t>
      </w:r>
      <w:r w:rsidR="006E1DE1">
        <w:rPr>
          <w:rFonts w:ascii="Calibri" w:eastAsia="Times New Roman" w:hAnsi="Calibri"/>
        </w:rPr>
        <w:t xml:space="preserve"> </w:t>
      </w:r>
    </w:p>
    <w:p w14:paraId="674FAD13" w14:textId="77777777" w:rsidR="003366E0" w:rsidRPr="003265AD" w:rsidRDefault="003366E0" w:rsidP="003265AD">
      <w:pPr>
        <w:widowControl w:val="0"/>
        <w:suppressLineNumbers/>
        <w:overflowPunct w:val="0"/>
        <w:adjustRightInd w:val="0"/>
        <w:spacing w:after="0"/>
        <w:rPr>
          <w:rFonts w:ascii="Calibri" w:eastAsia="Times New Roman" w:hAnsi="Calibri"/>
        </w:rPr>
      </w:pPr>
    </w:p>
    <w:p w14:paraId="477EC806" w14:textId="42789301"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Function-like macros look similar to functions but have different semantics.</w:t>
      </w:r>
      <w:r w:rsidR="006E1DE1">
        <w:rPr>
          <w:rFonts w:ascii="Calibri" w:eastAsia="Times New Roman" w:hAnsi="Calibri"/>
        </w:rPr>
        <w:t xml:space="preserve"> </w:t>
      </w:r>
      <w:r w:rsidRPr="003265AD">
        <w:rPr>
          <w:rFonts w:ascii="Calibri" w:eastAsia="Times New Roman" w:hAnsi="Calibri"/>
        </w:rPr>
        <w:t>Because the arguments are text-replaced, expressions passed to a function-like macro may be evaluated multiple times.</w:t>
      </w:r>
      <w:r w:rsidR="006E1DE1">
        <w:rPr>
          <w:rFonts w:ascii="Calibri" w:eastAsia="Times New Roman" w:hAnsi="Calibri"/>
        </w:rPr>
        <w:t xml:space="preserve"> </w:t>
      </w:r>
      <w:r w:rsidRPr="003265AD">
        <w:rPr>
          <w:rFonts w:ascii="Calibri" w:eastAsia="Times New Roman" w:hAnsi="Calibri"/>
        </w:rPr>
        <w:t xml:space="preserve">This can result in unintended and </w:t>
      </w:r>
      <w:r w:rsidR="003366E0">
        <w:rPr>
          <w:rFonts w:ascii="Calibri" w:eastAsia="Times New Roman" w:hAnsi="Calibri"/>
        </w:rPr>
        <w:t>unspecified</w:t>
      </w:r>
      <w:r w:rsidR="003366E0"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00B705CE">
        <w:rPr>
          <w:lang w:val="en-CA"/>
        </w:rPr>
        <w:fldChar w:fldCharType="begin"/>
      </w:r>
      <w:r w:rsidR="00B705CE">
        <w:instrText>XE "</w:instrText>
      </w:r>
      <w:r w:rsidR="00B705CE">
        <w:rPr>
          <w:lang w:bidi="en-US"/>
        </w:rPr>
        <w:instrText xml:space="preserve">behaviour: </w:instrText>
      </w:r>
      <w:r w:rsidR="00B705CE">
        <w:rPr>
          <w:u w:val="single"/>
        </w:rPr>
        <w:instrText>unspecified</w:instrText>
      </w:r>
      <w:r w:rsidR="00B705CE" w:rsidRPr="008A1B88">
        <w:rPr>
          <w:u w:val="single"/>
        </w:rPr>
        <w:instrText xml:space="preserve"> behaviour</w:instrText>
      </w:r>
      <w:r w:rsidR="00B705CE">
        <w:instrText xml:space="preserve"> "</w:instrText>
      </w:r>
      <w:r w:rsidR="00B705CE">
        <w:rPr>
          <w:lang w:val="en-CA"/>
        </w:rPr>
        <w:fldChar w:fldCharType="end"/>
      </w:r>
      <w:r w:rsidR="00B705CE">
        <w:rPr>
          <w:lang w:val="en-CA"/>
        </w:rPr>
        <w:t xml:space="preserve"> </w:t>
      </w:r>
      <w:r w:rsidR="00B705CE">
        <w:rPr>
          <w:lang w:val="en-CA"/>
        </w:rPr>
        <w:fldChar w:fldCharType="begin"/>
      </w:r>
      <w:r w:rsidR="00B705CE">
        <w:instrText>XE "</w:instrText>
      </w:r>
      <w:r w:rsidR="00B705CE">
        <w:rPr>
          <w:lang w:bidi="en-US"/>
        </w:rPr>
        <w:instrText>unspecified</w:instrText>
      </w:r>
      <w:r w:rsidR="00B705CE" w:rsidRPr="008A1B88">
        <w:rPr>
          <w:u w:val="single"/>
        </w:rPr>
        <w:instrText xml:space="preserve"> behaviour</w:instrText>
      </w:r>
      <w:r w:rsidR="00B705CE">
        <w:instrText xml:space="preserve"> "</w:instrText>
      </w:r>
      <w:r w:rsidR="00B705CE">
        <w:rPr>
          <w:lang w:val="en-CA"/>
        </w:rPr>
        <w:fldChar w:fldCharType="end"/>
      </w:r>
      <w:r w:rsidR="003366E0">
        <w:rPr>
          <w:rFonts w:ascii="Calibri" w:eastAsia="Times New Roman" w:hAnsi="Calibri"/>
        </w:rPr>
        <w:t>,</w:t>
      </w:r>
      <w:r w:rsidRPr="003265AD">
        <w:rPr>
          <w:rFonts w:ascii="Calibri" w:eastAsia="Times New Roman" w:hAnsi="Calibri"/>
        </w:rPr>
        <w:t xml:space="preserve"> if the arguments have side effects or are pre-processor directives as described by </w:t>
      </w:r>
      <w:r w:rsidR="0067474D">
        <w:rPr>
          <w:rFonts w:ascii="Calibri" w:eastAsia="Times New Roman" w:hAnsi="Calibri"/>
        </w:rPr>
        <w:t>ISO/IEC 9899:2011 clause</w:t>
      </w:r>
      <w:r w:rsidRPr="003265AD">
        <w:rPr>
          <w:rFonts w:ascii="Calibri" w:eastAsia="Times New Roman" w:hAnsi="Calibri"/>
        </w:rPr>
        <w:t xml:space="preserve"> 6.10</w:t>
      </w:r>
      <w:r w:rsidR="0067474D">
        <w:rPr>
          <w:rFonts w:ascii="Calibri" w:eastAsia="Times New Roman" w:hAnsi="Calibri"/>
        </w:rPr>
        <w:t xml:space="preserve"> </w:t>
      </w:r>
      <w:r w:rsidR="00092527">
        <w:rPr>
          <w:rFonts w:ascii="Calibri" w:eastAsia="Times New Roman" w:hAnsi="Calibri"/>
        </w:rPr>
        <w:t>[</w:t>
      </w:r>
      <w:r w:rsidR="005734AC">
        <w:rPr>
          <w:rFonts w:ascii="Calibri" w:eastAsia="Times New Roman" w:hAnsi="Calibri"/>
        </w:rPr>
        <w:t>5</w:t>
      </w:r>
      <w:r w:rsidR="0067474D">
        <w:rPr>
          <w:rFonts w:ascii="Calibri" w:eastAsia="Times New Roman" w:hAnsi="Calibri"/>
        </w:rPr>
        <w:t>]</w:t>
      </w:r>
      <w:r w:rsidRPr="003265AD">
        <w:rPr>
          <w:rFonts w:ascii="Calibri" w:eastAsia="Times New Roman" w:hAnsi="Calibri"/>
        </w:rPr>
        <w:t>.</w:t>
      </w:r>
      <w:r w:rsidR="006E1DE1">
        <w:rPr>
          <w:rFonts w:ascii="Calibri" w:eastAsia="Times New Roman" w:hAnsi="Calibri"/>
        </w:rPr>
        <w:t xml:space="preserve"> </w:t>
      </w:r>
      <w:r w:rsidRPr="003265AD">
        <w:rPr>
          <w:rFonts w:ascii="Calibri" w:eastAsia="Times New Roman" w:hAnsi="Calibri"/>
        </w:rPr>
        <w:t xml:space="preserve">Additionally, the arguments and body of function-like macros should be fully parenthesized to avoid unintended and </w:t>
      </w:r>
      <w:r w:rsidR="00F23508">
        <w:rPr>
          <w:rFonts w:ascii="Calibri" w:eastAsia="Times New Roman" w:hAnsi="Calibri"/>
        </w:rPr>
        <w:t>unspecified</w:t>
      </w:r>
      <w:r w:rsidR="00F23508"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Pr="003265AD">
        <w:rPr>
          <w:rFonts w:ascii="Calibri" w:eastAsia="Times New Roman" w:hAnsi="Calibri"/>
        </w:rPr>
        <w:t xml:space="preserve"> [</w:t>
      </w:r>
      <w:r w:rsidR="0067474D">
        <w:rPr>
          <w:rFonts w:ascii="Calibri" w:eastAsia="Times New Roman" w:hAnsi="Calibri"/>
        </w:rPr>
        <w:t>5</w:t>
      </w:r>
      <w:r w:rsidRPr="003265AD">
        <w:rPr>
          <w:rFonts w:ascii="Calibri" w:eastAsia="Times New Roman" w:hAnsi="Calibri"/>
        </w:rPr>
        <w:t>].</w:t>
      </w:r>
    </w:p>
    <w:p w14:paraId="22E6E99A"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65CC7C2C" w14:textId="5D06C04E"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The following code example demonstrates </w:t>
      </w:r>
      <w:r w:rsidR="00F23508">
        <w:rPr>
          <w:rFonts w:ascii="Calibri" w:eastAsia="Times New Roman" w:hAnsi="Calibri"/>
        </w:rPr>
        <w:t>unspecified</w:t>
      </w:r>
      <w:r w:rsidR="00F23508"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Pr="003265AD">
        <w:rPr>
          <w:rFonts w:ascii="Calibri" w:eastAsia="Times New Roman" w:hAnsi="Calibri"/>
        </w:rPr>
        <w:t xml:space="preserve"> when a function-like macro is called with arguments that have side-effects (in this case, the increment operator) [</w:t>
      </w:r>
      <w:r w:rsidR="0067474D">
        <w:rPr>
          <w:rFonts w:ascii="Calibri" w:eastAsia="Times New Roman" w:hAnsi="Calibri"/>
        </w:rPr>
        <w:t>5</w:t>
      </w:r>
      <w:r w:rsidRPr="003265AD">
        <w:rPr>
          <w:rFonts w:ascii="Calibri" w:eastAsia="Times New Roman" w:hAnsi="Calibri"/>
        </w:rPr>
        <w:t>]:</w:t>
      </w:r>
    </w:p>
    <w:p w14:paraId="70C496B2" w14:textId="18FBD3F7" w:rsidR="003265AD" w:rsidRPr="00B50ED2" w:rsidRDefault="003265AD" w:rsidP="003265AD">
      <w:pPr>
        <w:widowControl w:val="0"/>
        <w:suppressLineNumbers/>
        <w:overflowPunct w:val="0"/>
        <w:adjustRightInd w:val="0"/>
        <w:spacing w:after="0"/>
        <w:ind w:left="851"/>
        <w:rPr>
          <w:rFonts w:ascii="Courier New" w:eastAsia="Times New Roman" w:hAnsi="Courier New" w:cs="Courier New"/>
          <w:sz w:val="20"/>
          <w:lang w:val="en-GB"/>
        </w:rPr>
      </w:pPr>
      <w:r w:rsidRPr="00B50ED2">
        <w:rPr>
          <w:rFonts w:ascii="Courier New" w:eastAsia="Times New Roman" w:hAnsi="Courier New" w:cs="Courier New"/>
          <w:sz w:val="20"/>
          <w:lang w:val="en-GB"/>
        </w:rPr>
        <w:t xml:space="preserve">#define </w:t>
      </w:r>
      <w:r w:rsidR="00F23508" w:rsidRPr="00B50ED2">
        <w:rPr>
          <w:rFonts w:ascii="Courier New" w:eastAsia="Times New Roman" w:hAnsi="Courier New" w:cs="Courier New"/>
          <w:sz w:val="20"/>
          <w:lang w:val="en-GB"/>
        </w:rPr>
        <w:t>foo</w:t>
      </w:r>
      <w:r w:rsidRPr="00B50ED2">
        <w:rPr>
          <w:rFonts w:ascii="Courier New" w:eastAsia="Times New Roman" w:hAnsi="Courier New" w:cs="Courier New"/>
          <w:sz w:val="20"/>
          <w:lang w:val="en-GB"/>
        </w:rPr>
        <w:t xml:space="preserve">(X) ((X) * (X) </w:t>
      </w:r>
      <w:r w:rsidR="00F23508" w:rsidRPr="00B50ED2">
        <w:rPr>
          <w:rFonts w:ascii="Courier New" w:eastAsia="Times New Roman" w:hAnsi="Courier New" w:cs="Courier New"/>
          <w:sz w:val="20"/>
          <w:lang w:val="en-GB"/>
        </w:rPr>
        <w:t>+</w:t>
      </w:r>
      <w:r w:rsidRPr="00B50ED2">
        <w:rPr>
          <w:rFonts w:ascii="Courier New" w:eastAsia="Times New Roman" w:hAnsi="Courier New" w:cs="Courier New"/>
          <w:sz w:val="20"/>
          <w:lang w:val="en-GB"/>
        </w:rPr>
        <w:t xml:space="preserve"> (X))</w:t>
      </w:r>
    </w:p>
    <w:p w14:paraId="40D62E6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 ... */</w:t>
      </w:r>
    </w:p>
    <w:p w14:paraId="73BE726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 xml:space="preserve"> = 2;</w:t>
      </w:r>
    </w:p>
    <w:p w14:paraId="6C374BC7" w14:textId="5288EC07"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w:t>
      </w:r>
      <w:r w:rsidR="00F23508">
        <w:rPr>
          <w:rFonts w:ascii="Courier New" w:eastAsia="Times New Roman" w:hAnsi="Courier New" w:cs="Courier New"/>
          <w:sz w:val="20"/>
        </w:rPr>
        <w:t>foo</w:t>
      </w:r>
      <w:r w:rsidRPr="003265AD">
        <w:rPr>
          <w:rFonts w:ascii="Courier New" w:eastAsia="Times New Roman" w:hAnsi="Courier New" w:cs="Courier New"/>
          <w:sz w:val="20"/>
        </w:rPr>
        <w:t>(++</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w:t>
      </w:r>
    </w:p>
    <w:p w14:paraId="57F1DEB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20630F66" w14:textId="77777777" w:rsidR="003265AD" w:rsidRPr="003265AD" w:rsidRDefault="003265AD" w:rsidP="003265AD">
      <w:pPr>
        <w:widowControl w:val="0"/>
        <w:suppressLineNumbers/>
        <w:overflowPunct w:val="0"/>
        <w:adjustRightInd w:val="0"/>
        <w:spacing w:after="0"/>
        <w:rPr>
          <w:rFonts w:eastAsia="Times New Roman" w:cs="Courier New"/>
        </w:rPr>
      </w:pPr>
      <w:r w:rsidRPr="003265AD">
        <w:rPr>
          <w:rFonts w:eastAsia="Times New Roman" w:cs="Courier New"/>
        </w:rPr>
        <w:t>The above example could expand to:</w:t>
      </w:r>
    </w:p>
    <w:p w14:paraId="13528A82" w14:textId="7A4AF5C4"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ab/>
      </w: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 *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 xml:space="preserve">) </w:t>
      </w:r>
      <w:r w:rsidR="00F23508">
        <w:rPr>
          <w:rFonts w:ascii="Courier New" w:eastAsia="Times New Roman" w:hAnsi="Courier New" w:cs="Courier New"/>
          <w:sz w:val="20"/>
        </w:rPr>
        <w:t>+</w:t>
      </w:r>
      <w:r w:rsidRPr="003265AD">
        <w:rPr>
          <w:rFonts w:ascii="Courier New" w:eastAsia="Times New Roman" w:hAnsi="Courier New" w:cs="Courier New"/>
          <w:sz w:val="20"/>
        </w:rPr>
        <w:t xml:space="preserve">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w:t>
      </w:r>
    </w:p>
    <w:p w14:paraId="65A415C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60985785" w14:textId="5BE82795"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this </w:t>
      </w:r>
      <w:r w:rsidR="00F23508">
        <w:rPr>
          <w:rFonts w:ascii="Calibri" w:eastAsia="Times New Roman" w:hAnsi="Calibri"/>
        </w:rPr>
        <w:t>ha</w:t>
      </w:r>
      <w:r w:rsidRPr="003265AD">
        <w:rPr>
          <w:rFonts w:ascii="Calibri" w:eastAsia="Times New Roman" w:hAnsi="Calibri"/>
        </w:rPr>
        <w:t xml:space="preserve">s </w:t>
      </w:r>
      <w:r w:rsidR="00F23508">
        <w:rPr>
          <w:rFonts w:ascii="Calibri" w:eastAsia="Times New Roman" w:hAnsi="Calibri"/>
        </w:rPr>
        <w:t>unspecified</w:t>
      </w:r>
      <w:r w:rsidR="00F23508"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00F23508">
        <w:rPr>
          <w:rFonts w:ascii="Calibri" w:eastAsia="Times New Roman" w:hAnsi="Calibri"/>
        </w:rPr>
        <w:t xml:space="preserve">, as its not known in which order the compiler will evaluate the </w:t>
      </w:r>
      <w:proofErr w:type="gramStart"/>
      <w:r w:rsidR="00F23508">
        <w:rPr>
          <w:rFonts w:ascii="Calibri" w:eastAsia="Times New Roman" w:hAnsi="Calibri"/>
        </w:rPr>
        <w:t xml:space="preserve">three  </w:t>
      </w:r>
      <w:r w:rsidR="00F23508" w:rsidRPr="00B50ED2">
        <w:rPr>
          <w:rFonts w:ascii="Courier New" w:eastAsia="Times New Roman" w:hAnsi="Courier New" w:cs="Courier New"/>
          <w:sz w:val="20"/>
        </w:rPr>
        <w:t>+</w:t>
      </w:r>
      <w:proofErr w:type="gramEnd"/>
      <w:r w:rsidR="00F23508" w:rsidRPr="00B50ED2">
        <w:rPr>
          <w:rFonts w:ascii="Courier New" w:eastAsia="Times New Roman" w:hAnsi="Courier New" w:cs="Courier New"/>
          <w:sz w:val="20"/>
        </w:rPr>
        <w:t>+</w:t>
      </w:r>
      <w:proofErr w:type="spellStart"/>
      <w:r w:rsidR="00F23508" w:rsidRPr="00B50ED2">
        <w:rPr>
          <w:rFonts w:ascii="Courier New" w:eastAsia="Times New Roman" w:hAnsi="Courier New" w:cs="Courier New"/>
          <w:sz w:val="20"/>
        </w:rPr>
        <w:t>i</w:t>
      </w:r>
      <w:proofErr w:type="spellEnd"/>
      <w:r w:rsidR="00F23508" w:rsidRPr="00B50ED2">
        <w:rPr>
          <w:rFonts w:ascii="Calibri" w:eastAsia="Times New Roman" w:hAnsi="Calibri"/>
          <w:sz w:val="20"/>
        </w:rPr>
        <w:t xml:space="preserve"> </w:t>
      </w:r>
      <w:r w:rsidR="00F23508">
        <w:rPr>
          <w:rFonts w:ascii="Calibri" w:eastAsia="Times New Roman" w:hAnsi="Calibri"/>
        </w:rPr>
        <w:t>subexpressions</w:t>
      </w:r>
      <w:r w:rsidRPr="003265AD">
        <w:rPr>
          <w:rFonts w:ascii="Calibri" w:eastAsia="Times New Roman" w:hAnsi="Calibri"/>
        </w:rPr>
        <w:t>.</w:t>
      </w:r>
    </w:p>
    <w:p w14:paraId="0858F669"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4F626F4B" w14:textId="35B3834A"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Another mechanism of failure can occur when the arguments within the body of a function-like macro are not fully parenthesized.</w:t>
      </w:r>
      <w:r w:rsidR="006E1DE1">
        <w:rPr>
          <w:rFonts w:ascii="Calibri" w:eastAsia="Times New Roman" w:hAnsi="Calibri"/>
        </w:rPr>
        <w:t xml:space="preserve"> </w:t>
      </w:r>
      <w:r w:rsidRPr="003265AD">
        <w:rPr>
          <w:rFonts w:ascii="Calibri" w:eastAsia="Times New Roman" w:hAnsi="Calibri"/>
        </w:rPr>
        <w:t xml:space="preserve">The following example shows </w:t>
      </w:r>
      <w:r w:rsidR="00F23508">
        <w:rPr>
          <w:rFonts w:ascii="Calibri" w:eastAsia="Times New Roman" w:hAnsi="Calibri"/>
        </w:rPr>
        <w:t>a</w:t>
      </w:r>
      <w:r w:rsidRPr="003265AD">
        <w:rPr>
          <w:rFonts w:ascii="Calibri" w:eastAsia="Times New Roman" w:hAnsi="Calibri"/>
        </w:rPr>
        <w:t xml:space="preserve"> macro without parenthesized arguments [</w:t>
      </w:r>
      <w:r w:rsidR="0067474D">
        <w:rPr>
          <w:rFonts w:ascii="Calibri" w:eastAsia="Times New Roman" w:hAnsi="Calibri"/>
        </w:rPr>
        <w:t>5</w:t>
      </w:r>
      <w:r w:rsidRPr="003265AD">
        <w:rPr>
          <w:rFonts w:ascii="Calibri" w:eastAsia="Times New Roman" w:hAnsi="Calibri"/>
        </w:rPr>
        <w:t>]:</w:t>
      </w:r>
    </w:p>
    <w:p w14:paraId="0E547241" w14:textId="77777777" w:rsidR="003265AD" w:rsidRPr="00B50ED2" w:rsidRDefault="003265AD" w:rsidP="003265AD">
      <w:pPr>
        <w:widowControl w:val="0"/>
        <w:suppressLineNumbers/>
        <w:overflowPunct w:val="0"/>
        <w:adjustRightInd w:val="0"/>
        <w:spacing w:after="0"/>
        <w:ind w:left="1276"/>
        <w:rPr>
          <w:rFonts w:ascii="Courier New" w:eastAsia="Times New Roman" w:hAnsi="Courier New" w:cs="Courier New"/>
          <w:sz w:val="20"/>
          <w:lang w:val="en-GB"/>
        </w:rPr>
      </w:pPr>
      <w:r w:rsidRPr="00B50ED2">
        <w:rPr>
          <w:rFonts w:ascii="Courier New" w:eastAsia="Times New Roman" w:hAnsi="Courier New" w:cs="Courier New"/>
          <w:sz w:val="20"/>
          <w:lang w:val="en-GB"/>
        </w:rPr>
        <w:t>#define CUBE(X) (X * X * X)</w:t>
      </w:r>
    </w:p>
    <w:p w14:paraId="58AFF191"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r w:rsidRPr="003265AD">
        <w:rPr>
          <w:rFonts w:ascii="Courier New" w:eastAsia="Times New Roman" w:hAnsi="Courier New" w:cs="Courier New"/>
          <w:sz w:val="20"/>
        </w:rPr>
        <w:t>/* ... */</w:t>
      </w:r>
    </w:p>
    <w:p w14:paraId="70D32C3A" w14:textId="77777777" w:rsidR="003265AD" w:rsidRDefault="003265AD" w:rsidP="003265AD">
      <w:pPr>
        <w:widowControl w:val="0"/>
        <w:suppressLineNumbers/>
        <w:overflowPunct w:val="0"/>
        <w:adjustRightInd w:val="0"/>
        <w:spacing w:after="0"/>
        <w:ind w:left="1276"/>
        <w:rPr>
          <w:rFonts w:ascii="Courier New" w:eastAsia="Times New Roman" w:hAnsi="Courier New" w:cs="Courier New"/>
          <w:sz w:val="20"/>
        </w:rPr>
      </w:pP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w:t>
      </w:r>
      <w:proofErr w:type="gramStart"/>
      <w:r w:rsidRPr="003265AD">
        <w:rPr>
          <w:rFonts w:ascii="Courier New" w:eastAsia="Times New Roman" w:hAnsi="Courier New" w:cs="Courier New"/>
          <w:sz w:val="20"/>
        </w:rPr>
        <w:t>CUBE(</w:t>
      </w:r>
      <w:proofErr w:type="gramEnd"/>
      <w:r w:rsidRPr="003265AD">
        <w:rPr>
          <w:rFonts w:ascii="Courier New" w:eastAsia="Times New Roman" w:hAnsi="Courier New" w:cs="Courier New"/>
          <w:sz w:val="20"/>
        </w:rPr>
        <w:t>2 + 1);</w:t>
      </w:r>
    </w:p>
    <w:p w14:paraId="7B052A3A"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p>
    <w:p w14:paraId="7054A421" w14:textId="7777777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This example expands to:</w:t>
      </w:r>
    </w:p>
    <w:p w14:paraId="7A2977F3" w14:textId="77777777" w:rsidR="003265AD" w:rsidRPr="003265AD" w:rsidRDefault="003265AD" w:rsidP="003265AD">
      <w:pPr>
        <w:widowControl w:val="0"/>
        <w:suppressLineNumbers/>
        <w:overflowPunct w:val="0"/>
        <w:adjustRightInd w:val="0"/>
        <w:spacing w:after="0"/>
        <w:rPr>
          <w:rFonts w:ascii="Courier New" w:eastAsia="Times New Roman" w:hAnsi="Courier New" w:cs="Courier New"/>
          <w:sz w:val="20"/>
        </w:rPr>
      </w:pPr>
      <w:r w:rsidRPr="003265AD">
        <w:rPr>
          <w:rFonts w:ascii="Courier New" w:eastAsia="Times New Roman" w:hAnsi="Courier New" w:cs="Courier New"/>
          <w:sz w:val="20"/>
        </w:rPr>
        <w:t xml:space="preserve">       </w:t>
      </w: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(2 + 1 * 2 + 1 * 2 + 1)</w:t>
      </w:r>
    </w:p>
    <w:p w14:paraId="1031FFDD"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333AD57F" w14:textId="3E248D0F" w:rsidR="003265AD" w:rsidRPr="00AC0CB9"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which evaluates to 7 instead of the intended 27.</w:t>
      </w:r>
    </w:p>
    <w:p w14:paraId="4078FAB8" w14:textId="1E2F3E1C" w:rsidR="00AC0CB9" w:rsidRDefault="00AC0CB9" w:rsidP="00515970">
      <w:pPr>
        <w:pStyle w:val="Heading3"/>
        <w:spacing w:before="120" w:after="120"/>
        <w:rPr>
          <w:lang w:bidi="en-US"/>
        </w:rPr>
      </w:pPr>
      <w:r>
        <w:rPr>
          <w:lang w:bidi="en-US"/>
        </w:rPr>
        <w:t>6.</w:t>
      </w:r>
      <w:r w:rsidR="007A5FC1">
        <w:rPr>
          <w:lang w:bidi="en-US"/>
        </w:rPr>
        <w:t>5</w:t>
      </w:r>
      <w:r w:rsidR="00BA5309">
        <w:rPr>
          <w:lang w:bidi="en-US"/>
        </w:rPr>
        <w:t>1</w:t>
      </w:r>
      <w:r>
        <w:rPr>
          <w:lang w:bidi="en-US"/>
        </w:rPr>
        <w:t xml:space="preserve">.2 </w:t>
      </w:r>
      <w:r w:rsidRPr="00CD6A7E">
        <w:rPr>
          <w:lang w:bidi="en-US"/>
        </w:rPr>
        <w:t>Guidance to language users</w:t>
      </w:r>
    </w:p>
    <w:p w14:paraId="17158E5C" w14:textId="6AA00002" w:rsidR="00F23508" w:rsidRDefault="00F23508" w:rsidP="00F23508">
      <w:pPr>
        <w:pStyle w:val="ListParagraph"/>
        <w:widowControl w:val="0"/>
        <w:numPr>
          <w:ilvl w:val="0"/>
          <w:numId w:val="43"/>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EB4D50">
        <w:rPr>
          <w:rFonts w:ascii="Calibri" w:eastAsia="Times New Roman" w:hAnsi="Calibri"/>
          <w:bCs/>
        </w:rPr>
        <w:t xml:space="preserve">guidance contained in </w:t>
      </w:r>
      <w:r>
        <w:rPr>
          <w:rFonts w:ascii="Calibri" w:eastAsia="Times New Roman" w:hAnsi="Calibri"/>
          <w:bCs/>
        </w:rPr>
        <w:t>TR 24772-1 clause 6.51.5.</w:t>
      </w:r>
    </w:p>
    <w:p w14:paraId="18C71BD3" w14:textId="0878BDC5" w:rsidR="003265AD" w:rsidRDefault="003265AD" w:rsidP="007124F7">
      <w:pPr>
        <w:pStyle w:val="ListParagraph"/>
        <w:numPr>
          <w:ilvl w:val="0"/>
          <w:numId w:val="43"/>
        </w:numPr>
        <w:spacing w:after="0"/>
        <w:rPr>
          <w:lang w:bidi="en-US"/>
        </w:rPr>
      </w:pPr>
      <w:r>
        <w:rPr>
          <w:lang w:bidi="en-US"/>
        </w:rPr>
        <w:t xml:space="preserve">Replace </w:t>
      </w:r>
      <w:r w:rsidR="00132D22">
        <w:rPr>
          <w:lang w:bidi="en-US"/>
        </w:rPr>
        <w:t>function</w:t>
      </w:r>
      <w:r>
        <w:rPr>
          <w:lang w:bidi="en-US"/>
        </w:rPr>
        <w:t xml:space="preserve">-like </w:t>
      </w:r>
      <w:r w:rsidR="00132D22">
        <w:rPr>
          <w:lang w:bidi="en-US"/>
        </w:rPr>
        <w:t xml:space="preserve">macros </w:t>
      </w:r>
      <w:r>
        <w:rPr>
          <w:lang w:bidi="en-US"/>
        </w:rPr>
        <w:t>with inline functions where possible.</w:t>
      </w:r>
      <w:r w:rsidR="006E1DE1">
        <w:rPr>
          <w:lang w:bidi="en-US"/>
        </w:rPr>
        <w:t xml:space="preserve"> </w:t>
      </w:r>
      <w:r>
        <w:rPr>
          <w:lang w:bidi="en-US"/>
        </w:rPr>
        <w:t>Inline functions offer consistent semantics and allow for better analysis by static analysis tools.</w:t>
      </w:r>
    </w:p>
    <w:p w14:paraId="29833656" w14:textId="1B14D6E1" w:rsidR="003265AD" w:rsidRDefault="003265AD" w:rsidP="00D73FF9">
      <w:pPr>
        <w:pStyle w:val="ListParagraph"/>
        <w:numPr>
          <w:ilvl w:val="0"/>
          <w:numId w:val="43"/>
        </w:numPr>
        <w:spacing w:after="0"/>
        <w:rPr>
          <w:lang w:bidi="en-US"/>
        </w:rPr>
      </w:pPr>
      <w:r>
        <w:rPr>
          <w:lang w:bidi="en-US"/>
        </w:rPr>
        <w:t>Ensure that if a function-like macro must be used, that its arguments and body are parenthesized</w:t>
      </w:r>
      <w:r w:rsidR="00D73FF9">
        <w:rPr>
          <w:lang w:bidi="en-US"/>
        </w:rPr>
        <w:t>, and use a naming convention that clearly identifies it as a macro.</w:t>
      </w:r>
    </w:p>
    <w:p w14:paraId="730CCA3E" w14:textId="098444F1" w:rsidR="00AC0CB9" w:rsidRDefault="003265AD" w:rsidP="00F25A14">
      <w:pPr>
        <w:pStyle w:val="ListParagraph"/>
        <w:numPr>
          <w:ilvl w:val="0"/>
          <w:numId w:val="43"/>
        </w:numPr>
        <w:spacing w:after="0"/>
        <w:rPr>
          <w:lang w:bidi="en-US"/>
        </w:rPr>
      </w:pPr>
      <w:r>
        <w:rPr>
          <w:lang w:bidi="en-US"/>
        </w:rPr>
        <w:t xml:space="preserve">Do not </w:t>
      </w:r>
      <w:r w:rsidR="00C55E53">
        <w:rPr>
          <w:lang w:bidi="en-US"/>
        </w:rPr>
        <w:t xml:space="preserve">use </w:t>
      </w:r>
      <w:r>
        <w:rPr>
          <w:lang w:bidi="en-US"/>
        </w:rPr>
        <w:t xml:space="preserve">pre-processor directives or </w:t>
      </w:r>
      <w:r w:rsidR="00C55E53">
        <w:rPr>
          <w:lang w:bidi="en-US"/>
        </w:rPr>
        <w:t xml:space="preserve">expressions with </w:t>
      </w:r>
      <w:r>
        <w:rPr>
          <w:lang w:bidi="en-US"/>
        </w:rPr>
        <w:t xml:space="preserve">side-effects </w:t>
      </w:r>
      <w:r w:rsidR="00C55E53">
        <w:rPr>
          <w:lang w:bidi="en-US"/>
        </w:rPr>
        <w:t>(</w:t>
      </w:r>
      <w:r>
        <w:rPr>
          <w:lang w:bidi="en-US"/>
        </w:rPr>
        <w:t>such as assignment, increment/decrement, volatile access, or function call</w:t>
      </w:r>
      <w:r w:rsidR="00EF1450">
        <w:rPr>
          <w:lang w:bidi="en-US"/>
        </w:rPr>
        <w:t>s</w:t>
      </w:r>
      <w:r w:rsidR="00C55E53">
        <w:rPr>
          <w:lang w:bidi="en-US"/>
        </w:rPr>
        <w:t>)</w:t>
      </w:r>
      <w:r>
        <w:rPr>
          <w:lang w:bidi="en-US"/>
        </w:rPr>
        <w:t xml:space="preserve"> in </w:t>
      </w:r>
      <w:r w:rsidR="00C55E53">
        <w:rPr>
          <w:lang w:bidi="en-US"/>
        </w:rPr>
        <w:t xml:space="preserve">the parameter of a </w:t>
      </w:r>
      <w:r>
        <w:rPr>
          <w:lang w:bidi="en-US"/>
        </w:rPr>
        <w:t>function-like macro.</w:t>
      </w:r>
      <w:r w:rsidR="00D73FF9" w:rsidRPr="003265AD" w:rsidDel="00D73FF9">
        <w:rPr>
          <w:lang w:bidi="en-US"/>
        </w:rPr>
        <w:t xml:space="preserve"> </w:t>
      </w:r>
    </w:p>
    <w:p w14:paraId="59DD7B6F" w14:textId="78D9C42C" w:rsidR="004C770C" w:rsidRDefault="001858A2" w:rsidP="004C770C">
      <w:pPr>
        <w:pStyle w:val="Heading2"/>
        <w:rPr>
          <w:lang w:bidi="en-US"/>
        </w:rPr>
      </w:pPr>
      <w:bookmarkStart w:id="468" w:name="_Toc2099630"/>
      <w:r>
        <w:rPr>
          <w:lang w:bidi="en-US"/>
        </w:rPr>
        <w:t>6.</w:t>
      </w:r>
      <w:r w:rsidR="007A5FC1">
        <w:rPr>
          <w:lang w:bidi="en-US"/>
        </w:rPr>
        <w:t>5</w:t>
      </w:r>
      <w:r w:rsidR="00BA5309">
        <w:rPr>
          <w:lang w:bidi="en-US"/>
        </w:rPr>
        <w:t>2</w:t>
      </w:r>
      <w:r w:rsidR="00AD5842">
        <w:rPr>
          <w:lang w:bidi="en-US"/>
        </w:rPr>
        <w:t xml:space="preserve"> </w:t>
      </w:r>
      <w:r w:rsidR="004C770C" w:rsidRPr="00CD6A7E">
        <w:rPr>
          <w:lang w:bidi="en-US"/>
        </w:rPr>
        <w:t xml:space="preserve">Suppression of </w:t>
      </w:r>
      <w:r w:rsidR="00816051">
        <w:rPr>
          <w:lang w:bidi="en-US"/>
        </w:rPr>
        <w:t>l</w:t>
      </w:r>
      <w:r w:rsidR="004C770C" w:rsidRPr="00CD6A7E">
        <w:rPr>
          <w:lang w:bidi="en-US"/>
        </w:rPr>
        <w:t xml:space="preserve">anguage-defined </w:t>
      </w:r>
      <w:r w:rsidR="00816051">
        <w:rPr>
          <w:lang w:bidi="en-US"/>
        </w:rPr>
        <w:t>r</w:t>
      </w:r>
      <w:r w:rsidR="004C770C" w:rsidRPr="00CD6A7E">
        <w:rPr>
          <w:lang w:bidi="en-US"/>
        </w:rPr>
        <w:t xml:space="preserve">un-time </w:t>
      </w:r>
      <w:r w:rsidR="00816051">
        <w:rPr>
          <w:lang w:bidi="en-US"/>
        </w:rPr>
        <w:t>c</w:t>
      </w:r>
      <w:r w:rsidR="004C770C" w:rsidRPr="00CD6A7E">
        <w:rPr>
          <w:lang w:bidi="en-US"/>
        </w:rPr>
        <w:t>hecking</w:t>
      </w:r>
      <w:r w:rsidR="004C770C" w:rsidRPr="00CD6A7E">
        <w:rPr>
          <w:bCs/>
          <w:lang w:bidi="en-US"/>
        </w:rPr>
        <w:t xml:space="preserve"> </w:t>
      </w:r>
      <w:r w:rsidR="004C770C" w:rsidRPr="00CD6A7E">
        <w:rPr>
          <w:lang w:bidi="en-US"/>
        </w:rPr>
        <w:t>[MXB]</w:t>
      </w:r>
      <w:bookmarkEnd w:id="468"/>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DE7B50">
        <w:instrText xml:space="preserve">: </w:instrText>
      </w:r>
      <w:r w:rsidR="00ED70E1">
        <w:rPr>
          <w:lang w:bidi="en-US"/>
        </w:rPr>
        <w:instrText>Suppr</w:instrText>
      </w:r>
      <w:r w:rsidR="00ED70E1" w:rsidRPr="00CD6A7E">
        <w:rPr>
          <w:lang w:bidi="en-US"/>
        </w:rPr>
        <w:instrText xml:space="preserve">ession of </w:instrText>
      </w:r>
      <w:r w:rsidR="00ED70E1">
        <w:rPr>
          <w:lang w:bidi="en-US"/>
        </w:rPr>
        <w:instrText>l</w:instrText>
      </w:r>
      <w:r w:rsidR="00ED70E1" w:rsidRPr="00CD6A7E">
        <w:rPr>
          <w:lang w:bidi="en-US"/>
        </w:rPr>
        <w:instrText xml:space="preserve">anguage-defined </w:instrText>
      </w:r>
      <w:r w:rsidR="00ED70E1">
        <w:rPr>
          <w:lang w:bidi="en-US"/>
        </w:rPr>
        <w:instrText>r</w:instrText>
      </w:r>
      <w:r w:rsidR="00ED70E1" w:rsidRPr="00CD6A7E">
        <w:rPr>
          <w:lang w:bidi="en-US"/>
        </w:rPr>
        <w:instrText xml:space="preserve">un-time </w:instrText>
      </w:r>
      <w:r w:rsidR="00ED70E1">
        <w:rPr>
          <w:lang w:bidi="en-US"/>
        </w:rPr>
        <w:instrText>c</w:instrText>
      </w:r>
      <w:r w:rsidR="00ED70E1" w:rsidRPr="00CD6A7E">
        <w:rPr>
          <w:lang w:bidi="en-US"/>
        </w:rPr>
        <w:instrText>hecking</w:instrText>
      </w:r>
      <w:r w:rsidR="00ED70E1" w:rsidRPr="00CD6A7E">
        <w:rPr>
          <w:bCs/>
          <w:lang w:bidi="en-US"/>
        </w:rPr>
        <w:instrText xml:space="preserve"> </w:instrText>
      </w:r>
      <w:r w:rsidR="00ED70E1" w:rsidRPr="00CD6A7E">
        <w:rPr>
          <w:lang w:bidi="en-US"/>
        </w:rPr>
        <w:instrText>[MXB]</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MXB - Suppr</w:instrText>
      </w:r>
      <w:r w:rsidR="00ED70E1" w:rsidRPr="00CD6A7E">
        <w:rPr>
          <w:lang w:bidi="en-US"/>
        </w:rPr>
        <w:instrText xml:space="preserve">ession of </w:instrText>
      </w:r>
      <w:r w:rsidR="00ED70E1">
        <w:rPr>
          <w:lang w:bidi="en-US"/>
        </w:rPr>
        <w:instrText>l</w:instrText>
      </w:r>
      <w:r w:rsidR="00ED70E1" w:rsidRPr="00CD6A7E">
        <w:rPr>
          <w:lang w:bidi="en-US"/>
        </w:rPr>
        <w:instrText xml:space="preserve">anguage-defined </w:instrText>
      </w:r>
      <w:r w:rsidR="00ED70E1">
        <w:rPr>
          <w:lang w:bidi="en-US"/>
        </w:rPr>
        <w:instrText>r</w:instrText>
      </w:r>
      <w:r w:rsidR="00ED70E1" w:rsidRPr="00CD6A7E">
        <w:rPr>
          <w:lang w:bidi="en-US"/>
        </w:rPr>
        <w:instrText xml:space="preserve">un-time </w:instrText>
      </w:r>
      <w:r w:rsidR="00ED70E1">
        <w:rPr>
          <w:lang w:bidi="en-US"/>
        </w:rPr>
        <w:instrText>c</w:instrText>
      </w:r>
      <w:r w:rsidR="00ED70E1" w:rsidRPr="00CD6A7E">
        <w:rPr>
          <w:lang w:bidi="en-US"/>
        </w:rPr>
        <w:instrText>hecking</w:instrText>
      </w:r>
      <w:r w:rsidR="00ED70E1">
        <w:instrText xml:space="preserve">" </w:instrText>
      </w:r>
      <w:r w:rsidR="00ED70E1">
        <w:rPr>
          <w:lang w:val="en-CA"/>
        </w:rPr>
        <w:fldChar w:fldCharType="end"/>
      </w:r>
    </w:p>
    <w:p w14:paraId="4C5D1052" w14:textId="69BB5EE9" w:rsidR="00CB4137" w:rsidRDefault="003265AD" w:rsidP="00EB4D50">
      <w:pPr>
        <w:spacing w:after="0"/>
        <w:rPr>
          <w:lang w:bidi="en-US"/>
        </w:rPr>
      </w:pPr>
      <w:r w:rsidRPr="003265AD">
        <w:rPr>
          <w:lang w:bidi="en-US"/>
        </w:rPr>
        <w:t>Does not apply to C</w:t>
      </w:r>
      <w:r w:rsidR="00EE5ECE">
        <w:rPr>
          <w:lang w:bidi="en-US"/>
        </w:rPr>
        <w:t xml:space="preserve"> since there are no language-defined runtime checks.</w:t>
      </w:r>
      <w:bookmarkStart w:id="469" w:name="_Ref357014743"/>
    </w:p>
    <w:p w14:paraId="30EACDA2" w14:textId="215EC94B" w:rsidR="004C770C" w:rsidRPr="00CD6A7E" w:rsidRDefault="001858A2" w:rsidP="004C770C">
      <w:pPr>
        <w:pStyle w:val="Heading2"/>
        <w:rPr>
          <w:lang w:bidi="en-US"/>
        </w:rPr>
      </w:pPr>
      <w:bookmarkStart w:id="470" w:name="_Toc2099631"/>
      <w:r>
        <w:rPr>
          <w:lang w:bidi="en-US"/>
        </w:rPr>
        <w:t>6.</w:t>
      </w:r>
      <w:r w:rsidR="007A5FC1">
        <w:rPr>
          <w:lang w:bidi="en-US"/>
        </w:rPr>
        <w:t>5</w:t>
      </w:r>
      <w:r w:rsidR="00BA5309">
        <w:rPr>
          <w:lang w:bidi="en-US"/>
        </w:rPr>
        <w:t>3</w:t>
      </w:r>
      <w:r w:rsidR="00AD5842">
        <w:rPr>
          <w:lang w:bidi="en-US"/>
        </w:rPr>
        <w:t xml:space="preserve"> </w:t>
      </w:r>
      <w:r w:rsidR="004C770C" w:rsidRPr="00CD6A7E">
        <w:rPr>
          <w:lang w:bidi="en-US"/>
        </w:rPr>
        <w:t xml:space="preserve">Provision of </w:t>
      </w:r>
      <w:r w:rsidR="00816051">
        <w:rPr>
          <w:lang w:bidi="en-US"/>
        </w:rPr>
        <w:t>i</w:t>
      </w:r>
      <w:r w:rsidR="004C770C" w:rsidRPr="00CD6A7E">
        <w:rPr>
          <w:lang w:bidi="en-US"/>
        </w:rPr>
        <w:t xml:space="preserve">nherently </w:t>
      </w:r>
      <w:r w:rsidR="00816051">
        <w:rPr>
          <w:lang w:bidi="en-US"/>
        </w:rPr>
        <w:t>u</w:t>
      </w:r>
      <w:r w:rsidR="004C770C" w:rsidRPr="00CD6A7E">
        <w:rPr>
          <w:lang w:bidi="en-US"/>
        </w:rPr>
        <w:t xml:space="preserve">nsafe </w:t>
      </w:r>
      <w:r w:rsidR="00816051">
        <w:rPr>
          <w:lang w:bidi="en-US"/>
        </w:rPr>
        <w:t>o</w:t>
      </w:r>
      <w:r w:rsidR="004C770C" w:rsidRPr="00CD6A7E">
        <w:rPr>
          <w:lang w:bidi="en-US"/>
        </w:rPr>
        <w:t>perations</w:t>
      </w:r>
      <w:r w:rsidR="004C770C" w:rsidRPr="00CD6A7E">
        <w:rPr>
          <w:bCs/>
          <w:lang w:bidi="en-US"/>
        </w:rPr>
        <w:t xml:space="preserve"> </w:t>
      </w:r>
      <w:r w:rsidR="004C770C" w:rsidRPr="00CD6A7E">
        <w:rPr>
          <w:lang w:bidi="en-US"/>
        </w:rPr>
        <w:t>[SKL]</w:t>
      </w:r>
      <w:bookmarkEnd w:id="469"/>
      <w:bookmarkEnd w:id="470"/>
      <w:r w:rsidR="00934F2F" w:rsidRPr="00934F2F">
        <w:rPr>
          <w:lang w:val="en-CA"/>
        </w:rPr>
        <w:t xml:space="preserve"> </w:t>
      </w:r>
      <w:r w:rsidR="00934F2F">
        <w:rPr>
          <w:lang w:val="en-CA"/>
        </w:rPr>
        <w:fldChar w:fldCharType="begin"/>
      </w:r>
      <w:r w:rsidR="00934F2F">
        <w:instrText xml:space="preserve"> </w:instrText>
      </w:r>
      <w:r w:rsidR="00B33D6D">
        <w:instrText>XE “</w:instrText>
      </w:r>
      <w:r w:rsidR="008D1097">
        <w:instrText>Language Vulnerabilities</w:instrText>
      </w:r>
      <w:r w:rsidR="00DE7B50">
        <w:instrText>: P</w:instrText>
      </w:r>
      <w:r w:rsidR="00934F2F" w:rsidRPr="00CD6A7E">
        <w:rPr>
          <w:lang w:bidi="en-US"/>
        </w:rPr>
        <w:instrText xml:space="preserve">rovision of </w:instrText>
      </w:r>
      <w:r w:rsidR="00934F2F">
        <w:rPr>
          <w:lang w:bidi="en-US"/>
        </w:rPr>
        <w:instrText>i</w:instrText>
      </w:r>
      <w:r w:rsidR="00934F2F" w:rsidRPr="00CD6A7E">
        <w:rPr>
          <w:lang w:bidi="en-US"/>
        </w:rPr>
        <w:instrText xml:space="preserve">nherently </w:instrText>
      </w:r>
      <w:r w:rsidR="00934F2F">
        <w:rPr>
          <w:lang w:bidi="en-US"/>
        </w:rPr>
        <w:instrText>u</w:instrText>
      </w:r>
      <w:r w:rsidR="00934F2F" w:rsidRPr="00CD6A7E">
        <w:rPr>
          <w:lang w:bidi="en-US"/>
        </w:rPr>
        <w:instrText xml:space="preserve">nsafe </w:instrText>
      </w:r>
      <w:r w:rsidR="00934F2F">
        <w:rPr>
          <w:lang w:bidi="en-US"/>
        </w:rPr>
        <w:instrText>o</w:instrText>
      </w:r>
      <w:r w:rsidR="00934F2F" w:rsidRPr="00CD6A7E">
        <w:rPr>
          <w:lang w:bidi="en-US"/>
        </w:rPr>
        <w:instrText>perations</w:instrText>
      </w:r>
      <w:r w:rsidR="00934F2F" w:rsidRPr="00CD6A7E">
        <w:rPr>
          <w:bCs/>
          <w:lang w:bidi="en-US"/>
        </w:rPr>
        <w:instrText xml:space="preserve"> </w:instrText>
      </w:r>
      <w:r w:rsidR="00934F2F" w:rsidRPr="00CD6A7E">
        <w:rPr>
          <w:lang w:bidi="en-US"/>
        </w:rPr>
        <w:instrText>[SKL]</w:instrText>
      </w:r>
      <w:r w:rsidR="00934F2F">
        <w:instrText xml:space="preserve">" </w:instrText>
      </w:r>
      <w:r w:rsidR="00934F2F">
        <w:rPr>
          <w:lang w:val="en-CA"/>
        </w:rPr>
        <w:fldChar w:fldCharType="end"/>
      </w:r>
      <w:r w:rsidR="00934F2F">
        <w:rPr>
          <w:lang w:val="en-CA"/>
        </w:rPr>
        <w:fldChar w:fldCharType="begin"/>
      </w:r>
      <w:r w:rsidR="00934F2F">
        <w:instrText xml:space="preserve"> XE "</w:instrText>
      </w:r>
      <w:r w:rsidR="00934F2F">
        <w:rPr>
          <w:lang w:bidi="en-US"/>
        </w:rPr>
        <w:instrText xml:space="preserve">SKL - </w:instrText>
      </w:r>
      <w:r w:rsidR="00934F2F" w:rsidRPr="00CD6A7E">
        <w:rPr>
          <w:lang w:bidi="en-US"/>
        </w:rPr>
        <w:instrText xml:space="preserve">Provision of </w:instrText>
      </w:r>
      <w:r w:rsidR="00934F2F">
        <w:rPr>
          <w:lang w:bidi="en-US"/>
        </w:rPr>
        <w:instrText>i</w:instrText>
      </w:r>
      <w:r w:rsidR="00934F2F" w:rsidRPr="00CD6A7E">
        <w:rPr>
          <w:lang w:bidi="en-US"/>
        </w:rPr>
        <w:instrText xml:space="preserve">nherently </w:instrText>
      </w:r>
      <w:r w:rsidR="00934F2F">
        <w:rPr>
          <w:lang w:bidi="en-US"/>
        </w:rPr>
        <w:instrText>u</w:instrText>
      </w:r>
      <w:r w:rsidR="00934F2F" w:rsidRPr="00CD6A7E">
        <w:rPr>
          <w:lang w:bidi="en-US"/>
        </w:rPr>
        <w:instrText xml:space="preserve">nsafe </w:instrText>
      </w:r>
      <w:r w:rsidR="00934F2F">
        <w:rPr>
          <w:lang w:bidi="en-US"/>
        </w:rPr>
        <w:instrText>o</w:instrText>
      </w:r>
      <w:r w:rsidR="00934F2F" w:rsidRPr="00CD6A7E">
        <w:rPr>
          <w:lang w:bidi="en-US"/>
        </w:rPr>
        <w:instrText>perations</w:instrText>
      </w:r>
      <w:r w:rsidR="00934F2F">
        <w:instrText xml:space="preserve">" </w:instrText>
      </w:r>
      <w:r w:rsidR="00934F2F">
        <w:rPr>
          <w:lang w:val="en-CA"/>
        </w:rPr>
        <w:fldChar w:fldCharType="end"/>
      </w:r>
    </w:p>
    <w:p w14:paraId="3ADF87B5" w14:textId="1087A85B" w:rsidR="004C770C" w:rsidRDefault="001858A2" w:rsidP="004236C7">
      <w:pPr>
        <w:pStyle w:val="Heading3"/>
        <w:spacing w:before="0" w:after="0"/>
        <w:rPr>
          <w:lang w:bidi="en-US"/>
        </w:rPr>
      </w:pPr>
      <w:r>
        <w:rPr>
          <w:lang w:bidi="en-US"/>
        </w:rPr>
        <w:t>6.5</w:t>
      </w:r>
      <w:r w:rsidR="00BA5309">
        <w:rPr>
          <w:lang w:bidi="en-US"/>
        </w:rPr>
        <w:t>3</w:t>
      </w:r>
      <w:r w:rsidR="004C770C">
        <w:rPr>
          <w:lang w:bidi="en-US"/>
        </w:rPr>
        <w:t>.1</w:t>
      </w:r>
      <w:r w:rsidR="00AD5842">
        <w:rPr>
          <w:lang w:bidi="en-US"/>
        </w:rPr>
        <w:t xml:space="preserve"> </w:t>
      </w:r>
      <w:r w:rsidR="004C770C" w:rsidRPr="00CD6A7E">
        <w:rPr>
          <w:lang w:bidi="en-US"/>
        </w:rPr>
        <w:t>Applicability to language</w:t>
      </w:r>
    </w:p>
    <w:p w14:paraId="6EB21305" w14:textId="77777777" w:rsidR="004236C7" w:rsidRPr="004236C7" w:rsidRDefault="004236C7" w:rsidP="004236C7">
      <w:pPr>
        <w:spacing w:after="0"/>
        <w:rPr>
          <w:lang w:bidi="en-US"/>
        </w:rPr>
      </w:pPr>
    </w:p>
    <w:p w14:paraId="4A65A89C" w14:textId="059A389C" w:rsidR="004236C7" w:rsidRPr="004236C7" w:rsidRDefault="004236C7" w:rsidP="004236C7">
      <w:pPr>
        <w:spacing w:after="0"/>
        <w:rPr>
          <w:lang w:bidi="en-US"/>
        </w:rPr>
      </w:pPr>
      <w:r w:rsidRPr="004236C7">
        <w:rPr>
          <w:lang w:bidi="en-US"/>
        </w:rPr>
        <w:t xml:space="preserve">C was designed for implementing system software where some </w:t>
      </w:r>
      <w:r w:rsidR="00C55E53">
        <w:rPr>
          <w:lang w:bidi="en-US"/>
        </w:rPr>
        <w:t>‘</w:t>
      </w:r>
      <w:r w:rsidRPr="004236C7">
        <w:rPr>
          <w:lang w:bidi="en-US"/>
        </w:rPr>
        <w:t>unsafe</w:t>
      </w:r>
      <w:r w:rsidR="00C55E53">
        <w:rPr>
          <w:lang w:bidi="en-US"/>
        </w:rPr>
        <w:t>’</w:t>
      </w:r>
      <w:r w:rsidRPr="004236C7">
        <w:rPr>
          <w:lang w:bidi="en-US"/>
        </w:rPr>
        <w:t xml:space="preserve"> operations are inherent and common.</w:t>
      </w:r>
    </w:p>
    <w:p w14:paraId="13003461" w14:textId="77777777" w:rsidR="00AC0CB9" w:rsidRDefault="00AC0CB9" w:rsidP="004236C7">
      <w:pPr>
        <w:pStyle w:val="Heading3"/>
        <w:spacing w:before="0" w:after="0"/>
        <w:rPr>
          <w:lang w:bidi="en-US"/>
        </w:rPr>
      </w:pPr>
    </w:p>
    <w:p w14:paraId="178D16A5" w14:textId="6F658F36" w:rsidR="004C770C" w:rsidRPr="00CD6A7E" w:rsidRDefault="001858A2" w:rsidP="00515970">
      <w:pPr>
        <w:pStyle w:val="Heading3"/>
        <w:spacing w:before="120" w:after="120"/>
        <w:rPr>
          <w:lang w:bidi="en-US"/>
        </w:rPr>
      </w:pPr>
      <w:r>
        <w:rPr>
          <w:lang w:bidi="en-US"/>
        </w:rPr>
        <w:t>6.5</w:t>
      </w:r>
      <w:r w:rsidR="00BA5309">
        <w:rPr>
          <w:lang w:bidi="en-US"/>
        </w:rPr>
        <w:t>3</w:t>
      </w:r>
      <w:r w:rsidR="004C770C" w:rsidRPr="00CD6A7E">
        <w:rPr>
          <w:lang w:bidi="en-US"/>
        </w:rPr>
        <w:t>.2</w:t>
      </w:r>
      <w:r w:rsidR="006E1DE1">
        <w:rPr>
          <w:lang w:bidi="en-US"/>
        </w:rPr>
        <w:t xml:space="preserve"> </w:t>
      </w:r>
      <w:r w:rsidR="004C770C" w:rsidRPr="00CD6A7E">
        <w:rPr>
          <w:lang w:bidi="en-US"/>
        </w:rPr>
        <w:t>Guidance to language users</w:t>
      </w:r>
    </w:p>
    <w:p w14:paraId="12E94E18" w14:textId="2466FC28" w:rsidR="00E57AAD" w:rsidRPr="00EB4D50" w:rsidRDefault="00E57AAD" w:rsidP="00EB4D50">
      <w:pPr>
        <w:widowControl w:val="0"/>
        <w:suppressLineNumbers/>
        <w:overflowPunct w:val="0"/>
        <w:adjustRightInd w:val="0"/>
        <w:spacing w:after="0"/>
        <w:rPr>
          <w:rFonts w:ascii="Calibri" w:eastAsia="Times New Roman" w:hAnsi="Calibri"/>
          <w:bCs/>
        </w:rPr>
      </w:pPr>
      <w:r w:rsidRPr="00EB4D50">
        <w:rPr>
          <w:rFonts w:ascii="Calibri" w:eastAsia="Times New Roman" w:hAnsi="Calibri"/>
          <w:bCs/>
        </w:rPr>
        <w:t xml:space="preserve">Follow the </w:t>
      </w:r>
      <w:r w:rsidR="00EB4D50" w:rsidRPr="00EB4D50">
        <w:rPr>
          <w:rFonts w:ascii="Calibri" w:eastAsia="Times New Roman" w:hAnsi="Calibri"/>
          <w:bCs/>
        </w:rPr>
        <w:t xml:space="preserve">guidance contained in </w:t>
      </w:r>
      <w:r w:rsidRPr="00EB4D50">
        <w:rPr>
          <w:rFonts w:ascii="Calibri" w:eastAsia="Times New Roman" w:hAnsi="Calibri"/>
          <w:bCs/>
        </w:rPr>
        <w:t>TR 24772-1 clause 6.5</w:t>
      </w:r>
      <w:r w:rsidR="00BA5309" w:rsidRPr="00EB4D50">
        <w:rPr>
          <w:rFonts w:ascii="Calibri" w:eastAsia="Times New Roman" w:hAnsi="Calibri"/>
          <w:bCs/>
        </w:rPr>
        <w:t>3</w:t>
      </w:r>
      <w:r w:rsidRPr="00EB4D50">
        <w:rPr>
          <w:rFonts w:ascii="Calibri" w:eastAsia="Times New Roman" w:hAnsi="Calibri"/>
          <w:bCs/>
        </w:rPr>
        <w:t>.5.</w:t>
      </w:r>
    </w:p>
    <w:p w14:paraId="05A317D4" w14:textId="41CEF92D" w:rsidR="003A2058" w:rsidRPr="00CD6A7E" w:rsidRDefault="001858A2" w:rsidP="003A2058">
      <w:pPr>
        <w:pStyle w:val="Heading2"/>
        <w:rPr>
          <w:lang w:bidi="en-US"/>
        </w:rPr>
      </w:pPr>
      <w:bookmarkStart w:id="471" w:name="_Toc2099632"/>
      <w:r>
        <w:rPr>
          <w:lang w:bidi="en-US"/>
        </w:rPr>
        <w:t>6.5</w:t>
      </w:r>
      <w:r w:rsidR="00BA5309">
        <w:rPr>
          <w:lang w:bidi="en-US"/>
        </w:rPr>
        <w:t>4</w:t>
      </w:r>
      <w:r w:rsidR="00AD5842">
        <w:rPr>
          <w:lang w:bidi="en-US"/>
        </w:rPr>
        <w:t xml:space="preserve"> </w:t>
      </w:r>
      <w:r w:rsidR="004C770C" w:rsidRPr="00CD6A7E">
        <w:rPr>
          <w:lang w:bidi="en-US"/>
        </w:rPr>
        <w:t xml:space="preserve">Obscure </w:t>
      </w:r>
      <w:r w:rsidR="00816051">
        <w:rPr>
          <w:lang w:bidi="en-US"/>
        </w:rPr>
        <w:t>l</w:t>
      </w:r>
      <w:r w:rsidR="004C770C" w:rsidRPr="00CD6A7E">
        <w:rPr>
          <w:lang w:bidi="en-US"/>
        </w:rPr>
        <w:t xml:space="preserve">anguage </w:t>
      </w:r>
      <w:r w:rsidR="00816051">
        <w:rPr>
          <w:lang w:bidi="en-US"/>
        </w:rPr>
        <w:t>f</w:t>
      </w:r>
      <w:r w:rsidR="004C770C" w:rsidRPr="00CD6A7E">
        <w:rPr>
          <w:lang w:bidi="en-US"/>
        </w:rPr>
        <w:t>eatures [BRS]</w:t>
      </w:r>
      <w:bookmarkEnd w:id="467"/>
      <w:bookmarkEnd w:id="471"/>
      <w:r w:rsidR="003A2058" w:rsidRPr="003A2058">
        <w:rPr>
          <w:lang w:val="en-CA"/>
        </w:rPr>
        <w:t xml:space="preserve"> </w:t>
      </w:r>
      <w:r w:rsidR="003A2058">
        <w:rPr>
          <w:lang w:val="en-CA"/>
        </w:rPr>
        <w:fldChar w:fldCharType="begin"/>
      </w:r>
      <w:r w:rsidR="003A2058">
        <w:instrText xml:space="preserve"> </w:instrText>
      </w:r>
      <w:r w:rsidR="00B33D6D">
        <w:instrText>XE “</w:instrText>
      </w:r>
      <w:r w:rsidR="003A2058" w:rsidRPr="00B53360">
        <w:instrText>Language</w:instrText>
      </w:r>
      <w:r w:rsidR="003A2058" w:rsidRPr="00B2682E">
        <w:instrText xml:space="preserve"> Vu</w:instrText>
      </w:r>
      <w:r w:rsidR="003A2058">
        <w:instrText>lnerabilities:</w:instrText>
      </w:r>
      <w:r w:rsidR="003A2058" w:rsidRPr="00EF2A2D">
        <w:rPr>
          <w:lang w:bidi="en-US"/>
        </w:rPr>
        <w:instrText xml:space="preserve"> </w:instrText>
      </w:r>
      <w:r w:rsidR="003A2058" w:rsidRPr="00CD6A7E">
        <w:rPr>
          <w:lang w:bidi="en-US"/>
        </w:rPr>
        <w:instrText xml:space="preserve">Obscure </w:instrText>
      </w:r>
      <w:r w:rsidR="003A2058">
        <w:rPr>
          <w:lang w:bidi="en-US"/>
        </w:rPr>
        <w:instrText>l</w:instrText>
      </w:r>
      <w:r w:rsidR="003A2058" w:rsidRPr="00CD6A7E">
        <w:rPr>
          <w:lang w:bidi="en-US"/>
        </w:rPr>
        <w:instrText xml:space="preserve">anguage </w:instrText>
      </w:r>
      <w:r w:rsidR="003A2058">
        <w:rPr>
          <w:lang w:bidi="en-US"/>
        </w:rPr>
        <w:instrText>f</w:instrText>
      </w:r>
      <w:r w:rsidR="003A2058" w:rsidRPr="00CD6A7E">
        <w:rPr>
          <w:lang w:bidi="en-US"/>
        </w:rPr>
        <w:instrText>eatures [BRS]</w:instrText>
      </w:r>
      <w:r w:rsidR="003A2058" w:rsidRPr="003A2058">
        <w:rPr>
          <w:lang w:val="en-CA"/>
        </w:rPr>
        <w:instrText xml:space="preserve"> </w:instrText>
      </w:r>
      <w:r w:rsidR="003A2058">
        <w:instrText xml:space="preserve">" </w:instrText>
      </w:r>
      <w:r w:rsidR="003A2058">
        <w:rPr>
          <w:lang w:val="en-CA"/>
        </w:rPr>
        <w:fldChar w:fldCharType="end"/>
      </w:r>
      <w:r w:rsidR="003A2058">
        <w:rPr>
          <w:lang w:val="en-CA"/>
        </w:rPr>
        <w:fldChar w:fldCharType="begin"/>
      </w:r>
      <w:r w:rsidR="003A2058">
        <w:instrText xml:space="preserve"> XE "</w:instrText>
      </w:r>
      <w:r w:rsidR="003A2058" w:rsidRPr="00EF2A2D">
        <w:rPr>
          <w:lang w:bidi="en-US"/>
        </w:rPr>
        <w:instrText xml:space="preserve"> </w:instrText>
      </w:r>
      <w:r w:rsidR="003A2058">
        <w:rPr>
          <w:lang w:bidi="en-US"/>
        </w:rPr>
        <w:instrText xml:space="preserve">BRS - </w:instrText>
      </w:r>
      <w:r w:rsidR="003A2058" w:rsidRPr="00CD6A7E">
        <w:rPr>
          <w:lang w:bidi="en-US"/>
        </w:rPr>
        <w:instrText xml:space="preserve">Obscure </w:instrText>
      </w:r>
      <w:r w:rsidR="003A2058">
        <w:rPr>
          <w:lang w:bidi="en-US"/>
        </w:rPr>
        <w:instrText>l</w:instrText>
      </w:r>
      <w:r w:rsidR="003A2058" w:rsidRPr="00CD6A7E">
        <w:rPr>
          <w:lang w:bidi="en-US"/>
        </w:rPr>
        <w:instrText xml:space="preserve">anguage </w:instrText>
      </w:r>
      <w:r w:rsidR="003A2058">
        <w:rPr>
          <w:lang w:bidi="en-US"/>
        </w:rPr>
        <w:instrText>features</w:instrText>
      </w:r>
      <w:r w:rsidR="003A2058">
        <w:instrText xml:space="preserve">" </w:instrText>
      </w:r>
      <w:r w:rsidR="003A2058">
        <w:rPr>
          <w:lang w:val="en-CA"/>
        </w:rPr>
        <w:fldChar w:fldCharType="end"/>
      </w:r>
    </w:p>
    <w:p w14:paraId="24C95544" w14:textId="55747794" w:rsidR="004C770C" w:rsidRPr="00CD6A7E" w:rsidRDefault="001858A2" w:rsidP="004C770C">
      <w:pPr>
        <w:pStyle w:val="Heading3"/>
        <w:rPr>
          <w:i/>
          <w:iCs/>
          <w:lang w:bidi="en-US"/>
        </w:rPr>
      </w:pPr>
      <w:r>
        <w:rPr>
          <w:lang w:bidi="en-US"/>
        </w:rPr>
        <w:t>6.5</w:t>
      </w:r>
      <w:r w:rsidR="00BA5309">
        <w:rPr>
          <w:lang w:bidi="en-US"/>
        </w:rPr>
        <w:t>4</w:t>
      </w:r>
      <w:r w:rsidR="004C770C">
        <w:rPr>
          <w:lang w:bidi="en-US"/>
        </w:rPr>
        <w:t>.1</w:t>
      </w:r>
      <w:r w:rsidR="00AD5842">
        <w:rPr>
          <w:lang w:bidi="en-US"/>
        </w:rPr>
        <w:t xml:space="preserve"> </w:t>
      </w:r>
      <w:r w:rsidR="004C770C" w:rsidRPr="00CD6A7E">
        <w:rPr>
          <w:lang w:bidi="en-US"/>
        </w:rPr>
        <w:t>Applicability of language</w:t>
      </w:r>
      <w:r w:rsidR="004C770C" w:rsidRPr="00CD6A7E">
        <w:rPr>
          <w:i/>
          <w:iCs/>
          <w:lang w:bidi="en-US"/>
        </w:rPr>
        <w:t xml:space="preserve"> </w:t>
      </w:r>
    </w:p>
    <w:p w14:paraId="79CB33E0" w14:textId="7985C0F5" w:rsidR="004236C7" w:rsidRDefault="004236C7" w:rsidP="004236C7">
      <w:pPr>
        <w:rPr>
          <w:lang w:bidi="en-US"/>
        </w:rPr>
      </w:pPr>
      <w:r>
        <w:rPr>
          <w:lang w:bidi="en-US"/>
        </w:rPr>
        <w:t>C is a relatively small language with a limited syntax set</w:t>
      </w:r>
      <w:r w:rsidR="00C55E53">
        <w:rPr>
          <w:lang w:bidi="en-US"/>
        </w:rPr>
        <w:t>,</w:t>
      </w:r>
      <w:r>
        <w:rPr>
          <w:lang w:bidi="en-US"/>
        </w:rPr>
        <w:t xml:space="preserve"> lacking many of the complex features of some other languages.  Many of the complex features in C are not implemented as part of the language syntax, but rather implemented as library routines.</w:t>
      </w:r>
      <w:r w:rsidR="006E1DE1">
        <w:rPr>
          <w:lang w:bidi="en-US"/>
        </w:rPr>
        <w:t xml:space="preserve"> </w:t>
      </w:r>
      <w:r>
        <w:rPr>
          <w:lang w:bidi="en-US"/>
        </w:rPr>
        <w:t>As such, most of the available features in C are used relatively frequently.</w:t>
      </w:r>
    </w:p>
    <w:p w14:paraId="409094E3" w14:textId="472E9146" w:rsidR="004236C7" w:rsidRPr="004236C7" w:rsidRDefault="00AB3E75" w:rsidP="004236C7">
      <w:pPr>
        <w:rPr>
          <w:lang w:bidi="en-US"/>
        </w:rPr>
      </w:pPr>
      <w:r>
        <w:rPr>
          <w:lang w:bidi="en-US"/>
        </w:rPr>
        <w:t>Problems are more likely to arise from t</w:t>
      </w:r>
      <w:r w:rsidR="004236C7">
        <w:rPr>
          <w:lang w:bidi="en-US"/>
        </w:rPr>
        <w:t xml:space="preserve">he use of a combination of features </w:t>
      </w:r>
      <w:r>
        <w:rPr>
          <w:lang w:bidi="en-US"/>
        </w:rPr>
        <w:t xml:space="preserve">that are </w:t>
      </w:r>
      <w:r w:rsidR="004236C7">
        <w:rPr>
          <w:lang w:bidi="en-US"/>
        </w:rPr>
        <w:t xml:space="preserve">rarely </w:t>
      </w:r>
      <w:r>
        <w:rPr>
          <w:lang w:bidi="en-US"/>
        </w:rPr>
        <w:t xml:space="preserve">used </w:t>
      </w:r>
      <w:r w:rsidR="004236C7">
        <w:rPr>
          <w:lang w:bidi="en-US"/>
        </w:rPr>
        <w:t>together or fraught with issues if not used correctly.</w:t>
      </w:r>
      <w:r w:rsidR="006E1DE1">
        <w:rPr>
          <w:lang w:bidi="en-US"/>
        </w:rPr>
        <w:t xml:space="preserve"> </w:t>
      </w:r>
      <w:r w:rsidR="004236C7">
        <w:rPr>
          <w:lang w:bidi="en-US"/>
        </w:rPr>
        <w:t>This can cause unexpected results and potential vulnerabilities.</w:t>
      </w:r>
      <w:r w:rsidR="006E1DE1">
        <w:rPr>
          <w:lang w:bidi="en-US"/>
        </w:rPr>
        <w:t xml:space="preserve"> </w:t>
      </w:r>
    </w:p>
    <w:p w14:paraId="67808DE6" w14:textId="701C4D77" w:rsidR="004C770C" w:rsidRPr="00CD6A7E" w:rsidRDefault="001858A2" w:rsidP="00515970">
      <w:pPr>
        <w:pStyle w:val="Heading3"/>
        <w:spacing w:before="120" w:after="120"/>
        <w:rPr>
          <w:lang w:bidi="en-US"/>
        </w:rPr>
      </w:pPr>
      <w:r>
        <w:rPr>
          <w:lang w:bidi="en-US"/>
        </w:rPr>
        <w:t>6.5</w:t>
      </w:r>
      <w:r w:rsidR="00BA5309">
        <w:rPr>
          <w:lang w:bidi="en-US"/>
        </w:rPr>
        <w:t>4</w:t>
      </w:r>
      <w:r w:rsidR="004C770C">
        <w:rPr>
          <w:lang w:bidi="en-US"/>
        </w:rPr>
        <w:t>.2</w:t>
      </w:r>
      <w:r w:rsidR="00AD5842">
        <w:rPr>
          <w:lang w:bidi="en-US"/>
        </w:rPr>
        <w:t xml:space="preserve"> </w:t>
      </w:r>
      <w:r w:rsidR="004C770C" w:rsidRPr="00CD6A7E">
        <w:rPr>
          <w:lang w:bidi="en-US"/>
        </w:rPr>
        <w:t>Guidance to language users</w:t>
      </w:r>
    </w:p>
    <w:p w14:paraId="61860A37" w14:textId="78CA2BC7" w:rsidR="0022566C" w:rsidRDefault="00C57D67" w:rsidP="007124F7">
      <w:pPr>
        <w:pStyle w:val="ListParagraph"/>
        <w:widowControl w:val="0"/>
        <w:numPr>
          <w:ilvl w:val="0"/>
          <w:numId w:val="14"/>
        </w:numPr>
        <w:suppressLineNumbers/>
        <w:overflowPunct w:val="0"/>
        <w:adjustRightInd w:val="0"/>
        <w:spacing w:after="0"/>
        <w:rPr>
          <w:rFonts w:ascii="Calibri" w:eastAsia="Times New Roman" w:hAnsi="Calibri"/>
          <w:lang w:val="en-GB"/>
        </w:rPr>
      </w:pPr>
      <w:r>
        <w:rPr>
          <w:rFonts w:ascii="Calibri" w:eastAsia="Times New Roman" w:hAnsi="Calibri"/>
          <w:lang w:val="en-GB"/>
        </w:rPr>
        <w:t xml:space="preserve">Follow </w:t>
      </w:r>
      <w:r w:rsidR="0022566C">
        <w:rPr>
          <w:rFonts w:ascii="Calibri" w:eastAsia="Times New Roman" w:hAnsi="Calibri"/>
          <w:lang w:val="en-GB"/>
        </w:rPr>
        <w:t xml:space="preserve">the </w:t>
      </w:r>
      <w:r w:rsidR="00EB4D50">
        <w:rPr>
          <w:rFonts w:ascii="Calibri" w:eastAsia="Times New Roman" w:hAnsi="Calibri"/>
          <w:bCs/>
        </w:rPr>
        <w:t>guidance contained in</w:t>
      </w:r>
      <w:r w:rsidR="00EB4D50">
        <w:rPr>
          <w:rFonts w:ascii="Calibri" w:eastAsia="Times New Roman" w:hAnsi="Calibri"/>
          <w:lang w:val="en-GB"/>
        </w:rPr>
        <w:t xml:space="preserve"> </w:t>
      </w:r>
      <w:r w:rsidR="0022566C">
        <w:rPr>
          <w:rFonts w:ascii="Calibri" w:eastAsia="Times New Roman" w:hAnsi="Calibri"/>
          <w:lang w:val="en-GB"/>
        </w:rPr>
        <w:t>TR 24772-1 clause 6.5</w:t>
      </w:r>
      <w:r w:rsidR="005345D8">
        <w:rPr>
          <w:rFonts w:ascii="Calibri" w:eastAsia="Times New Roman" w:hAnsi="Calibri"/>
          <w:lang w:val="en-GB"/>
        </w:rPr>
        <w:t>4</w:t>
      </w:r>
      <w:r w:rsidR="0022566C">
        <w:rPr>
          <w:rFonts w:ascii="Calibri" w:eastAsia="Times New Roman" w:hAnsi="Calibri"/>
          <w:lang w:val="en-GB"/>
        </w:rPr>
        <w:t>.5.</w:t>
      </w:r>
    </w:p>
    <w:p w14:paraId="50267C03" w14:textId="7FEAE29C" w:rsidR="004C770C" w:rsidRPr="00CD6A7E" w:rsidRDefault="001858A2" w:rsidP="004C770C">
      <w:pPr>
        <w:pStyle w:val="Heading2"/>
        <w:rPr>
          <w:lang w:bidi="en-US"/>
        </w:rPr>
      </w:pPr>
      <w:bookmarkStart w:id="472" w:name="_Toc310518204"/>
      <w:bookmarkStart w:id="473" w:name="_Toc2099633"/>
      <w:r>
        <w:rPr>
          <w:lang w:bidi="en-US"/>
        </w:rPr>
        <w:lastRenderedPageBreak/>
        <w:t>6.5</w:t>
      </w:r>
      <w:r w:rsidR="00BA5309">
        <w:rPr>
          <w:lang w:bidi="en-US"/>
        </w:rPr>
        <w:t>5</w:t>
      </w:r>
      <w:r w:rsidR="00AD5842">
        <w:rPr>
          <w:lang w:bidi="en-US"/>
        </w:rPr>
        <w:t xml:space="preserve"> </w:t>
      </w:r>
      <w:r w:rsidR="004C770C" w:rsidRPr="00CD6A7E">
        <w:rPr>
          <w:lang w:bidi="en-US"/>
        </w:rPr>
        <w:t xml:space="preserve">Unspecified </w:t>
      </w:r>
      <w:proofErr w:type="spellStart"/>
      <w:r w:rsidR="00816051">
        <w:rPr>
          <w:lang w:bidi="en-US"/>
        </w:rPr>
        <w:t>b</w:t>
      </w:r>
      <w:r w:rsidR="004C770C" w:rsidRPr="00CD6A7E">
        <w:rPr>
          <w:lang w:bidi="en-US"/>
        </w:rPr>
        <w:t>ehaviour</w:t>
      </w:r>
      <w:proofErr w:type="spellEnd"/>
      <w:r w:rsidR="004C770C" w:rsidRPr="00CD6A7E">
        <w:rPr>
          <w:lang w:bidi="en-US"/>
        </w:rPr>
        <w:t xml:space="preserve"> [BQF]</w:t>
      </w:r>
      <w:bookmarkEnd w:id="472"/>
      <w:bookmarkEnd w:id="473"/>
      <w:r w:rsidR="00880114" w:rsidRPr="00880114">
        <w:rPr>
          <w:lang w:val="en-CA"/>
        </w:rPr>
        <w:t xml:space="preserve"> </w:t>
      </w:r>
      <w:r w:rsidR="00880114">
        <w:rPr>
          <w:lang w:val="en-CA"/>
        </w:rPr>
        <w:fldChar w:fldCharType="begin"/>
      </w:r>
      <w:r w:rsidR="00880114">
        <w:instrText xml:space="preserve"> </w:instrText>
      </w:r>
      <w:r w:rsidR="00B33D6D">
        <w:instrText>XE “</w:instrText>
      </w:r>
      <w:r w:rsidR="00880114" w:rsidRPr="00B53360">
        <w:instrText>Language</w:instrText>
      </w:r>
      <w:r w:rsidR="00880114" w:rsidRPr="00B2682E">
        <w:instrText xml:space="preserve"> Vu</w:instrText>
      </w:r>
      <w:r w:rsidR="00880114">
        <w:instrText>lnerabilities:</w:instrText>
      </w:r>
      <w:r w:rsidR="008D1097">
        <w:instrText xml:space="preserve"> </w:instrText>
      </w:r>
      <w:r w:rsidR="00880114">
        <w:rPr>
          <w:lang w:bidi="en-US"/>
        </w:rPr>
        <w:instrText>Unspecified</w:instrText>
      </w:r>
      <w:r w:rsidR="00880114" w:rsidRPr="00CD6A7E">
        <w:rPr>
          <w:lang w:bidi="en-US"/>
        </w:rPr>
        <w:instrText xml:space="preserve"> </w:instrText>
      </w:r>
      <w:r w:rsidR="00880114">
        <w:rPr>
          <w:lang w:bidi="en-US"/>
        </w:rPr>
        <w:instrText>b</w:instrText>
      </w:r>
      <w:r w:rsidR="00880114" w:rsidRPr="00CD6A7E">
        <w:rPr>
          <w:lang w:bidi="en-US"/>
        </w:rPr>
        <w:instrText>ehaviour [</w:instrText>
      </w:r>
      <w:r w:rsidR="00880114">
        <w:rPr>
          <w:lang w:bidi="en-US"/>
        </w:rPr>
        <w:instrText>BQF</w:instrText>
      </w:r>
      <w:r w:rsidR="00880114" w:rsidRPr="00CD6A7E">
        <w:rPr>
          <w:lang w:bidi="en-US"/>
        </w:rPr>
        <w:instrText>]</w:instrText>
      </w:r>
      <w:r w:rsidR="00880114">
        <w:instrText xml:space="preserve">" </w:instrText>
      </w:r>
      <w:r w:rsidR="00880114">
        <w:rPr>
          <w:lang w:val="en-CA"/>
        </w:rPr>
        <w:fldChar w:fldCharType="end"/>
      </w:r>
      <w:r w:rsidR="00880114">
        <w:rPr>
          <w:lang w:val="en-CA"/>
        </w:rPr>
        <w:fldChar w:fldCharType="begin"/>
      </w:r>
      <w:r w:rsidR="00880114">
        <w:instrText xml:space="preserve"> XE "</w:instrText>
      </w:r>
      <w:r w:rsidR="00880114" w:rsidRPr="00EF2A2D">
        <w:rPr>
          <w:lang w:bidi="en-US"/>
        </w:rPr>
        <w:instrText xml:space="preserve"> </w:instrText>
      </w:r>
      <w:r w:rsidR="00880114">
        <w:rPr>
          <w:lang w:bidi="en-US"/>
        </w:rPr>
        <w:instrText>BQF - Unspecified</w:instrText>
      </w:r>
      <w:r w:rsidR="00880114" w:rsidRPr="00CD6A7E">
        <w:rPr>
          <w:lang w:bidi="en-US"/>
        </w:rPr>
        <w:instrText xml:space="preserve"> </w:instrText>
      </w:r>
      <w:r w:rsidR="00880114">
        <w:rPr>
          <w:lang w:bidi="en-US"/>
        </w:rPr>
        <w:instrText>behaviour</w:instrText>
      </w:r>
      <w:r w:rsidR="00880114">
        <w:instrText xml:space="preserve">" </w:instrText>
      </w:r>
      <w:r w:rsidR="00880114">
        <w:rPr>
          <w:lang w:val="en-CA"/>
        </w:rPr>
        <w:fldChar w:fldCharType="end"/>
      </w:r>
    </w:p>
    <w:p w14:paraId="3F3C0E00" w14:textId="3EC6DB96" w:rsidR="004236C7" w:rsidRPr="00515970" w:rsidRDefault="001858A2" w:rsidP="00515970">
      <w:pPr>
        <w:pStyle w:val="Heading3"/>
        <w:spacing w:before="120" w:after="120"/>
        <w:rPr>
          <w:iCs/>
          <w:lang w:bidi="en-US"/>
        </w:rPr>
      </w:pPr>
      <w:r>
        <w:rPr>
          <w:lang w:bidi="en-US"/>
        </w:rPr>
        <w:t>6.5</w:t>
      </w:r>
      <w:r w:rsidR="00BA5309">
        <w:rPr>
          <w:lang w:bidi="en-US"/>
        </w:rPr>
        <w:t>5</w:t>
      </w:r>
      <w:r w:rsidR="004C770C">
        <w:rPr>
          <w:lang w:bidi="en-US"/>
        </w:rPr>
        <w:t>.1</w:t>
      </w:r>
      <w:r w:rsidR="00AD5842">
        <w:rPr>
          <w:lang w:bidi="en-US"/>
        </w:rPr>
        <w:t xml:space="preserve"> </w:t>
      </w:r>
      <w:r w:rsidR="004C770C" w:rsidRPr="00CD6A7E">
        <w:rPr>
          <w:lang w:bidi="en-US"/>
        </w:rPr>
        <w:t>Applicability of language</w:t>
      </w:r>
      <w:r w:rsidR="004C770C" w:rsidRPr="00CD6A7E">
        <w:rPr>
          <w:iCs/>
          <w:lang w:bidi="en-US"/>
        </w:rPr>
        <w:t xml:space="preserve"> </w:t>
      </w:r>
    </w:p>
    <w:p w14:paraId="4EFBDE7D" w14:textId="287EDDD6" w:rsidR="004236C7" w:rsidRDefault="004C770C" w:rsidP="004236C7">
      <w:pPr>
        <w:spacing w:after="0"/>
      </w:pPr>
      <w:r w:rsidRPr="00CD6A7E">
        <w:t xml:space="preserve"> </w:t>
      </w:r>
      <w:r w:rsidR="00EB4D50">
        <w:t>The C standard [5] has documented</w:t>
      </w:r>
      <w:r w:rsidR="004236C7">
        <w:t xml:space="preserve"> in Annex J.1, 54 instances of unspecified </w:t>
      </w:r>
      <w:proofErr w:type="spellStart"/>
      <w:r w:rsidR="004236C7">
        <w:t>behaviour</w:t>
      </w:r>
      <w:proofErr w:type="spellEnd"/>
      <w:r w:rsidR="004236C7">
        <w:t>.</w:t>
      </w:r>
      <w:r w:rsidR="006E1DE1">
        <w:t xml:space="preserve"> </w:t>
      </w:r>
      <w:r w:rsidR="004236C7">
        <w:t xml:space="preserve">Examples of unspecified </w:t>
      </w:r>
      <w:proofErr w:type="spellStart"/>
      <w:r w:rsidR="004236C7">
        <w:t>behaviour</w:t>
      </w:r>
      <w:proofErr w:type="spellEnd"/>
      <w:r w:rsidR="004236C7">
        <w:t xml:space="preserve"> </w:t>
      </w:r>
      <w:r w:rsidR="001E30C1">
        <w:t>include</w:t>
      </w:r>
      <w:r w:rsidR="004236C7">
        <w:t>:</w:t>
      </w:r>
    </w:p>
    <w:p w14:paraId="2F93497D" w14:textId="41336C40" w:rsidR="004236C7" w:rsidRDefault="004236C7" w:rsidP="007124F7">
      <w:pPr>
        <w:pStyle w:val="ListParagraph"/>
        <w:numPr>
          <w:ilvl w:val="0"/>
          <w:numId w:val="44"/>
        </w:numPr>
        <w:spacing w:after="0"/>
      </w:pPr>
      <w:r>
        <w:t xml:space="preserve">The order in which </w:t>
      </w:r>
      <w:r w:rsidR="00C55E53">
        <w:t>parameters</w:t>
      </w:r>
      <w:r w:rsidR="00335DBD">
        <w:rPr>
          <w:lang w:val="en-CA"/>
        </w:rPr>
        <w:fldChar w:fldCharType="begin"/>
      </w:r>
      <w:r w:rsidR="00335DBD">
        <w:instrText>XE "</w:instrText>
      </w:r>
      <w:r w:rsidR="00335DBD">
        <w:rPr>
          <w:lang w:bidi="en-US"/>
        </w:rPr>
        <w:instrText>parameter</w:instrText>
      </w:r>
      <w:r w:rsidR="00335DBD">
        <w:instrText>"</w:instrText>
      </w:r>
      <w:r w:rsidR="00335DBD">
        <w:rPr>
          <w:lang w:val="en-CA"/>
        </w:rPr>
        <w:fldChar w:fldCharType="end"/>
      </w:r>
      <w:r w:rsidR="00C55E53">
        <w:t xml:space="preserve"> of a function call</w:t>
      </w:r>
      <w:r>
        <w:t xml:space="preserve"> are evaluated</w:t>
      </w:r>
    </w:p>
    <w:p w14:paraId="4076FF5A" w14:textId="1E25298D" w:rsidR="004236C7" w:rsidRDefault="004236C7" w:rsidP="007124F7">
      <w:pPr>
        <w:pStyle w:val="ListParagraph"/>
        <w:numPr>
          <w:ilvl w:val="0"/>
          <w:numId w:val="44"/>
        </w:numPr>
        <w:spacing w:after="0"/>
      </w:pPr>
      <w:r>
        <w:t>The order in which any side effects occur among the initialization list expressions in an initializer</w:t>
      </w:r>
    </w:p>
    <w:p w14:paraId="302EE95A" w14:textId="7D89AD2D" w:rsidR="004236C7" w:rsidRDefault="004236C7" w:rsidP="007124F7">
      <w:pPr>
        <w:pStyle w:val="ListParagraph"/>
        <w:numPr>
          <w:ilvl w:val="0"/>
          <w:numId w:val="44"/>
        </w:numPr>
        <w:spacing w:after="0"/>
      </w:pPr>
      <w:r>
        <w:t>The layout of storage for function parameters</w:t>
      </w:r>
    </w:p>
    <w:p w14:paraId="1BBA38A7" w14:textId="77777777" w:rsidR="004236C7" w:rsidRDefault="004236C7" w:rsidP="004236C7">
      <w:pPr>
        <w:pStyle w:val="ListParagraph"/>
        <w:spacing w:after="0"/>
      </w:pPr>
    </w:p>
    <w:p w14:paraId="12BAEA61" w14:textId="1E5FDDE8" w:rsidR="004236C7" w:rsidRDefault="004236C7" w:rsidP="004236C7">
      <w:pPr>
        <w:spacing w:after="0"/>
      </w:pPr>
      <w:r>
        <w:t xml:space="preserve">Reliance on a particular </w:t>
      </w:r>
      <w:r w:rsidR="00AB3E75">
        <w:t xml:space="preserve">observed </w:t>
      </w:r>
      <w:proofErr w:type="spellStart"/>
      <w:r>
        <w:t>behaviour</w:t>
      </w:r>
      <w:proofErr w:type="spellEnd"/>
      <w:r>
        <w:t xml:space="preserve"> that is unspecified </w:t>
      </w:r>
      <w:r w:rsidR="00AB3E75">
        <w:t>not</w:t>
      </w:r>
      <w:r>
        <w:t xml:space="preserve"> </w:t>
      </w:r>
      <w:r w:rsidR="00AB3E75">
        <w:t xml:space="preserve">only leads </w:t>
      </w:r>
      <w:r>
        <w:t xml:space="preserve">to portability problems </w:t>
      </w:r>
      <w:r w:rsidR="00AB3E75">
        <w:t xml:space="preserve">when the same code is compiled with a different </w:t>
      </w:r>
      <w:proofErr w:type="gramStart"/>
      <w:r w:rsidR="00AB3E75">
        <w:t>compiler, but</w:t>
      </w:r>
      <w:proofErr w:type="gramEnd"/>
      <w:r w:rsidR="00AB3E75">
        <w:t xml:space="preserve"> is not required to be consistent within the same program</w:t>
      </w:r>
      <w:r>
        <w:t>.</w:t>
      </w:r>
      <w:r w:rsidR="006E1DE1">
        <w:t xml:space="preserve"> </w:t>
      </w:r>
      <w:r>
        <w:t xml:space="preserve">Many cases of unspecified </w:t>
      </w:r>
      <w:proofErr w:type="spellStart"/>
      <w:r>
        <w:t>behaviour</w:t>
      </w:r>
      <w:proofErr w:type="spellEnd"/>
      <w:r>
        <w:t xml:space="preserve"> have to do with the order of evaluation of subexpressions and side effects.</w:t>
      </w:r>
      <w:r w:rsidR="006E1DE1">
        <w:t xml:space="preserve"> </w:t>
      </w:r>
      <w:r>
        <w:t>For example, in the function call</w:t>
      </w:r>
    </w:p>
    <w:p w14:paraId="27BE460F" w14:textId="77777777" w:rsidR="004236C7" w:rsidRPr="004236C7" w:rsidRDefault="004236C7" w:rsidP="004236C7">
      <w:pPr>
        <w:spacing w:after="0"/>
        <w:rPr>
          <w:rFonts w:ascii="Courier New" w:hAnsi="Courier New" w:cs="Courier New"/>
          <w:sz w:val="20"/>
        </w:rPr>
      </w:pPr>
      <w:r w:rsidRPr="004236C7">
        <w:rPr>
          <w:rFonts w:ascii="Courier New" w:hAnsi="Courier New" w:cs="Courier New"/>
          <w:sz w:val="20"/>
        </w:rPr>
        <w:tab/>
        <w:t>f1(f2(x), f3(x));</w:t>
      </w:r>
    </w:p>
    <w:p w14:paraId="0167E989" w14:textId="57413CBA" w:rsidR="004C770C" w:rsidRDefault="004236C7" w:rsidP="004236C7">
      <w:pPr>
        <w:spacing w:after="0"/>
      </w:pPr>
      <w:r>
        <w:t xml:space="preserve"> the functions </w:t>
      </w:r>
      <w:r w:rsidRPr="008D55D7">
        <w:rPr>
          <w:rFonts w:ascii="Courier New" w:hAnsi="Courier New" w:cs="Courier New"/>
          <w:sz w:val="20"/>
        </w:rPr>
        <w:t>f2</w:t>
      </w:r>
      <w:r w:rsidRPr="008D55D7">
        <w:rPr>
          <w:sz w:val="20"/>
        </w:rPr>
        <w:t xml:space="preserve"> </w:t>
      </w:r>
      <w:r>
        <w:t xml:space="preserve">and </w:t>
      </w:r>
      <w:r w:rsidRPr="008D55D7">
        <w:rPr>
          <w:rFonts w:ascii="Courier New" w:hAnsi="Courier New" w:cs="Courier New"/>
          <w:sz w:val="20"/>
        </w:rPr>
        <w:t>f3</w:t>
      </w:r>
      <w:r w:rsidRPr="008D55D7">
        <w:rPr>
          <w:sz w:val="20"/>
        </w:rPr>
        <w:t xml:space="preserve"> </w:t>
      </w:r>
      <w:r>
        <w:t>may be called in any order</w:t>
      </w:r>
      <w:r w:rsidR="00AB3E75">
        <w:t>,</w:t>
      </w:r>
      <w:r>
        <w:t xml:space="preserve"> possibly yielding different results.</w:t>
      </w:r>
    </w:p>
    <w:p w14:paraId="386614E3" w14:textId="77777777" w:rsidR="004236C7" w:rsidRPr="00CD6A7E" w:rsidRDefault="004236C7" w:rsidP="004236C7">
      <w:pPr>
        <w:spacing w:after="0"/>
      </w:pPr>
    </w:p>
    <w:p w14:paraId="0A76DFCD" w14:textId="6DE2D372" w:rsidR="004C770C" w:rsidRPr="00CD6A7E" w:rsidRDefault="001858A2" w:rsidP="00515970">
      <w:pPr>
        <w:pStyle w:val="Heading3"/>
        <w:spacing w:before="120" w:after="120"/>
        <w:rPr>
          <w:lang w:bidi="en-US"/>
        </w:rPr>
      </w:pPr>
      <w:r>
        <w:rPr>
          <w:lang w:bidi="en-US"/>
        </w:rPr>
        <w:t>6.5</w:t>
      </w:r>
      <w:r w:rsidR="00BA5309">
        <w:rPr>
          <w:lang w:bidi="en-US"/>
        </w:rPr>
        <w:t>5</w:t>
      </w:r>
      <w:r w:rsidR="004C770C">
        <w:rPr>
          <w:lang w:bidi="en-US"/>
        </w:rPr>
        <w:t>.2</w:t>
      </w:r>
      <w:r w:rsidR="00AD5842">
        <w:rPr>
          <w:lang w:bidi="en-US"/>
        </w:rPr>
        <w:t xml:space="preserve"> </w:t>
      </w:r>
      <w:r w:rsidR="004C770C" w:rsidRPr="00CD6A7E">
        <w:rPr>
          <w:lang w:bidi="en-US"/>
        </w:rPr>
        <w:t>Guidance to language users</w:t>
      </w:r>
    </w:p>
    <w:p w14:paraId="2DAEA96F" w14:textId="63170BC3" w:rsidR="00415EF0" w:rsidRDefault="00415EF0" w:rsidP="007124F7">
      <w:pPr>
        <w:pStyle w:val="ListParagraph"/>
        <w:widowControl w:val="0"/>
        <w:numPr>
          <w:ilvl w:val="0"/>
          <w:numId w:val="15"/>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EB4D50">
        <w:rPr>
          <w:rFonts w:ascii="Calibri" w:eastAsia="Times New Roman" w:hAnsi="Calibri"/>
          <w:bCs/>
        </w:rPr>
        <w:t xml:space="preserve">guidance contained in </w:t>
      </w:r>
      <w:r>
        <w:rPr>
          <w:rFonts w:ascii="Calibri" w:eastAsia="Times New Roman" w:hAnsi="Calibri"/>
          <w:bCs/>
        </w:rPr>
        <w:t>TR 24772-1 clause 6.5</w:t>
      </w:r>
      <w:r w:rsidR="00BA5309">
        <w:rPr>
          <w:rFonts w:ascii="Calibri" w:eastAsia="Times New Roman" w:hAnsi="Calibri"/>
          <w:bCs/>
        </w:rPr>
        <w:t>5</w:t>
      </w:r>
      <w:r>
        <w:rPr>
          <w:rFonts w:ascii="Calibri" w:eastAsia="Times New Roman" w:hAnsi="Calibri"/>
          <w:bCs/>
        </w:rPr>
        <w:t>.5.</w:t>
      </w:r>
    </w:p>
    <w:p w14:paraId="1F8D2FC4" w14:textId="5ED0CB8C" w:rsidR="004C770C" w:rsidRPr="007B6289" w:rsidRDefault="004236C7" w:rsidP="007124F7">
      <w:pPr>
        <w:pStyle w:val="ListParagraph"/>
        <w:widowControl w:val="0"/>
        <w:numPr>
          <w:ilvl w:val="0"/>
          <w:numId w:val="15"/>
        </w:numPr>
        <w:suppressLineNumbers/>
        <w:overflowPunct w:val="0"/>
        <w:adjustRightInd w:val="0"/>
        <w:spacing w:after="0"/>
        <w:rPr>
          <w:rFonts w:ascii="Calibri" w:eastAsia="Times New Roman" w:hAnsi="Calibri"/>
          <w:lang w:val="en-GB"/>
        </w:rPr>
      </w:pPr>
      <w:r w:rsidRPr="004236C7">
        <w:rPr>
          <w:rFonts w:ascii="Calibri" w:eastAsia="Times New Roman" w:hAnsi="Calibri"/>
          <w:lang w:val="en-GB"/>
        </w:rPr>
        <w:t>Do not rely on unspecified behaviour because the behaviour can change at each instance.</w:t>
      </w:r>
      <w:r w:rsidR="006E1DE1">
        <w:rPr>
          <w:rFonts w:ascii="Calibri" w:eastAsia="Times New Roman" w:hAnsi="Calibri"/>
          <w:lang w:val="en-GB"/>
        </w:rPr>
        <w:t xml:space="preserve"> </w:t>
      </w:r>
      <w:r w:rsidR="00AB3E75">
        <w:rPr>
          <w:rFonts w:ascii="Calibri" w:eastAsia="Times New Roman" w:hAnsi="Calibri"/>
          <w:lang w:val="en-GB"/>
        </w:rPr>
        <w:t>A</w:t>
      </w:r>
      <w:r w:rsidRPr="004236C7">
        <w:rPr>
          <w:rFonts w:ascii="Calibri" w:eastAsia="Times New Roman" w:hAnsi="Calibri"/>
          <w:lang w:val="en-GB"/>
        </w:rPr>
        <w:t>ny code that makes assumptions about the behaviour of something that is unspecified should be replaced.</w:t>
      </w:r>
    </w:p>
    <w:p w14:paraId="066E2D1A" w14:textId="488CEED9" w:rsidR="004C770C" w:rsidRPr="00CD6A7E" w:rsidRDefault="001858A2" w:rsidP="004C770C">
      <w:pPr>
        <w:pStyle w:val="Heading2"/>
        <w:rPr>
          <w:lang w:bidi="en-US"/>
        </w:rPr>
      </w:pPr>
      <w:bookmarkStart w:id="474" w:name="_Toc310518205"/>
      <w:bookmarkStart w:id="475" w:name="_Toc2099634"/>
      <w:r>
        <w:rPr>
          <w:lang w:bidi="en-US"/>
        </w:rPr>
        <w:t>6.5</w:t>
      </w:r>
      <w:r w:rsidR="00BA5309">
        <w:rPr>
          <w:lang w:bidi="en-US"/>
        </w:rPr>
        <w:t>6</w:t>
      </w:r>
      <w:r w:rsidR="00AD5842">
        <w:rPr>
          <w:lang w:bidi="en-US"/>
        </w:rPr>
        <w:t xml:space="preserve"> </w:t>
      </w:r>
      <w:r w:rsidR="004C770C" w:rsidRPr="00CD6A7E">
        <w:rPr>
          <w:lang w:bidi="en-US"/>
        </w:rPr>
        <w:t xml:space="preserve">Undefined </w:t>
      </w:r>
      <w:proofErr w:type="spellStart"/>
      <w:r w:rsidR="00816051">
        <w:rPr>
          <w:lang w:bidi="en-US"/>
        </w:rPr>
        <w:t>b</w:t>
      </w:r>
      <w:r w:rsidR="004C770C" w:rsidRPr="00CD6A7E">
        <w:rPr>
          <w:lang w:bidi="en-US"/>
        </w:rPr>
        <w:t>ehaviour</w:t>
      </w:r>
      <w:proofErr w:type="spellEnd"/>
      <w:r w:rsidR="004C770C" w:rsidRPr="00CD6A7E">
        <w:rPr>
          <w:lang w:bidi="en-US"/>
        </w:rPr>
        <w:t xml:space="preserve"> [EWF]</w:t>
      </w:r>
      <w:bookmarkEnd w:id="474"/>
      <w:r w:rsidR="00880114" w:rsidRPr="00880114">
        <w:rPr>
          <w:lang w:val="en-CA"/>
        </w:rPr>
        <w:t xml:space="preserve"> </w:t>
      </w:r>
      <w:r w:rsidR="00880114">
        <w:rPr>
          <w:lang w:val="en-CA"/>
        </w:rPr>
        <w:fldChar w:fldCharType="begin"/>
      </w:r>
      <w:r w:rsidR="00880114">
        <w:instrText xml:space="preserve"> XE "</w:instrText>
      </w:r>
      <w:r w:rsidR="00880114" w:rsidRPr="00B53360">
        <w:instrText>Language</w:instrText>
      </w:r>
      <w:r w:rsidR="00880114" w:rsidRPr="00B2682E">
        <w:instrText xml:space="preserve"> Vu</w:instrText>
      </w:r>
      <w:r w:rsidR="00880114">
        <w:instrText>lnerabilities:</w:instrText>
      </w:r>
      <w:r w:rsidR="00880114" w:rsidRPr="00EF2A2D">
        <w:rPr>
          <w:lang w:bidi="en-US"/>
        </w:rPr>
        <w:instrText xml:space="preserve"> </w:instrText>
      </w:r>
      <w:r w:rsidR="00880114">
        <w:rPr>
          <w:lang w:bidi="en-US"/>
        </w:rPr>
        <w:instrText>Un</w:instrText>
      </w:r>
      <w:r w:rsidR="00880114" w:rsidRPr="00CD6A7E">
        <w:rPr>
          <w:lang w:bidi="en-US"/>
        </w:rPr>
        <w:instrText xml:space="preserve">defined </w:instrText>
      </w:r>
      <w:r w:rsidR="00880114">
        <w:rPr>
          <w:lang w:bidi="en-US"/>
        </w:rPr>
        <w:instrText>b</w:instrText>
      </w:r>
      <w:r w:rsidR="00880114" w:rsidRPr="00CD6A7E">
        <w:rPr>
          <w:lang w:bidi="en-US"/>
        </w:rPr>
        <w:instrText>ehaviour [</w:instrText>
      </w:r>
      <w:r w:rsidR="00880114">
        <w:rPr>
          <w:lang w:bidi="en-US"/>
        </w:rPr>
        <w:instrText>EW</w:instrText>
      </w:r>
      <w:r w:rsidR="00880114" w:rsidRPr="00CD6A7E">
        <w:rPr>
          <w:lang w:bidi="en-US"/>
        </w:rPr>
        <w:instrText>F]</w:instrText>
      </w:r>
      <w:r w:rsidR="00880114">
        <w:instrText xml:space="preserve">" </w:instrText>
      </w:r>
      <w:r w:rsidR="00880114">
        <w:rPr>
          <w:lang w:val="en-CA"/>
        </w:rPr>
        <w:fldChar w:fldCharType="end"/>
      </w:r>
      <w:r w:rsidR="00880114">
        <w:rPr>
          <w:lang w:val="en-CA"/>
        </w:rPr>
        <w:fldChar w:fldCharType="begin"/>
      </w:r>
      <w:r w:rsidR="00880114">
        <w:instrText xml:space="preserve"> XE "</w:instrText>
      </w:r>
      <w:r w:rsidR="00880114" w:rsidRPr="00EF2A2D">
        <w:rPr>
          <w:lang w:bidi="en-US"/>
        </w:rPr>
        <w:instrText xml:space="preserve"> </w:instrText>
      </w:r>
      <w:r w:rsidR="00880114">
        <w:rPr>
          <w:lang w:bidi="en-US"/>
        </w:rPr>
        <w:instrText>EWF - Un</w:instrText>
      </w:r>
      <w:r w:rsidR="00880114" w:rsidRPr="00CD6A7E">
        <w:rPr>
          <w:lang w:bidi="en-US"/>
        </w:rPr>
        <w:instrText xml:space="preserve">defined </w:instrText>
      </w:r>
      <w:r w:rsidR="00880114">
        <w:rPr>
          <w:lang w:bidi="en-US"/>
        </w:rPr>
        <w:instrText>behaviour</w:instrText>
      </w:r>
      <w:r w:rsidR="00880114">
        <w:instrText xml:space="preserve">" </w:instrText>
      </w:r>
      <w:r w:rsidR="00880114">
        <w:rPr>
          <w:lang w:val="en-CA"/>
        </w:rPr>
        <w:fldChar w:fldCharType="end"/>
      </w:r>
      <w:r w:rsidR="00667743">
        <w:rPr>
          <w:b w:val="0"/>
          <w:lang w:val="en-CA"/>
        </w:rPr>
        <w:fldChar w:fldCharType="begin"/>
      </w:r>
      <w:r w:rsidR="00667743">
        <w:instrText xml:space="preserve"> </w:instrText>
      </w:r>
      <w:r w:rsidR="0067013C" w:rsidRPr="00EB37A6">
        <w:rPr>
          <w:rFonts w:asciiTheme="minorHAnsi" w:hAnsiTheme="minorHAnsi" w:cstheme="minorHAnsi"/>
          <w:b w:val="0"/>
          <w:sz w:val="22"/>
        </w:rPr>
        <w:instrText>XE "</w:instrText>
      </w:r>
      <w:r w:rsidR="0067013C" w:rsidRPr="00EB37A6">
        <w:rPr>
          <w:rFonts w:asciiTheme="minorHAnsi" w:hAnsiTheme="minorHAnsi" w:cstheme="minorHAnsi"/>
          <w:b w:val="0"/>
          <w:sz w:val="22"/>
          <w:lang w:bidi="en-US"/>
        </w:rPr>
        <w:instrText>undefined behaviour</w:instrText>
      </w:r>
      <w:r w:rsidR="0067013C" w:rsidRPr="00EB37A6">
        <w:rPr>
          <w:rFonts w:asciiTheme="minorHAnsi" w:hAnsiTheme="minorHAnsi" w:cstheme="minorHAnsi"/>
          <w:sz w:val="22"/>
          <w:lang w:bidi="en-US"/>
        </w:rPr>
        <w:instrText xml:space="preserve"> </w:instrText>
      </w:r>
      <w:r w:rsidR="0067013C" w:rsidRPr="00EB37A6">
        <w:rPr>
          <w:rFonts w:asciiTheme="minorHAnsi" w:hAnsiTheme="minorHAnsi" w:cstheme="minorHAnsi"/>
          <w:sz w:val="22"/>
        </w:rPr>
        <w:instrText>"</w:instrText>
      </w:r>
      <w:r w:rsidR="00667743">
        <w:rPr>
          <w:b w:val="0"/>
          <w:lang w:val="en-CA"/>
        </w:rPr>
        <w:fldChar w:fldCharType="end"/>
      </w:r>
      <w:r w:rsidR="00672DC7" w:rsidRPr="009A6199">
        <w:rPr>
          <w:rFonts w:cstheme="minorHAnsi"/>
          <w:b w:val="0"/>
          <w:lang w:val="en-CA"/>
        </w:rPr>
        <w:fldChar w:fldCharType="begin"/>
      </w:r>
      <w:r w:rsidR="00672DC7" w:rsidRPr="009A6199">
        <w:rPr>
          <w:rFonts w:asciiTheme="minorHAnsi" w:hAnsiTheme="minorHAnsi" w:cstheme="minorHAnsi"/>
          <w:sz w:val="22"/>
          <w:szCs w:val="22"/>
        </w:rPr>
        <w:instrText>XE "</w:instrText>
      </w:r>
      <w:r w:rsidR="00672DC7" w:rsidRPr="009A6199">
        <w:rPr>
          <w:rFonts w:asciiTheme="minorHAnsi" w:hAnsiTheme="minorHAnsi" w:cstheme="minorHAnsi"/>
          <w:sz w:val="22"/>
          <w:szCs w:val="22"/>
          <w:lang w:bidi="en-US"/>
        </w:rPr>
        <w:instrText xml:space="preserve">behaviour: </w:instrText>
      </w:r>
      <w:r w:rsidR="00672DC7" w:rsidRPr="009A6199">
        <w:rPr>
          <w:rFonts w:asciiTheme="minorHAnsi" w:hAnsiTheme="minorHAnsi" w:cstheme="minorHAnsi"/>
          <w:sz w:val="22"/>
          <w:szCs w:val="22"/>
          <w:u w:val="single"/>
        </w:rPr>
        <w:instrText>undefined behaviour</w:instrText>
      </w:r>
      <w:r w:rsidR="00672DC7" w:rsidRPr="009A6199">
        <w:rPr>
          <w:rFonts w:asciiTheme="minorHAnsi" w:hAnsiTheme="minorHAnsi" w:cstheme="minorHAnsi"/>
          <w:sz w:val="22"/>
          <w:szCs w:val="22"/>
        </w:rPr>
        <w:instrText xml:space="preserve"> "</w:instrText>
      </w:r>
      <w:r w:rsidR="00672DC7" w:rsidRPr="009A6199">
        <w:rPr>
          <w:rFonts w:cstheme="minorHAnsi"/>
          <w:b w:val="0"/>
          <w:lang w:val="en-CA"/>
        </w:rPr>
        <w:fldChar w:fldCharType="end"/>
      </w:r>
      <w:r w:rsidR="00672DC7" w:rsidRPr="00672DC7">
        <w:rPr>
          <w:rFonts w:asciiTheme="minorHAnsi" w:hAnsiTheme="minorHAnsi" w:cstheme="minorHAnsi"/>
          <w:b w:val="0"/>
          <w:sz w:val="22"/>
          <w:szCs w:val="22"/>
          <w:lang w:bidi="en-US"/>
        </w:rPr>
        <w:t>.</w:t>
      </w:r>
      <w:bookmarkEnd w:id="475"/>
      <w:r w:rsidR="00672DC7">
        <w:rPr>
          <w:rFonts w:asciiTheme="minorHAnsi" w:hAnsiTheme="minorHAnsi"/>
          <w:b w:val="0"/>
          <w:sz w:val="22"/>
          <w:lang w:bidi="en-US"/>
        </w:rPr>
        <w:t xml:space="preserve"> </w:t>
      </w:r>
    </w:p>
    <w:p w14:paraId="1B8ED0AC" w14:textId="1EC9A9F4" w:rsidR="004236C7" w:rsidRPr="004236C7" w:rsidRDefault="001858A2" w:rsidP="00515970">
      <w:pPr>
        <w:pStyle w:val="Heading3"/>
        <w:spacing w:before="120" w:after="120"/>
        <w:rPr>
          <w:lang w:bidi="en-US"/>
        </w:rPr>
      </w:pPr>
      <w:r>
        <w:rPr>
          <w:lang w:bidi="en-US"/>
        </w:rPr>
        <w:t>6.5</w:t>
      </w:r>
      <w:r w:rsidR="00BA5309">
        <w:rPr>
          <w:lang w:bidi="en-US"/>
        </w:rPr>
        <w:t>6</w:t>
      </w:r>
      <w:r w:rsidR="004C770C">
        <w:rPr>
          <w:lang w:bidi="en-US"/>
        </w:rPr>
        <w:t>.1</w:t>
      </w:r>
      <w:r w:rsidR="00AD5842">
        <w:rPr>
          <w:lang w:bidi="en-US"/>
        </w:rPr>
        <w:t xml:space="preserve"> </w:t>
      </w:r>
      <w:r w:rsidR="004C770C" w:rsidRPr="00CD6A7E">
        <w:rPr>
          <w:lang w:bidi="en-US"/>
        </w:rPr>
        <w:t>Applicability to language</w:t>
      </w:r>
    </w:p>
    <w:p w14:paraId="2F2671DF" w14:textId="0B1D9187" w:rsidR="004236C7" w:rsidRDefault="004236C7" w:rsidP="004236C7">
      <w:pPr>
        <w:spacing w:after="0"/>
        <w:rPr>
          <w:lang w:bidi="en-US"/>
        </w:rPr>
      </w:pPr>
      <w:r>
        <w:rPr>
          <w:lang w:bidi="en-US"/>
        </w:rPr>
        <w:t xml:space="preserve">The C standard does not impose any requirements on </w:t>
      </w:r>
      <w:r w:rsidR="00AB3E75">
        <w:rPr>
          <w:lang w:bidi="en-US"/>
        </w:rPr>
        <w:t xml:space="preserve">code with </w:t>
      </w:r>
      <w:r>
        <w:rPr>
          <w:lang w:bidi="en-US"/>
        </w:rPr>
        <w:t xml:space="preserve">undefined </w:t>
      </w:r>
      <w:proofErr w:type="spellStart"/>
      <w:r>
        <w:rPr>
          <w:lang w:bidi="en-US"/>
        </w:rPr>
        <w:t>behaviour</w:t>
      </w:r>
      <w:proofErr w:type="spellEnd"/>
      <w:r>
        <w:rPr>
          <w:lang w:bidi="en-US"/>
        </w:rPr>
        <w:t>.</w:t>
      </w:r>
      <w:r w:rsidR="006E1DE1">
        <w:rPr>
          <w:lang w:bidi="en-US"/>
        </w:rPr>
        <w:t xml:space="preserve"> </w:t>
      </w:r>
      <w:r>
        <w:rPr>
          <w:lang w:bidi="en-US"/>
        </w:rPr>
        <w:t xml:space="preserve">Typical undefined </w:t>
      </w:r>
      <w:proofErr w:type="spellStart"/>
      <w:r>
        <w:rPr>
          <w:lang w:bidi="en-US"/>
        </w:rPr>
        <w:t>behaviours</w:t>
      </w:r>
      <w:proofErr w:type="spellEnd"/>
      <w:r>
        <w:rPr>
          <w:lang w:bidi="en-US"/>
        </w:rPr>
        <w:t xml:space="preserve"> include doing nothing, producing </w:t>
      </w:r>
      <w:r w:rsidR="00C55E53">
        <w:rPr>
          <w:lang w:bidi="en-US"/>
        </w:rPr>
        <w:t xml:space="preserve">arbitrary </w:t>
      </w:r>
      <w:r>
        <w:rPr>
          <w:lang w:bidi="en-US"/>
        </w:rPr>
        <w:t>results, and terminating the program.</w:t>
      </w:r>
    </w:p>
    <w:p w14:paraId="50E81F77" w14:textId="77777777" w:rsidR="004236C7" w:rsidRDefault="004236C7" w:rsidP="004236C7">
      <w:pPr>
        <w:spacing w:after="0"/>
        <w:rPr>
          <w:lang w:bidi="en-US"/>
        </w:rPr>
      </w:pPr>
    </w:p>
    <w:p w14:paraId="70EB31EE" w14:textId="6A08E037" w:rsidR="004236C7" w:rsidRDefault="004236C7" w:rsidP="004236C7">
      <w:pPr>
        <w:spacing w:after="0"/>
        <w:rPr>
          <w:lang w:bidi="en-US"/>
        </w:rPr>
      </w:pPr>
      <w:r>
        <w:rPr>
          <w:lang w:bidi="en-US"/>
        </w:rPr>
        <w:t xml:space="preserve">The C standard has documented, in Annex J.2, 191 instances of undefined </w:t>
      </w:r>
      <w:proofErr w:type="spellStart"/>
      <w:r>
        <w:rPr>
          <w:lang w:bidi="en-US"/>
        </w:rPr>
        <w:t>behaviour</w:t>
      </w:r>
      <w:proofErr w:type="spellEnd"/>
      <w:r>
        <w:rPr>
          <w:lang w:bidi="en-US"/>
        </w:rPr>
        <w:t xml:space="preserve"> that exist in C.</w:t>
      </w:r>
      <w:r w:rsidR="006E1DE1">
        <w:rPr>
          <w:lang w:bidi="en-US"/>
        </w:rPr>
        <w:t xml:space="preserve"> </w:t>
      </w:r>
      <w:r>
        <w:rPr>
          <w:lang w:bidi="en-US"/>
        </w:rPr>
        <w:t xml:space="preserve">One example of undefined </w:t>
      </w:r>
      <w:proofErr w:type="spellStart"/>
      <w:r>
        <w:rPr>
          <w:lang w:bidi="en-US"/>
        </w:rPr>
        <w:t>behaviour</w:t>
      </w:r>
      <w:proofErr w:type="spellEnd"/>
      <w:r>
        <w:rPr>
          <w:lang w:bidi="en-US"/>
        </w:rPr>
        <w:t xml:space="preserve"> occurs when the value of the second operand of the </w:t>
      </w:r>
      <w:r w:rsidRPr="008D55D7">
        <w:rPr>
          <w:rFonts w:ascii="Courier New" w:hAnsi="Courier New" w:cs="Courier New"/>
          <w:lang w:bidi="en-US"/>
        </w:rPr>
        <w:t>/</w:t>
      </w:r>
      <w:r>
        <w:rPr>
          <w:lang w:bidi="en-US"/>
        </w:rPr>
        <w:t xml:space="preserve"> or </w:t>
      </w:r>
      <w:r w:rsidRPr="008D55D7">
        <w:rPr>
          <w:rFonts w:ascii="Courier New" w:hAnsi="Courier New" w:cs="Courier New"/>
          <w:lang w:bidi="en-US"/>
        </w:rPr>
        <w:t>%</w:t>
      </w:r>
      <w:r w:rsidRPr="00CB4137">
        <w:rPr>
          <w:lang w:bidi="en-US"/>
        </w:rPr>
        <w:t xml:space="preserve"> </w:t>
      </w:r>
      <w:r>
        <w:rPr>
          <w:lang w:bidi="en-US"/>
        </w:rPr>
        <w:t>operator is zero.</w:t>
      </w:r>
      <w:r w:rsidR="006E1DE1">
        <w:rPr>
          <w:lang w:bidi="en-US"/>
        </w:rPr>
        <w:t xml:space="preserve"> </w:t>
      </w:r>
      <w:r>
        <w:rPr>
          <w:lang w:bidi="en-US"/>
        </w:rPr>
        <w:t xml:space="preserve">This is generally not detectable through static analysis of the </w:t>
      </w:r>
      <w:proofErr w:type="gramStart"/>
      <w:r>
        <w:rPr>
          <w:lang w:bidi="en-US"/>
        </w:rPr>
        <w:t>code, but</w:t>
      </w:r>
      <w:proofErr w:type="gramEnd"/>
      <w:r>
        <w:rPr>
          <w:lang w:bidi="en-US"/>
        </w:rPr>
        <w:t xml:space="preserve"> could easily be prevented by a check for a zero divisor before the operation is performed.</w:t>
      </w:r>
      <w:r w:rsidR="006E1DE1">
        <w:rPr>
          <w:lang w:bidi="en-US"/>
        </w:rPr>
        <w:t xml:space="preserve"> </w:t>
      </w:r>
      <w:r>
        <w:rPr>
          <w:lang w:bidi="en-US"/>
        </w:rPr>
        <w:t xml:space="preserve">Leaving this </w:t>
      </w:r>
      <w:proofErr w:type="spellStart"/>
      <w:r>
        <w:rPr>
          <w:lang w:bidi="en-US"/>
        </w:rPr>
        <w:t>behaviour</w:t>
      </w:r>
      <w:proofErr w:type="spellEnd"/>
      <w:r>
        <w:rPr>
          <w:lang w:bidi="en-US"/>
        </w:rPr>
        <w:t xml:space="preserve"> as undefined lessens the burden on the implementation of the division and modulo operators.</w:t>
      </w:r>
    </w:p>
    <w:p w14:paraId="740BEEEB" w14:textId="77777777" w:rsidR="004236C7" w:rsidRDefault="004236C7" w:rsidP="004236C7">
      <w:pPr>
        <w:spacing w:after="0"/>
        <w:rPr>
          <w:lang w:bidi="en-US"/>
        </w:rPr>
      </w:pPr>
    </w:p>
    <w:p w14:paraId="09E76C77" w14:textId="49ECB41C" w:rsidR="004236C7" w:rsidRDefault="004236C7" w:rsidP="004236C7">
      <w:pPr>
        <w:spacing w:after="0"/>
        <w:rPr>
          <w:lang w:bidi="en-US"/>
        </w:rPr>
      </w:pPr>
      <w:r>
        <w:rPr>
          <w:lang w:bidi="en-US"/>
        </w:rPr>
        <w:t xml:space="preserve">Other examples of undefined </w:t>
      </w:r>
      <w:proofErr w:type="spellStart"/>
      <w:r>
        <w:rPr>
          <w:lang w:bidi="en-US"/>
        </w:rPr>
        <w:t>behaviour</w:t>
      </w:r>
      <w:proofErr w:type="spellEnd"/>
      <w:r>
        <w:rPr>
          <w:lang w:bidi="en-US"/>
        </w:rPr>
        <w:t xml:space="preserve"> </w:t>
      </w:r>
      <w:r w:rsidR="00291EA0">
        <w:rPr>
          <w:lang w:bidi="en-US"/>
        </w:rPr>
        <w:t>include</w:t>
      </w:r>
      <w:r>
        <w:rPr>
          <w:lang w:bidi="en-US"/>
        </w:rPr>
        <w:t>:</w:t>
      </w:r>
    </w:p>
    <w:p w14:paraId="0E38C9CE" w14:textId="22CD879A" w:rsidR="004236C7" w:rsidRDefault="004236C7" w:rsidP="007124F7">
      <w:pPr>
        <w:pStyle w:val="ListParagraph"/>
        <w:numPr>
          <w:ilvl w:val="0"/>
          <w:numId w:val="15"/>
        </w:numPr>
        <w:spacing w:after="0"/>
        <w:rPr>
          <w:lang w:bidi="en-US"/>
        </w:rPr>
      </w:pPr>
      <w:r>
        <w:rPr>
          <w:lang w:bidi="en-US"/>
        </w:rPr>
        <w:t>Referring to an object outside of its lifetime</w:t>
      </w:r>
    </w:p>
    <w:p w14:paraId="33A29CA2" w14:textId="1156D7E6" w:rsidR="004236C7" w:rsidRDefault="004236C7" w:rsidP="007124F7">
      <w:pPr>
        <w:pStyle w:val="ListParagraph"/>
        <w:numPr>
          <w:ilvl w:val="0"/>
          <w:numId w:val="15"/>
        </w:numPr>
        <w:spacing w:after="0"/>
        <w:rPr>
          <w:lang w:bidi="en-US"/>
        </w:rPr>
      </w:pPr>
      <w:r>
        <w:rPr>
          <w:lang w:bidi="en-US"/>
        </w:rPr>
        <w:t>The conversion to or from an integer type that produces a value outside of the range that can be represented</w:t>
      </w:r>
    </w:p>
    <w:p w14:paraId="005FC08E" w14:textId="1F9EC585" w:rsidR="004236C7" w:rsidRDefault="004236C7" w:rsidP="007124F7">
      <w:pPr>
        <w:pStyle w:val="ListParagraph"/>
        <w:numPr>
          <w:ilvl w:val="0"/>
          <w:numId w:val="15"/>
        </w:numPr>
        <w:spacing w:after="0"/>
        <w:rPr>
          <w:lang w:bidi="en-US"/>
        </w:rPr>
      </w:pPr>
      <w:r>
        <w:rPr>
          <w:lang w:bidi="en-US"/>
        </w:rPr>
        <w:t>The use of two identifiers that differ only in non-significant characters</w:t>
      </w:r>
    </w:p>
    <w:p w14:paraId="290C381D" w14:textId="77777777" w:rsidR="004236C7" w:rsidRDefault="004236C7" w:rsidP="004236C7">
      <w:pPr>
        <w:spacing w:after="0"/>
        <w:rPr>
          <w:lang w:bidi="en-US"/>
        </w:rPr>
      </w:pPr>
    </w:p>
    <w:p w14:paraId="106160DE" w14:textId="09987CE4" w:rsidR="001E30C1" w:rsidRDefault="004236C7" w:rsidP="001E30C1">
      <w:pPr>
        <w:spacing w:after="0"/>
        <w:rPr>
          <w:lang w:bidi="en-US"/>
        </w:rPr>
      </w:pPr>
      <w:r>
        <w:rPr>
          <w:lang w:bidi="en-US"/>
        </w:rPr>
        <w:t xml:space="preserve">Relying on undefined </w:t>
      </w:r>
      <w:proofErr w:type="spellStart"/>
      <w:r>
        <w:rPr>
          <w:lang w:bidi="en-US"/>
        </w:rPr>
        <w:t>behaviour</w:t>
      </w:r>
      <w:proofErr w:type="spellEnd"/>
      <w:r>
        <w:rPr>
          <w:lang w:bidi="en-US"/>
        </w:rPr>
        <w:t xml:space="preserve"> makes a program unstable and non-portable.</w:t>
      </w:r>
      <w:r w:rsidR="006E1DE1">
        <w:rPr>
          <w:lang w:bidi="en-US"/>
        </w:rPr>
        <w:t xml:space="preserve"> </w:t>
      </w:r>
      <w:r w:rsidR="001E30C1">
        <w:rPr>
          <w:lang w:bidi="en-US"/>
        </w:rPr>
        <w:t xml:space="preserve">Whilst it </w:t>
      </w:r>
      <w:del w:id="476" w:author="Stephen Michell" w:date="2019-11-08T12:29:00Z">
        <w:r w:rsidR="001E30C1">
          <w:rPr>
            <w:lang w:bidi="en-US"/>
          </w:rPr>
          <w:delText>may be discovered</w:delText>
        </w:r>
      </w:del>
      <w:ins w:id="477" w:author="Stephen Michell" w:date="2019-11-08T12:29:00Z">
        <w:r w:rsidR="00BB5EB9">
          <w:rPr>
            <w:lang w:bidi="en-US"/>
          </w:rPr>
          <w:t>is possible</w:t>
        </w:r>
      </w:ins>
      <w:r w:rsidR="001E30C1">
        <w:rPr>
          <w:lang w:bidi="en-US"/>
        </w:rPr>
        <w:t xml:space="preserve"> that the code generated by a particular compiler shows consistent </w:t>
      </w:r>
      <w:proofErr w:type="spellStart"/>
      <w:r w:rsidR="001E30C1">
        <w:rPr>
          <w:lang w:bidi="en-US"/>
        </w:rPr>
        <w:t>behaviour</w:t>
      </w:r>
      <w:proofErr w:type="spellEnd"/>
      <w:r w:rsidR="001E30C1">
        <w:rPr>
          <w:lang w:bidi="en-US"/>
        </w:rPr>
        <w:t xml:space="preserve"> in cases that the standard specifies </w:t>
      </w:r>
    </w:p>
    <w:p w14:paraId="3AC7313C" w14:textId="385D2053" w:rsidR="00AC0CB9" w:rsidRDefault="001E30C1" w:rsidP="001E30C1">
      <w:pPr>
        <w:spacing w:after="0"/>
        <w:rPr>
          <w:lang w:bidi="en-US"/>
        </w:rPr>
      </w:pPr>
      <w:r>
        <w:rPr>
          <w:lang w:bidi="en-US"/>
        </w:rPr>
        <w:t xml:space="preserve"> as "undefined", it is still dangerous to rely on this </w:t>
      </w:r>
      <w:proofErr w:type="spellStart"/>
      <w:r>
        <w:rPr>
          <w:lang w:bidi="en-US"/>
        </w:rPr>
        <w:t>behaviour</w:t>
      </w:r>
      <w:proofErr w:type="spellEnd"/>
      <w:r>
        <w:rPr>
          <w:lang w:bidi="en-US"/>
        </w:rPr>
        <w:t>.</w:t>
      </w:r>
      <w:r w:rsidR="006E1DE1">
        <w:rPr>
          <w:lang w:bidi="en-US"/>
        </w:rPr>
        <w:t xml:space="preserve"> </w:t>
      </w:r>
    </w:p>
    <w:p w14:paraId="3FAAEE90" w14:textId="77777777" w:rsidR="004236C7" w:rsidRPr="00AC0CB9" w:rsidRDefault="004236C7" w:rsidP="004236C7">
      <w:pPr>
        <w:spacing w:after="0"/>
        <w:rPr>
          <w:lang w:bidi="en-US"/>
        </w:rPr>
      </w:pPr>
    </w:p>
    <w:p w14:paraId="763459C2" w14:textId="3989BF12" w:rsidR="004C770C" w:rsidRPr="00CD6A7E" w:rsidRDefault="001858A2" w:rsidP="00515970">
      <w:pPr>
        <w:pStyle w:val="Heading3"/>
        <w:spacing w:before="120" w:after="120"/>
        <w:rPr>
          <w:lang w:bidi="en-US"/>
        </w:rPr>
      </w:pPr>
      <w:r>
        <w:rPr>
          <w:lang w:bidi="en-US"/>
        </w:rPr>
        <w:t>6.5</w:t>
      </w:r>
      <w:r w:rsidR="00BA5309">
        <w:rPr>
          <w:lang w:bidi="en-US"/>
        </w:rPr>
        <w:t>6</w:t>
      </w:r>
      <w:r w:rsidR="004C770C">
        <w:rPr>
          <w:lang w:bidi="en-US"/>
        </w:rPr>
        <w:t>.2</w:t>
      </w:r>
      <w:r w:rsidR="00AD5842">
        <w:rPr>
          <w:lang w:bidi="en-US"/>
        </w:rPr>
        <w:t xml:space="preserve"> </w:t>
      </w:r>
      <w:r w:rsidR="004C770C" w:rsidRPr="00CD6A7E">
        <w:rPr>
          <w:lang w:bidi="en-US"/>
        </w:rPr>
        <w:t>Guidance to language users</w:t>
      </w:r>
    </w:p>
    <w:p w14:paraId="0A85DDF9" w14:textId="20523937" w:rsidR="0022566C" w:rsidRPr="00EB4D50" w:rsidRDefault="00415EF0" w:rsidP="00EB4D50">
      <w:pPr>
        <w:widowControl w:val="0"/>
        <w:suppressLineNumbers/>
        <w:overflowPunct w:val="0"/>
        <w:adjustRightInd w:val="0"/>
        <w:spacing w:after="0"/>
        <w:rPr>
          <w:rFonts w:ascii="Calibri" w:eastAsia="Times New Roman" w:hAnsi="Calibri"/>
          <w:bCs/>
        </w:rPr>
      </w:pPr>
      <w:r w:rsidRPr="00EB4D50">
        <w:rPr>
          <w:rFonts w:ascii="Calibri" w:eastAsia="Times New Roman" w:hAnsi="Calibri"/>
          <w:bCs/>
        </w:rPr>
        <w:t xml:space="preserve">Follow the </w:t>
      </w:r>
      <w:r w:rsidR="00EB4D50" w:rsidRPr="00EB4D50">
        <w:rPr>
          <w:rFonts w:ascii="Calibri" w:eastAsia="Times New Roman" w:hAnsi="Calibri"/>
          <w:bCs/>
        </w:rPr>
        <w:t xml:space="preserve">guidance contained in </w:t>
      </w:r>
      <w:r w:rsidRPr="00EB4D50">
        <w:rPr>
          <w:rFonts w:ascii="Calibri" w:eastAsia="Times New Roman" w:hAnsi="Calibri"/>
          <w:bCs/>
        </w:rPr>
        <w:t>TR 24772-1 clause 6.5</w:t>
      </w:r>
      <w:r w:rsidR="00BA5309" w:rsidRPr="00EB4D50">
        <w:rPr>
          <w:rFonts w:ascii="Calibri" w:eastAsia="Times New Roman" w:hAnsi="Calibri"/>
          <w:bCs/>
        </w:rPr>
        <w:t>6</w:t>
      </w:r>
      <w:r w:rsidRPr="00EB4D50">
        <w:rPr>
          <w:rFonts w:ascii="Calibri" w:eastAsia="Times New Roman" w:hAnsi="Calibri"/>
          <w:bCs/>
        </w:rPr>
        <w:t>.5.</w:t>
      </w:r>
    </w:p>
    <w:p w14:paraId="5D496F3E" w14:textId="518105EC" w:rsidR="004C770C" w:rsidRPr="00CD6A7E" w:rsidRDefault="001858A2" w:rsidP="004C770C">
      <w:pPr>
        <w:pStyle w:val="Heading2"/>
        <w:rPr>
          <w:lang w:bidi="en-US"/>
        </w:rPr>
      </w:pPr>
      <w:bookmarkStart w:id="478" w:name="_Toc310518206"/>
      <w:bookmarkStart w:id="479" w:name="_Toc2099635"/>
      <w:r>
        <w:rPr>
          <w:lang w:bidi="en-US"/>
        </w:rPr>
        <w:t>6.5</w:t>
      </w:r>
      <w:r w:rsidR="00BA5309">
        <w:rPr>
          <w:lang w:bidi="en-US"/>
        </w:rPr>
        <w:t>7</w:t>
      </w:r>
      <w:r w:rsidR="00AD5842">
        <w:rPr>
          <w:lang w:bidi="en-US"/>
        </w:rPr>
        <w:t xml:space="preserve"> </w:t>
      </w:r>
      <w:r w:rsidR="004C770C" w:rsidRPr="00CD6A7E">
        <w:rPr>
          <w:lang w:bidi="en-US"/>
        </w:rPr>
        <w:t xml:space="preserve">Implementation–defined </w:t>
      </w:r>
      <w:proofErr w:type="spellStart"/>
      <w:r w:rsidR="00816051">
        <w:rPr>
          <w:lang w:bidi="en-US"/>
        </w:rPr>
        <w:t>b</w:t>
      </w:r>
      <w:r w:rsidR="004C770C" w:rsidRPr="00CD6A7E">
        <w:rPr>
          <w:lang w:bidi="en-US"/>
        </w:rPr>
        <w:t>ehaviour</w:t>
      </w:r>
      <w:proofErr w:type="spellEnd"/>
      <w:r w:rsidR="004C770C" w:rsidRPr="00CD6A7E">
        <w:rPr>
          <w:lang w:bidi="en-US"/>
        </w:rPr>
        <w:t xml:space="preserve"> [FAB]</w:t>
      </w:r>
      <w:bookmarkEnd w:id="478"/>
      <w:bookmarkEnd w:id="479"/>
      <w:r w:rsidR="00EF2A2D" w:rsidRPr="00EF2A2D">
        <w:rPr>
          <w:lang w:val="en-CA"/>
        </w:rPr>
        <w:t xml:space="preserve"> </w:t>
      </w:r>
      <w:r w:rsidR="00EF2A2D">
        <w:rPr>
          <w:lang w:val="en-CA"/>
        </w:rPr>
        <w:fldChar w:fldCharType="begin"/>
      </w:r>
      <w:r w:rsidR="00EF2A2D">
        <w:instrText xml:space="preserve"> XE "</w:instrText>
      </w:r>
      <w:r w:rsidR="00EF2A2D" w:rsidRPr="00B53360">
        <w:instrText>Language</w:instrText>
      </w:r>
      <w:r w:rsidR="00EF2A2D" w:rsidRPr="00B2682E">
        <w:instrText xml:space="preserve"> Vu</w:instrText>
      </w:r>
      <w:r w:rsidR="00EF2A2D">
        <w:instrText>lnerabilities:</w:instrText>
      </w:r>
      <w:r w:rsidR="00EF2A2D" w:rsidRPr="00EF2A2D">
        <w:rPr>
          <w:lang w:bidi="en-US"/>
        </w:rPr>
        <w:instrText xml:space="preserve"> </w:instrText>
      </w:r>
      <w:r w:rsidR="00EF2A2D" w:rsidRPr="00CD6A7E">
        <w:rPr>
          <w:lang w:bidi="en-US"/>
        </w:rPr>
        <w:instrText xml:space="preserve">Implementation–defined </w:instrText>
      </w:r>
      <w:r w:rsidR="00EF2A2D">
        <w:rPr>
          <w:lang w:bidi="en-US"/>
        </w:rPr>
        <w:instrText>b</w:instrText>
      </w:r>
      <w:r w:rsidR="00EF2A2D" w:rsidRPr="00CD6A7E">
        <w:rPr>
          <w:lang w:bidi="en-US"/>
        </w:rPr>
        <w:instrText>ehaviour [FAB]</w:instrText>
      </w:r>
      <w:r w:rsidR="00EF2A2D">
        <w:instrText xml:space="preserve">" </w:instrText>
      </w:r>
      <w:r w:rsidR="00EF2A2D">
        <w:rPr>
          <w:lang w:val="en-CA"/>
        </w:rPr>
        <w:fldChar w:fldCharType="end"/>
      </w:r>
      <w:r w:rsidR="00EF2A2D">
        <w:rPr>
          <w:lang w:val="en-CA"/>
        </w:rPr>
        <w:fldChar w:fldCharType="begin"/>
      </w:r>
      <w:r w:rsidR="00EF2A2D">
        <w:instrText xml:space="preserve"> XE "</w:instrText>
      </w:r>
      <w:r w:rsidR="00EF2A2D" w:rsidRPr="00EF2A2D">
        <w:rPr>
          <w:lang w:bidi="en-US"/>
        </w:rPr>
        <w:instrText xml:space="preserve"> </w:instrText>
      </w:r>
      <w:r w:rsidR="00EF2A2D">
        <w:rPr>
          <w:lang w:bidi="en-US"/>
        </w:rPr>
        <w:instrText xml:space="preserve">FAB - </w:instrText>
      </w:r>
      <w:r w:rsidR="00EF2A2D" w:rsidRPr="00CD6A7E">
        <w:rPr>
          <w:lang w:bidi="en-US"/>
        </w:rPr>
        <w:instrText xml:space="preserve">Implementation–defined </w:instrText>
      </w:r>
      <w:r w:rsidR="00EF2A2D">
        <w:rPr>
          <w:lang w:bidi="en-US"/>
        </w:rPr>
        <w:instrText>behaviour</w:instrText>
      </w:r>
      <w:r w:rsidR="00EF2A2D">
        <w:instrText xml:space="preserve">" </w:instrText>
      </w:r>
      <w:r w:rsidR="00EF2A2D">
        <w:rPr>
          <w:lang w:val="en-CA"/>
        </w:rPr>
        <w:fldChar w:fldCharType="end"/>
      </w:r>
    </w:p>
    <w:p w14:paraId="653D981B" w14:textId="0C75EEFB" w:rsidR="004C770C" w:rsidRDefault="001858A2" w:rsidP="000246F9">
      <w:pPr>
        <w:pStyle w:val="Heading3"/>
        <w:spacing w:before="0" w:after="0"/>
        <w:rPr>
          <w:lang w:bidi="en-US"/>
        </w:rPr>
      </w:pPr>
      <w:r>
        <w:rPr>
          <w:lang w:bidi="en-US"/>
        </w:rPr>
        <w:t>6.5</w:t>
      </w:r>
      <w:r w:rsidR="00BA5309">
        <w:rPr>
          <w:lang w:bidi="en-US"/>
        </w:rPr>
        <w:t>7</w:t>
      </w:r>
      <w:r w:rsidR="004C770C">
        <w:rPr>
          <w:lang w:bidi="en-US"/>
        </w:rPr>
        <w:t>.1</w:t>
      </w:r>
      <w:r w:rsidR="00AD5842">
        <w:rPr>
          <w:lang w:bidi="en-US"/>
        </w:rPr>
        <w:t xml:space="preserve"> </w:t>
      </w:r>
      <w:r w:rsidR="004C770C" w:rsidRPr="00CD6A7E">
        <w:rPr>
          <w:lang w:bidi="en-US"/>
        </w:rPr>
        <w:t>Applicability to language</w:t>
      </w:r>
    </w:p>
    <w:p w14:paraId="089185D8" w14:textId="77777777" w:rsidR="000246F9" w:rsidRPr="000246F9" w:rsidRDefault="000246F9" w:rsidP="000246F9">
      <w:pPr>
        <w:spacing w:after="0"/>
        <w:rPr>
          <w:lang w:bidi="en-US"/>
        </w:rPr>
      </w:pPr>
    </w:p>
    <w:p w14:paraId="6D8A11F6" w14:textId="67ADD131" w:rsidR="000246F9" w:rsidRDefault="000246F9" w:rsidP="000246F9">
      <w:pPr>
        <w:spacing w:after="0"/>
        <w:rPr>
          <w:lang w:bidi="en-US"/>
        </w:rPr>
      </w:pPr>
      <w:r>
        <w:rPr>
          <w:lang w:bidi="en-US"/>
        </w:rPr>
        <w:t xml:space="preserve">The C standard has documented, in Annex J.3, 112 instances of implementation-defined </w:t>
      </w:r>
      <w:proofErr w:type="spellStart"/>
      <w:r>
        <w:rPr>
          <w:lang w:bidi="en-US"/>
        </w:rPr>
        <w:t>behaviour</w:t>
      </w:r>
      <w:proofErr w:type="spellEnd"/>
      <w:r>
        <w:rPr>
          <w:lang w:bidi="en-US"/>
        </w:rPr>
        <w:t>.</w:t>
      </w:r>
      <w:r w:rsidR="006E1DE1">
        <w:rPr>
          <w:lang w:bidi="en-US"/>
        </w:rPr>
        <w:t xml:space="preserve"> </w:t>
      </w:r>
      <w:r>
        <w:rPr>
          <w:lang w:bidi="en-US"/>
        </w:rPr>
        <w:t xml:space="preserve">Examples of implementation-defined </w:t>
      </w:r>
      <w:proofErr w:type="spellStart"/>
      <w:r>
        <w:rPr>
          <w:lang w:bidi="en-US"/>
        </w:rPr>
        <w:t>behaviour</w:t>
      </w:r>
      <w:proofErr w:type="spellEnd"/>
      <w:r>
        <w:rPr>
          <w:lang w:bidi="en-US"/>
        </w:rPr>
        <w:t xml:space="preserve"> </w:t>
      </w:r>
      <w:r w:rsidR="00291EA0">
        <w:rPr>
          <w:lang w:bidi="en-US"/>
        </w:rPr>
        <w:t>include</w:t>
      </w:r>
      <w:r>
        <w:rPr>
          <w:lang w:bidi="en-US"/>
        </w:rPr>
        <w:t>:</w:t>
      </w:r>
    </w:p>
    <w:p w14:paraId="64DFF1D7" w14:textId="7A1151F1" w:rsidR="000246F9" w:rsidRDefault="000246F9" w:rsidP="007124F7">
      <w:pPr>
        <w:pStyle w:val="ListParagraph"/>
        <w:numPr>
          <w:ilvl w:val="0"/>
          <w:numId w:val="16"/>
        </w:numPr>
        <w:spacing w:after="0"/>
        <w:rPr>
          <w:lang w:bidi="en-US"/>
        </w:rPr>
      </w:pPr>
      <w:r>
        <w:rPr>
          <w:lang w:bidi="en-US"/>
        </w:rPr>
        <w:t>The number of bits in a byte</w:t>
      </w:r>
    </w:p>
    <w:p w14:paraId="7E4DBF76" w14:textId="5264E5EF" w:rsidR="000246F9" w:rsidRDefault="000246F9" w:rsidP="007124F7">
      <w:pPr>
        <w:pStyle w:val="ListParagraph"/>
        <w:numPr>
          <w:ilvl w:val="0"/>
          <w:numId w:val="16"/>
        </w:numPr>
        <w:spacing w:after="0"/>
        <w:rPr>
          <w:lang w:bidi="en-US"/>
        </w:rPr>
      </w:pPr>
      <w:r>
        <w:rPr>
          <w:lang w:bidi="en-US"/>
        </w:rPr>
        <w:t>The direction of rounding when a floating-point number is converted to a narrower floating-point number</w:t>
      </w:r>
    </w:p>
    <w:p w14:paraId="07B70376" w14:textId="423E4D8E" w:rsidR="000246F9" w:rsidRDefault="000246F9" w:rsidP="007124F7">
      <w:pPr>
        <w:pStyle w:val="ListParagraph"/>
        <w:numPr>
          <w:ilvl w:val="0"/>
          <w:numId w:val="16"/>
        </w:numPr>
        <w:spacing w:after="0"/>
        <w:rPr>
          <w:lang w:bidi="en-US"/>
        </w:rPr>
      </w:pPr>
      <w:r>
        <w:rPr>
          <w:lang w:bidi="en-US"/>
        </w:rPr>
        <w:t>The rules for composing valid file names</w:t>
      </w:r>
    </w:p>
    <w:p w14:paraId="51C860D9" w14:textId="77777777" w:rsidR="000246F9" w:rsidRDefault="000246F9" w:rsidP="000246F9">
      <w:pPr>
        <w:spacing w:after="0"/>
        <w:rPr>
          <w:lang w:bidi="en-US"/>
        </w:rPr>
      </w:pPr>
    </w:p>
    <w:p w14:paraId="130C876F" w14:textId="16DFCFD6" w:rsidR="000246F9" w:rsidRDefault="000246F9" w:rsidP="000246F9">
      <w:pPr>
        <w:spacing w:after="0"/>
        <w:rPr>
          <w:lang w:bidi="en-US"/>
        </w:rPr>
      </w:pPr>
      <w:r>
        <w:rPr>
          <w:lang w:bidi="en-US"/>
        </w:rPr>
        <w:t xml:space="preserve">Relying on implementation-defined </w:t>
      </w:r>
      <w:proofErr w:type="spellStart"/>
      <w:r>
        <w:rPr>
          <w:lang w:bidi="en-US"/>
        </w:rPr>
        <w:t>behaviour</w:t>
      </w:r>
      <w:proofErr w:type="spellEnd"/>
      <w:r>
        <w:rPr>
          <w:lang w:bidi="en-US"/>
        </w:rPr>
        <w:t xml:space="preserve"> can make a program less portable across implementations.</w:t>
      </w:r>
      <w:r w:rsidR="006E1DE1">
        <w:rPr>
          <w:lang w:bidi="en-US"/>
        </w:rPr>
        <w:t xml:space="preserve"> </w:t>
      </w:r>
      <w:r>
        <w:rPr>
          <w:lang w:bidi="en-US"/>
        </w:rPr>
        <w:t xml:space="preserve">However, this is less true than for unspecified and undefined </w:t>
      </w:r>
      <w:proofErr w:type="spellStart"/>
      <w:r>
        <w:rPr>
          <w:lang w:bidi="en-US"/>
        </w:rPr>
        <w:t>behaviour</w:t>
      </w:r>
      <w:proofErr w:type="spellEnd"/>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u w:val="single"/>
        </w:rPr>
        <w:instrText>undefined behaviour</w:instrText>
      </w:r>
      <w:r w:rsidR="00B705CE" w:rsidRPr="009A6199">
        <w:rPr>
          <w:rFonts w:cstheme="minorHAnsi"/>
        </w:rPr>
        <w:instrText xml:space="preserve"> "</w:instrText>
      </w:r>
      <w:r w:rsidR="00B705CE" w:rsidRPr="009A6199">
        <w:rPr>
          <w:rFonts w:cstheme="minorHAnsi"/>
          <w:lang w:val="en-CA"/>
        </w:rPr>
        <w:fldChar w:fldCharType="end"/>
      </w:r>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lang w:bidi="en-US"/>
        </w:rPr>
        <w:instrText xml:space="preserve">behaviour: </w:instrText>
      </w:r>
      <w:r w:rsidR="00B705CE" w:rsidRPr="009A6199">
        <w:rPr>
          <w:rFonts w:cstheme="minorHAnsi"/>
          <w:u w:val="single"/>
        </w:rPr>
        <w:instrText>undefined behaviour</w:instrText>
      </w:r>
      <w:r w:rsidR="00B705CE" w:rsidRPr="009A6199">
        <w:rPr>
          <w:rFonts w:cstheme="minorHAnsi"/>
        </w:rPr>
        <w:instrText xml:space="preserve"> "</w:instrText>
      </w:r>
      <w:r w:rsidR="00B705CE" w:rsidRPr="009A6199">
        <w:rPr>
          <w:rFonts w:cstheme="minorHAnsi"/>
          <w:lang w:val="en-CA"/>
        </w:rPr>
        <w:fldChar w:fldCharType="end"/>
      </w:r>
      <w:r>
        <w:rPr>
          <w:lang w:bidi="en-US"/>
        </w:rPr>
        <w:t>.</w:t>
      </w:r>
      <w:r w:rsidR="00C55E53">
        <w:rPr>
          <w:lang w:bidi="en-US"/>
        </w:rPr>
        <w:t xml:space="preserve"> Also, as many basic properties, such as the sizes of the basic types, are implementation defined, it is virtually impossible to avoid using implementation defined features.</w:t>
      </w:r>
      <w:r w:rsidR="005142A9">
        <w:rPr>
          <w:lang w:bidi="en-US"/>
        </w:rPr>
        <w:t xml:space="preserve"> The header </w:t>
      </w:r>
      <w:proofErr w:type="spellStart"/>
      <w:r w:rsidR="005142A9" w:rsidRPr="002C4D47">
        <w:rPr>
          <w:rFonts w:ascii="Courier New" w:hAnsi="Courier New" w:cs="Courier New"/>
          <w:lang w:bidi="en-US"/>
        </w:rPr>
        <w:t>stdint.h</w:t>
      </w:r>
      <w:proofErr w:type="spellEnd"/>
      <w:r w:rsidR="005142A9">
        <w:rPr>
          <w:lang w:bidi="en-US"/>
        </w:rPr>
        <w:t xml:space="preserve"> provide</w:t>
      </w:r>
      <w:r w:rsidR="00E2112B">
        <w:rPr>
          <w:lang w:bidi="en-US"/>
        </w:rPr>
        <w:t>s</w:t>
      </w:r>
      <w:r w:rsidR="005142A9">
        <w:rPr>
          <w:lang w:bidi="en-US"/>
        </w:rPr>
        <w:t xml:space="preserve"> the definition of fixed width integers, so </w:t>
      </w:r>
      <w:r w:rsidR="005142A9" w:rsidRPr="005142A9">
        <w:rPr>
          <w:rFonts w:ascii="Courier New" w:hAnsi="Courier New" w:cs="Courier New"/>
          <w:lang w:bidi="en-US"/>
        </w:rPr>
        <w:t>uint32_t</w:t>
      </w:r>
      <w:r w:rsidR="005142A9">
        <w:rPr>
          <w:lang w:bidi="en-US"/>
        </w:rPr>
        <w:t xml:space="preserve"> </w:t>
      </w:r>
      <w:r w:rsidR="00E2112B">
        <w:rPr>
          <w:lang w:bidi="en-US"/>
        </w:rPr>
        <w:t>is</w:t>
      </w:r>
      <w:r w:rsidR="005142A9">
        <w:rPr>
          <w:lang w:bidi="en-US"/>
        </w:rPr>
        <w:t xml:space="preserve"> an unsigned 32-bit integer. Which sizes are supported is implementation defined, but some safety-critical coding standards recommend the use of these types in preference to the basic types where </w:t>
      </w:r>
      <w:proofErr w:type="gramStart"/>
      <w:r w:rsidR="005142A9">
        <w:rPr>
          <w:lang w:bidi="en-US"/>
        </w:rPr>
        <w:t>available.</w:t>
      </w:r>
      <w:proofErr w:type="gramEnd"/>
    </w:p>
    <w:p w14:paraId="43406100" w14:textId="77777777" w:rsidR="00144E76" w:rsidRDefault="00144E76" w:rsidP="000246F9">
      <w:pPr>
        <w:spacing w:after="0"/>
        <w:rPr>
          <w:lang w:bidi="en-US"/>
        </w:rPr>
      </w:pPr>
    </w:p>
    <w:p w14:paraId="62B45E53" w14:textId="77777777" w:rsidR="000246F9" w:rsidRDefault="000246F9" w:rsidP="000246F9">
      <w:pPr>
        <w:spacing w:after="0"/>
        <w:rPr>
          <w:lang w:bidi="en-US"/>
        </w:rPr>
      </w:pPr>
      <w:r>
        <w:rPr>
          <w:lang w:bidi="en-US"/>
        </w:rPr>
        <w:t xml:space="preserve">The following code shows an example of reliance upon implementation-defined </w:t>
      </w:r>
      <w:proofErr w:type="spellStart"/>
      <w:r>
        <w:rPr>
          <w:lang w:bidi="en-US"/>
        </w:rPr>
        <w:t>behaviour</w:t>
      </w:r>
      <w:proofErr w:type="spellEnd"/>
      <w:r>
        <w:rPr>
          <w:lang w:bidi="en-US"/>
        </w:rPr>
        <w:t>:</w:t>
      </w:r>
    </w:p>
    <w:p w14:paraId="3C938E6A" w14:textId="19F38D70" w:rsidR="000246F9" w:rsidRPr="00144E76" w:rsidRDefault="000246F9" w:rsidP="00144E76">
      <w:pPr>
        <w:spacing w:after="0"/>
        <w:ind w:left="709"/>
        <w:rPr>
          <w:rFonts w:ascii="Courier New" w:hAnsi="Courier New" w:cs="Courier New"/>
          <w:sz w:val="20"/>
          <w:lang w:bidi="en-US"/>
        </w:rPr>
      </w:pPr>
      <w:r w:rsidRPr="00144E76">
        <w:rPr>
          <w:rFonts w:ascii="Courier New" w:hAnsi="Courier New" w:cs="Courier New"/>
          <w:sz w:val="20"/>
          <w:lang w:bidi="en-US"/>
        </w:rPr>
        <w:t xml:space="preserve">unsigned </w:t>
      </w:r>
      <w:r w:rsidR="00BA17EA">
        <w:rPr>
          <w:rFonts w:ascii="Courier New" w:hAnsi="Courier New" w:cs="Courier New"/>
          <w:sz w:val="20"/>
          <w:lang w:bidi="en-US"/>
        </w:rPr>
        <w:t>char</w:t>
      </w:r>
      <w:r w:rsidRPr="00144E76">
        <w:rPr>
          <w:rFonts w:ascii="Courier New" w:hAnsi="Courier New" w:cs="Courier New"/>
          <w:sz w:val="20"/>
          <w:lang w:bidi="en-US"/>
        </w:rPr>
        <w:t xml:space="preserve"> x = </w:t>
      </w:r>
      <w:r w:rsidR="00BA17EA">
        <w:rPr>
          <w:rFonts w:ascii="Courier New" w:hAnsi="Courier New" w:cs="Courier New"/>
          <w:sz w:val="20"/>
          <w:lang w:bidi="en-US"/>
        </w:rPr>
        <w:t>10</w:t>
      </w:r>
      <w:r w:rsidRPr="00144E76">
        <w:rPr>
          <w:rFonts w:ascii="Courier New" w:hAnsi="Courier New" w:cs="Courier New"/>
          <w:sz w:val="20"/>
          <w:lang w:bidi="en-US"/>
        </w:rPr>
        <w:t>0;</w:t>
      </w:r>
    </w:p>
    <w:p w14:paraId="03CB4071" w14:textId="66E25015" w:rsidR="000246F9" w:rsidRDefault="000246F9" w:rsidP="00144E76">
      <w:pPr>
        <w:spacing w:after="0"/>
        <w:ind w:left="709"/>
        <w:rPr>
          <w:rFonts w:ascii="Courier New" w:hAnsi="Courier New" w:cs="Courier New"/>
          <w:sz w:val="20"/>
          <w:lang w:bidi="en-US"/>
        </w:rPr>
      </w:pPr>
      <w:r w:rsidRPr="00144E76">
        <w:rPr>
          <w:rFonts w:ascii="Courier New" w:hAnsi="Courier New" w:cs="Courier New"/>
          <w:sz w:val="20"/>
          <w:lang w:bidi="en-US"/>
        </w:rPr>
        <w:t xml:space="preserve">x = </w:t>
      </w:r>
      <w:r w:rsidR="002C4D47">
        <w:rPr>
          <w:rFonts w:ascii="Courier New" w:hAnsi="Courier New" w:cs="Courier New"/>
          <w:sz w:val="20"/>
          <w:lang w:bidi="en-US"/>
        </w:rPr>
        <w:t xml:space="preserve">5*x +1; </w:t>
      </w:r>
    </w:p>
    <w:p w14:paraId="74B6BE42" w14:textId="77777777" w:rsidR="00144E76" w:rsidRPr="00144E76" w:rsidRDefault="00144E76" w:rsidP="00144E76">
      <w:pPr>
        <w:spacing w:after="0"/>
        <w:ind w:left="709"/>
        <w:rPr>
          <w:rFonts w:ascii="Courier New" w:hAnsi="Courier New" w:cs="Courier New"/>
          <w:sz w:val="20"/>
          <w:lang w:bidi="en-US"/>
        </w:rPr>
      </w:pPr>
    </w:p>
    <w:p w14:paraId="04BFBC7C" w14:textId="2C1F1D78" w:rsidR="000246F9" w:rsidRPr="000246F9" w:rsidRDefault="000246F9" w:rsidP="000246F9">
      <w:pPr>
        <w:spacing w:after="0"/>
        <w:rPr>
          <w:lang w:bidi="en-US"/>
        </w:rPr>
      </w:pPr>
      <w:r>
        <w:rPr>
          <w:lang w:bidi="en-US"/>
        </w:rPr>
        <w:t xml:space="preserve">Since the </w:t>
      </w:r>
      <w:r w:rsidR="00BA17EA">
        <w:rPr>
          <w:lang w:bidi="en-US"/>
        </w:rPr>
        <w:t xml:space="preserve">width of </w:t>
      </w:r>
      <w:r w:rsidR="00BA17EA" w:rsidRPr="008D55D7">
        <w:rPr>
          <w:rFonts w:ascii="Courier New" w:hAnsi="Courier New" w:cs="Courier New"/>
          <w:sz w:val="20"/>
          <w:lang w:bidi="en-US"/>
        </w:rPr>
        <w:t>unsigned char</w:t>
      </w:r>
      <w:r w:rsidRPr="008D55D7">
        <w:rPr>
          <w:sz w:val="20"/>
          <w:lang w:bidi="en-US"/>
        </w:rPr>
        <w:t xml:space="preserve"> </w:t>
      </w:r>
      <w:r>
        <w:rPr>
          <w:lang w:bidi="en-US"/>
        </w:rPr>
        <w:t xml:space="preserve">is implementation-defined, the computation on </w:t>
      </w:r>
      <w:r w:rsidRPr="008D55D7">
        <w:rPr>
          <w:rFonts w:ascii="Courier New" w:hAnsi="Courier New" w:cs="Courier New"/>
          <w:sz w:val="20"/>
          <w:lang w:bidi="en-US"/>
        </w:rPr>
        <w:t>x</w:t>
      </w:r>
      <w:r w:rsidRPr="008D55D7">
        <w:rPr>
          <w:sz w:val="20"/>
          <w:lang w:bidi="en-US"/>
        </w:rPr>
        <w:t xml:space="preserve"> </w:t>
      </w:r>
      <w:r>
        <w:rPr>
          <w:lang w:bidi="en-US"/>
        </w:rPr>
        <w:t xml:space="preserve">will </w:t>
      </w:r>
      <w:r w:rsidR="00BA17EA">
        <w:rPr>
          <w:lang w:bidi="en-US"/>
        </w:rPr>
        <w:t>yield different results</w:t>
      </w:r>
      <w:r>
        <w:rPr>
          <w:lang w:bidi="en-US"/>
        </w:rPr>
        <w:t xml:space="preserve"> for implementation</w:t>
      </w:r>
      <w:r w:rsidR="00BA17EA">
        <w:rPr>
          <w:lang w:bidi="en-US"/>
        </w:rPr>
        <w:t xml:space="preserve">s with different widths. </w:t>
      </w:r>
    </w:p>
    <w:p w14:paraId="548CDB7C" w14:textId="77777777" w:rsidR="00AC0CB9" w:rsidRDefault="00AC0CB9" w:rsidP="000246F9">
      <w:pPr>
        <w:pStyle w:val="Heading3"/>
        <w:spacing w:before="0" w:after="0"/>
        <w:rPr>
          <w:lang w:bidi="en-US"/>
        </w:rPr>
      </w:pPr>
    </w:p>
    <w:p w14:paraId="4F529390" w14:textId="235DB906" w:rsidR="004C770C" w:rsidRPr="00CD6A7E" w:rsidRDefault="001858A2" w:rsidP="00515970">
      <w:pPr>
        <w:pStyle w:val="Heading3"/>
        <w:spacing w:before="120" w:after="120"/>
        <w:rPr>
          <w:lang w:bidi="en-US"/>
        </w:rPr>
      </w:pPr>
      <w:r>
        <w:rPr>
          <w:lang w:bidi="en-US"/>
        </w:rPr>
        <w:t>6.5</w:t>
      </w:r>
      <w:r w:rsidR="00BA5309">
        <w:rPr>
          <w:lang w:bidi="en-US"/>
        </w:rPr>
        <w:t>7</w:t>
      </w:r>
      <w:r w:rsidR="004C770C">
        <w:rPr>
          <w:lang w:bidi="en-US"/>
        </w:rPr>
        <w:t>.2</w:t>
      </w:r>
      <w:r w:rsidR="00AD5842">
        <w:rPr>
          <w:lang w:bidi="en-US"/>
        </w:rPr>
        <w:t xml:space="preserve"> </w:t>
      </w:r>
      <w:r w:rsidR="004C770C" w:rsidRPr="00CD6A7E">
        <w:rPr>
          <w:lang w:bidi="en-US"/>
        </w:rPr>
        <w:t>Guidance to language users</w:t>
      </w:r>
    </w:p>
    <w:p w14:paraId="760EBA13" w14:textId="38BC9A18" w:rsidR="00415EF0" w:rsidRDefault="00415EF0"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EB4D50">
        <w:rPr>
          <w:rFonts w:ascii="Calibri" w:eastAsia="Times New Roman" w:hAnsi="Calibri"/>
          <w:bCs/>
        </w:rPr>
        <w:t xml:space="preserve">guidance contained in </w:t>
      </w:r>
      <w:r>
        <w:rPr>
          <w:rFonts w:ascii="Calibri" w:eastAsia="Times New Roman" w:hAnsi="Calibri"/>
          <w:bCs/>
        </w:rPr>
        <w:t>TR 24772-1 clause 6.5</w:t>
      </w:r>
      <w:r w:rsidR="00BA5309">
        <w:rPr>
          <w:rFonts w:ascii="Calibri" w:eastAsia="Times New Roman" w:hAnsi="Calibri"/>
          <w:bCs/>
        </w:rPr>
        <w:t>7</w:t>
      </w:r>
      <w:r>
        <w:rPr>
          <w:rFonts w:ascii="Calibri" w:eastAsia="Times New Roman" w:hAnsi="Calibri"/>
          <w:bCs/>
        </w:rPr>
        <w:t>.5.</w:t>
      </w:r>
    </w:p>
    <w:p w14:paraId="53375853" w14:textId="1C0B59CB" w:rsidR="004C770C" w:rsidRPr="000246F9" w:rsidRDefault="000246F9" w:rsidP="007124F7">
      <w:pPr>
        <w:pStyle w:val="ListParagraph"/>
        <w:numPr>
          <w:ilvl w:val="0"/>
          <w:numId w:val="17"/>
        </w:numPr>
        <w:spacing w:after="0"/>
        <w:rPr>
          <w:rFonts w:ascii="Calibri" w:eastAsia="Times New Roman" w:hAnsi="Calibri"/>
          <w:lang w:val="en-GB"/>
        </w:rPr>
      </w:pPr>
      <w:r w:rsidRPr="000246F9">
        <w:rPr>
          <w:rFonts w:ascii="Calibri" w:eastAsia="Times New Roman" w:hAnsi="Calibri"/>
          <w:lang w:val="en-GB"/>
        </w:rPr>
        <w:t>Eliminate to the extent possible any reliance on implementation-defined behaviour from programs in order to increase portability.</w:t>
      </w:r>
      <w:r w:rsidR="006E1DE1">
        <w:rPr>
          <w:rFonts w:ascii="Calibri" w:eastAsia="Times New Roman" w:hAnsi="Calibri"/>
          <w:lang w:val="en-GB"/>
        </w:rPr>
        <w:t xml:space="preserve"> </w:t>
      </w:r>
      <w:r w:rsidRPr="000246F9">
        <w:rPr>
          <w:rFonts w:ascii="Calibri" w:eastAsia="Times New Roman" w:hAnsi="Calibri"/>
          <w:lang w:val="en-GB"/>
        </w:rPr>
        <w:t>Even programs that are specifically intended for a particular implementation may in the future be ported to another environment or sections reused for future implementations.</w:t>
      </w:r>
    </w:p>
    <w:p w14:paraId="0D443D0D" w14:textId="0F4B262C" w:rsidR="004C770C" w:rsidRPr="00CD6A7E" w:rsidRDefault="001858A2" w:rsidP="004C770C">
      <w:pPr>
        <w:pStyle w:val="Heading2"/>
        <w:rPr>
          <w:lang w:bidi="en-US"/>
        </w:rPr>
      </w:pPr>
      <w:bookmarkStart w:id="480" w:name="_Toc310518207"/>
      <w:bookmarkStart w:id="481" w:name="_Toc2099636"/>
      <w:r>
        <w:rPr>
          <w:lang w:bidi="en-US"/>
        </w:rPr>
        <w:t>6.5</w:t>
      </w:r>
      <w:r w:rsidR="00BA5309">
        <w:rPr>
          <w:lang w:bidi="en-US"/>
        </w:rPr>
        <w:t>8</w:t>
      </w:r>
      <w:r w:rsidR="00AD5842">
        <w:rPr>
          <w:lang w:bidi="en-US"/>
        </w:rPr>
        <w:t xml:space="preserve"> </w:t>
      </w:r>
      <w:r w:rsidR="004C770C" w:rsidRPr="00CD6A7E">
        <w:rPr>
          <w:lang w:bidi="en-US"/>
        </w:rPr>
        <w:t xml:space="preserve">Deprecated </w:t>
      </w:r>
      <w:r w:rsidR="00816051">
        <w:rPr>
          <w:lang w:bidi="en-US"/>
        </w:rPr>
        <w:t>l</w:t>
      </w:r>
      <w:r w:rsidR="004C770C" w:rsidRPr="00CD6A7E">
        <w:rPr>
          <w:lang w:bidi="en-US"/>
        </w:rPr>
        <w:t xml:space="preserve">anguage </w:t>
      </w:r>
      <w:r w:rsidR="00816051">
        <w:rPr>
          <w:lang w:bidi="en-US"/>
        </w:rPr>
        <w:t>f</w:t>
      </w:r>
      <w:r w:rsidR="004C770C" w:rsidRPr="00CD6A7E">
        <w:rPr>
          <w:lang w:bidi="en-US"/>
        </w:rPr>
        <w:t>eatures [MEM]</w:t>
      </w:r>
      <w:bookmarkEnd w:id="480"/>
      <w:bookmarkEnd w:id="481"/>
      <w:r w:rsidR="00EF2A2D" w:rsidRPr="00EF2A2D">
        <w:rPr>
          <w:lang w:val="en-CA"/>
        </w:rPr>
        <w:t xml:space="preserve"> </w:t>
      </w:r>
      <w:r w:rsidR="00EF2A2D">
        <w:rPr>
          <w:lang w:val="en-CA"/>
        </w:rPr>
        <w:fldChar w:fldCharType="begin"/>
      </w:r>
      <w:r w:rsidR="00EF2A2D">
        <w:instrText xml:space="preserve"> XE "</w:instrText>
      </w:r>
      <w:r w:rsidR="00EF2A2D" w:rsidRPr="00B53360">
        <w:instrText>Language</w:instrText>
      </w:r>
      <w:r w:rsidR="00EF2A2D" w:rsidRPr="00B2682E">
        <w:instrText xml:space="preserve"> Vu</w:instrText>
      </w:r>
      <w:r w:rsidR="00EF2A2D">
        <w:instrText>lnerabilities:</w:instrText>
      </w:r>
      <w:r w:rsidR="00EF2A2D" w:rsidRPr="00EF2A2D">
        <w:rPr>
          <w:lang w:bidi="en-US"/>
        </w:rPr>
        <w:instrText xml:space="preserve"> </w:instrText>
      </w:r>
      <w:r w:rsidR="00EF2A2D" w:rsidRPr="00CD6A7E">
        <w:rPr>
          <w:lang w:bidi="en-US"/>
        </w:rPr>
        <w:instrText xml:space="preserve">Deprecated </w:instrText>
      </w:r>
      <w:r w:rsidR="00EF2A2D">
        <w:rPr>
          <w:lang w:bidi="en-US"/>
        </w:rPr>
        <w:instrText>l</w:instrText>
      </w:r>
      <w:r w:rsidR="00EF2A2D" w:rsidRPr="00CD6A7E">
        <w:rPr>
          <w:lang w:bidi="en-US"/>
        </w:rPr>
        <w:instrText xml:space="preserve">anguage </w:instrText>
      </w:r>
      <w:r w:rsidR="00EF2A2D">
        <w:rPr>
          <w:lang w:bidi="en-US"/>
        </w:rPr>
        <w:instrText>f</w:instrText>
      </w:r>
      <w:r w:rsidR="00EF2A2D" w:rsidRPr="00CD6A7E">
        <w:rPr>
          <w:lang w:bidi="en-US"/>
        </w:rPr>
        <w:instrText>eatures [MEM]</w:instrText>
      </w:r>
      <w:r w:rsidR="00EF2A2D">
        <w:instrText xml:space="preserve">" </w:instrText>
      </w:r>
      <w:r w:rsidR="00EF2A2D">
        <w:rPr>
          <w:lang w:val="en-CA"/>
        </w:rPr>
        <w:fldChar w:fldCharType="end"/>
      </w:r>
      <w:r w:rsidR="00EF2A2D">
        <w:rPr>
          <w:lang w:val="en-CA"/>
        </w:rPr>
        <w:fldChar w:fldCharType="begin"/>
      </w:r>
      <w:r w:rsidR="00EF2A2D">
        <w:instrText xml:space="preserve"> XE "</w:instrText>
      </w:r>
      <w:r w:rsidR="00EF2A2D">
        <w:rPr>
          <w:lang w:val="en-CA"/>
        </w:rPr>
        <w:instrText>MEM</w:instrText>
      </w:r>
      <w:r w:rsidR="00EF2A2D" w:rsidRPr="0096557B">
        <w:rPr>
          <w:lang w:val="en-CA"/>
        </w:rPr>
        <w:instrText xml:space="preserve"> </w:instrText>
      </w:r>
      <w:r w:rsidR="00EF2A2D">
        <w:rPr>
          <w:lang w:val="en-CA"/>
        </w:rPr>
        <w:instrText xml:space="preserve">– </w:instrText>
      </w:r>
      <w:r w:rsidR="00EF2A2D" w:rsidRPr="00CD6A7E">
        <w:rPr>
          <w:lang w:bidi="en-US"/>
        </w:rPr>
        <w:instrText xml:space="preserve">Deprecated </w:instrText>
      </w:r>
      <w:r w:rsidR="00EF2A2D">
        <w:rPr>
          <w:lang w:bidi="en-US"/>
        </w:rPr>
        <w:instrText>l</w:instrText>
      </w:r>
      <w:r w:rsidR="00EF2A2D" w:rsidRPr="00CD6A7E">
        <w:rPr>
          <w:lang w:bidi="en-US"/>
        </w:rPr>
        <w:instrText xml:space="preserve">anguage </w:instrText>
      </w:r>
      <w:r w:rsidR="00EF2A2D">
        <w:rPr>
          <w:lang w:bidi="en-US"/>
        </w:rPr>
        <w:instrText>features</w:instrText>
      </w:r>
      <w:r w:rsidR="00EF2A2D">
        <w:instrText xml:space="preserve">" </w:instrText>
      </w:r>
      <w:r w:rsidR="00EF2A2D">
        <w:rPr>
          <w:lang w:val="en-CA"/>
        </w:rPr>
        <w:fldChar w:fldCharType="end"/>
      </w:r>
    </w:p>
    <w:p w14:paraId="0DE6C77C" w14:textId="0A321D49" w:rsidR="004C770C" w:rsidRDefault="001858A2" w:rsidP="00953CDF">
      <w:pPr>
        <w:pStyle w:val="Heading3"/>
        <w:spacing w:before="0" w:after="0"/>
        <w:rPr>
          <w:lang w:bidi="en-US"/>
        </w:rPr>
      </w:pPr>
      <w:r>
        <w:rPr>
          <w:lang w:bidi="en-US"/>
        </w:rPr>
        <w:t>6.5</w:t>
      </w:r>
      <w:r w:rsidR="00BA5309">
        <w:rPr>
          <w:lang w:bidi="en-US"/>
        </w:rPr>
        <w:t>8</w:t>
      </w:r>
      <w:r w:rsidR="004C770C">
        <w:rPr>
          <w:lang w:bidi="en-US"/>
        </w:rPr>
        <w:t>.1</w:t>
      </w:r>
      <w:r w:rsidR="00AD5842">
        <w:rPr>
          <w:lang w:bidi="en-US"/>
        </w:rPr>
        <w:t xml:space="preserve"> </w:t>
      </w:r>
      <w:r w:rsidR="004C770C" w:rsidRPr="00CD6A7E">
        <w:rPr>
          <w:lang w:bidi="en-US"/>
        </w:rPr>
        <w:t>Applicability to language</w:t>
      </w:r>
    </w:p>
    <w:p w14:paraId="2AB9A60E" w14:textId="77777777" w:rsidR="00953CDF" w:rsidRPr="00953CDF" w:rsidRDefault="00953CDF" w:rsidP="00953CDF">
      <w:pPr>
        <w:spacing w:after="0"/>
        <w:rPr>
          <w:lang w:bidi="en-US"/>
        </w:rPr>
      </w:pPr>
    </w:p>
    <w:p w14:paraId="7E25D6AA" w14:textId="4A5399EC" w:rsidR="00953CDF" w:rsidRDefault="00953CDF" w:rsidP="00953CDF">
      <w:pPr>
        <w:spacing w:after="0"/>
        <w:rPr>
          <w:lang w:bidi="en-US"/>
        </w:rPr>
      </w:pPr>
      <w:r>
        <w:rPr>
          <w:lang w:bidi="en-US"/>
        </w:rPr>
        <w:t xml:space="preserve">C deprecated one function, the function </w:t>
      </w:r>
      <w:proofErr w:type="gramStart"/>
      <w:r w:rsidRPr="008D55D7">
        <w:rPr>
          <w:rFonts w:ascii="Courier New" w:hAnsi="Courier New" w:cs="Courier New"/>
          <w:sz w:val="20"/>
          <w:lang w:bidi="en-US"/>
        </w:rPr>
        <w:t>gets(</w:t>
      </w:r>
      <w:proofErr w:type="gramEnd"/>
      <w:r w:rsidRPr="008D55D7">
        <w:rPr>
          <w:rFonts w:ascii="Courier New" w:hAnsi="Courier New" w:cs="Courier New"/>
          <w:sz w:val="20"/>
          <w:lang w:bidi="en-US"/>
        </w:rPr>
        <w:t>)</w:t>
      </w:r>
      <w:r w:rsidR="00ED76C4" w:rsidRPr="008D55D7">
        <w:rPr>
          <w:sz w:val="20"/>
          <w:lang w:bidi="en-US"/>
        </w:rPr>
        <w:t xml:space="preserve"> </w:t>
      </w:r>
      <w:r w:rsidR="00ED76C4">
        <w:rPr>
          <w:lang w:bidi="en-US"/>
        </w:rPr>
        <w:t>and removed it from the standard in 2011</w:t>
      </w:r>
      <w:r>
        <w:rPr>
          <w:lang w:bidi="en-US"/>
        </w:rPr>
        <w:t>.</w:t>
      </w:r>
    </w:p>
    <w:p w14:paraId="2F243DB4" w14:textId="77777777" w:rsidR="00953CDF" w:rsidRDefault="00953CDF" w:rsidP="00953CDF">
      <w:pPr>
        <w:spacing w:after="0"/>
        <w:rPr>
          <w:lang w:bidi="en-US"/>
        </w:rPr>
      </w:pPr>
    </w:p>
    <w:p w14:paraId="0CA936EA" w14:textId="77777777" w:rsidR="00953CDF" w:rsidRDefault="00953CDF" w:rsidP="00953CDF">
      <w:pPr>
        <w:spacing w:after="0"/>
        <w:rPr>
          <w:lang w:bidi="en-US"/>
        </w:rPr>
      </w:pPr>
      <w:r>
        <w:rPr>
          <w:lang w:bidi="en-US"/>
        </w:rPr>
        <w:t>C has deprecated several language features primarily by tightening the requirements for the feature:</w:t>
      </w:r>
    </w:p>
    <w:p w14:paraId="52AC6BEC" w14:textId="2939B6A9" w:rsidR="00953CDF" w:rsidRDefault="00953CDF" w:rsidP="007124F7">
      <w:pPr>
        <w:pStyle w:val="ListParagraph"/>
        <w:numPr>
          <w:ilvl w:val="0"/>
          <w:numId w:val="17"/>
        </w:numPr>
        <w:spacing w:after="0"/>
        <w:rPr>
          <w:lang w:bidi="en-US"/>
        </w:rPr>
      </w:pPr>
      <w:r>
        <w:rPr>
          <w:lang w:bidi="en-US"/>
        </w:rPr>
        <w:t xml:space="preserve">Implicit </w:t>
      </w:r>
      <w:proofErr w:type="spellStart"/>
      <w:r w:rsidRPr="008D55D7">
        <w:rPr>
          <w:rFonts w:ascii="Courier New" w:hAnsi="Courier New" w:cs="Courier New"/>
          <w:sz w:val="20"/>
          <w:lang w:bidi="en-US"/>
        </w:rPr>
        <w:t>int</w:t>
      </w:r>
      <w:proofErr w:type="spellEnd"/>
      <w:r w:rsidRPr="008D55D7">
        <w:rPr>
          <w:sz w:val="20"/>
          <w:lang w:bidi="en-US"/>
        </w:rPr>
        <w:t xml:space="preserve"> </w:t>
      </w:r>
      <w:r>
        <w:rPr>
          <w:lang w:bidi="en-US"/>
        </w:rPr>
        <w:t>declarations are no longer allowed.</w:t>
      </w:r>
    </w:p>
    <w:p w14:paraId="3BB5306D" w14:textId="7A8086E0" w:rsidR="00953CDF" w:rsidRDefault="00953CDF" w:rsidP="007124F7">
      <w:pPr>
        <w:pStyle w:val="ListParagraph"/>
        <w:numPr>
          <w:ilvl w:val="0"/>
          <w:numId w:val="17"/>
        </w:numPr>
        <w:spacing w:after="0"/>
        <w:rPr>
          <w:lang w:bidi="en-US"/>
        </w:rPr>
      </w:pPr>
      <w:r>
        <w:rPr>
          <w:lang w:bidi="en-US"/>
        </w:rPr>
        <w:lastRenderedPageBreak/>
        <w:t>Functions cannot be implicitly declared.</w:t>
      </w:r>
      <w:r w:rsidR="006E1DE1">
        <w:rPr>
          <w:lang w:bidi="en-US"/>
        </w:rPr>
        <w:t xml:space="preserve"> </w:t>
      </w:r>
      <w:r>
        <w:rPr>
          <w:lang w:bidi="en-US"/>
        </w:rPr>
        <w:t>They must be defined before use or have a prototype.</w:t>
      </w:r>
    </w:p>
    <w:p w14:paraId="3C3F8192" w14:textId="2DF8081C" w:rsidR="00953CDF" w:rsidRDefault="00953CDF" w:rsidP="007124F7">
      <w:pPr>
        <w:pStyle w:val="ListParagraph"/>
        <w:numPr>
          <w:ilvl w:val="0"/>
          <w:numId w:val="17"/>
        </w:numPr>
        <w:spacing w:after="0"/>
        <w:rPr>
          <w:lang w:bidi="en-US"/>
        </w:rPr>
      </w:pPr>
      <w:r>
        <w:rPr>
          <w:lang w:bidi="en-US"/>
        </w:rPr>
        <w:t xml:space="preserve">The use of the function </w:t>
      </w:r>
      <w:proofErr w:type="spellStart"/>
      <w:proofErr w:type="gramStart"/>
      <w:r w:rsidRPr="008D55D7">
        <w:rPr>
          <w:rFonts w:ascii="Courier New" w:hAnsi="Courier New" w:cs="Courier New"/>
          <w:sz w:val="20"/>
          <w:lang w:bidi="en-US"/>
        </w:rPr>
        <w:t>ungetc</w:t>
      </w:r>
      <w:proofErr w:type="spellEnd"/>
      <w:r w:rsidRPr="008D55D7">
        <w:rPr>
          <w:rFonts w:ascii="Courier New" w:hAnsi="Courier New" w:cs="Courier New"/>
          <w:sz w:val="20"/>
          <w:lang w:bidi="en-US"/>
        </w:rPr>
        <w:t>(</w:t>
      </w:r>
      <w:proofErr w:type="gramEnd"/>
      <w:r w:rsidRPr="008D55D7">
        <w:rPr>
          <w:rFonts w:ascii="Courier New" w:hAnsi="Courier New" w:cs="Courier New"/>
          <w:sz w:val="20"/>
          <w:lang w:bidi="en-US"/>
        </w:rPr>
        <w:t>)</w:t>
      </w:r>
      <w:r w:rsidRPr="008D55D7">
        <w:rPr>
          <w:sz w:val="20"/>
          <w:lang w:bidi="en-US"/>
        </w:rPr>
        <w:t xml:space="preserve"> </w:t>
      </w:r>
      <w:r>
        <w:rPr>
          <w:lang w:bidi="en-US"/>
        </w:rPr>
        <w:t>at the beginning of a binary file is deprecated.</w:t>
      </w:r>
    </w:p>
    <w:p w14:paraId="1F5BEE65" w14:textId="4B511E8E" w:rsidR="003A2B46" w:rsidRPr="00953CDF" w:rsidRDefault="00953CDF" w:rsidP="00EB4D50">
      <w:pPr>
        <w:pStyle w:val="ListParagraph"/>
        <w:numPr>
          <w:ilvl w:val="0"/>
          <w:numId w:val="17"/>
        </w:numPr>
        <w:spacing w:after="0"/>
        <w:rPr>
          <w:lang w:bidi="en-US"/>
        </w:rPr>
      </w:pPr>
      <w:r>
        <w:rPr>
          <w:lang w:bidi="en-US"/>
        </w:rPr>
        <w:t xml:space="preserve">A </w:t>
      </w:r>
      <w:r w:rsidRPr="008D55D7">
        <w:rPr>
          <w:rFonts w:ascii="Courier New" w:hAnsi="Courier New" w:cs="Courier New"/>
          <w:sz w:val="20"/>
          <w:lang w:bidi="en-US"/>
        </w:rPr>
        <w:t>return</w:t>
      </w:r>
      <w:r w:rsidRPr="008D55D7">
        <w:rPr>
          <w:sz w:val="20"/>
          <w:lang w:bidi="en-US"/>
        </w:rPr>
        <w:t xml:space="preserve"> </w:t>
      </w:r>
      <w:r>
        <w:rPr>
          <w:lang w:bidi="en-US"/>
        </w:rPr>
        <w:t>without expression is not permitted in a function that returns a value (and vice versa).</w:t>
      </w:r>
      <w:r w:rsidR="00727344" w:rsidRPr="00727344">
        <w:rPr>
          <w:lang w:bidi="en-US"/>
        </w:rPr>
        <w:t xml:space="preserve"> </w:t>
      </w:r>
    </w:p>
    <w:p w14:paraId="32852C90" w14:textId="3F9A3011" w:rsidR="004C770C" w:rsidRPr="00CD6A7E" w:rsidRDefault="001858A2" w:rsidP="00515970">
      <w:pPr>
        <w:pStyle w:val="Heading3"/>
        <w:spacing w:before="120" w:after="120"/>
        <w:rPr>
          <w:lang w:bidi="en-US"/>
        </w:rPr>
      </w:pPr>
      <w:r>
        <w:rPr>
          <w:lang w:bidi="en-US"/>
        </w:rPr>
        <w:t>6.</w:t>
      </w:r>
      <w:r w:rsidR="0090374C">
        <w:rPr>
          <w:lang w:bidi="en-US"/>
        </w:rPr>
        <w:t>5</w:t>
      </w:r>
      <w:r w:rsidR="00BA5309">
        <w:rPr>
          <w:lang w:bidi="en-US"/>
        </w:rPr>
        <w:t>8</w:t>
      </w:r>
      <w:r w:rsidR="004C770C" w:rsidRPr="00CD6A7E">
        <w:rPr>
          <w:lang w:bidi="en-US"/>
        </w:rPr>
        <w:t>.2</w:t>
      </w:r>
      <w:r w:rsidR="00AD5842">
        <w:rPr>
          <w:lang w:bidi="en-US"/>
        </w:rPr>
        <w:t xml:space="preserve"> </w:t>
      </w:r>
      <w:r w:rsidR="004C770C" w:rsidRPr="00CD6A7E">
        <w:rPr>
          <w:lang w:bidi="en-US"/>
        </w:rPr>
        <w:t>Guidance to language users</w:t>
      </w:r>
    </w:p>
    <w:p w14:paraId="605AA160" w14:textId="24039888" w:rsidR="00415EF0" w:rsidRDefault="00415EF0" w:rsidP="007124F7">
      <w:pPr>
        <w:pStyle w:val="ListParagraph"/>
        <w:widowControl w:val="0"/>
        <w:numPr>
          <w:ilvl w:val="0"/>
          <w:numId w:val="18"/>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EB4D50">
        <w:rPr>
          <w:rFonts w:ascii="Calibri" w:eastAsia="Times New Roman" w:hAnsi="Calibri"/>
          <w:bCs/>
        </w:rPr>
        <w:t xml:space="preserve">guidance contained in </w:t>
      </w:r>
      <w:r>
        <w:rPr>
          <w:rFonts w:ascii="Calibri" w:eastAsia="Times New Roman" w:hAnsi="Calibri"/>
          <w:bCs/>
        </w:rPr>
        <w:t>TR 24772-1 clause 6.5</w:t>
      </w:r>
      <w:r w:rsidR="00BA5309">
        <w:rPr>
          <w:rFonts w:ascii="Calibri" w:eastAsia="Times New Roman" w:hAnsi="Calibri"/>
          <w:bCs/>
        </w:rPr>
        <w:t>8</w:t>
      </w:r>
      <w:r>
        <w:rPr>
          <w:rFonts w:ascii="Calibri" w:eastAsia="Times New Roman" w:hAnsi="Calibri"/>
          <w:bCs/>
        </w:rPr>
        <w:t>.5.</w:t>
      </w:r>
    </w:p>
    <w:p w14:paraId="3A0B6F9F" w14:textId="37388EBD" w:rsidR="004C770C" w:rsidRDefault="006E043E" w:rsidP="007124F7">
      <w:pPr>
        <w:pStyle w:val="ListParagraph"/>
        <w:widowControl w:val="0"/>
        <w:numPr>
          <w:ilvl w:val="0"/>
          <w:numId w:val="18"/>
        </w:numPr>
        <w:suppressLineNumbers/>
        <w:overflowPunct w:val="0"/>
        <w:adjustRightInd w:val="0"/>
        <w:spacing w:after="0"/>
        <w:rPr>
          <w:rFonts w:ascii="Calibri" w:eastAsia="Times New Roman" w:hAnsi="Calibri" w:cstheme="minorHAnsi"/>
          <w:color w:val="000000"/>
          <w:lang w:val="en-GB"/>
        </w:rPr>
      </w:pPr>
      <w:r>
        <w:rPr>
          <w:rFonts w:ascii="Calibri" w:eastAsia="Times New Roman" w:hAnsi="Calibri" w:cstheme="minorHAnsi"/>
          <w:color w:val="000000"/>
          <w:lang w:val="en-GB"/>
        </w:rPr>
        <w:t>Rewrite code that uses deprecated language features to remove such use, whenever possible.</w:t>
      </w:r>
    </w:p>
    <w:p w14:paraId="52B29C5C" w14:textId="4EE911F1" w:rsidR="00440C04" w:rsidRDefault="00A640DF" w:rsidP="00440C04">
      <w:pPr>
        <w:pStyle w:val="Heading2"/>
      </w:pPr>
      <w:bookmarkStart w:id="482" w:name="_Toc358896436"/>
      <w:bookmarkStart w:id="483" w:name="_Toc2099637"/>
      <w:r>
        <w:t>6.</w:t>
      </w:r>
      <w:r w:rsidR="00BA5309">
        <w:t>59</w:t>
      </w:r>
      <w:r w:rsidR="00440C04">
        <w:t xml:space="preserve"> Concurrency – Activation [CGA]</w:t>
      </w:r>
      <w:bookmarkEnd w:id="482"/>
      <w:bookmarkEnd w:id="483"/>
      <w:r w:rsidR="006D7D1F" w:rsidRPr="006D7D1F">
        <w:rPr>
          <w:lang w:val="en-CA"/>
        </w:rPr>
        <w:t xml:space="preserve"> </w:t>
      </w:r>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r w:rsidR="008D1097">
        <w:instrText xml:space="preserve"> </w:instrText>
      </w:r>
      <w:r w:rsidR="006D7D1F">
        <w:instrText xml:space="preserve">Concurrency – </w:instrText>
      </w:r>
      <w:r w:rsidR="006D7D1F">
        <w:rPr>
          <w:lang w:val="en-CA"/>
        </w:rPr>
        <w:instrText>Activation [CGA]</w:instrText>
      </w:r>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r w:rsidR="006D7D1F">
        <w:rPr>
          <w:lang w:val="en-CA"/>
        </w:rPr>
        <w:instrText>A</w:instrText>
      </w:r>
      <w:r w:rsidR="006D7D1F" w:rsidRPr="0096557B">
        <w:rPr>
          <w:lang w:val="en-CA"/>
        </w:rPr>
        <w:instrText xml:space="preserve"> </w:instrText>
      </w:r>
      <w:r w:rsidR="006D7D1F">
        <w:rPr>
          <w:lang w:val="en-CA"/>
        </w:rPr>
        <w:instrText>– Concurrency – Activation</w:instrText>
      </w:r>
      <w:r w:rsidR="006D7D1F">
        <w:instrText xml:space="preserve">" </w:instrText>
      </w:r>
      <w:r w:rsidR="006D7D1F">
        <w:rPr>
          <w:lang w:val="en-CA"/>
        </w:rPr>
        <w:fldChar w:fldCharType="end"/>
      </w:r>
    </w:p>
    <w:p w14:paraId="6525B796" w14:textId="5C8E7DA1" w:rsidR="007A6EDE" w:rsidRPr="00CD6A7E" w:rsidRDefault="007A6EDE" w:rsidP="007A6EDE">
      <w:pPr>
        <w:pStyle w:val="Heading3"/>
        <w:rPr>
          <w:i/>
          <w:iCs/>
          <w:lang w:bidi="en-US"/>
        </w:rPr>
      </w:pPr>
      <w:r>
        <w:rPr>
          <w:lang w:bidi="en-US"/>
        </w:rPr>
        <w:t>6.</w:t>
      </w:r>
      <w:r w:rsidR="00BA5309">
        <w:rPr>
          <w:lang w:bidi="en-US"/>
        </w:rPr>
        <w:t>59</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1421E36F" w14:textId="77777777" w:rsidR="00897B75" w:rsidRDefault="00835813" w:rsidP="007E5A7F">
      <w:r>
        <w:t>The C standard, in clause 7.26.5.1, requires a conforming implementation to set specific return codes to indicate whether or not a thread activation succeeded</w:t>
      </w:r>
      <w:r w:rsidR="004A242D">
        <w:t xml:space="preserve">; </w:t>
      </w:r>
      <w:proofErr w:type="gramStart"/>
      <w:r w:rsidR="004A242D">
        <w:t>therefore</w:t>
      </w:r>
      <w:proofErr w:type="gramEnd"/>
      <w:r>
        <w:t xml:space="preserve"> </w:t>
      </w:r>
      <w:r w:rsidR="001E3065">
        <w:t>the</w:t>
      </w:r>
      <w:r>
        <w:t xml:space="preserve"> vulnerability does not apply to the C language</w:t>
      </w:r>
      <w:r w:rsidR="004A242D">
        <w:t>.</w:t>
      </w:r>
      <w:r>
        <w:t xml:space="preserve"> </w:t>
      </w:r>
    </w:p>
    <w:p w14:paraId="0845225C" w14:textId="2FC3402E" w:rsidR="007E5A7F" w:rsidRPr="007E5A7F" w:rsidRDefault="004A242D" w:rsidP="007E5A7F">
      <w:r>
        <w:t xml:space="preserve">However, </w:t>
      </w:r>
      <w:r w:rsidR="00C9223E">
        <w:t xml:space="preserve">if </w:t>
      </w:r>
      <w:r>
        <w:t>the</w:t>
      </w:r>
      <w:r w:rsidR="00835813">
        <w:t xml:space="preserve"> program fails to check the return code</w:t>
      </w:r>
      <w:r w:rsidR="00C9223E">
        <w:t xml:space="preserve"> and fails to take appropriate action to handle </w:t>
      </w:r>
      <w:r w:rsidR="00897B75">
        <w:t xml:space="preserve">a </w:t>
      </w:r>
      <w:r w:rsidR="00C9223E">
        <w:t>failed thread creation, the vulnerability</w:t>
      </w:r>
      <w:r w:rsidR="006E1DE1">
        <w:t xml:space="preserve"> </w:t>
      </w:r>
      <w:r w:rsidR="00C9223E">
        <w:t>described in clause 6.36 applies.</w:t>
      </w:r>
    </w:p>
    <w:p w14:paraId="69F2078D" w14:textId="61766FEA" w:rsidR="00440C04" w:rsidRDefault="00A640DF" w:rsidP="00440C04">
      <w:pPr>
        <w:pStyle w:val="Heading3"/>
      </w:pPr>
      <w:r>
        <w:t>6.</w:t>
      </w:r>
      <w:r w:rsidR="00BA5309">
        <w:t>59</w:t>
      </w:r>
      <w:r w:rsidR="00440C04">
        <w:t>.2 Guidance to language users</w:t>
      </w:r>
    </w:p>
    <w:p w14:paraId="0560CC4F" w14:textId="35F258CB" w:rsidR="007E5A7F" w:rsidRPr="00EB4D50" w:rsidRDefault="001F7422" w:rsidP="00EB4D50">
      <w:pPr>
        <w:widowControl w:val="0"/>
        <w:suppressLineNumbers/>
        <w:overflowPunct w:val="0"/>
        <w:adjustRightInd w:val="0"/>
        <w:spacing w:after="0"/>
        <w:rPr>
          <w:rFonts w:ascii="Calibri" w:eastAsia="Times New Roman" w:hAnsi="Calibri"/>
          <w:bCs/>
        </w:rPr>
      </w:pPr>
      <w:bookmarkStart w:id="484" w:name="_Toc358896437"/>
      <w:bookmarkStart w:id="485" w:name="_Ref411808169"/>
      <w:bookmarkStart w:id="486" w:name="_Ref411809401"/>
      <w:r w:rsidRPr="00EB4D50">
        <w:rPr>
          <w:rFonts w:ascii="Calibri" w:eastAsia="Times New Roman" w:hAnsi="Calibri"/>
          <w:bCs/>
        </w:rPr>
        <w:t xml:space="preserve">Follow the </w:t>
      </w:r>
      <w:r w:rsidR="00EB4D50">
        <w:rPr>
          <w:rFonts w:ascii="Calibri" w:eastAsia="Times New Roman" w:hAnsi="Calibri"/>
          <w:bCs/>
        </w:rPr>
        <w:t>guidance contained in</w:t>
      </w:r>
      <w:r w:rsidR="00EB4D50" w:rsidRPr="00EB4D50">
        <w:rPr>
          <w:rFonts w:ascii="Calibri" w:eastAsia="Times New Roman" w:hAnsi="Calibri"/>
          <w:bCs/>
        </w:rPr>
        <w:t xml:space="preserve"> </w:t>
      </w:r>
      <w:r w:rsidRPr="00EB4D50">
        <w:rPr>
          <w:rFonts w:ascii="Calibri" w:eastAsia="Times New Roman" w:hAnsi="Calibri"/>
          <w:bCs/>
        </w:rPr>
        <w:t>TR 24772-1 clause 6.</w:t>
      </w:r>
      <w:r w:rsidR="005345D8" w:rsidRPr="00EB4D50">
        <w:rPr>
          <w:rFonts w:ascii="Calibri" w:eastAsia="Times New Roman" w:hAnsi="Calibri"/>
          <w:bCs/>
        </w:rPr>
        <w:t>59</w:t>
      </w:r>
      <w:r w:rsidRPr="00EB4D50">
        <w:rPr>
          <w:rFonts w:ascii="Calibri" w:eastAsia="Times New Roman" w:hAnsi="Calibri"/>
          <w:bCs/>
        </w:rPr>
        <w:t>.5.</w:t>
      </w:r>
    </w:p>
    <w:p w14:paraId="1C03A125" w14:textId="2493E435" w:rsidR="00440C04" w:rsidRDefault="00A640DF" w:rsidP="00440C04">
      <w:pPr>
        <w:pStyle w:val="Heading2"/>
      </w:pPr>
      <w:bookmarkStart w:id="487" w:name="_Toc2099638"/>
      <w:r>
        <w:rPr>
          <w:lang w:val="en-CA"/>
        </w:rPr>
        <w:t>6.</w:t>
      </w:r>
      <w:r w:rsidR="0090374C">
        <w:rPr>
          <w:lang w:val="en-CA"/>
        </w:rPr>
        <w:t>6</w:t>
      </w:r>
      <w:r w:rsidR="00BA5309">
        <w:rPr>
          <w:lang w:val="en-CA"/>
        </w:rPr>
        <w:t>0</w:t>
      </w:r>
      <w:r w:rsidR="00440C04">
        <w:rPr>
          <w:lang w:val="en-CA"/>
        </w:rPr>
        <w:t xml:space="preserve"> Concurrency – Directed termination [CGT]</w:t>
      </w:r>
      <w:bookmarkEnd w:id="484"/>
      <w:bookmarkEnd w:id="485"/>
      <w:bookmarkEnd w:id="486"/>
      <w:bookmarkEnd w:id="487"/>
      <w:r w:rsidR="006D7D1F" w:rsidRPr="006D7D1F">
        <w:rPr>
          <w:lang w:val="en-CA"/>
        </w:rPr>
        <w:t xml:space="preserve"> </w:t>
      </w:r>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r w:rsidR="00AF7B6C">
        <w:instrText xml:space="preserve"> </w:instrText>
      </w:r>
      <w:r w:rsidR="006D7D1F">
        <w:instrText xml:space="preserve">Concurrency – </w:instrText>
      </w:r>
      <w:r w:rsidR="006D7D1F">
        <w:rPr>
          <w:lang w:val="en-CA"/>
        </w:rPr>
        <w:instrText>Directed termination [CGT]</w:instrText>
      </w:r>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r w:rsidR="006D7D1F">
        <w:rPr>
          <w:lang w:val="en-CA"/>
        </w:rPr>
        <w:instrText>T</w:instrText>
      </w:r>
      <w:r w:rsidR="006D7D1F" w:rsidRPr="0096557B">
        <w:rPr>
          <w:lang w:val="en-CA"/>
        </w:rPr>
        <w:instrText xml:space="preserve"> </w:instrText>
      </w:r>
      <w:r w:rsidR="006D7D1F">
        <w:rPr>
          <w:lang w:val="en-CA"/>
        </w:rPr>
        <w:instrText>– Concurrency – Directed termination</w:instrText>
      </w:r>
      <w:r w:rsidR="006D7D1F">
        <w:instrText xml:space="preserve">" </w:instrText>
      </w:r>
      <w:r w:rsidR="006D7D1F">
        <w:rPr>
          <w:lang w:val="en-CA"/>
        </w:rPr>
        <w:fldChar w:fldCharType="end"/>
      </w:r>
    </w:p>
    <w:p w14:paraId="7AD3C0FE" w14:textId="39FBEE33" w:rsidR="007E5A7F" w:rsidRPr="007E5A7F" w:rsidRDefault="00D505EA" w:rsidP="007E5A7F">
      <w:r>
        <w:t>This vulnerability d</w:t>
      </w:r>
      <w:r w:rsidR="00210783">
        <w:t xml:space="preserve">oes not apply to C because </w:t>
      </w:r>
      <w:r w:rsidR="00883C97">
        <w:t xml:space="preserve">C does not implement </w:t>
      </w:r>
      <w:r w:rsidR="0068198C">
        <w:t xml:space="preserve">a </w:t>
      </w:r>
      <w:r w:rsidR="00883C97">
        <w:t>mechanism</w:t>
      </w:r>
      <w:r w:rsidR="0068198C">
        <w:t xml:space="preserve"> to directly terminate a thread</w:t>
      </w:r>
      <w:r w:rsidR="00883C97">
        <w:t>.</w:t>
      </w:r>
      <w:bookmarkStart w:id="488" w:name="_Toc358896438"/>
      <w:bookmarkStart w:id="489" w:name="_Ref358977270"/>
      <w:r w:rsidR="0068198C">
        <w:t xml:space="preserve"> A similar effect </w:t>
      </w:r>
      <w:del w:id="490" w:author="Stephen Michell" w:date="2019-11-08T12:29:00Z">
        <w:r w:rsidR="0068198C">
          <w:delText>may</w:delText>
        </w:r>
      </w:del>
      <w:ins w:id="491" w:author="Stephen Michell" w:date="2019-11-08T12:29:00Z">
        <w:r w:rsidR="00BB5EB9">
          <w:t>can</w:t>
        </w:r>
      </w:ins>
      <w:r w:rsidR="0068198C">
        <w:t xml:space="preserve"> be achieved by a global flag requesting that a thread terminate itself, but the thread is responsible to ensure that that such termination doesn’t occur until all critical activities are completed.</w:t>
      </w:r>
    </w:p>
    <w:p w14:paraId="3EA34287" w14:textId="68C6436C" w:rsidR="00440C04" w:rsidRDefault="00A640DF" w:rsidP="00440C04">
      <w:pPr>
        <w:pStyle w:val="Heading2"/>
      </w:pPr>
      <w:bookmarkStart w:id="492" w:name="_6.61_Concurrent_data"/>
      <w:bookmarkStart w:id="493" w:name="_Ref514260499"/>
      <w:bookmarkStart w:id="494" w:name="_Toc2099639"/>
      <w:bookmarkEnd w:id="492"/>
      <w:r>
        <w:t>6.</w:t>
      </w:r>
      <w:r w:rsidR="0090374C">
        <w:t>6</w:t>
      </w:r>
      <w:r w:rsidR="00BA5309">
        <w:t>1</w:t>
      </w:r>
      <w:r w:rsidR="00440C04">
        <w:t xml:space="preserve"> </w:t>
      </w:r>
      <w:r w:rsidR="006D7D1F">
        <w:t xml:space="preserve">Concurrent data access </w:t>
      </w:r>
      <w:r w:rsidR="00440C04">
        <w:t>[CGX]</w:t>
      </w:r>
      <w:bookmarkEnd w:id="488"/>
      <w:bookmarkEnd w:id="489"/>
      <w:bookmarkEnd w:id="493"/>
      <w:bookmarkEnd w:id="494"/>
      <w:r w:rsidR="00440C04" w:rsidRPr="00A90342">
        <w:t xml:space="preserve"> </w:t>
      </w:r>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r w:rsidR="00AF7B6C">
        <w:instrText xml:space="preserve"> </w:instrText>
      </w:r>
      <w:r w:rsidR="006D7D1F">
        <w:instrText>Concurrency – Concurrent Data Access [CGX</w:instrText>
      </w:r>
      <w:r w:rsidR="006D7D1F" w:rsidRPr="00B2682E">
        <w:instrText>]</w:instrText>
      </w:r>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r w:rsidR="006D7D1F">
        <w:rPr>
          <w:lang w:val="en-CA"/>
        </w:rPr>
        <w:instrText>X</w:instrText>
      </w:r>
      <w:r w:rsidR="006D7D1F" w:rsidRPr="0096557B">
        <w:rPr>
          <w:lang w:val="en-CA"/>
        </w:rPr>
        <w:instrText xml:space="preserve"> </w:instrText>
      </w:r>
      <w:r w:rsidR="006D7D1F">
        <w:rPr>
          <w:lang w:val="en-CA"/>
        </w:rPr>
        <w:instrText xml:space="preserve">– Concurrency – </w:instrText>
      </w:r>
      <w:r w:rsidR="006D7D1F">
        <w:instrText xml:space="preserve">Concurrent data access " </w:instrText>
      </w:r>
      <w:r w:rsidR="006D7D1F">
        <w:rPr>
          <w:lang w:val="en-CA"/>
        </w:rPr>
        <w:fldChar w:fldCharType="end"/>
      </w:r>
    </w:p>
    <w:p w14:paraId="0C5377EE" w14:textId="1A34AD2B" w:rsidR="007A6EDE" w:rsidRDefault="007A6EDE" w:rsidP="007A6EDE">
      <w:pPr>
        <w:pStyle w:val="Heading3"/>
        <w:rPr>
          <w:i/>
          <w:iCs/>
          <w:lang w:bidi="en-US"/>
        </w:rPr>
      </w:pPr>
      <w:r>
        <w:rPr>
          <w:lang w:bidi="en-US"/>
        </w:rPr>
        <w:t>6.</w:t>
      </w:r>
      <w:r w:rsidR="0090374C">
        <w:rPr>
          <w:lang w:bidi="en-US"/>
        </w:rPr>
        <w:t>6</w:t>
      </w:r>
      <w:r w:rsidR="00BA5309">
        <w:rPr>
          <w:lang w:bidi="en-US"/>
        </w:rPr>
        <w:t>1</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289FBBCC" w14:textId="5EF0409E" w:rsidR="007E5A7F" w:rsidRPr="007E5A7F" w:rsidRDefault="001B71E2" w:rsidP="007E5A7F">
      <w:r>
        <w:t xml:space="preserve">As </w:t>
      </w:r>
      <w:r w:rsidR="00CE5608">
        <w:t>stated</w:t>
      </w:r>
      <w:r>
        <w:t xml:space="preserve"> in clause 5.1.2.4 of the C standard, a program that contain</w:t>
      </w:r>
      <w:r w:rsidR="00E23BF8">
        <w:t xml:space="preserve">s a data race </w:t>
      </w:r>
      <w:r w:rsidR="00CE5608">
        <w:t xml:space="preserve">exhibits undefined </w:t>
      </w:r>
      <w:proofErr w:type="spellStart"/>
      <w:r w:rsidR="00CE5608">
        <w:t>behaviour</w:t>
      </w:r>
      <w:proofErr w:type="spellEnd"/>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u w:val="single"/>
        </w:rPr>
        <w:instrText>undefined behaviour</w:instrText>
      </w:r>
      <w:r w:rsidR="00B705CE" w:rsidRPr="009A6199">
        <w:rPr>
          <w:rFonts w:cstheme="minorHAnsi"/>
        </w:rPr>
        <w:instrText xml:space="preserve"> "</w:instrText>
      </w:r>
      <w:r w:rsidR="00B705CE" w:rsidRPr="009A6199">
        <w:rPr>
          <w:rFonts w:cstheme="minorHAnsi"/>
          <w:lang w:val="en-CA"/>
        </w:rPr>
        <w:fldChar w:fldCharType="end"/>
      </w:r>
      <w:r w:rsidR="00CE5608">
        <w:t xml:space="preserve">.  </w:t>
      </w:r>
      <w:r w:rsidR="00042A05">
        <w:t>In addition to threads, signal handlers also pose a risk of concurrent data access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sidR="00042A05">
        <w:t>.</w:t>
      </w:r>
      <w:r w:rsidR="006E1DE1">
        <w:t xml:space="preserve"> </w:t>
      </w:r>
      <w:r w:rsidR="00CE5608">
        <w:t xml:space="preserve">It is the responsibility of the application to use atomic variables or </w:t>
      </w:r>
      <w:r w:rsidR="009C1564">
        <w:t>mutexes</w:t>
      </w:r>
      <w:r w:rsidR="00CE5608">
        <w:t xml:space="preserve"> to ensure that </w:t>
      </w:r>
      <w:r w:rsidR="003313C3">
        <w:t xml:space="preserve">one thread </w:t>
      </w:r>
      <w:r w:rsidR="00CD18EB">
        <w:t xml:space="preserve">or signal handler </w:t>
      </w:r>
      <w:r w:rsidR="003313C3">
        <w:t xml:space="preserve">cannot modify an object while another thread </w:t>
      </w:r>
      <w:r w:rsidR="00CD18EB">
        <w:t xml:space="preserve">or signal handler </w:t>
      </w:r>
      <w:r w:rsidR="003313C3">
        <w:t xml:space="preserve">is attempting to </w:t>
      </w:r>
      <w:r w:rsidR="00CD18EB">
        <w:t xml:space="preserve">access </w:t>
      </w:r>
      <w:r w:rsidR="003313C3">
        <w:t>the same object.</w:t>
      </w:r>
      <w:r w:rsidR="00A77F30">
        <w:t xml:space="preserve"> For signal handling, </w:t>
      </w:r>
      <w:r w:rsidR="00AF6187">
        <w:t>“</w:t>
      </w:r>
      <w:r w:rsidR="00A77F30" w:rsidRPr="008D55D7">
        <w:rPr>
          <w:rFonts w:ascii="Courier New" w:hAnsi="Courier New" w:cs="Courier New"/>
          <w:sz w:val="20"/>
        </w:rPr>
        <w:t xml:space="preserve">volatile </w:t>
      </w:r>
      <w:proofErr w:type="spellStart"/>
      <w:r w:rsidR="00A77F30" w:rsidRPr="008D55D7">
        <w:rPr>
          <w:rFonts w:ascii="Courier New" w:hAnsi="Courier New" w:cs="Courier New"/>
          <w:sz w:val="20"/>
        </w:rPr>
        <w:t>sig_atomic_t</w:t>
      </w:r>
      <w:proofErr w:type="spellEnd"/>
      <w:r w:rsidR="00AF6187">
        <w:t>” or atomic variables</w:t>
      </w:r>
      <w:r w:rsidR="00A77F30">
        <w:t xml:space="preserve"> can be used to prevent this vulnerability.</w:t>
      </w:r>
      <w:r w:rsidR="00FA7317">
        <w:t xml:space="preserve"> </w:t>
      </w:r>
    </w:p>
    <w:p w14:paraId="1D1CD1AE" w14:textId="71E40D61" w:rsidR="00440C04" w:rsidRDefault="007A6EDE" w:rsidP="00440C04">
      <w:pPr>
        <w:pStyle w:val="Heading3"/>
      </w:pPr>
      <w:r>
        <w:t>6.</w:t>
      </w:r>
      <w:r w:rsidR="0090374C">
        <w:t>6</w:t>
      </w:r>
      <w:r w:rsidR="00BA5309">
        <w:t>1</w:t>
      </w:r>
      <w:r w:rsidR="00440C04">
        <w:t>.2 Guidance to language users</w:t>
      </w:r>
    </w:p>
    <w:p w14:paraId="53F86AAF" w14:textId="5724CBA6" w:rsidR="00CD18EB" w:rsidRDefault="00CD18EB"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EB4D50">
        <w:rPr>
          <w:rFonts w:ascii="Calibri" w:eastAsia="Times New Roman" w:hAnsi="Calibri"/>
          <w:bCs/>
        </w:rPr>
        <w:t xml:space="preserve">guidance contained in </w:t>
      </w:r>
      <w:r>
        <w:rPr>
          <w:rFonts w:ascii="Calibri" w:eastAsia="Times New Roman" w:hAnsi="Calibri"/>
          <w:bCs/>
        </w:rPr>
        <w:t>TR 24772-1 clause 6.6</w:t>
      </w:r>
      <w:r w:rsidR="00BA5309">
        <w:rPr>
          <w:rFonts w:ascii="Calibri" w:eastAsia="Times New Roman" w:hAnsi="Calibri"/>
          <w:bCs/>
        </w:rPr>
        <w:t>1</w:t>
      </w:r>
      <w:r>
        <w:rPr>
          <w:rFonts w:ascii="Calibri" w:eastAsia="Times New Roman" w:hAnsi="Calibri"/>
          <w:bCs/>
        </w:rPr>
        <w:t>.5.</w:t>
      </w:r>
    </w:p>
    <w:p w14:paraId="7A12EF71" w14:textId="094E3A1F" w:rsidR="00CD18EB" w:rsidRDefault="00CD18EB"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Use atomic variables where appropriate to avoid data races.</w:t>
      </w:r>
    </w:p>
    <w:p w14:paraId="7B3B1DAA" w14:textId="678AB8D1" w:rsidR="00AF6187" w:rsidRPr="005F1BE6" w:rsidRDefault="00CD18EB" w:rsidP="007124F7">
      <w:pPr>
        <w:pStyle w:val="ListParagraph"/>
        <w:numPr>
          <w:ilvl w:val="0"/>
          <w:numId w:val="17"/>
        </w:numPr>
        <w:rPr>
          <w:rFonts w:ascii="Calibri" w:eastAsia="Times New Roman" w:hAnsi="Calibri"/>
          <w:bCs/>
        </w:rPr>
      </w:pPr>
      <w:r>
        <w:rPr>
          <w:rFonts w:ascii="Calibri" w:eastAsia="Times New Roman" w:hAnsi="Calibri"/>
          <w:bCs/>
        </w:rPr>
        <w:t>Use mutexes appropriately to protect accesses to non-atomic shared objects.</w:t>
      </w:r>
      <w:r w:rsidR="00FA7317">
        <w:rPr>
          <w:rFonts w:ascii="Calibri" w:eastAsia="Times New Roman" w:hAnsi="Calibri"/>
          <w:bCs/>
        </w:rPr>
        <w:t xml:space="preserve"> Where </w:t>
      </w:r>
      <w:r w:rsidR="00FA7317">
        <w:t>mutexes are used, the programmer must show that there are no paths in the program where a release can be missed, either because of conditional code or other mechanisms</w:t>
      </w:r>
      <w:r w:rsidR="0068198C">
        <w:t xml:space="preserve">. </w:t>
      </w:r>
    </w:p>
    <w:p w14:paraId="47D8E9B6" w14:textId="697C04CE" w:rsidR="0068198C" w:rsidRDefault="0068198C" w:rsidP="007124F7">
      <w:pPr>
        <w:pStyle w:val="ListParagraph"/>
        <w:numPr>
          <w:ilvl w:val="0"/>
          <w:numId w:val="17"/>
        </w:numPr>
        <w:rPr>
          <w:rFonts w:ascii="Calibri" w:eastAsia="Times New Roman" w:hAnsi="Calibri"/>
          <w:bCs/>
        </w:rPr>
      </w:pPr>
      <w:r>
        <w:lastRenderedPageBreak/>
        <w:t xml:space="preserve">Use mutexes to model Hoare monitors or similar </w:t>
      </w:r>
      <w:proofErr w:type="gramStart"/>
      <w:r>
        <w:t>high level</w:t>
      </w:r>
      <w:proofErr w:type="gramEnd"/>
      <w:r>
        <w:t xml:space="preserve"> abstractions of synchronization.</w:t>
      </w:r>
    </w:p>
    <w:p w14:paraId="4C72C8C2" w14:textId="3CD28BF3" w:rsidR="00AF6187" w:rsidRDefault="00AF6187" w:rsidP="007124F7">
      <w:pPr>
        <w:pStyle w:val="ListParagraph"/>
        <w:numPr>
          <w:ilvl w:val="0"/>
          <w:numId w:val="17"/>
        </w:numPr>
        <w:rPr>
          <w:rFonts w:ascii="Calibri" w:eastAsia="Times New Roman" w:hAnsi="Calibri"/>
          <w:bCs/>
        </w:rPr>
      </w:pPr>
      <w:r>
        <w:rPr>
          <w:rFonts w:ascii="Calibri" w:eastAsia="Times New Roman" w:hAnsi="Calibri"/>
          <w:bCs/>
        </w:rPr>
        <w:t>U</w:t>
      </w:r>
      <w:r w:rsidRPr="00CB3336">
        <w:rPr>
          <w:rFonts w:ascii="Calibri" w:eastAsia="Times New Roman" w:hAnsi="Calibri"/>
          <w:bCs/>
        </w:rPr>
        <w:t xml:space="preserve">se </w:t>
      </w:r>
      <w:r>
        <w:rPr>
          <w:rFonts w:ascii="Calibri" w:eastAsia="Times New Roman" w:hAnsi="Calibri"/>
          <w:bCs/>
        </w:rPr>
        <w:t>“</w:t>
      </w:r>
      <w:r w:rsidRPr="008D55D7">
        <w:rPr>
          <w:rFonts w:ascii="Courier New" w:eastAsia="Times New Roman" w:hAnsi="Courier New" w:cs="Courier New"/>
          <w:bCs/>
          <w:sz w:val="20"/>
        </w:rPr>
        <w:t xml:space="preserve">volatile </w:t>
      </w:r>
      <w:proofErr w:type="spellStart"/>
      <w:r w:rsidRPr="008D55D7">
        <w:rPr>
          <w:rFonts w:ascii="Courier New" w:eastAsia="Times New Roman" w:hAnsi="Courier New" w:cs="Courier New"/>
          <w:bCs/>
          <w:sz w:val="20"/>
        </w:rPr>
        <w:t>sig_atomic_t</w:t>
      </w:r>
      <w:proofErr w:type="spellEnd"/>
      <w:r>
        <w:rPr>
          <w:rFonts w:ascii="Calibri" w:eastAsia="Times New Roman" w:hAnsi="Calibri"/>
          <w:bCs/>
        </w:rPr>
        <w:t>”</w:t>
      </w:r>
      <w:r w:rsidRPr="00CB3336">
        <w:rPr>
          <w:rFonts w:ascii="Calibri" w:eastAsia="Times New Roman" w:hAnsi="Calibri"/>
          <w:bCs/>
        </w:rPr>
        <w:t xml:space="preserve"> to protect data shared with signal handlers in a single-threaded environment.</w:t>
      </w:r>
    </w:p>
    <w:p w14:paraId="12F44DC4" w14:textId="58E3A21B" w:rsidR="007E5A7F" w:rsidRPr="007E5A7F" w:rsidRDefault="007E5A7F" w:rsidP="00FD2327">
      <w:pPr>
        <w:pStyle w:val="ListParagraph"/>
      </w:pPr>
    </w:p>
    <w:p w14:paraId="4BD02A20" w14:textId="0A29B94B" w:rsidR="00440C04" w:rsidRDefault="00A640DF" w:rsidP="00440C04">
      <w:pPr>
        <w:pStyle w:val="Heading2"/>
        <w:rPr>
          <w:lang w:val="en-CA"/>
        </w:rPr>
      </w:pPr>
      <w:bookmarkStart w:id="495" w:name="_Toc358896439"/>
      <w:bookmarkStart w:id="496" w:name="_Ref411808187"/>
      <w:bookmarkStart w:id="497" w:name="_Ref411808224"/>
      <w:bookmarkStart w:id="498" w:name="_Ref411809438"/>
      <w:bookmarkStart w:id="499" w:name="_Toc2099640"/>
      <w:r>
        <w:rPr>
          <w:lang w:val="en-CA"/>
        </w:rPr>
        <w:t>6.</w:t>
      </w:r>
      <w:r w:rsidR="0090374C">
        <w:rPr>
          <w:lang w:val="en-CA"/>
        </w:rPr>
        <w:t>6</w:t>
      </w:r>
      <w:r w:rsidR="00BA5309">
        <w:rPr>
          <w:lang w:val="en-CA"/>
        </w:rPr>
        <w:t>2</w:t>
      </w:r>
      <w:r w:rsidR="00440C04">
        <w:rPr>
          <w:lang w:val="en-CA"/>
        </w:rPr>
        <w:t xml:space="preserve"> Concurrency – Premature </w:t>
      </w:r>
      <w:r w:rsidR="00816051">
        <w:rPr>
          <w:lang w:val="en-CA"/>
        </w:rPr>
        <w:t>t</w:t>
      </w:r>
      <w:r w:rsidR="00440C04">
        <w:rPr>
          <w:lang w:val="en-CA"/>
        </w:rPr>
        <w:t>ermination [CGS]</w:t>
      </w:r>
      <w:bookmarkEnd w:id="495"/>
      <w:bookmarkEnd w:id="496"/>
      <w:bookmarkEnd w:id="497"/>
      <w:bookmarkEnd w:id="498"/>
      <w:bookmarkEnd w:id="499"/>
      <w:r w:rsidR="00440C04">
        <w:rPr>
          <w:lang w:val="en-CA"/>
        </w:rPr>
        <w:fldChar w:fldCharType="begin"/>
      </w:r>
      <w:r w:rsidR="00440C04">
        <w:instrText xml:space="preserve"> XE "</w:instrText>
      </w:r>
      <w:r w:rsidR="00440C04" w:rsidRPr="00B53360">
        <w:instrText>Language</w:instrText>
      </w:r>
      <w:r w:rsidR="00440C04" w:rsidRPr="00B2682E">
        <w:instrText xml:space="preserve"> Vulnerabilities:</w:instrText>
      </w:r>
      <w:r w:rsidR="00AF7B6C">
        <w:instrText xml:space="preserve"> </w:instrText>
      </w:r>
      <w:r w:rsidR="00440C04" w:rsidRPr="00B2682E">
        <w:instrText xml:space="preserve">Concurrency – Premature </w:instrText>
      </w:r>
      <w:r w:rsidR="00816051">
        <w:instrText>t</w:instrText>
      </w:r>
      <w:r w:rsidR="00440C04" w:rsidRPr="00B2682E">
        <w:instrText>ermination</w:instrText>
      </w:r>
      <w:r w:rsidR="00440C04">
        <w:instrText xml:space="preserve"> </w:instrText>
      </w:r>
      <w:r w:rsidR="00440C04" w:rsidRPr="00B2682E">
        <w:instrText>[CGS]</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CGS </w:instrText>
      </w:r>
      <w:r w:rsidR="00440C04">
        <w:rPr>
          <w:lang w:val="en-CA"/>
        </w:rPr>
        <w:instrText>–</w:instrText>
      </w:r>
      <w:r w:rsidR="00440C04" w:rsidRPr="0096557B">
        <w:rPr>
          <w:lang w:val="en-CA"/>
        </w:rPr>
        <w:instrText xml:space="preserve"> Concurrency – Premature </w:instrText>
      </w:r>
      <w:r w:rsidR="00816051">
        <w:rPr>
          <w:lang w:val="en-CA"/>
        </w:rPr>
        <w:instrText>t</w:instrText>
      </w:r>
      <w:r w:rsidR="00440C04" w:rsidRPr="0096557B">
        <w:rPr>
          <w:lang w:val="en-CA"/>
        </w:rPr>
        <w:instrText>ermination</w:instrText>
      </w:r>
      <w:r w:rsidR="00440C04">
        <w:instrText xml:space="preserve">" </w:instrText>
      </w:r>
      <w:r w:rsidR="00440C04">
        <w:rPr>
          <w:lang w:val="en-CA"/>
        </w:rPr>
        <w:fldChar w:fldCharType="end"/>
      </w:r>
    </w:p>
    <w:p w14:paraId="106BA427" w14:textId="183B98E0" w:rsidR="007A6EDE" w:rsidRDefault="007A6EDE" w:rsidP="007A6EDE">
      <w:pPr>
        <w:pStyle w:val="Heading3"/>
        <w:rPr>
          <w:lang w:bidi="en-US"/>
        </w:rPr>
      </w:pPr>
      <w:r>
        <w:rPr>
          <w:lang w:bidi="en-US"/>
        </w:rPr>
        <w:t>6.</w:t>
      </w:r>
      <w:r w:rsidR="0090374C">
        <w:rPr>
          <w:lang w:bidi="en-US"/>
        </w:rPr>
        <w:t>6</w:t>
      </w:r>
      <w:r w:rsidR="00BA5309">
        <w:rPr>
          <w:lang w:bidi="en-US"/>
        </w:rPr>
        <w:t>2</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15804B6" w14:textId="47F64EF6" w:rsidR="007E5A7F" w:rsidRPr="007E5A7F" w:rsidRDefault="009B73DD" w:rsidP="007E5A7F">
      <w:r>
        <w:t>This vulnerability applies to C because the standard</w:t>
      </w:r>
      <w:r w:rsidR="00DC3040">
        <w:t xml:space="preserve"> does not provide a mechanism to determine whether a thread has terminated.</w:t>
      </w:r>
    </w:p>
    <w:p w14:paraId="0101DE80" w14:textId="416486D1" w:rsidR="00440C04" w:rsidRPr="0009389C" w:rsidRDefault="00A640DF" w:rsidP="00440C04">
      <w:pPr>
        <w:pStyle w:val="Heading3"/>
      </w:pPr>
      <w:r>
        <w:t>6.</w:t>
      </w:r>
      <w:r w:rsidR="0090374C">
        <w:t>6</w:t>
      </w:r>
      <w:r w:rsidR="00BA5309">
        <w:t>2</w:t>
      </w:r>
      <w:r w:rsidR="00440C04">
        <w:t>.2 Guidance to language users</w:t>
      </w:r>
    </w:p>
    <w:p w14:paraId="4F7A9A94" w14:textId="3D56F7A1" w:rsidR="009B73DD" w:rsidRDefault="009B73DD"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500" w:name="_Toc358896440"/>
      <w:r>
        <w:rPr>
          <w:rFonts w:ascii="Calibri" w:eastAsia="Times New Roman" w:hAnsi="Calibri"/>
          <w:bCs/>
        </w:rPr>
        <w:t xml:space="preserve">Follow the </w:t>
      </w:r>
      <w:r w:rsidR="00EB4D50">
        <w:rPr>
          <w:rFonts w:ascii="Calibri" w:eastAsia="Times New Roman" w:hAnsi="Calibri"/>
          <w:bCs/>
        </w:rPr>
        <w:t xml:space="preserve">guidance contained in </w:t>
      </w:r>
      <w:r>
        <w:rPr>
          <w:rFonts w:ascii="Calibri" w:eastAsia="Times New Roman" w:hAnsi="Calibri"/>
          <w:bCs/>
        </w:rPr>
        <w:t>TR 24772-1 clause 6.6</w:t>
      </w:r>
      <w:r w:rsidR="00BA5309">
        <w:rPr>
          <w:rFonts w:ascii="Calibri" w:eastAsia="Times New Roman" w:hAnsi="Calibri"/>
          <w:bCs/>
        </w:rPr>
        <w:t>2</w:t>
      </w:r>
      <w:r>
        <w:rPr>
          <w:rFonts w:ascii="Calibri" w:eastAsia="Times New Roman" w:hAnsi="Calibri"/>
          <w:bCs/>
        </w:rPr>
        <w:t>.5.</w:t>
      </w:r>
    </w:p>
    <w:p w14:paraId="495154DD" w14:textId="7B4DEC70" w:rsidR="009B73DD" w:rsidRDefault="009B73DD"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Use low-level operating system primitives or other APIs where available to check that a required thread is still active.</w:t>
      </w:r>
    </w:p>
    <w:p w14:paraId="31D2B6A9" w14:textId="4F4014EC" w:rsidR="007E5A7F" w:rsidRPr="007E5A7F" w:rsidRDefault="007E5A7F" w:rsidP="007E5A7F"/>
    <w:p w14:paraId="3FC174DF" w14:textId="7DB620C6" w:rsidR="00440C04" w:rsidRDefault="007A6EDE" w:rsidP="00440C04">
      <w:pPr>
        <w:pStyle w:val="Heading2"/>
        <w:rPr>
          <w:lang w:val="en-CA"/>
        </w:rPr>
      </w:pPr>
      <w:bookmarkStart w:id="501" w:name="_Toc2099641"/>
      <w:r>
        <w:rPr>
          <w:lang w:val="en-CA"/>
        </w:rPr>
        <w:t>6.6</w:t>
      </w:r>
      <w:r w:rsidR="00BA5309">
        <w:rPr>
          <w:lang w:val="en-CA"/>
        </w:rPr>
        <w:t>3</w:t>
      </w:r>
      <w:r w:rsidR="00440C04">
        <w:rPr>
          <w:lang w:val="en-CA"/>
        </w:rPr>
        <w:t xml:space="preserve"> </w:t>
      </w:r>
      <w:r w:rsidR="00D1783E">
        <w:rPr>
          <w:lang w:val="en-CA"/>
        </w:rPr>
        <w:t>Lock p</w:t>
      </w:r>
      <w:r w:rsidR="00440C04">
        <w:rPr>
          <w:lang w:val="en-CA"/>
        </w:rPr>
        <w:t xml:space="preserve">rotocol </w:t>
      </w:r>
      <w:r w:rsidR="00D1783E">
        <w:rPr>
          <w:lang w:val="en-CA"/>
        </w:rPr>
        <w:t>e</w:t>
      </w:r>
      <w:r w:rsidR="00440C04">
        <w:rPr>
          <w:lang w:val="en-CA"/>
        </w:rPr>
        <w:t>rrors [CGM]</w:t>
      </w:r>
      <w:bookmarkEnd w:id="500"/>
      <w:bookmarkEnd w:id="501"/>
      <w:r w:rsidR="00440C04">
        <w:rPr>
          <w:lang w:val="en-CA"/>
        </w:rPr>
        <w:fldChar w:fldCharType="begin"/>
      </w:r>
      <w:r w:rsidR="00440C04">
        <w:instrText xml:space="preserve"> XE "</w:instrText>
      </w:r>
      <w:r w:rsidR="00440C04" w:rsidRPr="00B53360">
        <w:instrText>Language</w:instrText>
      </w:r>
      <w:r w:rsidR="00440C04" w:rsidRPr="00771AF9">
        <w:instrText xml:space="preserve"> Vulnerabilities:</w:instrText>
      </w:r>
      <w:r w:rsidR="00AF7B6C">
        <w:instrText xml:space="preserve"> </w:instrText>
      </w:r>
      <w:r w:rsidR="00D1783E">
        <w:instrText>Lock p</w:instrText>
      </w:r>
      <w:r w:rsidR="00440C04">
        <w:instrText>rotoco</w:instrText>
      </w:r>
      <w:r w:rsidR="00440C04" w:rsidRPr="00771AF9">
        <w:instrText>l Errors</w:instrText>
      </w:r>
      <w:r w:rsidR="00440C04">
        <w:instrText xml:space="preserve"> </w:instrText>
      </w:r>
      <w:r w:rsidR="00440C04" w:rsidRPr="00771AF9">
        <w:instrText>[CGM]</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CGM </w:instrText>
      </w:r>
      <w:r w:rsidR="00440C04">
        <w:rPr>
          <w:lang w:val="en-CA"/>
        </w:rPr>
        <w:instrText>–</w:instrText>
      </w:r>
      <w:r w:rsidR="00440C04" w:rsidRPr="0096557B">
        <w:rPr>
          <w:lang w:val="en-CA"/>
        </w:rPr>
        <w:instrText xml:space="preserve"> </w:instrText>
      </w:r>
      <w:r w:rsidR="00D1783E">
        <w:rPr>
          <w:lang w:val="en-CA"/>
        </w:rPr>
        <w:instrText>Lock p</w:instrText>
      </w:r>
      <w:r w:rsidR="00440C04" w:rsidRPr="0096557B">
        <w:rPr>
          <w:lang w:val="en-CA"/>
        </w:rPr>
        <w:instrText>rotocol Errors</w:instrText>
      </w:r>
      <w:r w:rsidR="00440C04">
        <w:instrText xml:space="preserve">" </w:instrText>
      </w:r>
      <w:r w:rsidR="00440C04">
        <w:rPr>
          <w:lang w:val="en-CA"/>
        </w:rPr>
        <w:fldChar w:fldCharType="end"/>
      </w:r>
    </w:p>
    <w:p w14:paraId="7DF4F751" w14:textId="195FC2DF" w:rsidR="007A6EDE" w:rsidRDefault="007A6EDE" w:rsidP="007A6EDE">
      <w:pPr>
        <w:pStyle w:val="Heading3"/>
        <w:rPr>
          <w:lang w:bidi="en-US"/>
        </w:rPr>
      </w:pPr>
      <w:r>
        <w:rPr>
          <w:lang w:bidi="en-US"/>
        </w:rPr>
        <w:t>6.6</w:t>
      </w:r>
      <w:r w:rsidR="00BA5309">
        <w:rPr>
          <w:lang w:bidi="en-US"/>
        </w:rPr>
        <w:t>3</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576C7FF8" w14:textId="297C11DD" w:rsidR="00B25DBA" w:rsidRDefault="00B25DBA" w:rsidP="00FD2327">
      <w:r>
        <w:t xml:space="preserve">Applications in C may contain lock </w:t>
      </w:r>
      <w:r w:rsidR="00D1783E">
        <w:t xml:space="preserve">protocol </w:t>
      </w:r>
      <w:r>
        <w:t xml:space="preserve">errors such as a missing release of a mutex. </w:t>
      </w:r>
      <w:r w:rsidR="00446B23">
        <w:t xml:space="preserve">See TR 24772-1 clause 6.63 for descriptions and mitigations of protocol lock errors. </w:t>
      </w:r>
    </w:p>
    <w:p w14:paraId="4AF21C11" w14:textId="09C39E8F" w:rsidR="00440C04" w:rsidRPr="0009389C" w:rsidDel="00487849" w:rsidRDefault="00A640DF" w:rsidP="00440C04">
      <w:pPr>
        <w:pStyle w:val="Heading3"/>
      </w:pPr>
      <w:r>
        <w:t>6.6</w:t>
      </w:r>
      <w:r w:rsidR="00BA5309">
        <w:t>3</w:t>
      </w:r>
      <w:r w:rsidR="00440C04">
        <w:t>.2 Guidance to language users</w:t>
      </w:r>
    </w:p>
    <w:p w14:paraId="752354F4" w14:textId="6521D5FB" w:rsidR="00446B23" w:rsidRPr="00FD2327" w:rsidRDefault="00280176"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502" w:name="_Toc358896443"/>
      <w:r>
        <w:rPr>
          <w:rFonts w:ascii="Calibri" w:eastAsia="Times New Roman" w:hAnsi="Calibri"/>
          <w:bCs/>
        </w:rPr>
        <w:t xml:space="preserve">Follow the </w:t>
      </w:r>
      <w:r w:rsidR="00EB4D50">
        <w:rPr>
          <w:rFonts w:ascii="Calibri" w:eastAsia="Times New Roman" w:hAnsi="Calibri"/>
          <w:bCs/>
        </w:rPr>
        <w:t xml:space="preserve">guidance contained in </w:t>
      </w:r>
      <w:r>
        <w:rPr>
          <w:rFonts w:ascii="Calibri" w:eastAsia="Times New Roman" w:hAnsi="Calibri"/>
          <w:bCs/>
        </w:rPr>
        <w:t>TR 24772-1 clause 6.6</w:t>
      </w:r>
      <w:r w:rsidR="00BA5309">
        <w:rPr>
          <w:rFonts w:ascii="Calibri" w:eastAsia="Times New Roman" w:hAnsi="Calibri"/>
          <w:bCs/>
        </w:rPr>
        <w:t>3</w:t>
      </w:r>
      <w:r>
        <w:rPr>
          <w:rFonts w:ascii="Calibri" w:eastAsia="Times New Roman" w:hAnsi="Calibri"/>
          <w:bCs/>
        </w:rPr>
        <w:t>.5.</w:t>
      </w:r>
    </w:p>
    <w:p w14:paraId="1A3A9C70" w14:textId="2957312C" w:rsidR="007E5A7F" w:rsidRPr="00EB4D50" w:rsidRDefault="00280176" w:rsidP="007E5A7F">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Be aware of the operation of each synchronization mechanism, such as the cases where accesses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rFonts w:ascii="Calibri" w:eastAsia="Times New Roman" w:hAnsi="Calibri"/>
          <w:bCs/>
        </w:rPr>
        <w:t xml:space="preserve"> to atomic variables </w:t>
      </w:r>
      <w:r w:rsidR="00C27311">
        <w:rPr>
          <w:rFonts w:ascii="Calibri" w:eastAsia="Times New Roman" w:hAnsi="Calibri"/>
          <w:bCs/>
        </w:rPr>
        <w:t>may occur more than once in a statement.</w:t>
      </w:r>
    </w:p>
    <w:p w14:paraId="452B89D9" w14:textId="3EB7A224" w:rsidR="00440C04" w:rsidRPr="00A90342" w:rsidRDefault="00A640DF" w:rsidP="00440C04">
      <w:pPr>
        <w:pStyle w:val="Heading2"/>
      </w:pPr>
      <w:bookmarkStart w:id="503" w:name="_Toc2099642"/>
      <w:r>
        <w:rPr>
          <w:rFonts w:eastAsia="MS PGothic"/>
          <w:lang w:eastAsia="ja-JP"/>
        </w:rPr>
        <w:t>6.6</w:t>
      </w:r>
      <w:r w:rsidR="00BA5309">
        <w:rPr>
          <w:rFonts w:eastAsia="MS PGothic"/>
          <w:lang w:eastAsia="ja-JP"/>
        </w:rPr>
        <w:t>4</w:t>
      </w:r>
      <w:r w:rsidR="00440C04" w:rsidRPr="00A7194A">
        <w:rPr>
          <w:rFonts w:eastAsia="MS PGothic"/>
          <w:lang w:eastAsia="ja-JP"/>
        </w:rPr>
        <w:t xml:space="preserve"> </w:t>
      </w:r>
      <w:r w:rsidR="000332C4">
        <w:rPr>
          <w:rFonts w:eastAsia="MS PGothic"/>
          <w:lang w:eastAsia="ja-JP"/>
        </w:rPr>
        <w:t xml:space="preserve"> Reliance on external f</w:t>
      </w:r>
      <w:r w:rsidR="000332C4" w:rsidRPr="00A7194A">
        <w:rPr>
          <w:rFonts w:eastAsia="MS PGothic"/>
          <w:lang w:eastAsia="ja-JP"/>
        </w:rPr>
        <w:t xml:space="preserve">ormat </w:t>
      </w:r>
      <w:r w:rsidR="000332C4">
        <w:rPr>
          <w:rFonts w:eastAsia="MS PGothic"/>
          <w:lang w:eastAsia="ja-JP"/>
        </w:rPr>
        <w:t>s</w:t>
      </w:r>
      <w:r w:rsidR="00440C04" w:rsidRPr="00A7194A">
        <w:rPr>
          <w:rFonts w:eastAsia="MS PGothic"/>
          <w:lang w:eastAsia="ja-JP"/>
        </w:rPr>
        <w:t>tring</w:t>
      </w:r>
      <w:r w:rsidR="00DA7301">
        <w:rPr>
          <w:rFonts w:eastAsia="MS PGothic"/>
          <w:lang w:eastAsia="ja-JP"/>
        </w:rPr>
        <w:t>s</w:t>
      </w:r>
      <w:r w:rsidR="00440C04">
        <w:rPr>
          <w:rFonts w:eastAsia="MS PGothic"/>
          <w:lang w:eastAsia="ja-JP"/>
        </w:rPr>
        <w:t xml:space="preserve"> </w:t>
      </w:r>
      <w:r w:rsidR="00440C04">
        <w:rPr>
          <w:rFonts w:eastAsia="MS PGothic"/>
          <w:b w:val="0"/>
          <w:lang w:eastAsia="ja-JP"/>
        </w:rPr>
        <w:fldChar w:fldCharType="begin"/>
      </w:r>
      <w:r w:rsidR="00440C04">
        <w:instrText xml:space="preserve"> XE "</w:instrText>
      </w:r>
      <w:r w:rsidR="00440C04" w:rsidRPr="00B53360">
        <w:instrText>Language</w:instrText>
      </w:r>
      <w:r w:rsidR="00440C04" w:rsidRPr="00C21FB4">
        <w:instrText xml:space="preserve"> </w:instrText>
      </w:r>
      <w:r w:rsidR="00440C04" w:rsidRPr="008516FF">
        <w:instrText>Vulnerabilities</w:instrText>
      </w:r>
      <w:r w:rsidR="00440C04" w:rsidRPr="00C21FB4">
        <w:instrText>:</w:instrText>
      </w:r>
      <w:r w:rsidR="00440C04">
        <w:instrText xml:space="preserve"> </w:instrText>
      </w:r>
      <w:r w:rsidR="000332C4">
        <w:instrText>R</w:instrText>
      </w:r>
      <w:r w:rsidR="000332C4">
        <w:rPr>
          <w:rFonts w:eastAsia="MS PGothic"/>
          <w:lang w:eastAsia="ja-JP"/>
        </w:rPr>
        <w:instrText>eliance on external</w:instrText>
      </w:r>
      <w:r w:rsidR="00440C04" w:rsidRPr="00C21FB4">
        <w:instrText xml:space="preserve"> </w:instrText>
      </w:r>
      <w:r w:rsidR="00816051">
        <w:instrText>for</w:instrText>
      </w:r>
      <w:r w:rsidR="00440C04" w:rsidRPr="00C21FB4">
        <w:instrText xml:space="preserve">mat </w:instrText>
      </w:r>
      <w:r w:rsidR="00816051">
        <w:instrText>s</w:instrText>
      </w:r>
      <w:r w:rsidR="00440C04" w:rsidRPr="00C21FB4">
        <w:instrText>tring</w:instrText>
      </w:r>
      <w:r w:rsidR="000332C4">
        <w:instrText>s</w:instrText>
      </w:r>
      <w:r w:rsidR="00440C04">
        <w:instrText xml:space="preserve"> [SHL]" </w:instrText>
      </w:r>
      <w:r w:rsidR="00440C04">
        <w:rPr>
          <w:rFonts w:eastAsia="MS PGothic"/>
          <w:b w:val="0"/>
          <w:lang w:eastAsia="ja-JP"/>
        </w:rPr>
        <w:fldChar w:fldCharType="end"/>
      </w:r>
      <w:r w:rsidR="00440C04">
        <w:rPr>
          <w:rFonts w:eastAsia="MS PGothic"/>
          <w:b w:val="0"/>
          <w:lang w:eastAsia="ja-JP"/>
        </w:rPr>
        <w:fldChar w:fldCharType="begin"/>
      </w:r>
      <w:r w:rsidR="00440C04">
        <w:instrText xml:space="preserve"> XE "S</w:instrText>
      </w:r>
      <w:r w:rsidR="00440C04" w:rsidRPr="00886DD6">
        <w:instrText>H</w:instrText>
      </w:r>
      <w:r w:rsidR="00440C04">
        <w:instrText>L</w:instrText>
      </w:r>
      <w:r w:rsidR="00440C04" w:rsidRPr="00886DD6">
        <w:instrText xml:space="preserve"> </w:instrText>
      </w:r>
      <w:r w:rsidR="00440C04">
        <w:instrText xml:space="preserve">– </w:instrText>
      </w:r>
      <w:r w:rsidR="000332C4">
        <w:instrText>R</w:instrText>
      </w:r>
      <w:r w:rsidR="000332C4">
        <w:rPr>
          <w:rFonts w:eastAsia="MS PGothic"/>
          <w:lang w:eastAsia="ja-JP"/>
        </w:rPr>
        <w:instrText>eliance on external</w:instrText>
      </w:r>
      <w:r w:rsidR="00AF7B6C">
        <w:instrText xml:space="preserve"> </w:instrText>
      </w:r>
      <w:r w:rsidR="00816051">
        <w:instrText>f</w:instrText>
      </w:r>
      <w:r w:rsidR="00440C04" w:rsidRPr="00886DD6">
        <w:instrText xml:space="preserve">ormat </w:instrText>
      </w:r>
      <w:r w:rsidR="00816051">
        <w:instrText>s</w:instrText>
      </w:r>
      <w:r w:rsidR="00440C04" w:rsidRPr="00886DD6">
        <w:instrText>tring</w:instrText>
      </w:r>
      <w:r w:rsidR="000332C4">
        <w:instrText>s</w:instrText>
      </w:r>
      <w:r w:rsidR="00440C04">
        <w:instrText xml:space="preserve">" </w:instrText>
      </w:r>
      <w:r w:rsidR="00440C04">
        <w:rPr>
          <w:rFonts w:eastAsia="MS PGothic"/>
          <w:b w:val="0"/>
          <w:lang w:eastAsia="ja-JP"/>
        </w:rPr>
        <w:fldChar w:fldCharType="end"/>
      </w:r>
      <w:r w:rsidR="00440C04" w:rsidRPr="00A7194A">
        <w:rPr>
          <w:rFonts w:eastAsia="MS PGothic"/>
          <w:lang w:eastAsia="ja-JP"/>
        </w:rPr>
        <w:t xml:space="preserve"> [</w:t>
      </w:r>
      <w:r w:rsidR="00440C04">
        <w:rPr>
          <w:rFonts w:eastAsia="MS PGothic"/>
          <w:lang w:eastAsia="ja-JP"/>
        </w:rPr>
        <w:t>SHL</w:t>
      </w:r>
      <w:r w:rsidR="00440C04" w:rsidRPr="00A7194A">
        <w:rPr>
          <w:rFonts w:eastAsia="MS PGothic"/>
          <w:lang w:eastAsia="ja-JP"/>
        </w:rPr>
        <w:t>]</w:t>
      </w:r>
      <w:bookmarkEnd w:id="502"/>
      <w:bookmarkEnd w:id="503"/>
    </w:p>
    <w:p w14:paraId="40302BD6" w14:textId="64D9C079" w:rsidR="00C61DF0" w:rsidRDefault="00C61DF0" w:rsidP="00C61DF0">
      <w:pPr>
        <w:pStyle w:val="Heading3"/>
        <w:rPr>
          <w:lang w:bidi="en-US"/>
        </w:rPr>
      </w:pPr>
      <w:r>
        <w:rPr>
          <w:lang w:bidi="en-US"/>
        </w:rPr>
        <w:t>6.6</w:t>
      </w:r>
      <w:r w:rsidR="00BA5309">
        <w:rPr>
          <w:lang w:bidi="en-US"/>
        </w:rPr>
        <w:t>4</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BD15F45" w14:textId="1D94EA39" w:rsidR="00081D43" w:rsidRPr="00081D43" w:rsidRDefault="00796C24" w:rsidP="00081D43">
      <w:pPr>
        <w:widowControl w:val="0"/>
        <w:suppressLineNumbers/>
        <w:overflowPunct w:val="0"/>
        <w:adjustRightInd w:val="0"/>
        <w:spacing w:after="0"/>
        <w:ind w:left="360"/>
        <w:rPr>
          <w:rFonts w:ascii="Calibri" w:eastAsia="Times New Roman" w:hAnsi="Calibri"/>
          <w:bCs/>
        </w:rPr>
      </w:pPr>
      <w:r>
        <w:t xml:space="preserve">The standard C libraries provide a large family of input and output functions that use a control string to </w:t>
      </w:r>
      <w:r w:rsidR="00081D43">
        <w:t xml:space="preserve">interpret the data read or format the output. These strings include all the feature described in </w:t>
      </w:r>
      <w:r w:rsidR="00BA5309">
        <w:rPr>
          <w:rFonts w:ascii="Calibri" w:eastAsia="Times New Roman" w:hAnsi="Calibri"/>
          <w:bCs/>
        </w:rPr>
        <w:t>TR 24772-1 clause 6.64</w:t>
      </w:r>
      <w:r w:rsidR="00081D43" w:rsidRPr="00081D43">
        <w:rPr>
          <w:rFonts w:ascii="Calibri" w:eastAsia="Times New Roman" w:hAnsi="Calibri"/>
          <w:bCs/>
        </w:rPr>
        <w:t>.1.</w:t>
      </w:r>
    </w:p>
    <w:p w14:paraId="55903EF1" w14:textId="3C22CD6A" w:rsidR="007E5A7F" w:rsidRPr="007E5A7F" w:rsidRDefault="007E5A7F" w:rsidP="007E5A7F"/>
    <w:p w14:paraId="27FA83DC" w14:textId="10B9CF0E" w:rsidR="007A6EDE" w:rsidRPr="0009389C" w:rsidDel="00487849" w:rsidRDefault="007A6EDE" w:rsidP="007A6EDE">
      <w:pPr>
        <w:pStyle w:val="Heading3"/>
      </w:pPr>
      <w:r>
        <w:t>6.6</w:t>
      </w:r>
      <w:r w:rsidR="00BA5309">
        <w:t>4</w:t>
      </w:r>
      <w:r>
        <w:t>.2 Guidance to language users</w:t>
      </w:r>
    </w:p>
    <w:p w14:paraId="052760A0" w14:textId="672A3B1C" w:rsidR="00440C04" w:rsidRPr="00EB4D50" w:rsidRDefault="00081D43" w:rsidP="00EB4D50">
      <w:pPr>
        <w:widowControl w:val="0"/>
        <w:suppressLineNumbers/>
        <w:overflowPunct w:val="0"/>
        <w:adjustRightInd w:val="0"/>
        <w:spacing w:after="0"/>
        <w:rPr>
          <w:rFonts w:ascii="Calibri" w:eastAsia="Times New Roman" w:hAnsi="Calibri"/>
          <w:bCs/>
        </w:rPr>
      </w:pPr>
      <w:r w:rsidRPr="00EB4D50">
        <w:rPr>
          <w:rFonts w:ascii="Calibri" w:eastAsia="Times New Roman" w:hAnsi="Calibri"/>
          <w:bCs/>
        </w:rPr>
        <w:t xml:space="preserve">Follow the </w:t>
      </w:r>
      <w:r w:rsidR="00EB4D50">
        <w:rPr>
          <w:rFonts w:ascii="Calibri" w:eastAsia="Times New Roman" w:hAnsi="Calibri"/>
          <w:bCs/>
        </w:rPr>
        <w:t>guidance contained in</w:t>
      </w:r>
      <w:r w:rsidR="00EB4D50" w:rsidRPr="00EB4D50">
        <w:rPr>
          <w:rFonts w:ascii="Calibri" w:eastAsia="Times New Roman" w:hAnsi="Calibri"/>
          <w:bCs/>
        </w:rPr>
        <w:t xml:space="preserve"> </w:t>
      </w:r>
      <w:r w:rsidR="00BA5309" w:rsidRPr="00EB4D50">
        <w:rPr>
          <w:rFonts w:ascii="Calibri" w:eastAsia="Times New Roman" w:hAnsi="Calibri"/>
          <w:bCs/>
        </w:rPr>
        <w:t>TR 24772-1 clause 6.64</w:t>
      </w:r>
      <w:r w:rsidR="00EB4D50">
        <w:rPr>
          <w:rFonts w:ascii="Calibri" w:eastAsia="Times New Roman" w:hAnsi="Calibri"/>
          <w:bCs/>
        </w:rPr>
        <w:t>.5.</w:t>
      </w:r>
    </w:p>
    <w:p w14:paraId="63C60266" w14:textId="07256FA1" w:rsidR="00581C25" w:rsidRDefault="00581C25" w:rsidP="00FD4672">
      <w:pPr>
        <w:pStyle w:val="Heading1"/>
      </w:pPr>
      <w:bookmarkStart w:id="504" w:name="_Toc2099643"/>
      <w:r>
        <w:lastRenderedPageBreak/>
        <w:t xml:space="preserve">7. Language specific vulnerabilities for </w:t>
      </w:r>
      <w:r w:rsidR="00FD324A">
        <w:t>C</w:t>
      </w:r>
      <w:bookmarkEnd w:id="504"/>
    </w:p>
    <w:p w14:paraId="2E9ED69D" w14:textId="7DDFD30C" w:rsidR="007E5A7F" w:rsidRPr="007E5A7F" w:rsidRDefault="002A2BD7" w:rsidP="007E5A7F">
      <w:r>
        <w:t>[Intentionally blank]</w:t>
      </w:r>
    </w:p>
    <w:p w14:paraId="3E56E284" w14:textId="77777777" w:rsidR="00581C25" w:rsidRPr="004506CF" w:rsidRDefault="00581C25" w:rsidP="00FD4672"/>
    <w:p w14:paraId="2E8CF348" w14:textId="25E83B4C" w:rsidR="00BA518A" w:rsidRPr="00C02C0F" w:rsidRDefault="00BA518A" w:rsidP="00FD4672">
      <w:pPr>
        <w:widowControl w:val="0"/>
        <w:suppressLineNumbers/>
        <w:overflowPunct w:val="0"/>
        <w:adjustRightInd w:val="0"/>
        <w:spacing w:after="120"/>
        <w:rPr>
          <w:rFonts w:eastAsia="Times New Roman"/>
          <w:shd w:val="clear" w:color="auto" w:fill="FFFFFF"/>
          <w:lang w:val="en-GB"/>
        </w:rPr>
      </w:pPr>
      <w:bookmarkStart w:id="505" w:name="_Python.3_Type_System"/>
      <w:bookmarkStart w:id="506" w:name="_Python.19_Dead_Store"/>
      <w:bookmarkStart w:id="507" w:name="I3468"/>
      <w:bookmarkStart w:id="508" w:name="_Toc443470372"/>
      <w:bookmarkStart w:id="509" w:name="_Toc450303224"/>
      <w:bookmarkEnd w:id="505"/>
      <w:bookmarkEnd w:id="506"/>
      <w:bookmarkEnd w:id="507"/>
    </w:p>
    <w:p w14:paraId="40AD2E8F" w14:textId="77777777" w:rsidR="00045400" w:rsidRDefault="00045400">
      <w:r>
        <w:br w:type="page"/>
      </w:r>
    </w:p>
    <w:bookmarkEnd w:id="508"/>
    <w:bookmarkEnd w:id="509"/>
    <w:p w14:paraId="089C4AF3" w14:textId="77777777" w:rsidR="00045400" w:rsidRPr="00BA518A" w:rsidRDefault="00045400" w:rsidP="00045400">
      <w:pPr>
        <w:rPr>
          <w:rFonts w:eastAsia="Times New Roman"/>
          <w:shd w:val="clear" w:color="auto" w:fill="FFFFFF"/>
          <w:lang w:val="en-GB"/>
        </w:rPr>
      </w:pPr>
    </w:p>
    <w:p w14:paraId="6EF3F7F5" w14:textId="77777777" w:rsidR="00045400" w:rsidRDefault="00045400" w:rsidP="00045400">
      <w:pPr>
        <w:pStyle w:val="Heading1"/>
        <w:spacing w:before="0" w:after="360"/>
        <w:jc w:val="center"/>
      </w:pPr>
      <w:bookmarkStart w:id="510" w:name="_Toc358896893"/>
      <w:bookmarkStart w:id="511" w:name="_Toc2099644"/>
      <w:r>
        <w:t>Bibliography</w:t>
      </w:r>
      <w:bookmarkEnd w:id="510"/>
      <w:bookmarkEnd w:id="511"/>
    </w:p>
    <w:p w14:paraId="450B3512" w14:textId="4D63DBEB" w:rsidR="002E4917" w:rsidRPr="00B12C6A" w:rsidRDefault="002E4917" w:rsidP="002E4917">
      <w:pPr>
        <w:pStyle w:val="Bibliography1"/>
      </w:pPr>
      <w:r>
        <w:t>[1]</w:t>
      </w:r>
      <w:r>
        <w:tab/>
        <w:t>Hatton,</w:t>
      </w:r>
      <w:r w:rsidRPr="00E25665">
        <w:t xml:space="preserve"> </w:t>
      </w:r>
      <w:r>
        <w:t xml:space="preserve">L., </w:t>
      </w:r>
      <w:r w:rsidRPr="00AA689D">
        <w:rPr>
          <w:i/>
        </w:rPr>
        <w:t>Safer C: developing software for high-integrity and safety-critical systems</w:t>
      </w:r>
      <w:r>
        <w:t>. McGraw-Hill 1995</w:t>
      </w:r>
    </w:p>
    <w:p w14:paraId="1279FA16" w14:textId="35DF6FD1" w:rsidR="002E4917" w:rsidRPr="00097CFB" w:rsidRDefault="002E4917" w:rsidP="002E4917">
      <w:pPr>
        <w:pStyle w:val="Bibliography1"/>
        <w:ind w:left="709" w:hanging="709"/>
      </w:pPr>
      <w:r>
        <w:rPr>
          <w:iCs/>
        </w:rPr>
        <w:t>[2]</w:t>
      </w:r>
      <w:r>
        <w:rPr>
          <w:iCs/>
        </w:rPr>
        <w:tab/>
      </w:r>
      <w:proofErr w:type="spellStart"/>
      <w:r w:rsidRPr="00097CFB">
        <w:t>Hogaboom</w:t>
      </w:r>
      <w:proofErr w:type="spellEnd"/>
      <w:r w:rsidRPr="00097CFB">
        <w:t xml:space="preserve">, </w:t>
      </w:r>
      <w:r>
        <w:t>R.</w:t>
      </w:r>
      <w:r w:rsidRPr="00097CFB">
        <w:t xml:space="preserve">, </w:t>
      </w:r>
      <w:r w:rsidRPr="00AA689D">
        <w:rPr>
          <w:i/>
        </w:rPr>
        <w:t>A Generic API Bit Manipulation in C</w:t>
      </w:r>
      <w:r w:rsidRPr="00097CFB">
        <w:t xml:space="preserve">, Embedded Systems Programming, Vol 12, No 7, July 1999 </w:t>
      </w:r>
      <w:hyperlink r:id="rId14" w:history="1">
        <w:r w:rsidRPr="00097CFB">
          <w:t>http://www.embedded.com/1999/9907/9907feat2.htm</w:t>
        </w:r>
      </w:hyperlink>
    </w:p>
    <w:p w14:paraId="2E6F2D00" w14:textId="3F627550" w:rsidR="002E4917" w:rsidRDefault="002E4917" w:rsidP="002E4917">
      <w:pPr>
        <w:pStyle w:val="Bibliography1"/>
      </w:pPr>
      <w:r>
        <w:t>[3]</w:t>
      </w:r>
      <w:r w:rsidR="00092527">
        <w:tab/>
      </w:r>
      <w:r w:rsidR="00052946">
        <w:t>I</w:t>
      </w:r>
      <w:r>
        <w:t xml:space="preserve">EC 61508: Parts 1-7, </w:t>
      </w:r>
      <w:r w:rsidRPr="00AA689D">
        <w:rPr>
          <w:i/>
        </w:rPr>
        <w:t>Functional safety: safety-related systems</w:t>
      </w:r>
      <w:r>
        <w:t>. 1998. (Part 3 is concerned with software).</w:t>
      </w:r>
    </w:p>
    <w:p w14:paraId="207C6E3D" w14:textId="66CF1542" w:rsidR="00045400" w:rsidRDefault="002E4917" w:rsidP="002E4917">
      <w:pPr>
        <w:pStyle w:val="Bibliography1"/>
      </w:pPr>
      <w:r>
        <w:t>[4</w:t>
      </w:r>
      <w:r w:rsidR="00092527">
        <w:t>]</w:t>
      </w:r>
      <w:r w:rsidR="00045400">
        <w:tab/>
        <w:t xml:space="preserve">ISO/IEC Directives, Part 2, </w:t>
      </w:r>
      <w:r w:rsidR="00045400">
        <w:rPr>
          <w:i/>
          <w:iCs/>
        </w:rPr>
        <w:t>Rules for the structure and drafting of International Standards</w:t>
      </w:r>
      <w:r w:rsidR="00045400">
        <w:t>, 2004</w:t>
      </w:r>
    </w:p>
    <w:p w14:paraId="1C29C1F1" w14:textId="2FEA6DD3" w:rsidR="002E4917" w:rsidRPr="0007501B" w:rsidRDefault="002E4917" w:rsidP="002E4917">
      <w:pPr>
        <w:pStyle w:val="Bibliography1"/>
        <w:rPr>
          <w:iCs/>
        </w:rPr>
      </w:pPr>
      <w:r>
        <w:t>[5</w:t>
      </w:r>
      <w:r w:rsidR="005734AC">
        <w:t>]</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p>
    <w:p w14:paraId="37B4BA96" w14:textId="5CB980F1" w:rsidR="002E4917" w:rsidRDefault="002E4917" w:rsidP="002E4917">
      <w:pPr>
        <w:pStyle w:val="Bibliography1"/>
        <w:rPr>
          <w:i/>
          <w:iCs/>
        </w:rPr>
      </w:pPr>
      <w:r>
        <w:rPr>
          <w:iCs/>
        </w:rPr>
        <w:t>[6]</w:t>
      </w:r>
      <w:r>
        <w:rPr>
          <w:iCs/>
        </w:rPr>
        <w:tab/>
        <w:t xml:space="preserve">ISO/IEC 9899:2011/Cor.1:2012, </w:t>
      </w:r>
      <w:r>
        <w:rPr>
          <w:i/>
          <w:iCs/>
        </w:rPr>
        <w:t>Technical Corrigendum 1</w:t>
      </w:r>
    </w:p>
    <w:p w14:paraId="0D47253B" w14:textId="710CB851" w:rsidR="006F413B" w:rsidRDefault="006F413B" w:rsidP="006F413B">
      <w:pPr>
        <w:pStyle w:val="Bibliography1"/>
        <w:rPr>
          <w:i/>
        </w:rPr>
      </w:pPr>
      <w:r>
        <w:t>[7]</w:t>
      </w:r>
      <w:r>
        <w:tab/>
      </w:r>
      <w:r w:rsidRPr="00AA3801">
        <w:t>ISO/</w:t>
      </w:r>
      <w:r w:rsidRPr="006F413B">
        <w:rPr>
          <w:iCs/>
        </w:rPr>
        <w:t>IEC</w:t>
      </w:r>
      <w:r w:rsidRPr="00AA3801">
        <w:t xml:space="preserve"> 9945:2009</w:t>
      </w:r>
      <w:r>
        <w:rPr>
          <w:i/>
        </w:rPr>
        <w:t xml:space="preserve"> -- Information Technology -- Portable Operating System </w:t>
      </w:r>
      <w:proofErr w:type="gramStart"/>
      <w:r>
        <w:rPr>
          <w:i/>
        </w:rPr>
        <w:t>Interface(</w:t>
      </w:r>
      <w:proofErr w:type="gramEnd"/>
      <w:r>
        <w:rPr>
          <w:i/>
        </w:rPr>
        <w:t>POSIX) with TC 1:2013</w:t>
      </w:r>
    </w:p>
    <w:p w14:paraId="609DD3EE" w14:textId="573ABB77" w:rsidR="00045400" w:rsidRDefault="006F413B" w:rsidP="006F413B">
      <w:pPr>
        <w:pStyle w:val="Bibliography1"/>
      </w:pPr>
      <w:r>
        <w:t xml:space="preserve"> </w:t>
      </w:r>
      <w:r w:rsidR="002E4917">
        <w:t>[</w:t>
      </w:r>
      <w:r>
        <w:t>8</w:t>
      </w:r>
      <w:r w:rsidR="002E4917">
        <w:t>]</w:t>
      </w:r>
      <w:r w:rsidR="00045400">
        <w:tab/>
        <w:t>ISO/IEC TR 10000</w:t>
      </w:r>
      <w:r w:rsidR="00045400">
        <w:noBreakHyphen/>
        <w:t xml:space="preserve">1, </w:t>
      </w:r>
      <w:r w:rsidR="00045400">
        <w:rPr>
          <w:i/>
          <w:iCs/>
        </w:rPr>
        <w:t>Information technology — Framework and taxonomy of International Standardized Profiles — Part 1: General principles and documentation framework</w:t>
      </w:r>
    </w:p>
    <w:p w14:paraId="21D82D07" w14:textId="0D01F9EE" w:rsidR="00045400" w:rsidRDefault="006F413B" w:rsidP="00045400">
      <w:pPr>
        <w:pStyle w:val="Bibliography1"/>
        <w:rPr>
          <w:i/>
          <w:iCs/>
        </w:rPr>
      </w:pPr>
      <w:r>
        <w:t>[9</w:t>
      </w:r>
      <w:r w:rsidR="002E4917">
        <w:t>]</w:t>
      </w:r>
      <w:r w:rsidR="00045400">
        <w:tab/>
        <w:t xml:space="preserve">ISO 10241 (all parts), </w:t>
      </w:r>
      <w:r w:rsidR="00045400">
        <w:rPr>
          <w:i/>
          <w:iCs/>
        </w:rPr>
        <w:t>International terminology standards</w:t>
      </w:r>
    </w:p>
    <w:p w14:paraId="22571979" w14:textId="2C04EF57" w:rsidR="002E4917" w:rsidRDefault="006F413B" w:rsidP="002E4917">
      <w:pPr>
        <w:pStyle w:val="Bibliography1"/>
      </w:pPr>
      <w:r>
        <w:t>[10</w:t>
      </w:r>
      <w:r w:rsidR="002E4917">
        <w:t>]</w:t>
      </w:r>
      <w:r w:rsidR="002E4917">
        <w:tab/>
        <w:t>ISO/IEC 15408: 1999 Information technology. Security techniques. Evaluation criteria for IT security.</w:t>
      </w:r>
    </w:p>
    <w:p w14:paraId="6CCF17B8" w14:textId="40BBED20" w:rsidR="002E4917" w:rsidRDefault="006F413B" w:rsidP="002E4917">
      <w:pPr>
        <w:spacing w:after="240"/>
        <w:ind w:left="630" w:hanging="630"/>
        <w:rPr>
          <w:i/>
          <w:lang w:val="en-CA"/>
        </w:rPr>
      </w:pPr>
      <w:r>
        <w:rPr>
          <w:lang w:val="en-CA"/>
        </w:rPr>
        <w:t>[11</w:t>
      </w:r>
      <w:r w:rsidR="002E4917">
        <w:rPr>
          <w:lang w:val="en-CA"/>
        </w:rPr>
        <w:t>]</w:t>
      </w:r>
      <w:r w:rsidR="00052946">
        <w:rPr>
          <w:lang w:val="en-CA"/>
        </w:rPr>
        <w:tab/>
      </w:r>
      <w:r w:rsidR="002E4917">
        <w:rPr>
          <w:lang w:val="en-CA"/>
        </w:rPr>
        <w:t xml:space="preserve">ISO/IEC TS 17961, </w:t>
      </w:r>
      <w:r w:rsidR="002E4917">
        <w:rPr>
          <w:i/>
          <w:lang w:val="en-CA"/>
        </w:rPr>
        <w:t>Information technology – Programming languages, their environments and system software interfaces – C secure coding rules</w:t>
      </w:r>
    </w:p>
    <w:p w14:paraId="4D270985" w14:textId="403D1E2D" w:rsidR="00045400" w:rsidRPr="0007501B" w:rsidRDefault="006F413B" w:rsidP="00045400">
      <w:pPr>
        <w:pStyle w:val="Bibliography1"/>
      </w:pPr>
      <w:r>
        <w:t xml:space="preserve"> [12</w:t>
      </w:r>
      <w:r w:rsidR="002E4917">
        <w:t>]</w:t>
      </w:r>
      <w:r w:rsidR="00052946">
        <w:tab/>
      </w:r>
      <w:r w:rsidR="00045400">
        <w:t>ISO/IEC TR</w:t>
      </w:r>
      <w:r w:rsidR="002E4917">
        <w:t xml:space="preserve"> </w:t>
      </w:r>
      <w:r w:rsidR="00045400">
        <w:t xml:space="preserve">24731–1, </w:t>
      </w:r>
      <w:r w:rsidR="00045400">
        <w:rPr>
          <w:i/>
        </w:rPr>
        <w:t>Information technology — Programming languages, their environments and system software interfaces — Extensions to the C library — Part 1: Bounds-checking interfaces</w:t>
      </w:r>
    </w:p>
    <w:p w14:paraId="62CF6692" w14:textId="1C316F89" w:rsidR="002E4917" w:rsidRDefault="002E4917" w:rsidP="002E4917">
      <w:pPr>
        <w:pStyle w:val="Bibliography1"/>
      </w:pPr>
      <w:r w:rsidDel="002E4917">
        <w:t xml:space="preserve"> </w:t>
      </w:r>
      <w:r w:rsidR="006F413B">
        <w:t>[13</w:t>
      </w:r>
      <w:r>
        <w:t>]</w:t>
      </w:r>
      <w:r w:rsidR="00052946">
        <w:rPr>
          <w:iCs/>
        </w:rPr>
        <w:tab/>
      </w:r>
      <w:r>
        <w:t xml:space="preserve">ISO/IEC/IEEE 60559:2011, </w:t>
      </w:r>
      <w:r w:rsidRPr="00BD4F96">
        <w:rPr>
          <w:i/>
        </w:rPr>
        <w:t>Information technology – Microprocessor Systems – Floating-Point arithmetic</w:t>
      </w:r>
    </w:p>
    <w:p w14:paraId="01AA556C" w14:textId="2116AE45" w:rsidR="002E4917" w:rsidRDefault="006F413B" w:rsidP="002E4917">
      <w:pPr>
        <w:pStyle w:val="Bibliography1"/>
      </w:pPr>
      <w:r>
        <w:t xml:space="preserve"> [14</w:t>
      </w:r>
      <w:r w:rsidR="002E4917">
        <w:t>]</w:t>
      </w:r>
      <w:r w:rsidR="002E4917">
        <w:tab/>
      </w:r>
      <w:r w:rsidR="002E4917" w:rsidRPr="000D0FA7">
        <w:t>Kernighan</w:t>
      </w:r>
      <w:r w:rsidR="002E4917">
        <w:t>,</w:t>
      </w:r>
      <w:r w:rsidR="002E4917" w:rsidRPr="000D0FA7">
        <w:t xml:space="preserve"> </w:t>
      </w:r>
      <w:proofErr w:type="gramStart"/>
      <w:r w:rsidR="002E4917" w:rsidRPr="000D0FA7">
        <w:t>Ritchie</w:t>
      </w:r>
      <w:r w:rsidR="002E4917">
        <w:t>,</w:t>
      </w:r>
      <w:r w:rsidR="002E4917" w:rsidRPr="000D0FA7">
        <w:t xml:space="preserve">  </w:t>
      </w:r>
      <w:r w:rsidR="002E4917" w:rsidRPr="000D0FA7">
        <w:rPr>
          <w:i/>
        </w:rPr>
        <w:t>The</w:t>
      </w:r>
      <w:proofErr w:type="gramEnd"/>
      <w:r w:rsidR="002E4917" w:rsidRPr="000D0FA7">
        <w:rPr>
          <w:i/>
        </w:rPr>
        <w:t xml:space="preserve"> C Programming Language (1st Edition)</w:t>
      </w:r>
      <w:r w:rsidR="002E4917">
        <w:t>,</w:t>
      </w:r>
      <w:r w:rsidR="002E4917" w:rsidRPr="000D0FA7">
        <w:t xml:space="preserve"> Prentice Hall 1978</w:t>
      </w:r>
    </w:p>
    <w:p w14:paraId="6629FA84" w14:textId="7D5A66EC" w:rsidR="002E4917" w:rsidRDefault="006F413B" w:rsidP="002E4917">
      <w:pPr>
        <w:pStyle w:val="Bibliography1"/>
        <w:autoSpaceDE w:val="0"/>
      </w:pPr>
      <w:r>
        <w:t xml:space="preserve"> [15</w:t>
      </w:r>
      <w:r w:rsidR="002E4917">
        <w:t>]</w:t>
      </w:r>
      <w:r w:rsidR="002E4917">
        <w:tab/>
        <w:t xml:space="preserve">MISRA, Motor Industry Software Reliability Association. </w:t>
      </w:r>
      <w:r w:rsidR="002E4917">
        <w:rPr>
          <w:i/>
          <w:iCs/>
        </w:rPr>
        <w:t>Guidelines for the Use of the C Language in Vehicle Based Software</w:t>
      </w:r>
      <w:r w:rsidR="002E4917">
        <w:t>, 2012 (third edition</w:t>
      </w:r>
      <w:r w:rsidR="002E4917" w:rsidRPr="0025282A">
        <w:rPr>
          <w:sz w:val="20"/>
          <w:szCs w:val="15"/>
        </w:rPr>
        <w:t>)</w:t>
      </w:r>
      <w:r w:rsidR="002E4917">
        <w:rPr>
          <w:rFonts w:ascii="ZWAdobeF" w:hAnsi="ZWAdobeF" w:cs="ZWAdobeF"/>
          <w:sz w:val="2"/>
          <w:szCs w:val="2"/>
        </w:rPr>
        <w:t>16F</w:t>
      </w:r>
      <w:r w:rsidR="002E4917">
        <w:rPr>
          <w:rStyle w:val="FootnoteReference"/>
        </w:rPr>
        <w:t>.</w:t>
      </w:r>
    </w:p>
    <w:p w14:paraId="76B66739" w14:textId="7079DE8C" w:rsidR="002E4917" w:rsidRPr="00DA464A" w:rsidRDefault="002E4917" w:rsidP="002E4917">
      <w:pPr>
        <w:pStyle w:val="Bibliography1"/>
      </w:pPr>
      <w:r w:rsidDel="002E4917">
        <w:rPr>
          <w:iCs/>
        </w:rPr>
        <w:t xml:space="preserve"> </w:t>
      </w:r>
      <w:r w:rsidR="006F413B">
        <w:rPr>
          <w:iCs/>
        </w:rPr>
        <w:t>[16</w:t>
      </w:r>
      <w:r>
        <w:rPr>
          <w:iCs/>
        </w:rPr>
        <w:t>]</w:t>
      </w:r>
      <w:r>
        <w:tab/>
        <w:t>MITRE, The Common Weakness Enumeration (CWE) Initiative, MITRE Corporation, (</w:t>
      </w:r>
      <w:hyperlink r:id="rId15" w:history="1">
        <w:r w:rsidRPr="00BF68F7">
          <w:rPr>
            <w:rStyle w:val="Hyperlink"/>
          </w:rPr>
          <w:t>http://cwe.mitre.org/</w:t>
        </w:r>
      </w:hyperlink>
      <w:r>
        <w:t>)</w:t>
      </w:r>
    </w:p>
    <w:p w14:paraId="31945350" w14:textId="6607C4EE" w:rsidR="002E4917" w:rsidRDefault="006F413B" w:rsidP="002E4917">
      <w:pPr>
        <w:pStyle w:val="Bibliography1"/>
      </w:pPr>
      <w:r>
        <w:t xml:space="preserve"> [17</w:t>
      </w:r>
      <w:r w:rsidR="002E4917">
        <w:t>]</w:t>
      </w:r>
      <w:r w:rsidR="002E4917">
        <w:tab/>
        <w:t xml:space="preserve">RTCA, EUROCAE, RTCA DO-178B/EUROCAE ED-12B, </w:t>
      </w:r>
      <w:r w:rsidR="002E4917" w:rsidRPr="00AA689D">
        <w:rPr>
          <w:i/>
        </w:rPr>
        <w:t>Software Considerations in Airborne Systems and Equipment Certification</w:t>
      </w:r>
      <w:r w:rsidR="002E4917">
        <w:t>. December 1992.</w:t>
      </w:r>
    </w:p>
    <w:p w14:paraId="47AFD933" w14:textId="14EF3637" w:rsidR="00045400" w:rsidRPr="00B7795D" w:rsidRDefault="006F413B" w:rsidP="002E4917">
      <w:pPr>
        <w:pStyle w:val="Bibliography1"/>
      </w:pPr>
      <w:r>
        <w:t>[18</w:t>
      </w:r>
      <w:r w:rsidR="002E4917">
        <w:t>]</w:t>
      </w:r>
      <w:r w:rsidR="00045400">
        <w:tab/>
      </w:r>
      <w:proofErr w:type="spellStart"/>
      <w:r w:rsidR="00045400" w:rsidRPr="00B7795D">
        <w:t>Seacord</w:t>
      </w:r>
      <w:proofErr w:type="spellEnd"/>
      <w:r w:rsidR="00045400" w:rsidRPr="00B7795D">
        <w:t xml:space="preserve">, R. </w:t>
      </w:r>
      <w:r w:rsidR="00045400" w:rsidRPr="00B7795D">
        <w:rPr>
          <w:i/>
          <w:iCs/>
        </w:rPr>
        <w:t>Secure Coding in C and C++</w:t>
      </w:r>
      <w:r w:rsidR="00045400" w:rsidRPr="00B7795D">
        <w:t xml:space="preserve">. Boston, MA: Addison-Wesley, 2005. See </w:t>
      </w:r>
      <w:hyperlink r:id="rId16" w:history="1">
        <w:r w:rsidR="00045400" w:rsidRPr="00B7795D">
          <w:rPr>
            <w:rStyle w:val="Hyperlink"/>
          </w:rPr>
          <w:t>http://www.cert.org/books/secure-coding</w:t>
        </w:r>
      </w:hyperlink>
      <w:r w:rsidR="00045400" w:rsidRPr="00B7795D">
        <w:t xml:space="preserve"> for news and errata.</w:t>
      </w:r>
      <w:r w:rsidR="00045400" w:rsidRPr="00B7795D" w:rsidDel="00C8322A">
        <w:t xml:space="preserve"> </w:t>
      </w:r>
    </w:p>
    <w:p w14:paraId="4BF527B2" w14:textId="47473713" w:rsidR="002E4917" w:rsidRDefault="006F413B" w:rsidP="002E4917">
      <w:pPr>
        <w:pStyle w:val="Bibliography1"/>
      </w:pPr>
      <w:r>
        <w:t>[19</w:t>
      </w:r>
      <w:r w:rsidR="002E4917">
        <w:t>]</w:t>
      </w:r>
      <w:r w:rsidR="002E4917">
        <w:tab/>
      </w:r>
      <w:proofErr w:type="spellStart"/>
      <w:r w:rsidR="002E4917">
        <w:t>Seacord</w:t>
      </w:r>
      <w:proofErr w:type="spellEnd"/>
      <w:r w:rsidR="002E4917">
        <w:t>,</w:t>
      </w:r>
      <w:r w:rsidR="002E4917" w:rsidRPr="00E25665">
        <w:t xml:space="preserve"> </w:t>
      </w:r>
      <w:r w:rsidR="002E4917">
        <w:t xml:space="preserve">R., </w:t>
      </w:r>
      <w:r w:rsidR="002E4917" w:rsidRPr="0025282A">
        <w:rPr>
          <w:i/>
        </w:rPr>
        <w:t>The CERT C Secure Coding Standard</w:t>
      </w:r>
      <w:r w:rsidR="002E4917">
        <w:t xml:space="preserve">. </w:t>
      </w:r>
      <w:proofErr w:type="spellStart"/>
      <w:proofErr w:type="gramStart"/>
      <w:r w:rsidR="002E4917">
        <w:t>Boston,MA</w:t>
      </w:r>
      <w:proofErr w:type="spellEnd"/>
      <w:proofErr w:type="gramEnd"/>
      <w:r w:rsidR="002E4917">
        <w:t>: Addison-Westley, 2008.</w:t>
      </w:r>
    </w:p>
    <w:p w14:paraId="72514558" w14:textId="654ACFDB" w:rsidR="00045400" w:rsidRPr="006F413B" w:rsidRDefault="00045400" w:rsidP="006F413B">
      <w:pPr>
        <w:spacing w:after="240"/>
        <w:rPr>
          <w:i/>
          <w:lang w:val="en-CA"/>
        </w:rPr>
      </w:pPr>
    </w:p>
    <w:p w14:paraId="666D2E67" w14:textId="36377F65" w:rsidR="001610CB" w:rsidRDefault="00650C36" w:rsidP="00A561E5">
      <w:pPr>
        <w:pStyle w:val="Heading1"/>
        <w:jc w:val="center"/>
      </w:pPr>
      <w:bookmarkStart w:id="512" w:name="_Toc2099645"/>
      <w:r w:rsidRPr="00AB6756">
        <w:lastRenderedPageBreak/>
        <w:t>Index</w:t>
      </w:r>
      <w:bookmarkEnd w:id="512"/>
    </w:p>
    <w:p w14:paraId="059A1EE1" w14:textId="77777777" w:rsidR="001610CB" w:rsidRDefault="001610CB"/>
    <w:p w14:paraId="2A60BB76" w14:textId="77777777" w:rsidR="00166BD5" w:rsidRDefault="003E6398" w:rsidP="008216A8">
      <w:pPr>
        <w:pStyle w:val="Bibliography1"/>
        <w:rPr>
          <w:noProof/>
        </w:rPr>
        <w:sectPr w:rsidR="00166BD5" w:rsidSect="00166BD5">
          <w:headerReference w:type="even" r:id="rId17"/>
          <w:headerReference w:type="default" r:id="rId18"/>
          <w:footerReference w:type="even" r:id="rId19"/>
          <w:footerReference w:type="default" r:id="rId20"/>
          <w:headerReference w:type="first" r:id="rId21"/>
          <w:footerReference w:type="first" r:id="rId22"/>
          <w:type w:val="continuous"/>
          <w:pgSz w:w="11909" w:h="16834" w:code="9"/>
          <w:pgMar w:top="792" w:right="734" w:bottom="821" w:left="821" w:header="706" w:footer="576" w:gutter="144"/>
          <w:cols w:space="720"/>
          <w:titlePg/>
          <w:docGrid w:linePitch="272"/>
        </w:sectPr>
      </w:pPr>
      <w:r>
        <w:fldChar w:fldCharType="begin"/>
      </w:r>
      <w:r w:rsidR="009B0BDE">
        <w:instrText xml:space="preserve"> INDEX \h " " \c "2" \z "1033" </w:instrText>
      </w:r>
      <w:r>
        <w:fldChar w:fldCharType="separate"/>
      </w:r>
    </w:p>
    <w:p w14:paraId="5C045E27" w14:textId="77777777" w:rsidR="00166BD5" w:rsidRDefault="00166BD5">
      <w:pPr>
        <w:pStyle w:val="IndexHeading"/>
        <w:keepNext/>
        <w:tabs>
          <w:tab w:val="right" w:pos="4735"/>
        </w:tabs>
        <w:rPr>
          <w:rFonts w:cstheme="minorBidi"/>
          <w:b/>
          <w:bCs/>
          <w:noProof/>
        </w:rPr>
      </w:pPr>
      <w:r>
        <w:rPr>
          <w:noProof/>
        </w:rPr>
        <w:t xml:space="preserve"> </w:t>
      </w:r>
    </w:p>
    <w:p w14:paraId="2E9CF887" w14:textId="77777777" w:rsidR="00166BD5" w:rsidRDefault="00166BD5">
      <w:pPr>
        <w:pStyle w:val="Index1"/>
        <w:rPr>
          <w:noProof/>
        </w:rPr>
      </w:pPr>
      <w:r>
        <w:rPr>
          <w:noProof/>
          <w:lang w:bidi="en-US"/>
        </w:rPr>
        <w:t>access</w:t>
      </w:r>
      <w:r>
        <w:rPr>
          <w:noProof/>
        </w:rPr>
        <w:t>, 9, 15, 19, 23, 24, 25, 26, 28, 32, 40, 41, 45, 48, 53, 54</w:t>
      </w:r>
    </w:p>
    <w:p w14:paraId="56F71E45" w14:textId="77777777" w:rsidR="00166BD5" w:rsidRDefault="00166BD5">
      <w:pPr>
        <w:pStyle w:val="Index1"/>
        <w:rPr>
          <w:noProof/>
        </w:rPr>
      </w:pPr>
      <w:r>
        <w:rPr>
          <w:noProof/>
          <w:lang w:bidi="en-US"/>
        </w:rPr>
        <w:t>alignment</w:t>
      </w:r>
      <w:r>
        <w:rPr>
          <w:noProof/>
        </w:rPr>
        <w:t>, 9, 48</w:t>
      </w:r>
    </w:p>
    <w:p w14:paraId="615124FE" w14:textId="77777777" w:rsidR="00166BD5" w:rsidRDefault="00166BD5">
      <w:pPr>
        <w:pStyle w:val="Index1"/>
        <w:rPr>
          <w:noProof/>
        </w:rPr>
      </w:pPr>
      <w:r>
        <w:rPr>
          <w:noProof/>
          <w:lang w:bidi="en-US"/>
        </w:rPr>
        <w:t>AMV - Type-breaking reinterpretation of data</w:t>
      </w:r>
      <w:r>
        <w:rPr>
          <w:noProof/>
        </w:rPr>
        <w:t>, 45</w:t>
      </w:r>
    </w:p>
    <w:p w14:paraId="0104FBA5" w14:textId="77777777" w:rsidR="00166BD5" w:rsidRDefault="00166BD5">
      <w:pPr>
        <w:pStyle w:val="Index1"/>
        <w:rPr>
          <w:noProof/>
        </w:rPr>
      </w:pPr>
      <w:r>
        <w:rPr>
          <w:noProof/>
        </w:rPr>
        <w:t>a</w:t>
      </w:r>
      <w:r>
        <w:rPr>
          <w:noProof/>
          <w:lang w:bidi="en-US"/>
        </w:rPr>
        <w:t>rgument</w:t>
      </w:r>
      <w:r>
        <w:rPr>
          <w:noProof/>
        </w:rPr>
        <w:t>, 9</w:t>
      </w:r>
    </w:p>
    <w:p w14:paraId="3736947A" w14:textId="77777777" w:rsidR="00166BD5" w:rsidRDefault="00166BD5">
      <w:pPr>
        <w:pStyle w:val="IndexHeading"/>
        <w:keepNext/>
        <w:tabs>
          <w:tab w:val="right" w:pos="4735"/>
        </w:tabs>
        <w:rPr>
          <w:rFonts w:cstheme="minorBidi"/>
          <w:b/>
          <w:bCs/>
          <w:noProof/>
        </w:rPr>
      </w:pPr>
      <w:r>
        <w:rPr>
          <w:noProof/>
        </w:rPr>
        <w:t xml:space="preserve"> </w:t>
      </w:r>
    </w:p>
    <w:p w14:paraId="43EAD441" w14:textId="77777777" w:rsidR="00166BD5" w:rsidRDefault="00166BD5">
      <w:pPr>
        <w:pStyle w:val="Index1"/>
        <w:rPr>
          <w:noProof/>
        </w:rPr>
      </w:pPr>
      <w:r>
        <w:rPr>
          <w:noProof/>
          <w:lang w:bidi="en-US"/>
        </w:rPr>
        <w:t>behaviour</w:t>
      </w:r>
      <w:r>
        <w:rPr>
          <w:noProof/>
        </w:rPr>
        <w:t>, 9</w:t>
      </w:r>
    </w:p>
    <w:p w14:paraId="22DD8EF1" w14:textId="77777777" w:rsidR="00166BD5" w:rsidRDefault="00166BD5">
      <w:pPr>
        <w:pStyle w:val="Index2"/>
        <w:tabs>
          <w:tab w:val="right" w:pos="4735"/>
        </w:tabs>
        <w:rPr>
          <w:noProof/>
        </w:rPr>
      </w:pPr>
      <w:r w:rsidRPr="005F5AC3">
        <w:rPr>
          <w:noProof/>
          <w:u w:val="single"/>
        </w:rPr>
        <w:t>implementation-defined behaviour</w:t>
      </w:r>
      <w:r>
        <w:rPr>
          <w:noProof/>
        </w:rPr>
        <w:t>, 10, 16, 17, 31</w:t>
      </w:r>
    </w:p>
    <w:p w14:paraId="28C17869" w14:textId="77777777" w:rsidR="00166BD5" w:rsidRDefault="00166BD5">
      <w:pPr>
        <w:pStyle w:val="Index2"/>
        <w:tabs>
          <w:tab w:val="right" w:pos="4735"/>
        </w:tabs>
        <w:rPr>
          <w:noProof/>
        </w:rPr>
      </w:pPr>
      <w:r>
        <w:rPr>
          <w:noProof/>
          <w:lang w:bidi="en-US"/>
        </w:rPr>
        <w:t xml:space="preserve">locale-specific </w:t>
      </w:r>
      <w:r w:rsidRPr="005F5AC3">
        <w:rPr>
          <w:noProof/>
          <w:u w:val="single"/>
        </w:rPr>
        <w:t>behaviour</w:t>
      </w:r>
      <w:r>
        <w:rPr>
          <w:noProof/>
        </w:rPr>
        <w:t>, 13</w:t>
      </w:r>
    </w:p>
    <w:p w14:paraId="21352B37" w14:textId="77777777" w:rsidR="00166BD5" w:rsidRDefault="00166BD5">
      <w:pPr>
        <w:pStyle w:val="Index2"/>
        <w:tabs>
          <w:tab w:val="right" w:pos="4735"/>
        </w:tabs>
        <w:rPr>
          <w:noProof/>
        </w:rPr>
      </w:pPr>
      <w:r w:rsidRPr="005F5AC3">
        <w:rPr>
          <w:noProof/>
          <w:u w:val="single"/>
        </w:rPr>
        <w:t>undefined behaviour</w:t>
      </w:r>
      <w:r>
        <w:rPr>
          <w:noProof/>
        </w:rPr>
        <w:t>, 12, 17, 27, 28, 29, 42, 43, 51, 52, 53</w:t>
      </w:r>
    </w:p>
    <w:p w14:paraId="0FC79302" w14:textId="77777777" w:rsidR="00166BD5" w:rsidRDefault="00166BD5">
      <w:pPr>
        <w:pStyle w:val="Index2"/>
        <w:tabs>
          <w:tab w:val="right" w:pos="4735"/>
        </w:tabs>
        <w:rPr>
          <w:noProof/>
        </w:rPr>
      </w:pPr>
      <w:r w:rsidRPr="005F5AC3">
        <w:rPr>
          <w:noProof/>
          <w:u w:val="single"/>
        </w:rPr>
        <w:t>unspecified behaviour</w:t>
      </w:r>
      <w:r>
        <w:rPr>
          <w:noProof/>
        </w:rPr>
        <w:t>, 13, 23, 24, 25, 34, 49</w:t>
      </w:r>
    </w:p>
    <w:p w14:paraId="765F65C7" w14:textId="77777777" w:rsidR="00166BD5" w:rsidRDefault="00166BD5">
      <w:pPr>
        <w:pStyle w:val="Index1"/>
        <w:rPr>
          <w:noProof/>
        </w:rPr>
      </w:pPr>
      <w:r>
        <w:rPr>
          <w:noProof/>
          <w:lang w:bidi="en-US"/>
        </w:rPr>
        <w:t>bit</w:t>
      </w:r>
      <w:r>
        <w:rPr>
          <w:noProof/>
        </w:rPr>
        <w:t>, 9</w:t>
      </w:r>
    </w:p>
    <w:p w14:paraId="44D06A05" w14:textId="77777777" w:rsidR="00166BD5" w:rsidRDefault="00166BD5">
      <w:pPr>
        <w:pStyle w:val="Index1"/>
        <w:rPr>
          <w:noProof/>
        </w:rPr>
      </w:pPr>
      <w:r>
        <w:rPr>
          <w:noProof/>
          <w:lang w:bidi="en-US"/>
        </w:rPr>
        <w:t>BJL - Namespace issues</w:t>
      </w:r>
      <w:r>
        <w:rPr>
          <w:noProof/>
        </w:rPr>
        <w:t>, 33</w:t>
      </w:r>
    </w:p>
    <w:p w14:paraId="0A801CDC" w14:textId="77777777" w:rsidR="00166BD5" w:rsidRDefault="00166BD5">
      <w:pPr>
        <w:pStyle w:val="Index1"/>
        <w:rPr>
          <w:noProof/>
        </w:rPr>
      </w:pPr>
      <w:r>
        <w:rPr>
          <w:noProof/>
          <w:lang w:bidi="en-US"/>
        </w:rPr>
        <w:t xml:space="preserve">BKK - </w:t>
      </w:r>
      <w:r>
        <w:rPr>
          <w:noProof/>
        </w:rPr>
        <w:t>Polymorphic variables, 47</w:t>
      </w:r>
    </w:p>
    <w:p w14:paraId="6FDFCBA2" w14:textId="77777777" w:rsidR="00166BD5" w:rsidRDefault="00166BD5">
      <w:pPr>
        <w:pStyle w:val="Index1"/>
        <w:rPr>
          <w:noProof/>
        </w:rPr>
      </w:pPr>
      <w:r>
        <w:rPr>
          <w:noProof/>
          <w:lang w:bidi="en-US"/>
        </w:rPr>
        <w:t xml:space="preserve">BLP - </w:t>
      </w:r>
      <w:r>
        <w:rPr>
          <w:noProof/>
        </w:rPr>
        <w:t>Violations of the Liskov substitution principle or the contract model, 46</w:t>
      </w:r>
    </w:p>
    <w:p w14:paraId="7793EA07" w14:textId="77777777" w:rsidR="00166BD5" w:rsidRDefault="00166BD5">
      <w:pPr>
        <w:pStyle w:val="Index1"/>
        <w:rPr>
          <w:noProof/>
        </w:rPr>
      </w:pPr>
      <w:r>
        <w:rPr>
          <w:noProof/>
          <w:lang w:bidi="en-US"/>
        </w:rPr>
        <w:t>BQF - Unspecified behaviour</w:t>
      </w:r>
      <w:r>
        <w:rPr>
          <w:noProof/>
        </w:rPr>
        <w:t>, 51</w:t>
      </w:r>
    </w:p>
    <w:p w14:paraId="00860934" w14:textId="77777777" w:rsidR="00166BD5" w:rsidRDefault="00166BD5">
      <w:pPr>
        <w:pStyle w:val="Index1"/>
        <w:rPr>
          <w:noProof/>
        </w:rPr>
      </w:pPr>
      <w:r>
        <w:rPr>
          <w:noProof/>
          <w:lang w:bidi="en-US"/>
        </w:rPr>
        <w:t>BRS - Obscure language features</w:t>
      </w:r>
      <w:r>
        <w:rPr>
          <w:noProof/>
        </w:rPr>
        <w:t>, 50</w:t>
      </w:r>
    </w:p>
    <w:p w14:paraId="311BD0B4" w14:textId="77777777" w:rsidR="00166BD5" w:rsidRDefault="00166BD5">
      <w:pPr>
        <w:pStyle w:val="Index1"/>
        <w:rPr>
          <w:noProof/>
        </w:rPr>
      </w:pPr>
      <w:r>
        <w:rPr>
          <w:noProof/>
          <w:lang w:bidi="en-US"/>
        </w:rPr>
        <w:t>byte</w:t>
      </w:r>
      <w:r>
        <w:rPr>
          <w:noProof/>
        </w:rPr>
        <w:t>, 9</w:t>
      </w:r>
    </w:p>
    <w:p w14:paraId="132267CE" w14:textId="77777777" w:rsidR="00166BD5" w:rsidRDefault="00166BD5">
      <w:pPr>
        <w:pStyle w:val="IndexHeading"/>
        <w:keepNext/>
        <w:tabs>
          <w:tab w:val="right" w:pos="4735"/>
        </w:tabs>
        <w:rPr>
          <w:rFonts w:cstheme="minorBidi"/>
          <w:b/>
          <w:bCs/>
          <w:noProof/>
        </w:rPr>
      </w:pPr>
      <w:r>
        <w:rPr>
          <w:noProof/>
        </w:rPr>
        <w:t xml:space="preserve"> </w:t>
      </w:r>
    </w:p>
    <w:p w14:paraId="29F503B8" w14:textId="77777777" w:rsidR="00166BD5" w:rsidRDefault="00166BD5">
      <w:pPr>
        <w:pStyle w:val="Index1"/>
        <w:rPr>
          <w:noProof/>
        </w:rPr>
      </w:pPr>
      <w:r>
        <w:rPr>
          <w:noProof/>
          <w:lang w:bidi="en-US"/>
        </w:rPr>
        <w:t>CCB - Enumerator issues</w:t>
      </w:r>
      <w:r>
        <w:rPr>
          <w:noProof/>
        </w:rPr>
        <w:t>, 18</w:t>
      </w:r>
    </w:p>
    <w:p w14:paraId="379C7CAE" w14:textId="77777777" w:rsidR="00166BD5" w:rsidRDefault="00166BD5">
      <w:pPr>
        <w:pStyle w:val="Index1"/>
        <w:rPr>
          <w:noProof/>
        </w:rPr>
      </w:pPr>
      <w:r>
        <w:rPr>
          <w:noProof/>
        </w:rPr>
        <w:t>CGA – Concurrency – Activation, 53</w:t>
      </w:r>
    </w:p>
    <w:p w14:paraId="0967DE57" w14:textId="77777777" w:rsidR="00166BD5" w:rsidRDefault="00166BD5">
      <w:pPr>
        <w:pStyle w:val="Index1"/>
        <w:rPr>
          <w:noProof/>
        </w:rPr>
      </w:pPr>
      <w:r>
        <w:rPr>
          <w:noProof/>
        </w:rPr>
        <w:t>CGM – Lock protocol Errors, 54</w:t>
      </w:r>
    </w:p>
    <w:p w14:paraId="70C97789" w14:textId="77777777" w:rsidR="00166BD5" w:rsidRDefault="00166BD5">
      <w:pPr>
        <w:pStyle w:val="Index1"/>
        <w:rPr>
          <w:noProof/>
        </w:rPr>
      </w:pPr>
      <w:r>
        <w:rPr>
          <w:noProof/>
        </w:rPr>
        <w:t>CGS – Concurrency – Premature termination, 54</w:t>
      </w:r>
    </w:p>
    <w:p w14:paraId="7BFBAAFE" w14:textId="77777777" w:rsidR="00166BD5" w:rsidRDefault="00166BD5">
      <w:pPr>
        <w:pStyle w:val="Index1"/>
        <w:rPr>
          <w:noProof/>
        </w:rPr>
      </w:pPr>
      <w:r>
        <w:rPr>
          <w:noProof/>
        </w:rPr>
        <w:t>CGT – Concurrency – Directed termination, 53</w:t>
      </w:r>
    </w:p>
    <w:p w14:paraId="00DBC598" w14:textId="77777777" w:rsidR="00166BD5" w:rsidRDefault="00166BD5">
      <w:pPr>
        <w:pStyle w:val="Index1"/>
        <w:rPr>
          <w:noProof/>
        </w:rPr>
      </w:pPr>
      <w:r>
        <w:rPr>
          <w:noProof/>
        </w:rPr>
        <w:t>CGX – Concurrency – Concurrent data access, 53</w:t>
      </w:r>
    </w:p>
    <w:p w14:paraId="0A37FA51" w14:textId="77777777" w:rsidR="00166BD5" w:rsidRDefault="00166BD5">
      <w:pPr>
        <w:pStyle w:val="Index1"/>
        <w:rPr>
          <w:noProof/>
        </w:rPr>
      </w:pPr>
      <w:r>
        <w:rPr>
          <w:noProof/>
          <w:lang w:bidi="en-US"/>
        </w:rPr>
        <w:t>character</w:t>
      </w:r>
      <w:r>
        <w:rPr>
          <w:noProof/>
        </w:rPr>
        <w:t>, 10</w:t>
      </w:r>
    </w:p>
    <w:p w14:paraId="208A9B58" w14:textId="77777777" w:rsidR="00166BD5" w:rsidRDefault="00166BD5">
      <w:pPr>
        <w:pStyle w:val="Index2"/>
        <w:tabs>
          <w:tab w:val="right" w:pos="4735"/>
        </w:tabs>
        <w:rPr>
          <w:noProof/>
        </w:rPr>
      </w:pPr>
      <w:r>
        <w:rPr>
          <w:noProof/>
          <w:lang w:bidi="en-US"/>
        </w:rPr>
        <w:t>multibyte</w:t>
      </w:r>
      <w:r>
        <w:rPr>
          <w:noProof/>
        </w:rPr>
        <w:t>, 10, 11</w:t>
      </w:r>
    </w:p>
    <w:p w14:paraId="00763A81" w14:textId="77777777" w:rsidR="00166BD5" w:rsidRDefault="00166BD5">
      <w:pPr>
        <w:pStyle w:val="Index2"/>
        <w:tabs>
          <w:tab w:val="right" w:pos="4735"/>
        </w:tabs>
        <w:rPr>
          <w:noProof/>
        </w:rPr>
      </w:pPr>
      <w:r>
        <w:rPr>
          <w:noProof/>
          <w:lang w:bidi="en-US"/>
        </w:rPr>
        <w:t>single-byte</w:t>
      </w:r>
      <w:r>
        <w:rPr>
          <w:noProof/>
        </w:rPr>
        <w:t>, 10, 12</w:t>
      </w:r>
    </w:p>
    <w:p w14:paraId="52AF132F" w14:textId="77777777" w:rsidR="00166BD5" w:rsidRDefault="00166BD5">
      <w:pPr>
        <w:pStyle w:val="Index2"/>
        <w:tabs>
          <w:tab w:val="right" w:pos="4735"/>
        </w:tabs>
        <w:rPr>
          <w:noProof/>
        </w:rPr>
      </w:pPr>
      <w:r>
        <w:rPr>
          <w:noProof/>
          <w:lang w:bidi="en-US"/>
        </w:rPr>
        <w:t>wide</w:t>
      </w:r>
      <w:r>
        <w:rPr>
          <w:noProof/>
        </w:rPr>
        <w:t>, 10, 13, 22</w:t>
      </w:r>
    </w:p>
    <w:p w14:paraId="217FC9A2" w14:textId="77777777" w:rsidR="00166BD5" w:rsidRDefault="00166BD5">
      <w:pPr>
        <w:pStyle w:val="Index1"/>
        <w:rPr>
          <w:noProof/>
        </w:rPr>
      </w:pPr>
      <w:r>
        <w:rPr>
          <w:noProof/>
          <w:lang w:bidi="en-US"/>
        </w:rPr>
        <w:t>CJM - String termination</w:t>
      </w:r>
      <w:r>
        <w:rPr>
          <w:noProof/>
        </w:rPr>
        <w:t>, 22</w:t>
      </w:r>
    </w:p>
    <w:p w14:paraId="3E670120" w14:textId="77777777" w:rsidR="00166BD5" w:rsidRDefault="00166BD5">
      <w:pPr>
        <w:pStyle w:val="Index1"/>
        <w:rPr>
          <w:noProof/>
        </w:rPr>
      </w:pPr>
      <w:r>
        <w:rPr>
          <w:noProof/>
          <w:lang w:bidi="en-US"/>
        </w:rPr>
        <w:t>CLL - Switch statements and static analysis</w:t>
      </w:r>
      <w:r>
        <w:rPr>
          <w:noProof/>
        </w:rPr>
        <w:t>, 37</w:t>
      </w:r>
    </w:p>
    <w:p w14:paraId="10A30816" w14:textId="77777777" w:rsidR="00166BD5" w:rsidRDefault="00166BD5">
      <w:pPr>
        <w:pStyle w:val="Index1"/>
        <w:rPr>
          <w:noProof/>
        </w:rPr>
      </w:pPr>
      <w:r>
        <w:rPr>
          <w:noProof/>
          <w:lang w:bidi="en-US"/>
        </w:rPr>
        <w:t>correctly rounded result</w:t>
      </w:r>
      <w:r>
        <w:rPr>
          <w:noProof/>
        </w:rPr>
        <w:t>, 10</w:t>
      </w:r>
    </w:p>
    <w:p w14:paraId="5979F734" w14:textId="77777777" w:rsidR="00166BD5" w:rsidRDefault="00166BD5">
      <w:pPr>
        <w:pStyle w:val="Index1"/>
        <w:rPr>
          <w:noProof/>
        </w:rPr>
      </w:pPr>
      <w:r>
        <w:rPr>
          <w:noProof/>
          <w:lang w:bidi="en-US"/>
        </w:rPr>
        <w:t>CSJ - Passing parameters and return values [CSJ]</w:t>
      </w:r>
      <w:r>
        <w:rPr>
          <w:noProof/>
        </w:rPr>
        <w:t>, 41</w:t>
      </w:r>
    </w:p>
    <w:p w14:paraId="370D5D1C" w14:textId="77777777" w:rsidR="00166BD5" w:rsidRDefault="00166BD5">
      <w:pPr>
        <w:pStyle w:val="IndexHeading"/>
        <w:keepNext/>
        <w:tabs>
          <w:tab w:val="right" w:pos="4735"/>
        </w:tabs>
        <w:rPr>
          <w:rFonts w:cstheme="minorBidi"/>
          <w:b/>
          <w:bCs/>
          <w:noProof/>
        </w:rPr>
      </w:pPr>
      <w:r>
        <w:rPr>
          <w:noProof/>
        </w:rPr>
        <w:t xml:space="preserve"> </w:t>
      </w:r>
    </w:p>
    <w:p w14:paraId="16B9BF22" w14:textId="77777777" w:rsidR="00166BD5" w:rsidRDefault="00166BD5">
      <w:pPr>
        <w:pStyle w:val="Index1"/>
        <w:rPr>
          <w:noProof/>
        </w:rPr>
      </w:pPr>
      <w:r>
        <w:rPr>
          <w:noProof/>
          <w:lang w:bidi="en-US"/>
        </w:rPr>
        <w:t>DCM - Dangling references to stack frames [DCM]</w:t>
      </w:r>
      <w:r>
        <w:rPr>
          <w:noProof/>
        </w:rPr>
        <w:t>, 42</w:t>
      </w:r>
    </w:p>
    <w:p w14:paraId="6EE64B86" w14:textId="77777777" w:rsidR="00166BD5" w:rsidRDefault="00166BD5">
      <w:pPr>
        <w:pStyle w:val="Index1"/>
        <w:rPr>
          <w:noProof/>
        </w:rPr>
      </w:pPr>
      <w:r>
        <w:rPr>
          <w:noProof/>
          <w:lang w:bidi="en-US"/>
        </w:rPr>
        <w:t>diagnostic message</w:t>
      </w:r>
      <w:r>
        <w:rPr>
          <w:noProof/>
        </w:rPr>
        <w:t>, 10</w:t>
      </w:r>
    </w:p>
    <w:p w14:paraId="13EC3B29" w14:textId="77777777" w:rsidR="00166BD5" w:rsidRDefault="00166BD5">
      <w:pPr>
        <w:pStyle w:val="Index1"/>
        <w:rPr>
          <w:noProof/>
        </w:rPr>
      </w:pPr>
      <w:r>
        <w:rPr>
          <w:noProof/>
          <w:lang w:bidi="en-US"/>
        </w:rPr>
        <w:t>DJS - Inter-language calling</w:t>
      </w:r>
      <w:r>
        <w:rPr>
          <w:noProof/>
        </w:rPr>
        <w:t>, 47</w:t>
      </w:r>
    </w:p>
    <w:p w14:paraId="68A64186" w14:textId="77777777" w:rsidR="00166BD5" w:rsidRDefault="00166BD5">
      <w:pPr>
        <w:pStyle w:val="IndexHeading"/>
        <w:keepNext/>
        <w:tabs>
          <w:tab w:val="right" w:pos="4735"/>
        </w:tabs>
        <w:rPr>
          <w:rFonts w:cstheme="minorBidi"/>
          <w:b/>
          <w:bCs/>
          <w:noProof/>
        </w:rPr>
      </w:pPr>
      <w:r>
        <w:rPr>
          <w:noProof/>
        </w:rPr>
        <w:t xml:space="preserve"> </w:t>
      </w:r>
    </w:p>
    <w:p w14:paraId="4D2CA345" w14:textId="77777777" w:rsidR="00166BD5" w:rsidRDefault="00166BD5">
      <w:pPr>
        <w:pStyle w:val="Index1"/>
        <w:rPr>
          <w:noProof/>
        </w:rPr>
      </w:pPr>
      <w:r>
        <w:rPr>
          <w:noProof/>
          <w:lang w:bidi="en-US"/>
        </w:rPr>
        <w:t>EOJ - Demarcation of control flow</w:t>
      </w:r>
      <w:r>
        <w:rPr>
          <w:noProof/>
        </w:rPr>
        <w:t>, 38</w:t>
      </w:r>
    </w:p>
    <w:p w14:paraId="448075FE" w14:textId="10EDFD49" w:rsidR="00166BD5" w:rsidRDefault="00166BD5">
      <w:pPr>
        <w:pStyle w:val="Index1"/>
        <w:rPr>
          <w:noProof/>
        </w:rPr>
      </w:pPr>
      <w:r>
        <w:rPr>
          <w:noProof/>
          <w:lang w:bidi="en-US"/>
        </w:rPr>
        <w:t xml:space="preserve">EWD - </w:t>
      </w:r>
      <w:del w:id="513" w:author="Stephen Michell" w:date="2019-11-08T12:29:00Z">
        <w:r>
          <w:rPr>
            <w:noProof/>
            <w:lang w:bidi="en-US"/>
          </w:rPr>
          <w:delText>Structured</w:delText>
        </w:r>
      </w:del>
      <w:ins w:id="514" w:author="Stephen Michell" w:date="2019-11-08T12:29:00Z">
        <w:r w:rsidR="00E901CA">
          <w:rPr>
            <w:noProof/>
            <w:lang w:bidi="en-US"/>
          </w:rPr>
          <w:t>Uns</w:t>
        </w:r>
        <w:r>
          <w:rPr>
            <w:noProof/>
            <w:lang w:bidi="en-US"/>
          </w:rPr>
          <w:t>tructured</w:t>
        </w:r>
      </w:ins>
      <w:r>
        <w:rPr>
          <w:noProof/>
          <w:lang w:bidi="en-US"/>
        </w:rPr>
        <w:t xml:space="preserve"> programming [EWD]</w:t>
      </w:r>
      <w:r>
        <w:rPr>
          <w:noProof/>
        </w:rPr>
        <w:t>, 40</w:t>
      </w:r>
    </w:p>
    <w:p w14:paraId="0F3B68A5" w14:textId="77777777" w:rsidR="00166BD5" w:rsidRDefault="00166BD5">
      <w:pPr>
        <w:pStyle w:val="Index1"/>
        <w:rPr>
          <w:noProof/>
        </w:rPr>
      </w:pPr>
      <w:r>
        <w:rPr>
          <w:noProof/>
          <w:lang w:bidi="en-US"/>
        </w:rPr>
        <w:t>EWF - Undefined behaviour</w:t>
      </w:r>
      <w:r>
        <w:rPr>
          <w:noProof/>
        </w:rPr>
        <w:t>, 51</w:t>
      </w:r>
    </w:p>
    <w:p w14:paraId="752A2D79" w14:textId="77777777" w:rsidR="00166BD5" w:rsidRDefault="00166BD5">
      <w:pPr>
        <w:pStyle w:val="IndexHeading"/>
        <w:keepNext/>
        <w:tabs>
          <w:tab w:val="right" w:pos="4735"/>
        </w:tabs>
        <w:rPr>
          <w:rFonts w:cstheme="minorBidi"/>
          <w:b/>
          <w:bCs/>
          <w:noProof/>
        </w:rPr>
      </w:pPr>
      <w:r>
        <w:rPr>
          <w:noProof/>
        </w:rPr>
        <w:t xml:space="preserve"> </w:t>
      </w:r>
    </w:p>
    <w:p w14:paraId="6E1F6940" w14:textId="77777777" w:rsidR="00166BD5" w:rsidRDefault="00166BD5">
      <w:pPr>
        <w:pStyle w:val="Index1"/>
        <w:rPr>
          <w:noProof/>
        </w:rPr>
      </w:pPr>
      <w:r>
        <w:rPr>
          <w:noProof/>
          <w:lang w:bidi="en-US"/>
        </w:rPr>
        <w:t>FAB - Implementation–defined behaviour</w:t>
      </w:r>
      <w:r>
        <w:rPr>
          <w:noProof/>
        </w:rPr>
        <w:t>, 52</w:t>
      </w:r>
    </w:p>
    <w:p w14:paraId="4615A47A" w14:textId="77777777" w:rsidR="00166BD5" w:rsidRDefault="00166BD5">
      <w:pPr>
        <w:pStyle w:val="Index1"/>
        <w:rPr>
          <w:noProof/>
        </w:rPr>
      </w:pPr>
      <w:r>
        <w:rPr>
          <w:noProof/>
          <w:lang w:bidi="en-US"/>
        </w:rPr>
        <w:t>FIF - Arithmetic wrap-around error</w:t>
      </w:r>
      <w:r>
        <w:rPr>
          <w:noProof/>
        </w:rPr>
        <w:t>, 29</w:t>
      </w:r>
    </w:p>
    <w:p w14:paraId="4753A946" w14:textId="77777777" w:rsidR="00166BD5" w:rsidRDefault="00166BD5">
      <w:pPr>
        <w:pStyle w:val="Index1"/>
        <w:rPr>
          <w:noProof/>
        </w:rPr>
      </w:pPr>
      <w:r>
        <w:rPr>
          <w:noProof/>
          <w:lang w:bidi="en-US"/>
        </w:rPr>
        <w:t>FLC - Conversion errors</w:t>
      </w:r>
      <w:r>
        <w:rPr>
          <w:noProof/>
        </w:rPr>
        <w:t>, 20</w:t>
      </w:r>
    </w:p>
    <w:p w14:paraId="6F91AACF" w14:textId="77777777" w:rsidR="00166BD5" w:rsidRDefault="00166BD5">
      <w:pPr>
        <w:pStyle w:val="Index1"/>
        <w:rPr>
          <w:noProof/>
        </w:rPr>
      </w:pPr>
      <w:r>
        <w:rPr>
          <w:noProof/>
          <w:lang w:bidi="en-US"/>
        </w:rPr>
        <w:t>formal parameter</w:t>
      </w:r>
      <w:r>
        <w:rPr>
          <w:noProof/>
        </w:rPr>
        <w:t>, 10, 41, 43</w:t>
      </w:r>
    </w:p>
    <w:p w14:paraId="4252B2DF" w14:textId="77777777" w:rsidR="00166BD5" w:rsidRDefault="00166BD5">
      <w:pPr>
        <w:pStyle w:val="IndexHeading"/>
        <w:keepNext/>
        <w:tabs>
          <w:tab w:val="right" w:pos="4735"/>
        </w:tabs>
        <w:rPr>
          <w:rFonts w:cstheme="minorBidi"/>
          <w:b/>
          <w:bCs/>
          <w:noProof/>
        </w:rPr>
      </w:pPr>
      <w:r>
        <w:rPr>
          <w:noProof/>
        </w:rPr>
        <w:t xml:space="preserve"> </w:t>
      </w:r>
    </w:p>
    <w:p w14:paraId="79A4EF99" w14:textId="77777777" w:rsidR="00166BD5" w:rsidRDefault="00166BD5">
      <w:pPr>
        <w:pStyle w:val="Index1"/>
        <w:rPr>
          <w:noProof/>
        </w:rPr>
      </w:pPr>
      <w:r>
        <w:rPr>
          <w:noProof/>
          <w:lang w:bidi="en-US"/>
        </w:rPr>
        <w:t>GDL - Recursion</w:t>
      </w:r>
      <w:r>
        <w:rPr>
          <w:noProof/>
        </w:rPr>
        <w:t>, 44</w:t>
      </w:r>
    </w:p>
    <w:p w14:paraId="4788B193" w14:textId="77777777" w:rsidR="00166BD5" w:rsidRDefault="00166BD5">
      <w:pPr>
        <w:pStyle w:val="IndexHeading"/>
        <w:keepNext/>
        <w:tabs>
          <w:tab w:val="right" w:pos="4735"/>
        </w:tabs>
        <w:rPr>
          <w:rFonts w:cstheme="minorBidi"/>
          <w:b/>
          <w:bCs/>
          <w:noProof/>
        </w:rPr>
      </w:pPr>
      <w:r>
        <w:rPr>
          <w:noProof/>
        </w:rPr>
        <w:t xml:space="preserve"> </w:t>
      </w:r>
    </w:p>
    <w:p w14:paraId="62112AF1" w14:textId="77777777" w:rsidR="00166BD5" w:rsidRDefault="00166BD5">
      <w:pPr>
        <w:pStyle w:val="Index1"/>
        <w:rPr>
          <w:noProof/>
        </w:rPr>
      </w:pPr>
      <w:r>
        <w:rPr>
          <w:noProof/>
          <w:lang w:bidi="en-US"/>
        </w:rPr>
        <w:t>HCB - Buffer boundary violation</w:t>
      </w:r>
      <w:r>
        <w:rPr>
          <w:noProof/>
        </w:rPr>
        <w:t>, 23</w:t>
      </w:r>
    </w:p>
    <w:p w14:paraId="47A957E3" w14:textId="77777777" w:rsidR="00166BD5" w:rsidRDefault="00166BD5">
      <w:pPr>
        <w:pStyle w:val="Index1"/>
        <w:rPr>
          <w:noProof/>
        </w:rPr>
      </w:pPr>
      <w:r>
        <w:rPr>
          <w:noProof/>
          <w:lang w:bidi="en-US"/>
        </w:rPr>
        <w:t>HFC - Pointer type conversions</w:t>
      </w:r>
      <w:r>
        <w:rPr>
          <w:noProof/>
        </w:rPr>
        <w:t>, 26</w:t>
      </w:r>
    </w:p>
    <w:p w14:paraId="469D6E5D" w14:textId="77777777" w:rsidR="00166BD5" w:rsidRDefault="00166BD5">
      <w:pPr>
        <w:pStyle w:val="Index1"/>
        <w:rPr>
          <w:noProof/>
        </w:rPr>
      </w:pPr>
      <w:r>
        <w:rPr>
          <w:noProof/>
          <w:lang w:bidi="en-US"/>
        </w:rPr>
        <w:t>HJW - Unanticipated exceptions from library routines</w:t>
      </w:r>
      <w:r>
        <w:rPr>
          <w:noProof/>
        </w:rPr>
        <w:t>, 49</w:t>
      </w:r>
    </w:p>
    <w:p w14:paraId="209FC9E4" w14:textId="77777777" w:rsidR="00166BD5" w:rsidRDefault="00166BD5">
      <w:pPr>
        <w:pStyle w:val="IndexHeading"/>
        <w:keepNext/>
        <w:tabs>
          <w:tab w:val="right" w:pos="4735"/>
        </w:tabs>
        <w:rPr>
          <w:rFonts w:cstheme="minorBidi"/>
          <w:b/>
          <w:bCs/>
          <w:noProof/>
        </w:rPr>
      </w:pPr>
      <w:r>
        <w:rPr>
          <w:noProof/>
        </w:rPr>
        <w:t xml:space="preserve"> </w:t>
      </w:r>
    </w:p>
    <w:p w14:paraId="2D10FD15" w14:textId="77777777" w:rsidR="00166BD5" w:rsidRDefault="00166BD5">
      <w:pPr>
        <w:pStyle w:val="Index1"/>
        <w:rPr>
          <w:noProof/>
        </w:rPr>
      </w:pPr>
      <w:r>
        <w:rPr>
          <w:noProof/>
          <w:lang w:bidi="en-US"/>
        </w:rPr>
        <w:t>IHN - Type system</w:t>
      </w:r>
      <w:r>
        <w:rPr>
          <w:noProof/>
        </w:rPr>
        <w:t>, 16</w:t>
      </w:r>
    </w:p>
    <w:p w14:paraId="7FC9CC84" w14:textId="77777777" w:rsidR="00166BD5" w:rsidRDefault="00166BD5">
      <w:pPr>
        <w:pStyle w:val="Index1"/>
        <w:rPr>
          <w:noProof/>
        </w:rPr>
      </w:pPr>
      <w:r>
        <w:rPr>
          <w:noProof/>
          <w:lang w:bidi="en-US"/>
        </w:rPr>
        <w:t>implementation</w:t>
      </w:r>
      <w:r>
        <w:rPr>
          <w:noProof/>
        </w:rPr>
        <w:t>, 10</w:t>
      </w:r>
    </w:p>
    <w:p w14:paraId="7BB7E580" w14:textId="77777777" w:rsidR="00166BD5" w:rsidRDefault="00166BD5">
      <w:pPr>
        <w:pStyle w:val="Index1"/>
        <w:rPr>
          <w:noProof/>
        </w:rPr>
      </w:pPr>
      <w:r w:rsidRPr="005F5AC3">
        <w:rPr>
          <w:noProof/>
          <w:u w:val="single"/>
        </w:rPr>
        <w:t>implementation limit</w:t>
      </w:r>
      <w:r>
        <w:rPr>
          <w:noProof/>
        </w:rPr>
        <w:t>, 11, 21</w:t>
      </w:r>
    </w:p>
    <w:p w14:paraId="58EC61F3" w14:textId="77777777" w:rsidR="00166BD5" w:rsidRDefault="00166BD5">
      <w:pPr>
        <w:pStyle w:val="Index1"/>
        <w:rPr>
          <w:noProof/>
        </w:rPr>
      </w:pPr>
      <w:r w:rsidRPr="005F5AC3">
        <w:rPr>
          <w:noProof/>
          <w:u w:val="single"/>
        </w:rPr>
        <w:t>implementation-defined behaviour</w:t>
      </w:r>
      <w:r>
        <w:rPr>
          <w:noProof/>
        </w:rPr>
        <w:t>, 10, 16, 17, 31</w:t>
      </w:r>
    </w:p>
    <w:p w14:paraId="7F768A41" w14:textId="77777777" w:rsidR="00166BD5" w:rsidRDefault="00166BD5">
      <w:pPr>
        <w:pStyle w:val="Index1"/>
        <w:rPr>
          <w:noProof/>
        </w:rPr>
      </w:pPr>
      <w:r w:rsidRPr="005F5AC3">
        <w:rPr>
          <w:noProof/>
          <w:u w:val="single"/>
        </w:rPr>
        <w:t>implementation-defined value</w:t>
      </w:r>
      <w:r>
        <w:rPr>
          <w:noProof/>
        </w:rPr>
        <w:t>, 11, 13, 31</w:t>
      </w:r>
    </w:p>
    <w:p w14:paraId="01A2DDCC" w14:textId="77777777" w:rsidR="00166BD5" w:rsidRDefault="00166BD5">
      <w:pPr>
        <w:pStyle w:val="Index1"/>
        <w:rPr>
          <w:noProof/>
        </w:rPr>
      </w:pPr>
      <w:r>
        <w:rPr>
          <w:noProof/>
          <w:lang w:bidi="en-US"/>
        </w:rPr>
        <w:t>indeterminate value</w:t>
      </w:r>
      <w:r>
        <w:rPr>
          <w:noProof/>
        </w:rPr>
        <w:t>, 11</w:t>
      </w:r>
    </w:p>
    <w:p w14:paraId="60238A16" w14:textId="77777777" w:rsidR="00166BD5" w:rsidRDefault="00166BD5">
      <w:pPr>
        <w:pStyle w:val="IndexHeading"/>
        <w:keepNext/>
        <w:tabs>
          <w:tab w:val="right" w:pos="4735"/>
        </w:tabs>
        <w:rPr>
          <w:rFonts w:cstheme="minorBidi"/>
          <w:b/>
          <w:bCs/>
          <w:noProof/>
        </w:rPr>
      </w:pPr>
      <w:r>
        <w:rPr>
          <w:noProof/>
        </w:rPr>
        <w:t xml:space="preserve"> </w:t>
      </w:r>
    </w:p>
    <w:p w14:paraId="4E7569ED" w14:textId="77777777" w:rsidR="00166BD5" w:rsidRDefault="00166BD5">
      <w:pPr>
        <w:pStyle w:val="Index1"/>
        <w:rPr>
          <w:noProof/>
        </w:rPr>
      </w:pPr>
      <w:r>
        <w:rPr>
          <w:noProof/>
          <w:lang w:bidi="en-US"/>
        </w:rPr>
        <w:t>JCW - Operator precedence and associativity</w:t>
      </w:r>
      <w:r>
        <w:rPr>
          <w:noProof/>
        </w:rPr>
        <w:t>, 34</w:t>
      </w:r>
    </w:p>
    <w:p w14:paraId="096D78AD" w14:textId="77777777" w:rsidR="00166BD5" w:rsidRDefault="00166BD5">
      <w:pPr>
        <w:pStyle w:val="IndexHeading"/>
        <w:keepNext/>
        <w:tabs>
          <w:tab w:val="right" w:pos="4735"/>
        </w:tabs>
        <w:rPr>
          <w:rFonts w:cstheme="minorBidi"/>
          <w:b/>
          <w:bCs/>
          <w:noProof/>
        </w:rPr>
      </w:pPr>
      <w:r>
        <w:rPr>
          <w:noProof/>
        </w:rPr>
        <w:t xml:space="preserve"> </w:t>
      </w:r>
    </w:p>
    <w:p w14:paraId="47BB3494" w14:textId="77777777" w:rsidR="00166BD5" w:rsidRDefault="00166BD5">
      <w:pPr>
        <w:pStyle w:val="Index1"/>
        <w:rPr>
          <w:noProof/>
        </w:rPr>
      </w:pPr>
      <w:r>
        <w:rPr>
          <w:noProof/>
          <w:lang w:bidi="en-US"/>
        </w:rPr>
        <w:t>KOA - Likely incorrect expression</w:t>
      </w:r>
      <w:r>
        <w:rPr>
          <w:noProof/>
        </w:rPr>
        <w:t>, 35</w:t>
      </w:r>
    </w:p>
    <w:p w14:paraId="73DCE04A" w14:textId="77777777" w:rsidR="00166BD5" w:rsidRDefault="00166BD5">
      <w:pPr>
        <w:pStyle w:val="IndexHeading"/>
        <w:keepNext/>
        <w:tabs>
          <w:tab w:val="right" w:pos="4735"/>
        </w:tabs>
        <w:rPr>
          <w:rFonts w:cstheme="minorBidi"/>
          <w:b/>
          <w:bCs/>
          <w:noProof/>
        </w:rPr>
      </w:pPr>
      <w:r>
        <w:rPr>
          <w:noProof/>
        </w:rPr>
        <w:t xml:space="preserve"> </w:t>
      </w:r>
    </w:p>
    <w:p w14:paraId="7B955E81" w14:textId="77777777" w:rsidR="00166BD5" w:rsidRDefault="00166BD5">
      <w:pPr>
        <w:pStyle w:val="Index1"/>
        <w:rPr>
          <w:noProof/>
        </w:rPr>
      </w:pPr>
      <w:r>
        <w:rPr>
          <w:noProof/>
        </w:rPr>
        <w:t>Language Vulnerabilities</w:t>
      </w:r>
    </w:p>
    <w:p w14:paraId="2C578329" w14:textId="77777777" w:rsidR="00166BD5" w:rsidRDefault="00166BD5">
      <w:pPr>
        <w:pStyle w:val="Index2"/>
        <w:tabs>
          <w:tab w:val="right" w:pos="4735"/>
        </w:tabs>
        <w:rPr>
          <w:noProof/>
        </w:rPr>
      </w:pPr>
      <w:r>
        <w:rPr>
          <w:noProof/>
          <w:lang w:bidi="en-US"/>
        </w:rPr>
        <w:t>Argument passing to library functions [TRJ]</w:t>
      </w:r>
      <w:r>
        <w:rPr>
          <w:noProof/>
        </w:rPr>
        <w:t>, 47</w:t>
      </w:r>
    </w:p>
    <w:p w14:paraId="344F7EF5" w14:textId="77777777" w:rsidR="00166BD5" w:rsidRDefault="00166BD5">
      <w:pPr>
        <w:pStyle w:val="Index2"/>
        <w:tabs>
          <w:tab w:val="right" w:pos="4735"/>
        </w:tabs>
        <w:rPr>
          <w:noProof/>
        </w:rPr>
      </w:pPr>
      <w:r>
        <w:rPr>
          <w:noProof/>
          <w:lang w:bidi="en-US"/>
        </w:rPr>
        <w:t>Arithmetic wrap-around error [FIF]</w:t>
      </w:r>
      <w:r>
        <w:rPr>
          <w:noProof/>
        </w:rPr>
        <w:t>, 29</w:t>
      </w:r>
    </w:p>
    <w:p w14:paraId="68C64648" w14:textId="77777777" w:rsidR="00166BD5" w:rsidRDefault="00166BD5">
      <w:pPr>
        <w:pStyle w:val="Index2"/>
        <w:tabs>
          <w:tab w:val="right" w:pos="4735"/>
        </w:tabs>
        <w:rPr>
          <w:noProof/>
        </w:rPr>
      </w:pPr>
      <w:r>
        <w:rPr>
          <w:noProof/>
          <w:lang w:bidi="en-US"/>
        </w:rPr>
        <w:t>Bit representations [STR]</w:t>
      </w:r>
      <w:r>
        <w:rPr>
          <w:noProof/>
        </w:rPr>
        <w:t>, 17</w:t>
      </w:r>
    </w:p>
    <w:p w14:paraId="19832AB9" w14:textId="77777777" w:rsidR="00166BD5" w:rsidRDefault="00166BD5">
      <w:pPr>
        <w:pStyle w:val="Index2"/>
        <w:tabs>
          <w:tab w:val="right" w:pos="4735"/>
        </w:tabs>
        <w:rPr>
          <w:noProof/>
        </w:rPr>
      </w:pPr>
      <w:r>
        <w:rPr>
          <w:noProof/>
          <w:lang w:bidi="en-US"/>
        </w:rPr>
        <w:t>Buffer boundary violation [HCB]</w:t>
      </w:r>
      <w:r>
        <w:rPr>
          <w:noProof/>
        </w:rPr>
        <w:t>, 23</w:t>
      </w:r>
    </w:p>
    <w:p w14:paraId="580ACAA1" w14:textId="77777777" w:rsidR="00166BD5" w:rsidRDefault="00166BD5">
      <w:pPr>
        <w:pStyle w:val="Index2"/>
        <w:tabs>
          <w:tab w:val="right" w:pos="4735"/>
        </w:tabs>
        <w:rPr>
          <w:noProof/>
        </w:rPr>
      </w:pPr>
      <w:r>
        <w:rPr>
          <w:noProof/>
          <w:lang w:bidi="en-US"/>
        </w:rPr>
        <w:t>Choice of clear names [NAI]</w:t>
      </w:r>
      <w:r>
        <w:rPr>
          <w:noProof/>
        </w:rPr>
        <w:t>, 31</w:t>
      </w:r>
    </w:p>
    <w:p w14:paraId="310C7102" w14:textId="77777777" w:rsidR="00166BD5" w:rsidRDefault="00166BD5">
      <w:pPr>
        <w:pStyle w:val="Index2"/>
        <w:tabs>
          <w:tab w:val="right" w:pos="4735"/>
        </w:tabs>
        <w:rPr>
          <w:noProof/>
        </w:rPr>
      </w:pPr>
      <w:r>
        <w:rPr>
          <w:noProof/>
        </w:rPr>
        <w:t>Concurrency – Activation [CGA], 53</w:t>
      </w:r>
    </w:p>
    <w:p w14:paraId="4558307E" w14:textId="77777777" w:rsidR="00166BD5" w:rsidRDefault="00166BD5">
      <w:pPr>
        <w:pStyle w:val="Index2"/>
        <w:tabs>
          <w:tab w:val="right" w:pos="4735"/>
        </w:tabs>
        <w:rPr>
          <w:noProof/>
        </w:rPr>
      </w:pPr>
      <w:r>
        <w:rPr>
          <w:noProof/>
        </w:rPr>
        <w:t>Concurrency – Concurrent Data Access [CGX], 53</w:t>
      </w:r>
    </w:p>
    <w:p w14:paraId="634938A6" w14:textId="77777777" w:rsidR="00166BD5" w:rsidRDefault="00166BD5">
      <w:pPr>
        <w:pStyle w:val="Index2"/>
        <w:tabs>
          <w:tab w:val="right" w:pos="4735"/>
        </w:tabs>
        <w:rPr>
          <w:noProof/>
        </w:rPr>
      </w:pPr>
      <w:r>
        <w:rPr>
          <w:noProof/>
        </w:rPr>
        <w:t>Concurrency – Directed termination [CGT], 53</w:t>
      </w:r>
    </w:p>
    <w:p w14:paraId="0B0F2135" w14:textId="77777777" w:rsidR="00166BD5" w:rsidRDefault="00166BD5">
      <w:pPr>
        <w:pStyle w:val="Index2"/>
        <w:tabs>
          <w:tab w:val="right" w:pos="4735"/>
        </w:tabs>
        <w:rPr>
          <w:noProof/>
        </w:rPr>
      </w:pPr>
      <w:r>
        <w:rPr>
          <w:noProof/>
        </w:rPr>
        <w:t>Concurrency – Premature termination [CGS], 54</w:t>
      </w:r>
    </w:p>
    <w:p w14:paraId="5E79AD1E" w14:textId="77777777" w:rsidR="00166BD5" w:rsidRDefault="00166BD5">
      <w:pPr>
        <w:pStyle w:val="Index2"/>
        <w:tabs>
          <w:tab w:val="right" w:pos="4735"/>
        </w:tabs>
        <w:rPr>
          <w:noProof/>
        </w:rPr>
      </w:pPr>
      <w:r>
        <w:rPr>
          <w:noProof/>
          <w:lang w:bidi="en-US"/>
        </w:rPr>
        <w:t>Conversion errors [FLC]</w:t>
      </w:r>
      <w:r>
        <w:rPr>
          <w:noProof/>
        </w:rPr>
        <w:t>, 20</w:t>
      </w:r>
    </w:p>
    <w:p w14:paraId="7CF340F2" w14:textId="77777777" w:rsidR="00166BD5" w:rsidRDefault="00166BD5">
      <w:pPr>
        <w:pStyle w:val="Index2"/>
        <w:tabs>
          <w:tab w:val="right" w:pos="4735"/>
        </w:tabs>
        <w:rPr>
          <w:noProof/>
        </w:rPr>
      </w:pPr>
      <w:r>
        <w:rPr>
          <w:noProof/>
          <w:lang w:bidi="en-US"/>
        </w:rPr>
        <w:t>Dangling reference to heap [XYK]</w:t>
      </w:r>
      <w:r>
        <w:rPr>
          <w:noProof/>
        </w:rPr>
        <w:t>, 28</w:t>
      </w:r>
    </w:p>
    <w:p w14:paraId="1B0F7715" w14:textId="77777777" w:rsidR="00166BD5" w:rsidRDefault="00166BD5">
      <w:pPr>
        <w:pStyle w:val="Index2"/>
        <w:tabs>
          <w:tab w:val="right" w:pos="4735"/>
        </w:tabs>
        <w:rPr>
          <w:noProof/>
        </w:rPr>
      </w:pPr>
      <w:r>
        <w:rPr>
          <w:noProof/>
          <w:lang w:bidi="en-US"/>
        </w:rPr>
        <w:t>Dangling references to stack frames [DCM]</w:t>
      </w:r>
      <w:r>
        <w:rPr>
          <w:noProof/>
        </w:rPr>
        <w:t>, 42</w:t>
      </w:r>
    </w:p>
    <w:p w14:paraId="3B581B26" w14:textId="77777777" w:rsidR="00166BD5" w:rsidRDefault="00166BD5">
      <w:pPr>
        <w:pStyle w:val="Index2"/>
        <w:tabs>
          <w:tab w:val="right" w:pos="4735"/>
        </w:tabs>
        <w:rPr>
          <w:noProof/>
        </w:rPr>
      </w:pPr>
      <w:r>
        <w:rPr>
          <w:noProof/>
          <w:lang w:bidi="en-US"/>
        </w:rPr>
        <w:t>Dead and deactivated code [XYQ]</w:t>
      </w:r>
      <w:r>
        <w:rPr>
          <w:noProof/>
        </w:rPr>
        <w:t>, 36</w:t>
      </w:r>
    </w:p>
    <w:p w14:paraId="3E165553" w14:textId="77777777" w:rsidR="00166BD5" w:rsidRDefault="00166BD5">
      <w:pPr>
        <w:pStyle w:val="Index2"/>
        <w:tabs>
          <w:tab w:val="right" w:pos="4735"/>
        </w:tabs>
        <w:rPr>
          <w:noProof/>
        </w:rPr>
      </w:pPr>
      <w:r>
        <w:rPr>
          <w:noProof/>
          <w:lang w:bidi="en-US"/>
        </w:rPr>
        <w:t>Dead store [WXQ]</w:t>
      </w:r>
      <w:r>
        <w:rPr>
          <w:noProof/>
        </w:rPr>
        <w:t>, 31</w:t>
      </w:r>
    </w:p>
    <w:p w14:paraId="79D426CB" w14:textId="77777777" w:rsidR="00166BD5" w:rsidRDefault="00166BD5">
      <w:pPr>
        <w:pStyle w:val="Index2"/>
        <w:tabs>
          <w:tab w:val="right" w:pos="4735"/>
        </w:tabs>
        <w:rPr>
          <w:noProof/>
        </w:rPr>
      </w:pPr>
      <w:r>
        <w:rPr>
          <w:noProof/>
        </w:rPr>
        <w:t>Deep vs. shallow copying [YAN], 45</w:t>
      </w:r>
    </w:p>
    <w:p w14:paraId="5AE12B30" w14:textId="77777777" w:rsidR="00166BD5" w:rsidRDefault="00166BD5">
      <w:pPr>
        <w:pStyle w:val="Index2"/>
        <w:tabs>
          <w:tab w:val="right" w:pos="4735"/>
        </w:tabs>
        <w:rPr>
          <w:noProof/>
        </w:rPr>
      </w:pPr>
      <w:r>
        <w:rPr>
          <w:noProof/>
          <w:lang w:bidi="en-US"/>
        </w:rPr>
        <w:t>Demarcation of control flow [EOJ]</w:t>
      </w:r>
      <w:r>
        <w:rPr>
          <w:noProof/>
        </w:rPr>
        <w:t>, 38</w:t>
      </w:r>
    </w:p>
    <w:p w14:paraId="0B42AA94" w14:textId="77777777" w:rsidR="00166BD5" w:rsidRDefault="00166BD5">
      <w:pPr>
        <w:pStyle w:val="Index2"/>
        <w:tabs>
          <w:tab w:val="right" w:pos="4735"/>
        </w:tabs>
        <w:rPr>
          <w:noProof/>
        </w:rPr>
      </w:pPr>
      <w:r>
        <w:rPr>
          <w:noProof/>
          <w:lang w:bidi="en-US"/>
        </w:rPr>
        <w:t>Deprecated language features [MEM]</w:t>
      </w:r>
      <w:r>
        <w:rPr>
          <w:noProof/>
        </w:rPr>
        <w:t>, 52</w:t>
      </w:r>
    </w:p>
    <w:p w14:paraId="1796B6F3" w14:textId="77777777" w:rsidR="00166BD5" w:rsidRDefault="00166BD5">
      <w:pPr>
        <w:pStyle w:val="Index2"/>
        <w:tabs>
          <w:tab w:val="right" w:pos="4735"/>
        </w:tabs>
        <w:rPr>
          <w:noProof/>
        </w:rPr>
      </w:pPr>
      <w:r>
        <w:rPr>
          <w:noProof/>
          <w:lang w:bidi="en-US"/>
        </w:rPr>
        <w:lastRenderedPageBreak/>
        <w:t>Dynamically-linked code and self-modifying code [NYY]</w:t>
      </w:r>
      <w:r>
        <w:rPr>
          <w:noProof/>
        </w:rPr>
        <w:t>, 48</w:t>
      </w:r>
    </w:p>
    <w:p w14:paraId="0BF55130" w14:textId="77777777" w:rsidR="00166BD5" w:rsidRDefault="00166BD5">
      <w:pPr>
        <w:pStyle w:val="Index2"/>
        <w:tabs>
          <w:tab w:val="right" w:pos="4735"/>
        </w:tabs>
        <w:rPr>
          <w:noProof/>
        </w:rPr>
      </w:pPr>
      <w:r>
        <w:rPr>
          <w:noProof/>
          <w:lang w:bidi="en-US"/>
        </w:rPr>
        <w:t>Enumerator issues [CCB]</w:t>
      </w:r>
      <w:r>
        <w:rPr>
          <w:noProof/>
        </w:rPr>
        <w:t>, 18</w:t>
      </w:r>
    </w:p>
    <w:p w14:paraId="5D3847CC" w14:textId="77777777" w:rsidR="00166BD5" w:rsidRDefault="00166BD5">
      <w:pPr>
        <w:pStyle w:val="Index2"/>
        <w:tabs>
          <w:tab w:val="right" w:pos="4735"/>
        </w:tabs>
        <w:rPr>
          <w:noProof/>
        </w:rPr>
      </w:pPr>
      <w:r>
        <w:rPr>
          <w:noProof/>
          <w:lang w:bidi="en-US"/>
        </w:rPr>
        <w:t>Extra intrinsics [LRM]</w:t>
      </w:r>
      <w:r>
        <w:rPr>
          <w:noProof/>
        </w:rPr>
        <w:t>, 47</w:t>
      </w:r>
    </w:p>
    <w:p w14:paraId="53274123" w14:textId="77777777" w:rsidR="00166BD5" w:rsidRDefault="00166BD5">
      <w:pPr>
        <w:pStyle w:val="Index2"/>
        <w:tabs>
          <w:tab w:val="right" w:pos="4735"/>
        </w:tabs>
        <w:rPr>
          <w:noProof/>
        </w:rPr>
      </w:pPr>
      <w:r>
        <w:rPr>
          <w:noProof/>
          <w:lang w:bidi="en-US"/>
        </w:rPr>
        <w:t>Floating-point arithmetic [PLF]</w:t>
      </w:r>
      <w:r>
        <w:rPr>
          <w:noProof/>
        </w:rPr>
        <w:t>, 18</w:t>
      </w:r>
    </w:p>
    <w:p w14:paraId="23FAC85D" w14:textId="77777777" w:rsidR="00166BD5" w:rsidRDefault="00166BD5">
      <w:pPr>
        <w:pStyle w:val="Index2"/>
        <w:tabs>
          <w:tab w:val="right" w:pos="4735"/>
        </w:tabs>
        <w:rPr>
          <w:noProof/>
        </w:rPr>
      </w:pPr>
      <w:r>
        <w:rPr>
          <w:noProof/>
          <w:lang w:bidi="en-US"/>
        </w:rPr>
        <w:t>Identifier name reuse [YOW]</w:t>
      </w:r>
      <w:r>
        <w:rPr>
          <w:noProof/>
        </w:rPr>
        <w:t>, 32</w:t>
      </w:r>
    </w:p>
    <w:p w14:paraId="66E559CC" w14:textId="77777777" w:rsidR="00166BD5" w:rsidRDefault="00166BD5">
      <w:pPr>
        <w:pStyle w:val="Index2"/>
        <w:tabs>
          <w:tab w:val="right" w:pos="4735"/>
        </w:tabs>
        <w:rPr>
          <w:noProof/>
        </w:rPr>
      </w:pPr>
      <w:r>
        <w:rPr>
          <w:noProof/>
          <w:lang w:bidi="en-US"/>
        </w:rPr>
        <w:t>Ignored error status and unhandled exceptions [OYB]</w:t>
      </w:r>
      <w:r>
        <w:rPr>
          <w:noProof/>
        </w:rPr>
        <w:t>, 44</w:t>
      </w:r>
    </w:p>
    <w:p w14:paraId="07B2C1ED" w14:textId="77777777" w:rsidR="00166BD5" w:rsidRDefault="00166BD5">
      <w:pPr>
        <w:pStyle w:val="Index2"/>
        <w:tabs>
          <w:tab w:val="right" w:pos="4735"/>
        </w:tabs>
        <w:rPr>
          <w:noProof/>
        </w:rPr>
      </w:pPr>
      <w:r>
        <w:rPr>
          <w:noProof/>
          <w:lang w:bidi="en-US"/>
        </w:rPr>
        <w:t>Implementation–defined behaviour [FAB]</w:t>
      </w:r>
      <w:r>
        <w:rPr>
          <w:noProof/>
        </w:rPr>
        <w:t>, 52</w:t>
      </w:r>
    </w:p>
    <w:p w14:paraId="6FC65A44" w14:textId="77777777" w:rsidR="00166BD5" w:rsidRDefault="00166BD5">
      <w:pPr>
        <w:pStyle w:val="Index2"/>
        <w:tabs>
          <w:tab w:val="right" w:pos="4735"/>
        </w:tabs>
        <w:rPr>
          <w:noProof/>
        </w:rPr>
      </w:pPr>
      <w:r>
        <w:rPr>
          <w:noProof/>
          <w:lang w:bidi="en-US"/>
        </w:rPr>
        <w:t>Inheritance [RIP]</w:t>
      </w:r>
      <w:r>
        <w:rPr>
          <w:noProof/>
        </w:rPr>
        <w:t>, 46</w:t>
      </w:r>
    </w:p>
    <w:p w14:paraId="2781D33F" w14:textId="77777777" w:rsidR="00166BD5" w:rsidRDefault="00166BD5">
      <w:pPr>
        <w:pStyle w:val="Index2"/>
        <w:tabs>
          <w:tab w:val="right" w:pos="4735"/>
        </w:tabs>
        <w:rPr>
          <w:noProof/>
        </w:rPr>
      </w:pPr>
      <w:r>
        <w:rPr>
          <w:noProof/>
          <w:lang w:bidi="en-US"/>
        </w:rPr>
        <w:t>Initialization of variables [LAV]</w:t>
      </w:r>
      <w:r>
        <w:rPr>
          <w:noProof/>
        </w:rPr>
        <w:t>, 33</w:t>
      </w:r>
    </w:p>
    <w:p w14:paraId="3A91EB22" w14:textId="77777777" w:rsidR="00166BD5" w:rsidRDefault="00166BD5">
      <w:pPr>
        <w:pStyle w:val="Index2"/>
        <w:tabs>
          <w:tab w:val="right" w:pos="4735"/>
        </w:tabs>
        <w:rPr>
          <w:noProof/>
        </w:rPr>
      </w:pPr>
      <w:r>
        <w:rPr>
          <w:noProof/>
          <w:lang w:bidi="en-US"/>
        </w:rPr>
        <w:t>Inter-language calling [DJS]</w:t>
      </w:r>
      <w:r>
        <w:rPr>
          <w:noProof/>
        </w:rPr>
        <w:t>, 47</w:t>
      </w:r>
    </w:p>
    <w:p w14:paraId="0AF649A0" w14:textId="77777777" w:rsidR="00166BD5" w:rsidRDefault="00166BD5">
      <w:pPr>
        <w:pStyle w:val="Index2"/>
        <w:tabs>
          <w:tab w:val="right" w:pos="4735"/>
        </w:tabs>
        <w:rPr>
          <w:noProof/>
        </w:rPr>
      </w:pPr>
      <w:r>
        <w:rPr>
          <w:noProof/>
          <w:lang w:bidi="en-US"/>
        </w:rPr>
        <w:t>Library signature [NSQ]</w:t>
      </w:r>
      <w:r>
        <w:rPr>
          <w:noProof/>
        </w:rPr>
        <w:t>, 48</w:t>
      </w:r>
    </w:p>
    <w:p w14:paraId="25734389" w14:textId="77777777" w:rsidR="00166BD5" w:rsidRDefault="00166BD5">
      <w:pPr>
        <w:pStyle w:val="Index2"/>
        <w:tabs>
          <w:tab w:val="right" w:pos="4735"/>
        </w:tabs>
        <w:rPr>
          <w:noProof/>
        </w:rPr>
      </w:pPr>
      <w:r>
        <w:rPr>
          <w:noProof/>
          <w:lang w:bidi="en-US"/>
        </w:rPr>
        <w:t>Likely incorrect expression [KOA]</w:t>
      </w:r>
      <w:r>
        <w:rPr>
          <w:noProof/>
        </w:rPr>
        <w:t>, 35</w:t>
      </w:r>
    </w:p>
    <w:p w14:paraId="51F2B264" w14:textId="77777777" w:rsidR="00166BD5" w:rsidRDefault="00166BD5">
      <w:pPr>
        <w:pStyle w:val="Index2"/>
        <w:tabs>
          <w:tab w:val="right" w:pos="4735"/>
        </w:tabs>
        <w:rPr>
          <w:noProof/>
        </w:rPr>
      </w:pPr>
      <w:r>
        <w:rPr>
          <w:noProof/>
        </w:rPr>
        <w:t>Lock protocol Errors [CGM], 54</w:t>
      </w:r>
    </w:p>
    <w:p w14:paraId="66B27513" w14:textId="77777777" w:rsidR="00166BD5" w:rsidRDefault="00166BD5">
      <w:pPr>
        <w:pStyle w:val="Index2"/>
        <w:tabs>
          <w:tab w:val="right" w:pos="4735"/>
        </w:tabs>
        <w:rPr>
          <w:noProof/>
        </w:rPr>
      </w:pPr>
      <w:r>
        <w:rPr>
          <w:noProof/>
          <w:lang w:bidi="en-US"/>
        </w:rPr>
        <w:t>Loop control variables [TEX]</w:t>
      </w:r>
      <w:r>
        <w:rPr>
          <w:noProof/>
        </w:rPr>
        <w:t>, 39</w:t>
      </w:r>
    </w:p>
    <w:p w14:paraId="6742566E" w14:textId="77777777" w:rsidR="00166BD5" w:rsidRDefault="00166BD5">
      <w:pPr>
        <w:pStyle w:val="Index2"/>
        <w:tabs>
          <w:tab w:val="right" w:pos="4735"/>
        </w:tabs>
        <w:rPr>
          <w:noProof/>
        </w:rPr>
      </w:pPr>
      <w:r>
        <w:rPr>
          <w:noProof/>
          <w:lang w:bidi="en-US"/>
        </w:rPr>
        <w:t>Memory leak [XYL]</w:t>
      </w:r>
      <w:r>
        <w:rPr>
          <w:noProof/>
        </w:rPr>
        <w:t>, 46</w:t>
      </w:r>
    </w:p>
    <w:p w14:paraId="76FAB5D0" w14:textId="77777777" w:rsidR="00166BD5" w:rsidRDefault="00166BD5">
      <w:pPr>
        <w:pStyle w:val="Index2"/>
        <w:tabs>
          <w:tab w:val="right" w:pos="4735"/>
        </w:tabs>
        <w:rPr>
          <w:noProof/>
        </w:rPr>
      </w:pPr>
      <w:r>
        <w:rPr>
          <w:noProof/>
          <w:lang w:bidi="en-US"/>
        </w:rPr>
        <w:t>Namespace issues [BJL]</w:t>
      </w:r>
      <w:r>
        <w:rPr>
          <w:noProof/>
        </w:rPr>
        <w:t>, 33</w:t>
      </w:r>
    </w:p>
    <w:p w14:paraId="0B1DF66F" w14:textId="77777777" w:rsidR="00166BD5" w:rsidRDefault="00166BD5">
      <w:pPr>
        <w:pStyle w:val="Index2"/>
        <w:tabs>
          <w:tab w:val="right" w:pos="4735"/>
        </w:tabs>
        <w:rPr>
          <w:noProof/>
        </w:rPr>
      </w:pPr>
      <w:r>
        <w:rPr>
          <w:noProof/>
          <w:lang w:bidi="en-US"/>
        </w:rPr>
        <w:t>NULL pointer dereference [XYH]</w:t>
      </w:r>
      <w:r>
        <w:rPr>
          <w:noProof/>
        </w:rPr>
        <w:t>, 27</w:t>
      </w:r>
    </w:p>
    <w:p w14:paraId="1783BC32" w14:textId="77777777" w:rsidR="00166BD5" w:rsidRDefault="00166BD5">
      <w:pPr>
        <w:pStyle w:val="Index2"/>
        <w:tabs>
          <w:tab w:val="right" w:pos="4735"/>
        </w:tabs>
        <w:rPr>
          <w:noProof/>
        </w:rPr>
      </w:pPr>
      <w:r>
        <w:rPr>
          <w:noProof/>
          <w:lang w:bidi="en-US"/>
        </w:rPr>
        <w:t>Obscure language features [BRS]</w:t>
      </w:r>
      <w:r>
        <w:rPr>
          <w:noProof/>
        </w:rPr>
        <w:t>, 50</w:t>
      </w:r>
    </w:p>
    <w:p w14:paraId="33D782A9" w14:textId="77777777" w:rsidR="00166BD5" w:rsidRDefault="00166BD5">
      <w:pPr>
        <w:pStyle w:val="Index2"/>
        <w:tabs>
          <w:tab w:val="right" w:pos="4735"/>
        </w:tabs>
        <w:rPr>
          <w:noProof/>
        </w:rPr>
      </w:pPr>
      <w:r>
        <w:rPr>
          <w:noProof/>
          <w:lang w:bidi="en-US"/>
        </w:rPr>
        <w:t>Off-by-one error [XZH]</w:t>
      </w:r>
      <w:r>
        <w:rPr>
          <w:noProof/>
        </w:rPr>
        <w:t>, 40</w:t>
      </w:r>
    </w:p>
    <w:p w14:paraId="6DBC6595" w14:textId="77777777" w:rsidR="00166BD5" w:rsidRDefault="00166BD5">
      <w:pPr>
        <w:pStyle w:val="Index2"/>
        <w:tabs>
          <w:tab w:val="right" w:pos="4735"/>
        </w:tabs>
        <w:rPr>
          <w:noProof/>
        </w:rPr>
      </w:pPr>
      <w:r>
        <w:rPr>
          <w:noProof/>
          <w:lang w:bidi="en-US"/>
        </w:rPr>
        <w:t>Operator precedence and associativity [JCW]</w:t>
      </w:r>
      <w:r>
        <w:rPr>
          <w:noProof/>
        </w:rPr>
        <w:t>, 34</w:t>
      </w:r>
    </w:p>
    <w:p w14:paraId="6F91FD50" w14:textId="77777777" w:rsidR="00166BD5" w:rsidRDefault="00166BD5">
      <w:pPr>
        <w:pStyle w:val="Index2"/>
        <w:tabs>
          <w:tab w:val="right" w:pos="4735"/>
        </w:tabs>
        <w:rPr>
          <w:noProof/>
        </w:rPr>
      </w:pPr>
      <w:r>
        <w:rPr>
          <w:noProof/>
          <w:lang w:bidi="en-US"/>
        </w:rPr>
        <w:t>Passing parameters and return values [CSJ]</w:t>
      </w:r>
      <w:r>
        <w:rPr>
          <w:noProof/>
        </w:rPr>
        <w:t>, 41</w:t>
      </w:r>
    </w:p>
    <w:p w14:paraId="4EAFCD63" w14:textId="77777777" w:rsidR="00166BD5" w:rsidRDefault="00166BD5">
      <w:pPr>
        <w:pStyle w:val="Index2"/>
        <w:tabs>
          <w:tab w:val="right" w:pos="4735"/>
        </w:tabs>
        <w:rPr>
          <w:noProof/>
        </w:rPr>
      </w:pPr>
      <w:r>
        <w:rPr>
          <w:noProof/>
          <w:lang w:bidi="en-US"/>
        </w:rPr>
        <w:t>Pointer arithmetic [RVG]</w:t>
      </w:r>
      <w:r>
        <w:rPr>
          <w:noProof/>
        </w:rPr>
        <w:t>, 26</w:t>
      </w:r>
    </w:p>
    <w:p w14:paraId="49673B63" w14:textId="77777777" w:rsidR="00166BD5" w:rsidRDefault="00166BD5">
      <w:pPr>
        <w:pStyle w:val="Index2"/>
        <w:tabs>
          <w:tab w:val="right" w:pos="4735"/>
        </w:tabs>
        <w:rPr>
          <w:noProof/>
        </w:rPr>
      </w:pPr>
      <w:r>
        <w:rPr>
          <w:noProof/>
          <w:lang w:bidi="en-US"/>
        </w:rPr>
        <w:t>Pointer type conversions [HFC]</w:t>
      </w:r>
      <w:r>
        <w:rPr>
          <w:noProof/>
        </w:rPr>
        <w:t>, 26</w:t>
      </w:r>
    </w:p>
    <w:p w14:paraId="185E1870" w14:textId="77777777" w:rsidR="00166BD5" w:rsidRDefault="00166BD5">
      <w:pPr>
        <w:pStyle w:val="Index2"/>
        <w:tabs>
          <w:tab w:val="right" w:pos="4735"/>
        </w:tabs>
        <w:rPr>
          <w:noProof/>
        </w:rPr>
      </w:pPr>
      <w:r>
        <w:rPr>
          <w:noProof/>
        </w:rPr>
        <w:t>Polymorphic variables [BKK], 47</w:t>
      </w:r>
    </w:p>
    <w:p w14:paraId="6CDC4180" w14:textId="77777777" w:rsidR="00166BD5" w:rsidRDefault="00166BD5">
      <w:pPr>
        <w:pStyle w:val="Index2"/>
        <w:tabs>
          <w:tab w:val="right" w:pos="4735"/>
        </w:tabs>
        <w:rPr>
          <w:noProof/>
        </w:rPr>
      </w:pPr>
      <w:r>
        <w:rPr>
          <w:noProof/>
          <w:lang w:bidi="en-US"/>
        </w:rPr>
        <w:t>Pre-processor directives [NMP]</w:t>
      </w:r>
      <w:r>
        <w:rPr>
          <w:noProof/>
        </w:rPr>
        <w:t>, 49</w:t>
      </w:r>
    </w:p>
    <w:p w14:paraId="58C9A9E9" w14:textId="77777777" w:rsidR="00166BD5" w:rsidRDefault="00166BD5">
      <w:pPr>
        <w:pStyle w:val="Index2"/>
        <w:tabs>
          <w:tab w:val="right" w:pos="4735"/>
        </w:tabs>
        <w:rPr>
          <w:noProof/>
        </w:rPr>
      </w:pPr>
      <w:r>
        <w:rPr>
          <w:noProof/>
        </w:rPr>
        <w:t>P</w:t>
      </w:r>
      <w:r>
        <w:rPr>
          <w:noProof/>
          <w:lang w:bidi="en-US"/>
        </w:rPr>
        <w:t>rovision of inherently unsafe operations</w:t>
      </w:r>
      <w:r w:rsidRPr="005F5AC3">
        <w:rPr>
          <w:bCs/>
          <w:noProof/>
          <w:lang w:bidi="en-US"/>
        </w:rPr>
        <w:t xml:space="preserve"> </w:t>
      </w:r>
      <w:r>
        <w:rPr>
          <w:noProof/>
          <w:lang w:bidi="en-US"/>
        </w:rPr>
        <w:t>[SKL]</w:t>
      </w:r>
      <w:r>
        <w:rPr>
          <w:noProof/>
        </w:rPr>
        <w:t>, 50</w:t>
      </w:r>
    </w:p>
    <w:p w14:paraId="4B882463" w14:textId="77777777" w:rsidR="00166BD5" w:rsidRDefault="00166BD5">
      <w:pPr>
        <w:pStyle w:val="Index2"/>
        <w:tabs>
          <w:tab w:val="right" w:pos="4735"/>
        </w:tabs>
        <w:rPr>
          <w:noProof/>
        </w:rPr>
      </w:pPr>
      <w:r>
        <w:rPr>
          <w:noProof/>
          <w:lang w:bidi="en-US"/>
        </w:rPr>
        <w:t>Recursion [GDL]</w:t>
      </w:r>
      <w:r>
        <w:rPr>
          <w:noProof/>
        </w:rPr>
        <w:t>, 44</w:t>
      </w:r>
    </w:p>
    <w:p w14:paraId="40E8D483" w14:textId="77777777" w:rsidR="00166BD5" w:rsidRDefault="00166BD5">
      <w:pPr>
        <w:pStyle w:val="Index2"/>
        <w:tabs>
          <w:tab w:val="right" w:pos="4735"/>
        </w:tabs>
        <w:rPr>
          <w:noProof/>
        </w:rPr>
      </w:pPr>
      <w:r>
        <w:rPr>
          <w:noProof/>
        </w:rPr>
        <w:t>Redispatching [PPH], 46</w:t>
      </w:r>
    </w:p>
    <w:p w14:paraId="3F2D8AAB" w14:textId="77777777" w:rsidR="00166BD5" w:rsidRDefault="00166BD5">
      <w:pPr>
        <w:pStyle w:val="Index2"/>
        <w:tabs>
          <w:tab w:val="right" w:pos="4735"/>
        </w:tabs>
        <w:rPr>
          <w:noProof/>
        </w:rPr>
      </w:pPr>
      <w:r>
        <w:rPr>
          <w:noProof/>
        </w:rPr>
        <w:t>R</w:t>
      </w:r>
      <w:r w:rsidRPr="005F5AC3">
        <w:rPr>
          <w:rFonts w:eastAsia="MS PGothic"/>
          <w:noProof/>
          <w:lang w:eastAsia="ja-JP"/>
        </w:rPr>
        <w:t>eliance on external</w:t>
      </w:r>
      <w:r>
        <w:rPr>
          <w:noProof/>
        </w:rPr>
        <w:t xml:space="preserve"> format strings [SHL], 54</w:t>
      </w:r>
    </w:p>
    <w:p w14:paraId="512D9D3C" w14:textId="77777777" w:rsidR="00166BD5" w:rsidRDefault="00166BD5">
      <w:pPr>
        <w:pStyle w:val="Index2"/>
        <w:tabs>
          <w:tab w:val="right" w:pos="4735"/>
        </w:tabs>
        <w:rPr>
          <w:noProof/>
        </w:rPr>
      </w:pPr>
      <w:r>
        <w:rPr>
          <w:noProof/>
          <w:lang w:bidi="en-US"/>
        </w:rPr>
        <w:t>Side-effects and order of evaluation</w:t>
      </w:r>
      <w:r>
        <w:rPr>
          <w:noProof/>
        </w:rPr>
        <w:t xml:space="preserve"> of operands</w:t>
      </w:r>
      <w:r>
        <w:rPr>
          <w:noProof/>
          <w:lang w:bidi="en-US"/>
        </w:rPr>
        <w:t xml:space="preserve"> [SAM]</w:t>
      </w:r>
      <w:r>
        <w:rPr>
          <w:noProof/>
        </w:rPr>
        <w:t>, 34</w:t>
      </w:r>
    </w:p>
    <w:p w14:paraId="5DF5DBD7" w14:textId="77777777" w:rsidR="00166BD5" w:rsidRDefault="00166BD5">
      <w:pPr>
        <w:pStyle w:val="Index2"/>
        <w:tabs>
          <w:tab w:val="right" w:pos="4735"/>
        </w:tabs>
        <w:rPr>
          <w:noProof/>
        </w:rPr>
      </w:pPr>
      <w:r>
        <w:rPr>
          <w:noProof/>
          <w:lang w:bidi="en-US"/>
        </w:rPr>
        <w:t>String termination [CJM]</w:t>
      </w:r>
      <w:r>
        <w:rPr>
          <w:noProof/>
        </w:rPr>
        <w:t>, 22</w:t>
      </w:r>
    </w:p>
    <w:p w14:paraId="3BFFA72A" w14:textId="151A9C6F" w:rsidR="00166BD5" w:rsidRDefault="00166BD5">
      <w:pPr>
        <w:pStyle w:val="Index2"/>
        <w:tabs>
          <w:tab w:val="right" w:pos="4735"/>
        </w:tabs>
        <w:rPr>
          <w:noProof/>
        </w:rPr>
      </w:pPr>
      <w:del w:id="515" w:author="Stephen Michell" w:date="2019-11-08T12:29:00Z">
        <w:r>
          <w:rPr>
            <w:noProof/>
            <w:lang w:bidi="en-US"/>
          </w:rPr>
          <w:delText>Structured</w:delText>
        </w:r>
      </w:del>
      <w:ins w:id="516" w:author="Stephen Michell" w:date="2019-11-08T12:29:00Z">
        <w:r w:rsidR="00E901CA">
          <w:rPr>
            <w:noProof/>
            <w:lang w:bidi="en-US"/>
          </w:rPr>
          <w:t>Uns</w:t>
        </w:r>
        <w:r>
          <w:rPr>
            <w:noProof/>
            <w:lang w:bidi="en-US"/>
          </w:rPr>
          <w:t>tructured</w:t>
        </w:r>
      </w:ins>
      <w:r>
        <w:rPr>
          <w:noProof/>
          <w:lang w:bidi="en-US"/>
        </w:rPr>
        <w:t xml:space="preserve"> programming [EWD]</w:t>
      </w:r>
      <w:r>
        <w:rPr>
          <w:noProof/>
        </w:rPr>
        <w:t>, 40</w:t>
      </w:r>
    </w:p>
    <w:p w14:paraId="59BCCADA" w14:textId="77777777" w:rsidR="00166BD5" w:rsidRDefault="00166BD5">
      <w:pPr>
        <w:pStyle w:val="Index2"/>
        <w:tabs>
          <w:tab w:val="right" w:pos="4735"/>
        </w:tabs>
        <w:rPr>
          <w:noProof/>
        </w:rPr>
      </w:pPr>
      <w:r>
        <w:rPr>
          <w:noProof/>
          <w:lang w:bidi="en-US"/>
        </w:rPr>
        <w:t>Subprogram signature mismatch [OTR]</w:t>
      </w:r>
      <w:r>
        <w:rPr>
          <w:noProof/>
        </w:rPr>
        <w:t>, 43</w:t>
      </w:r>
    </w:p>
    <w:p w14:paraId="3ABEE9CF" w14:textId="77777777" w:rsidR="00166BD5" w:rsidRDefault="00166BD5">
      <w:pPr>
        <w:pStyle w:val="Index2"/>
        <w:tabs>
          <w:tab w:val="right" w:pos="4735"/>
        </w:tabs>
        <w:rPr>
          <w:noProof/>
        </w:rPr>
      </w:pPr>
      <w:r>
        <w:rPr>
          <w:noProof/>
          <w:lang w:bidi="en-US"/>
        </w:rPr>
        <w:t>Suppression of language-defined run-time checking</w:t>
      </w:r>
      <w:r w:rsidRPr="005F5AC3">
        <w:rPr>
          <w:bCs/>
          <w:noProof/>
          <w:lang w:bidi="en-US"/>
        </w:rPr>
        <w:t xml:space="preserve"> </w:t>
      </w:r>
      <w:r>
        <w:rPr>
          <w:noProof/>
          <w:lang w:bidi="en-US"/>
        </w:rPr>
        <w:t>[MXB]</w:t>
      </w:r>
      <w:r>
        <w:rPr>
          <w:noProof/>
        </w:rPr>
        <w:t>, 50</w:t>
      </w:r>
    </w:p>
    <w:p w14:paraId="491C7128" w14:textId="77777777" w:rsidR="00166BD5" w:rsidRDefault="00166BD5">
      <w:pPr>
        <w:pStyle w:val="Index2"/>
        <w:tabs>
          <w:tab w:val="right" w:pos="4735"/>
        </w:tabs>
        <w:rPr>
          <w:noProof/>
        </w:rPr>
      </w:pPr>
      <w:r>
        <w:rPr>
          <w:noProof/>
          <w:lang w:bidi="en-US"/>
        </w:rPr>
        <w:t>Switch statements and static analysis [CLL]</w:t>
      </w:r>
      <w:r>
        <w:rPr>
          <w:noProof/>
        </w:rPr>
        <w:t>, 37</w:t>
      </w:r>
    </w:p>
    <w:p w14:paraId="632DE5E5" w14:textId="77777777" w:rsidR="00166BD5" w:rsidRDefault="00166BD5">
      <w:pPr>
        <w:pStyle w:val="Index2"/>
        <w:tabs>
          <w:tab w:val="right" w:pos="4735"/>
        </w:tabs>
        <w:rPr>
          <w:noProof/>
        </w:rPr>
      </w:pPr>
      <w:r>
        <w:rPr>
          <w:noProof/>
          <w:lang w:bidi="en-US"/>
        </w:rPr>
        <w:t>Templates and generics [SYM]</w:t>
      </w:r>
      <w:r>
        <w:rPr>
          <w:noProof/>
        </w:rPr>
        <w:t>, 46</w:t>
      </w:r>
    </w:p>
    <w:p w14:paraId="72D95E47" w14:textId="77777777" w:rsidR="00166BD5" w:rsidRDefault="00166BD5">
      <w:pPr>
        <w:pStyle w:val="Index2"/>
        <w:tabs>
          <w:tab w:val="right" w:pos="4735"/>
        </w:tabs>
        <w:rPr>
          <w:noProof/>
        </w:rPr>
      </w:pPr>
      <w:r>
        <w:rPr>
          <w:noProof/>
          <w:lang w:bidi="en-US"/>
        </w:rPr>
        <w:t>Type system [IHN]</w:t>
      </w:r>
      <w:r>
        <w:rPr>
          <w:noProof/>
        </w:rPr>
        <w:t>, 16</w:t>
      </w:r>
    </w:p>
    <w:p w14:paraId="1802ACB3" w14:textId="77777777" w:rsidR="00166BD5" w:rsidRDefault="00166BD5">
      <w:pPr>
        <w:pStyle w:val="Index2"/>
        <w:tabs>
          <w:tab w:val="right" w:pos="4735"/>
        </w:tabs>
        <w:rPr>
          <w:noProof/>
        </w:rPr>
      </w:pPr>
      <w:r>
        <w:rPr>
          <w:noProof/>
          <w:lang w:bidi="en-US"/>
        </w:rPr>
        <w:t>Type-breaking reinterpretation of data [AMV]</w:t>
      </w:r>
      <w:r>
        <w:rPr>
          <w:noProof/>
        </w:rPr>
        <w:t>, 45</w:t>
      </w:r>
    </w:p>
    <w:p w14:paraId="39A81FE0" w14:textId="77777777" w:rsidR="00166BD5" w:rsidRDefault="00166BD5">
      <w:pPr>
        <w:pStyle w:val="Index2"/>
        <w:tabs>
          <w:tab w:val="right" w:pos="4735"/>
        </w:tabs>
        <w:rPr>
          <w:noProof/>
        </w:rPr>
      </w:pPr>
      <w:r>
        <w:rPr>
          <w:noProof/>
          <w:lang w:bidi="en-US"/>
        </w:rPr>
        <w:t>Unanticipated exceptions from library routines [HJW]</w:t>
      </w:r>
      <w:r>
        <w:rPr>
          <w:noProof/>
        </w:rPr>
        <w:t>, 49</w:t>
      </w:r>
    </w:p>
    <w:p w14:paraId="01DBADD8" w14:textId="77777777" w:rsidR="00166BD5" w:rsidRDefault="00166BD5">
      <w:pPr>
        <w:pStyle w:val="Index2"/>
        <w:tabs>
          <w:tab w:val="right" w:pos="4735"/>
        </w:tabs>
        <w:rPr>
          <w:noProof/>
        </w:rPr>
      </w:pPr>
      <w:r>
        <w:rPr>
          <w:noProof/>
          <w:lang w:bidi="en-US"/>
        </w:rPr>
        <w:t>Unchecked array copying [XYW]</w:t>
      </w:r>
      <w:r>
        <w:rPr>
          <w:noProof/>
        </w:rPr>
        <w:t>, 25</w:t>
      </w:r>
    </w:p>
    <w:p w14:paraId="63A8E64C" w14:textId="77777777" w:rsidR="00166BD5" w:rsidRDefault="00166BD5">
      <w:pPr>
        <w:pStyle w:val="Index2"/>
        <w:tabs>
          <w:tab w:val="right" w:pos="4735"/>
        </w:tabs>
        <w:rPr>
          <w:noProof/>
        </w:rPr>
      </w:pPr>
      <w:r>
        <w:rPr>
          <w:noProof/>
          <w:lang w:bidi="en-US"/>
        </w:rPr>
        <w:t>Unchecked array indexing [XYZ]</w:t>
      </w:r>
      <w:r>
        <w:rPr>
          <w:noProof/>
        </w:rPr>
        <w:t>, 24</w:t>
      </w:r>
    </w:p>
    <w:p w14:paraId="6197DF9B" w14:textId="77777777" w:rsidR="00166BD5" w:rsidRDefault="00166BD5">
      <w:pPr>
        <w:pStyle w:val="Index2"/>
        <w:tabs>
          <w:tab w:val="right" w:pos="4735"/>
        </w:tabs>
        <w:rPr>
          <w:noProof/>
        </w:rPr>
      </w:pPr>
      <w:r>
        <w:rPr>
          <w:noProof/>
          <w:lang w:bidi="en-US"/>
        </w:rPr>
        <w:t>Undefined behaviour [EWF]</w:t>
      </w:r>
      <w:r>
        <w:rPr>
          <w:noProof/>
        </w:rPr>
        <w:t>, 51</w:t>
      </w:r>
    </w:p>
    <w:p w14:paraId="1A6A20AB" w14:textId="77777777" w:rsidR="00166BD5" w:rsidRDefault="00166BD5">
      <w:pPr>
        <w:pStyle w:val="Index2"/>
        <w:tabs>
          <w:tab w:val="right" w:pos="4735"/>
        </w:tabs>
        <w:rPr>
          <w:noProof/>
        </w:rPr>
      </w:pPr>
      <w:r>
        <w:rPr>
          <w:noProof/>
          <w:lang w:bidi="en-US"/>
        </w:rPr>
        <w:t>Unspecified behaviour [BQF]</w:t>
      </w:r>
      <w:r>
        <w:rPr>
          <w:noProof/>
        </w:rPr>
        <w:t>, 51</w:t>
      </w:r>
    </w:p>
    <w:p w14:paraId="7473EE0D" w14:textId="77777777" w:rsidR="00166BD5" w:rsidRDefault="00166BD5">
      <w:pPr>
        <w:pStyle w:val="Index2"/>
        <w:tabs>
          <w:tab w:val="right" w:pos="4735"/>
        </w:tabs>
        <w:rPr>
          <w:noProof/>
        </w:rPr>
      </w:pPr>
      <w:r>
        <w:rPr>
          <w:noProof/>
          <w:lang w:bidi="en-US"/>
        </w:rPr>
        <w:t>Unused variable [YZS]</w:t>
      </w:r>
      <w:r>
        <w:rPr>
          <w:noProof/>
        </w:rPr>
        <w:t>, 32</w:t>
      </w:r>
    </w:p>
    <w:p w14:paraId="1E804FD4" w14:textId="77777777" w:rsidR="00166BD5" w:rsidRDefault="00166BD5">
      <w:pPr>
        <w:pStyle w:val="Index2"/>
        <w:tabs>
          <w:tab w:val="right" w:pos="4735"/>
        </w:tabs>
        <w:rPr>
          <w:noProof/>
        </w:rPr>
      </w:pPr>
      <w:r>
        <w:rPr>
          <w:noProof/>
          <w:lang w:bidi="en-US"/>
        </w:rPr>
        <w:t>Using shift operations for multiplication and division [PIK]</w:t>
      </w:r>
      <w:r>
        <w:rPr>
          <w:noProof/>
        </w:rPr>
        <w:t>, 30</w:t>
      </w:r>
    </w:p>
    <w:p w14:paraId="3B832918" w14:textId="77777777" w:rsidR="00166BD5" w:rsidRDefault="00166BD5">
      <w:pPr>
        <w:pStyle w:val="Index2"/>
        <w:tabs>
          <w:tab w:val="right" w:pos="4735"/>
        </w:tabs>
        <w:rPr>
          <w:noProof/>
        </w:rPr>
      </w:pPr>
      <w:r>
        <w:rPr>
          <w:noProof/>
        </w:rPr>
        <w:t>Violations of the Liskov substitution principle or the contract model  [BLP], 46</w:t>
      </w:r>
    </w:p>
    <w:p w14:paraId="31CC5696" w14:textId="77777777" w:rsidR="00166BD5" w:rsidRDefault="00166BD5">
      <w:pPr>
        <w:pStyle w:val="Index1"/>
        <w:rPr>
          <w:noProof/>
        </w:rPr>
      </w:pPr>
      <w:r>
        <w:rPr>
          <w:noProof/>
          <w:lang w:bidi="en-US"/>
        </w:rPr>
        <w:t>LAV - Initialization of variables</w:t>
      </w:r>
      <w:r>
        <w:rPr>
          <w:noProof/>
        </w:rPr>
        <w:t>, 33</w:t>
      </w:r>
    </w:p>
    <w:p w14:paraId="07227C4E" w14:textId="77777777" w:rsidR="00166BD5" w:rsidRDefault="00166BD5">
      <w:pPr>
        <w:pStyle w:val="Index1"/>
        <w:rPr>
          <w:noProof/>
        </w:rPr>
      </w:pPr>
      <w:r>
        <w:rPr>
          <w:noProof/>
          <w:lang w:bidi="en-US"/>
        </w:rPr>
        <w:t xml:space="preserve">locale-specific </w:t>
      </w:r>
      <w:r w:rsidRPr="005F5AC3">
        <w:rPr>
          <w:noProof/>
          <w:u w:val="single"/>
        </w:rPr>
        <w:t>behaviour</w:t>
      </w:r>
      <w:r>
        <w:rPr>
          <w:noProof/>
        </w:rPr>
        <w:t>, 11, 13</w:t>
      </w:r>
    </w:p>
    <w:p w14:paraId="51077E92" w14:textId="77777777" w:rsidR="00166BD5" w:rsidRDefault="00166BD5">
      <w:pPr>
        <w:pStyle w:val="Index1"/>
        <w:rPr>
          <w:noProof/>
        </w:rPr>
      </w:pPr>
      <w:r>
        <w:rPr>
          <w:noProof/>
          <w:lang w:bidi="en-US"/>
        </w:rPr>
        <w:t>LRM - Extra intrinsics</w:t>
      </w:r>
      <w:r>
        <w:rPr>
          <w:noProof/>
        </w:rPr>
        <w:t>, 47</w:t>
      </w:r>
    </w:p>
    <w:p w14:paraId="278F96C2" w14:textId="77777777" w:rsidR="00166BD5" w:rsidRDefault="00166BD5">
      <w:pPr>
        <w:pStyle w:val="IndexHeading"/>
        <w:keepNext/>
        <w:tabs>
          <w:tab w:val="right" w:pos="4735"/>
        </w:tabs>
        <w:rPr>
          <w:rFonts w:cstheme="minorBidi"/>
          <w:b/>
          <w:bCs/>
          <w:noProof/>
        </w:rPr>
      </w:pPr>
      <w:r>
        <w:rPr>
          <w:noProof/>
        </w:rPr>
        <w:t xml:space="preserve"> </w:t>
      </w:r>
    </w:p>
    <w:p w14:paraId="4A9763A6" w14:textId="77777777" w:rsidR="00166BD5" w:rsidRDefault="00166BD5">
      <w:pPr>
        <w:pStyle w:val="Index1"/>
        <w:rPr>
          <w:noProof/>
        </w:rPr>
      </w:pPr>
      <w:r>
        <w:rPr>
          <w:noProof/>
        </w:rPr>
        <w:t xml:space="preserve">MEM – </w:t>
      </w:r>
      <w:r>
        <w:rPr>
          <w:noProof/>
          <w:lang w:bidi="en-US"/>
        </w:rPr>
        <w:t>Deprecated language features</w:t>
      </w:r>
      <w:r>
        <w:rPr>
          <w:noProof/>
        </w:rPr>
        <w:t>, 52</w:t>
      </w:r>
    </w:p>
    <w:p w14:paraId="2CD6A29C" w14:textId="77777777" w:rsidR="00166BD5" w:rsidRDefault="00166BD5">
      <w:pPr>
        <w:pStyle w:val="Index1"/>
        <w:rPr>
          <w:noProof/>
        </w:rPr>
      </w:pPr>
      <w:r>
        <w:rPr>
          <w:noProof/>
          <w:lang w:bidi="en-US"/>
        </w:rPr>
        <w:t>memory location</w:t>
      </w:r>
      <w:r>
        <w:rPr>
          <w:noProof/>
        </w:rPr>
        <w:t>, 11, 27, 31</w:t>
      </w:r>
    </w:p>
    <w:p w14:paraId="41290334" w14:textId="77777777" w:rsidR="00166BD5" w:rsidRDefault="00166BD5">
      <w:pPr>
        <w:pStyle w:val="Index1"/>
        <w:rPr>
          <w:noProof/>
        </w:rPr>
      </w:pPr>
      <w:r>
        <w:rPr>
          <w:noProof/>
          <w:lang w:bidi="en-US"/>
        </w:rPr>
        <w:t>multibyte character</w:t>
      </w:r>
      <w:r>
        <w:rPr>
          <w:noProof/>
        </w:rPr>
        <w:t>, 10, 11</w:t>
      </w:r>
    </w:p>
    <w:p w14:paraId="5D6CB522" w14:textId="77777777" w:rsidR="00166BD5" w:rsidRDefault="00166BD5">
      <w:pPr>
        <w:pStyle w:val="Index1"/>
        <w:rPr>
          <w:noProof/>
        </w:rPr>
      </w:pPr>
      <w:r>
        <w:rPr>
          <w:noProof/>
          <w:lang w:bidi="en-US"/>
        </w:rPr>
        <w:t>MXB - Suppression of language-defined run-time checking</w:t>
      </w:r>
      <w:r>
        <w:rPr>
          <w:noProof/>
        </w:rPr>
        <w:t>, 50</w:t>
      </w:r>
    </w:p>
    <w:p w14:paraId="2E6DD1FD" w14:textId="77777777" w:rsidR="00166BD5" w:rsidRDefault="00166BD5">
      <w:pPr>
        <w:pStyle w:val="IndexHeading"/>
        <w:keepNext/>
        <w:tabs>
          <w:tab w:val="right" w:pos="4735"/>
        </w:tabs>
        <w:rPr>
          <w:rFonts w:cstheme="minorBidi"/>
          <w:b/>
          <w:bCs/>
          <w:noProof/>
        </w:rPr>
      </w:pPr>
      <w:r>
        <w:rPr>
          <w:noProof/>
        </w:rPr>
        <w:t xml:space="preserve"> </w:t>
      </w:r>
    </w:p>
    <w:p w14:paraId="461D9B52" w14:textId="77777777" w:rsidR="00166BD5" w:rsidRDefault="00166BD5">
      <w:pPr>
        <w:pStyle w:val="Index1"/>
        <w:rPr>
          <w:noProof/>
        </w:rPr>
      </w:pPr>
      <w:r>
        <w:rPr>
          <w:noProof/>
          <w:lang w:bidi="en-US"/>
        </w:rPr>
        <w:t>NAI - Choice of clear names</w:t>
      </w:r>
      <w:r>
        <w:rPr>
          <w:noProof/>
        </w:rPr>
        <w:t>, 31</w:t>
      </w:r>
    </w:p>
    <w:p w14:paraId="78DC6C68" w14:textId="77777777" w:rsidR="00166BD5" w:rsidRDefault="00166BD5">
      <w:pPr>
        <w:pStyle w:val="Index1"/>
        <w:rPr>
          <w:noProof/>
        </w:rPr>
      </w:pPr>
      <w:r>
        <w:rPr>
          <w:noProof/>
          <w:lang w:bidi="en-US"/>
        </w:rPr>
        <w:t>NMP - Pre-processor directives</w:t>
      </w:r>
      <w:r>
        <w:rPr>
          <w:noProof/>
        </w:rPr>
        <w:t>, 49</w:t>
      </w:r>
    </w:p>
    <w:p w14:paraId="3B37C6E5" w14:textId="77777777" w:rsidR="00166BD5" w:rsidRDefault="00166BD5">
      <w:pPr>
        <w:pStyle w:val="Index1"/>
        <w:rPr>
          <w:noProof/>
        </w:rPr>
      </w:pPr>
      <w:r>
        <w:rPr>
          <w:noProof/>
          <w:lang w:bidi="en-US"/>
        </w:rPr>
        <w:t>NSQ - Library signature</w:t>
      </w:r>
      <w:r>
        <w:rPr>
          <w:noProof/>
        </w:rPr>
        <w:t>, 48</w:t>
      </w:r>
    </w:p>
    <w:p w14:paraId="65D6156F" w14:textId="77777777" w:rsidR="00166BD5" w:rsidRDefault="00166BD5">
      <w:pPr>
        <w:pStyle w:val="Index1"/>
        <w:rPr>
          <w:noProof/>
        </w:rPr>
      </w:pPr>
      <w:r>
        <w:rPr>
          <w:noProof/>
          <w:lang w:bidi="en-US"/>
        </w:rPr>
        <w:t>NYY - Dynamically-linked code and self-modifying code</w:t>
      </w:r>
      <w:r>
        <w:rPr>
          <w:noProof/>
        </w:rPr>
        <w:t>, 48</w:t>
      </w:r>
    </w:p>
    <w:p w14:paraId="61011FC9" w14:textId="77777777" w:rsidR="00166BD5" w:rsidRDefault="00166BD5">
      <w:pPr>
        <w:pStyle w:val="IndexHeading"/>
        <w:keepNext/>
        <w:tabs>
          <w:tab w:val="right" w:pos="4735"/>
        </w:tabs>
        <w:rPr>
          <w:rFonts w:cstheme="minorBidi"/>
          <w:b/>
          <w:bCs/>
          <w:noProof/>
        </w:rPr>
      </w:pPr>
      <w:r>
        <w:rPr>
          <w:noProof/>
        </w:rPr>
        <w:t xml:space="preserve"> </w:t>
      </w:r>
    </w:p>
    <w:p w14:paraId="032D4168" w14:textId="77777777" w:rsidR="00166BD5" w:rsidRDefault="00166BD5">
      <w:pPr>
        <w:pStyle w:val="Index1"/>
        <w:rPr>
          <w:noProof/>
        </w:rPr>
      </w:pPr>
      <w:r>
        <w:rPr>
          <w:noProof/>
          <w:lang w:bidi="en-US"/>
        </w:rPr>
        <w:t>OBE - Ignored error status and unhandled exceptions</w:t>
      </w:r>
      <w:r>
        <w:rPr>
          <w:noProof/>
        </w:rPr>
        <w:t>, 44</w:t>
      </w:r>
    </w:p>
    <w:p w14:paraId="7A32EF05" w14:textId="77777777" w:rsidR="00166BD5" w:rsidRDefault="00166BD5">
      <w:pPr>
        <w:pStyle w:val="Index1"/>
        <w:rPr>
          <w:noProof/>
        </w:rPr>
      </w:pPr>
      <w:r>
        <w:rPr>
          <w:noProof/>
          <w:lang w:bidi="en-US"/>
        </w:rPr>
        <w:t>object</w:t>
      </w:r>
      <w:r>
        <w:rPr>
          <w:noProof/>
        </w:rPr>
        <w:t>, 12</w:t>
      </w:r>
    </w:p>
    <w:p w14:paraId="0F089486" w14:textId="77777777" w:rsidR="00166BD5" w:rsidRDefault="00166BD5">
      <w:pPr>
        <w:pStyle w:val="Index1"/>
        <w:rPr>
          <w:noProof/>
        </w:rPr>
      </w:pPr>
      <w:r>
        <w:rPr>
          <w:noProof/>
          <w:lang w:bidi="en-US"/>
        </w:rPr>
        <w:t>OTR - Subprogram signature mismatch</w:t>
      </w:r>
      <w:r>
        <w:rPr>
          <w:noProof/>
        </w:rPr>
        <w:t>, 43</w:t>
      </w:r>
    </w:p>
    <w:p w14:paraId="57368CE7" w14:textId="77777777" w:rsidR="00166BD5" w:rsidRDefault="00166BD5">
      <w:pPr>
        <w:pStyle w:val="IndexHeading"/>
        <w:keepNext/>
        <w:tabs>
          <w:tab w:val="right" w:pos="4735"/>
        </w:tabs>
        <w:rPr>
          <w:rFonts w:cstheme="minorBidi"/>
          <w:b/>
          <w:bCs/>
          <w:noProof/>
        </w:rPr>
      </w:pPr>
      <w:r>
        <w:rPr>
          <w:noProof/>
        </w:rPr>
        <w:t xml:space="preserve"> </w:t>
      </w:r>
    </w:p>
    <w:p w14:paraId="62C86AE8" w14:textId="77777777" w:rsidR="00166BD5" w:rsidRDefault="00166BD5">
      <w:pPr>
        <w:pStyle w:val="Index1"/>
        <w:rPr>
          <w:noProof/>
        </w:rPr>
      </w:pPr>
      <w:r>
        <w:rPr>
          <w:noProof/>
          <w:lang w:bidi="en-US"/>
        </w:rPr>
        <w:t>parameter</w:t>
      </w:r>
      <w:r>
        <w:rPr>
          <w:noProof/>
        </w:rPr>
        <w:t>, 12, 51</w:t>
      </w:r>
    </w:p>
    <w:p w14:paraId="3DBA4330" w14:textId="77777777" w:rsidR="00166BD5" w:rsidRDefault="00166BD5">
      <w:pPr>
        <w:pStyle w:val="Index2"/>
        <w:tabs>
          <w:tab w:val="right" w:pos="4735"/>
        </w:tabs>
        <w:rPr>
          <w:noProof/>
        </w:rPr>
      </w:pPr>
      <w:r>
        <w:rPr>
          <w:noProof/>
          <w:lang w:bidi="en-US"/>
        </w:rPr>
        <w:t>formal</w:t>
      </w:r>
      <w:r>
        <w:rPr>
          <w:noProof/>
        </w:rPr>
        <w:t>, 10, 41, 43</w:t>
      </w:r>
    </w:p>
    <w:p w14:paraId="2DB05A69" w14:textId="77777777" w:rsidR="00166BD5" w:rsidRDefault="00166BD5">
      <w:pPr>
        <w:pStyle w:val="Index1"/>
        <w:rPr>
          <w:noProof/>
        </w:rPr>
      </w:pPr>
      <w:r>
        <w:rPr>
          <w:noProof/>
          <w:lang w:bidi="en-US"/>
        </w:rPr>
        <w:t>PIK - Using shift operations for multiplication and division</w:t>
      </w:r>
      <w:r>
        <w:rPr>
          <w:noProof/>
        </w:rPr>
        <w:t>, 30</w:t>
      </w:r>
    </w:p>
    <w:p w14:paraId="61893D0B" w14:textId="77777777" w:rsidR="00166BD5" w:rsidRDefault="00166BD5">
      <w:pPr>
        <w:pStyle w:val="Index1"/>
        <w:rPr>
          <w:noProof/>
        </w:rPr>
      </w:pPr>
      <w:r>
        <w:rPr>
          <w:noProof/>
          <w:lang w:bidi="en-US"/>
        </w:rPr>
        <w:t>PLF - Floating-point arithmetic</w:t>
      </w:r>
      <w:r>
        <w:rPr>
          <w:noProof/>
        </w:rPr>
        <w:t>, 18</w:t>
      </w:r>
    </w:p>
    <w:p w14:paraId="68F7B319" w14:textId="77777777" w:rsidR="00166BD5" w:rsidRDefault="00166BD5">
      <w:pPr>
        <w:pStyle w:val="Index1"/>
        <w:rPr>
          <w:noProof/>
        </w:rPr>
      </w:pPr>
      <w:r>
        <w:rPr>
          <w:noProof/>
          <w:lang w:bidi="en-US"/>
        </w:rPr>
        <w:t xml:space="preserve">PPH - </w:t>
      </w:r>
      <w:r>
        <w:rPr>
          <w:noProof/>
        </w:rPr>
        <w:t>Redispatching, 46</w:t>
      </w:r>
    </w:p>
    <w:p w14:paraId="019EB9B3" w14:textId="77777777" w:rsidR="00166BD5" w:rsidRDefault="00166BD5">
      <w:pPr>
        <w:pStyle w:val="IndexHeading"/>
        <w:keepNext/>
        <w:tabs>
          <w:tab w:val="right" w:pos="4735"/>
        </w:tabs>
        <w:rPr>
          <w:rFonts w:cstheme="minorBidi"/>
          <w:b/>
          <w:bCs/>
          <w:noProof/>
        </w:rPr>
      </w:pPr>
      <w:r>
        <w:rPr>
          <w:noProof/>
        </w:rPr>
        <w:t xml:space="preserve"> </w:t>
      </w:r>
    </w:p>
    <w:p w14:paraId="4146C5EB" w14:textId="77777777" w:rsidR="00166BD5" w:rsidRDefault="00166BD5">
      <w:pPr>
        <w:pStyle w:val="Index1"/>
        <w:rPr>
          <w:noProof/>
        </w:rPr>
      </w:pPr>
      <w:r>
        <w:rPr>
          <w:noProof/>
          <w:lang w:bidi="en-US"/>
        </w:rPr>
        <w:t>recommended practice</w:t>
      </w:r>
      <w:r>
        <w:rPr>
          <w:noProof/>
        </w:rPr>
        <w:t>, 12</w:t>
      </w:r>
    </w:p>
    <w:p w14:paraId="5323A38F" w14:textId="77777777" w:rsidR="00166BD5" w:rsidRDefault="00166BD5">
      <w:pPr>
        <w:pStyle w:val="Index1"/>
        <w:rPr>
          <w:noProof/>
        </w:rPr>
      </w:pPr>
      <w:r>
        <w:rPr>
          <w:noProof/>
          <w:lang w:bidi="en-US"/>
        </w:rPr>
        <w:t>result, correctly rounded</w:t>
      </w:r>
      <w:r>
        <w:rPr>
          <w:noProof/>
        </w:rPr>
        <w:t>, 10</w:t>
      </w:r>
    </w:p>
    <w:p w14:paraId="19468C6E" w14:textId="77777777" w:rsidR="00166BD5" w:rsidRDefault="00166BD5">
      <w:pPr>
        <w:pStyle w:val="Index1"/>
        <w:rPr>
          <w:noProof/>
        </w:rPr>
      </w:pPr>
      <w:r>
        <w:rPr>
          <w:noProof/>
          <w:lang w:bidi="en-US"/>
        </w:rPr>
        <w:t>RIP - Inheritance</w:t>
      </w:r>
      <w:r>
        <w:rPr>
          <w:noProof/>
        </w:rPr>
        <w:t>, 46</w:t>
      </w:r>
    </w:p>
    <w:p w14:paraId="42860584" w14:textId="77777777" w:rsidR="00166BD5" w:rsidRDefault="00166BD5">
      <w:pPr>
        <w:pStyle w:val="Index1"/>
        <w:rPr>
          <w:noProof/>
        </w:rPr>
      </w:pPr>
      <w:r w:rsidRPr="005F5AC3">
        <w:rPr>
          <w:rFonts w:ascii="Courier New" w:hAnsi="Courier New" w:cs="Courier New"/>
          <w:noProof/>
        </w:rPr>
        <w:t>rsize_t</w:t>
      </w:r>
      <w:r>
        <w:rPr>
          <w:noProof/>
        </w:rPr>
        <w:t>, 21</w:t>
      </w:r>
    </w:p>
    <w:p w14:paraId="2A8E8394" w14:textId="77777777" w:rsidR="00166BD5" w:rsidRDefault="00166BD5">
      <w:pPr>
        <w:pStyle w:val="Index1"/>
        <w:rPr>
          <w:noProof/>
        </w:rPr>
      </w:pPr>
      <w:r>
        <w:rPr>
          <w:noProof/>
          <w:lang w:bidi="en-US"/>
        </w:rPr>
        <w:t>runtime constraint</w:t>
      </w:r>
      <w:r>
        <w:rPr>
          <w:noProof/>
        </w:rPr>
        <w:t>, 12, 21</w:t>
      </w:r>
    </w:p>
    <w:p w14:paraId="385A8A73" w14:textId="77777777" w:rsidR="00166BD5" w:rsidRDefault="00166BD5">
      <w:pPr>
        <w:pStyle w:val="Index1"/>
        <w:rPr>
          <w:noProof/>
        </w:rPr>
      </w:pPr>
      <w:r>
        <w:rPr>
          <w:noProof/>
          <w:lang w:bidi="en-US"/>
        </w:rPr>
        <w:t>RVG - Pointer arithmetic</w:t>
      </w:r>
      <w:r>
        <w:rPr>
          <w:noProof/>
        </w:rPr>
        <w:t>, 26</w:t>
      </w:r>
    </w:p>
    <w:p w14:paraId="047E34C6" w14:textId="77777777" w:rsidR="00166BD5" w:rsidRDefault="00166BD5">
      <w:pPr>
        <w:pStyle w:val="IndexHeading"/>
        <w:keepNext/>
        <w:tabs>
          <w:tab w:val="right" w:pos="4735"/>
        </w:tabs>
        <w:rPr>
          <w:rFonts w:cstheme="minorBidi"/>
          <w:b/>
          <w:bCs/>
          <w:noProof/>
        </w:rPr>
      </w:pPr>
      <w:r>
        <w:rPr>
          <w:noProof/>
        </w:rPr>
        <w:t xml:space="preserve"> </w:t>
      </w:r>
    </w:p>
    <w:p w14:paraId="78BB3EFB" w14:textId="77777777" w:rsidR="00166BD5" w:rsidRDefault="00166BD5">
      <w:pPr>
        <w:pStyle w:val="Index1"/>
        <w:rPr>
          <w:noProof/>
        </w:rPr>
      </w:pPr>
      <w:r>
        <w:rPr>
          <w:noProof/>
          <w:lang w:bidi="en-US"/>
        </w:rPr>
        <w:t>SAM - Side-effects and order of evaluation</w:t>
      </w:r>
      <w:r>
        <w:rPr>
          <w:noProof/>
        </w:rPr>
        <w:t xml:space="preserve"> of operands, 34</w:t>
      </w:r>
    </w:p>
    <w:p w14:paraId="426C2615" w14:textId="77777777" w:rsidR="00166BD5" w:rsidRDefault="00166BD5">
      <w:pPr>
        <w:pStyle w:val="Index1"/>
        <w:rPr>
          <w:noProof/>
        </w:rPr>
      </w:pPr>
      <w:r>
        <w:rPr>
          <w:noProof/>
          <w:lang w:bidi="en-US"/>
        </w:rPr>
        <w:t>sequence point</w:t>
      </w:r>
      <w:r>
        <w:rPr>
          <w:noProof/>
        </w:rPr>
        <w:t>, 12</w:t>
      </w:r>
    </w:p>
    <w:p w14:paraId="49FDDA0E" w14:textId="77777777" w:rsidR="00166BD5" w:rsidRDefault="00166BD5">
      <w:pPr>
        <w:pStyle w:val="Index1"/>
        <w:rPr>
          <w:noProof/>
        </w:rPr>
      </w:pPr>
      <w:r>
        <w:rPr>
          <w:noProof/>
        </w:rPr>
        <w:t>SHL – R</w:t>
      </w:r>
      <w:r w:rsidRPr="005F5AC3">
        <w:rPr>
          <w:rFonts w:eastAsia="MS PGothic"/>
          <w:noProof/>
          <w:lang w:eastAsia="ja-JP"/>
        </w:rPr>
        <w:t>eliance on external</w:t>
      </w:r>
      <w:r>
        <w:rPr>
          <w:noProof/>
        </w:rPr>
        <w:t xml:space="preserve"> format strings, 54</w:t>
      </w:r>
    </w:p>
    <w:p w14:paraId="2AA3308A" w14:textId="77777777" w:rsidR="00166BD5" w:rsidRDefault="00166BD5">
      <w:pPr>
        <w:pStyle w:val="Index1"/>
        <w:rPr>
          <w:noProof/>
        </w:rPr>
      </w:pPr>
      <w:r>
        <w:rPr>
          <w:noProof/>
          <w:lang w:bidi="en-US"/>
        </w:rPr>
        <w:t>single-byte character</w:t>
      </w:r>
      <w:r>
        <w:rPr>
          <w:noProof/>
        </w:rPr>
        <w:t>, 10, 12</w:t>
      </w:r>
    </w:p>
    <w:p w14:paraId="5189F5B9" w14:textId="77777777" w:rsidR="00166BD5" w:rsidRDefault="00166BD5">
      <w:pPr>
        <w:pStyle w:val="Index1"/>
        <w:rPr>
          <w:noProof/>
        </w:rPr>
      </w:pPr>
      <w:r w:rsidRPr="005F5AC3">
        <w:rPr>
          <w:rFonts w:ascii="Courier New" w:hAnsi="Courier New" w:cs="Courier New"/>
          <w:bCs/>
          <w:noProof/>
        </w:rPr>
        <w:t>size_t</w:t>
      </w:r>
      <w:r>
        <w:rPr>
          <w:noProof/>
        </w:rPr>
        <w:t>, 21</w:t>
      </w:r>
    </w:p>
    <w:p w14:paraId="34A4A102" w14:textId="77777777" w:rsidR="00166BD5" w:rsidRDefault="00166BD5">
      <w:pPr>
        <w:pStyle w:val="Index1"/>
        <w:rPr>
          <w:noProof/>
        </w:rPr>
      </w:pPr>
      <w:r>
        <w:rPr>
          <w:noProof/>
          <w:lang w:bidi="en-US"/>
        </w:rPr>
        <w:t>SKL - Provision of inherently unsafe operations</w:t>
      </w:r>
      <w:r>
        <w:rPr>
          <w:noProof/>
        </w:rPr>
        <w:t>, 50</w:t>
      </w:r>
    </w:p>
    <w:p w14:paraId="2AC1ABA9" w14:textId="77777777" w:rsidR="00166BD5" w:rsidRDefault="00166BD5">
      <w:pPr>
        <w:pStyle w:val="Index1"/>
        <w:rPr>
          <w:noProof/>
        </w:rPr>
      </w:pPr>
      <w:r>
        <w:rPr>
          <w:noProof/>
          <w:lang w:bidi="en-US"/>
        </w:rPr>
        <w:t>STR - Bit representations</w:t>
      </w:r>
      <w:r>
        <w:rPr>
          <w:noProof/>
        </w:rPr>
        <w:t>, 17</w:t>
      </w:r>
    </w:p>
    <w:p w14:paraId="62E33561" w14:textId="77777777" w:rsidR="00166BD5" w:rsidRDefault="00166BD5">
      <w:pPr>
        <w:pStyle w:val="Index1"/>
        <w:rPr>
          <w:noProof/>
        </w:rPr>
      </w:pPr>
      <w:r>
        <w:rPr>
          <w:noProof/>
          <w:lang w:bidi="en-US"/>
        </w:rPr>
        <w:t>SYM - Templates and generics</w:t>
      </w:r>
      <w:r>
        <w:rPr>
          <w:noProof/>
        </w:rPr>
        <w:t>, 46</w:t>
      </w:r>
    </w:p>
    <w:p w14:paraId="4183B2EA" w14:textId="77777777" w:rsidR="00166BD5" w:rsidRDefault="00166BD5">
      <w:pPr>
        <w:pStyle w:val="IndexHeading"/>
        <w:keepNext/>
        <w:tabs>
          <w:tab w:val="right" w:pos="4735"/>
        </w:tabs>
        <w:rPr>
          <w:rFonts w:cstheme="minorBidi"/>
          <w:b/>
          <w:bCs/>
          <w:noProof/>
        </w:rPr>
      </w:pPr>
      <w:r>
        <w:rPr>
          <w:noProof/>
        </w:rPr>
        <w:lastRenderedPageBreak/>
        <w:t xml:space="preserve"> </w:t>
      </w:r>
    </w:p>
    <w:p w14:paraId="74738B54" w14:textId="77777777" w:rsidR="00166BD5" w:rsidRDefault="00166BD5">
      <w:pPr>
        <w:pStyle w:val="Index1"/>
        <w:rPr>
          <w:noProof/>
        </w:rPr>
      </w:pPr>
      <w:r>
        <w:rPr>
          <w:noProof/>
          <w:lang w:bidi="en-US"/>
        </w:rPr>
        <w:t>TEX - Loop control variables [TEX]</w:t>
      </w:r>
      <w:r>
        <w:rPr>
          <w:noProof/>
        </w:rPr>
        <w:t>, 39</w:t>
      </w:r>
    </w:p>
    <w:p w14:paraId="0FB50AEE" w14:textId="77777777" w:rsidR="00166BD5" w:rsidRDefault="00166BD5">
      <w:pPr>
        <w:pStyle w:val="Index1"/>
        <w:rPr>
          <w:noProof/>
        </w:rPr>
      </w:pPr>
      <w:r>
        <w:rPr>
          <w:noProof/>
          <w:lang w:bidi="en-US"/>
        </w:rPr>
        <w:t>trap representation</w:t>
      </w:r>
      <w:r>
        <w:rPr>
          <w:noProof/>
        </w:rPr>
        <w:t>, 12</w:t>
      </w:r>
    </w:p>
    <w:p w14:paraId="2F711837" w14:textId="77777777" w:rsidR="00166BD5" w:rsidRDefault="00166BD5">
      <w:pPr>
        <w:pStyle w:val="Index1"/>
        <w:rPr>
          <w:noProof/>
        </w:rPr>
      </w:pPr>
      <w:r>
        <w:rPr>
          <w:noProof/>
          <w:lang w:bidi="en-US"/>
        </w:rPr>
        <w:t>TRJ - Argument passing to library functions</w:t>
      </w:r>
      <w:r>
        <w:rPr>
          <w:noProof/>
        </w:rPr>
        <w:t>, 47</w:t>
      </w:r>
    </w:p>
    <w:p w14:paraId="20BAC1F6" w14:textId="77777777" w:rsidR="00166BD5" w:rsidRDefault="00166BD5">
      <w:pPr>
        <w:pStyle w:val="IndexHeading"/>
        <w:keepNext/>
        <w:tabs>
          <w:tab w:val="right" w:pos="4735"/>
        </w:tabs>
        <w:rPr>
          <w:rFonts w:cstheme="minorBidi"/>
          <w:b/>
          <w:bCs/>
          <w:noProof/>
        </w:rPr>
      </w:pPr>
      <w:r>
        <w:rPr>
          <w:noProof/>
        </w:rPr>
        <w:t xml:space="preserve"> </w:t>
      </w:r>
    </w:p>
    <w:p w14:paraId="37AFB4E3" w14:textId="77777777" w:rsidR="00166BD5" w:rsidRDefault="00166BD5">
      <w:pPr>
        <w:pStyle w:val="Index1"/>
        <w:rPr>
          <w:noProof/>
        </w:rPr>
      </w:pPr>
      <w:r>
        <w:rPr>
          <w:noProof/>
          <w:lang w:bidi="en-US"/>
        </w:rPr>
        <w:t>un</w:t>
      </w:r>
      <w:r w:rsidRPr="005F5AC3">
        <w:rPr>
          <w:noProof/>
          <w:u w:val="single"/>
        </w:rPr>
        <w:t>defined behavior</w:t>
      </w:r>
      <w:r>
        <w:rPr>
          <w:noProof/>
        </w:rPr>
        <w:t>, 12</w:t>
      </w:r>
    </w:p>
    <w:p w14:paraId="6ABB3CFB" w14:textId="77777777" w:rsidR="00166BD5" w:rsidRDefault="00166BD5">
      <w:pPr>
        <w:pStyle w:val="Index1"/>
        <w:rPr>
          <w:noProof/>
        </w:rPr>
      </w:pPr>
      <w:r w:rsidRPr="005F5AC3">
        <w:rPr>
          <w:rFonts w:cstheme="minorHAnsi"/>
          <w:noProof/>
          <w:lang w:bidi="en-US"/>
        </w:rPr>
        <w:t>undefined behaviour</w:t>
      </w:r>
      <w:r>
        <w:rPr>
          <w:noProof/>
        </w:rPr>
        <w:t>, 17, 27, 28, 29, 42, 43, 51, 52, 53</w:t>
      </w:r>
    </w:p>
    <w:p w14:paraId="2C1F6531" w14:textId="77777777" w:rsidR="00166BD5" w:rsidRDefault="00166BD5">
      <w:pPr>
        <w:pStyle w:val="Index1"/>
        <w:rPr>
          <w:noProof/>
        </w:rPr>
      </w:pPr>
      <w:r>
        <w:rPr>
          <w:noProof/>
          <w:lang w:bidi="en-US"/>
        </w:rPr>
        <w:t>unspecified</w:t>
      </w:r>
      <w:r w:rsidRPr="005F5AC3">
        <w:rPr>
          <w:noProof/>
          <w:u w:val="single"/>
        </w:rPr>
        <w:t xml:space="preserve"> behaviour</w:t>
      </w:r>
      <w:r>
        <w:rPr>
          <w:noProof/>
        </w:rPr>
        <w:t>, 13, 23, 24, 25, 34, 49</w:t>
      </w:r>
    </w:p>
    <w:p w14:paraId="4B79D3E1" w14:textId="77777777" w:rsidR="00166BD5" w:rsidRDefault="00166BD5">
      <w:pPr>
        <w:pStyle w:val="Index1"/>
        <w:rPr>
          <w:noProof/>
        </w:rPr>
      </w:pPr>
      <w:r>
        <w:rPr>
          <w:noProof/>
          <w:lang w:bidi="en-US"/>
        </w:rPr>
        <w:t>unspecified value</w:t>
      </w:r>
      <w:r>
        <w:rPr>
          <w:noProof/>
        </w:rPr>
        <w:t>, 13</w:t>
      </w:r>
    </w:p>
    <w:p w14:paraId="1BC238BB" w14:textId="77777777" w:rsidR="00166BD5" w:rsidRDefault="00166BD5">
      <w:pPr>
        <w:pStyle w:val="IndexHeading"/>
        <w:keepNext/>
        <w:tabs>
          <w:tab w:val="right" w:pos="4735"/>
        </w:tabs>
        <w:rPr>
          <w:rFonts w:cstheme="minorBidi"/>
          <w:b/>
          <w:bCs/>
          <w:noProof/>
        </w:rPr>
      </w:pPr>
      <w:r>
        <w:rPr>
          <w:noProof/>
        </w:rPr>
        <w:t xml:space="preserve"> </w:t>
      </w:r>
    </w:p>
    <w:p w14:paraId="0507172F" w14:textId="77777777" w:rsidR="00166BD5" w:rsidRDefault="00166BD5">
      <w:pPr>
        <w:pStyle w:val="Index1"/>
        <w:rPr>
          <w:noProof/>
        </w:rPr>
      </w:pPr>
      <w:r>
        <w:rPr>
          <w:noProof/>
          <w:lang w:bidi="en-US"/>
        </w:rPr>
        <w:t>value</w:t>
      </w:r>
      <w:r>
        <w:rPr>
          <w:noProof/>
        </w:rPr>
        <w:t>, 13</w:t>
      </w:r>
    </w:p>
    <w:p w14:paraId="7C1110DB" w14:textId="77777777" w:rsidR="00166BD5" w:rsidRDefault="00166BD5">
      <w:pPr>
        <w:pStyle w:val="Index2"/>
        <w:tabs>
          <w:tab w:val="right" w:pos="4735"/>
        </w:tabs>
        <w:rPr>
          <w:noProof/>
        </w:rPr>
      </w:pPr>
      <w:r w:rsidRPr="005F5AC3">
        <w:rPr>
          <w:noProof/>
          <w:u w:val="single"/>
        </w:rPr>
        <w:t>implementation-defined</w:t>
      </w:r>
      <w:r>
        <w:rPr>
          <w:noProof/>
        </w:rPr>
        <w:t>, 11, 13, 31</w:t>
      </w:r>
    </w:p>
    <w:p w14:paraId="35C096E6" w14:textId="77777777" w:rsidR="00166BD5" w:rsidRDefault="00166BD5">
      <w:pPr>
        <w:pStyle w:val="Index2"/>
        <w:tabs>
          <w:tab w:val="right" w:pos="4735"/>
        </w:tabs>
        <w:rPr>
          <w:noProof/>
        </w:rPr>
      </w:pPr>
      <w:r>
        <w:rPr>
          <w:noProof/>
          <w:lang w:bidi="en-US"/>
        </w:rPr>
        <w:t>indeterminate</w:t>
      </w:r>
      <w:r>
        <w:rPr>
          <w:noProof/>
        </w:rPr>
        <w:t>, 11</w:t>
      </w:r>
    </w:p>
    <w:p w14:paraId="3869BA6A" w14:textId="77777777" w:rsidR="00166BD5" w:rsidRDefault="00166BD5">
      <w:pPr>
        <w:pStyle w:val="Index2"/>
        <w:tabs>
          <w:tab w:val="right" w:pos="4735"/>
        </w:tabs>
        <w:rPr>
          <w:noProof/>
        </w:rPr>
      </w:pPr>
      <w:r>
        <w:rPr>
          <w:noProof/>
          <w:lang w:bidi="en-US"/>
        </w:rPr>
        <w:t>unspecified</w:t>
      </w:r>
      <w:r>
        <w:rPr>
          <w:noProof/>
        </w:rPr>
        <w:t>, 13</w:t>
      </w:r>
    </w:p>
    <w:p w14:paraId="4B214B93" w14:textId="77777777" w:rsidR="00166BD5" w:rsidRDefault="00166BD5">
      <w:pPr>
        <w:pStyle w:val="IndexHeading"/>
        <w:keepNext/>
        <w:tabs>
          <w:tab w:val="right" w:pos="4735"/>
        </w:tabs>
        <w:rPr>
          <w:rFonts w:cstheme="minorBidi"/>
          <w:b/>
          <w:bCs/>
          <w:noProof/>
        </w:rPr>
      </w:pPr>
      <w:r>
        <w:rPr>
          <w:noProof/>
        </w:rPr>
        <w:t xml:space="preserve"> </w:t>
      </w:r>
    </w:p>
    <w:p w14:paraId="575D22CA" w14:textId="77777777" w:rsidR="00166BD5" w:rsidRDefault="00166BD5">
      <w:pPr>
        <w:pStyle w:val="Index1"/>
        <w:rPr>
          <w:noProof/>
        </w:rPr>
      </w:pPr>
      <w:r>
        <w:rPr>
          <w:noProof/>
          <w:lang w:bidi="en-US"/>
        </w:rPr>
        <w:t>wide character</w:t>
      </w:r>
      <w:r>
        <w:rPr>
          <w:noProof/>
        </w:rPr>
        <w:t>, 10, 13, 22</w:t>
      </w:r>
    </w:p>
    <w:p w14:paraId="2B0C77CD" w14:textId="77777777" w:rsidR="00166BD5" w:rsidRDefault="00166BD5">
      <w:pPr>
        <w:pStyle w:val="Index1"/>
        <w:rPr>
          <w:noProof/>
        </w:rPr>
      </w:pPr>
      <w:r>
        <w:rPr>
          <w:noProof/>
          <w:lang w:bidi="en-US"/>
        </w:rPr>
        <w:t>WXQ - Dead store</w:t>
      </w:r>
      <w:r>
        <w:rPr>
          <w:noProof/>
        </w:rPr>
        <w:t>, 31</w:t>
      </w:r>
    </w:p>
    <w:p w14:paraId="185CB3D7" w14:textId="77777777" w:rsidR="00166BD5" w:rsidRDefault="00166BD5">
      <w:pPr>
        <w:pStyle w:val="IndexHeading"/>
        <w:keepNext/>
        <w:tabs>
          <w:tab w:val="right" w:pos="4735"/>
        </w:tabs>
        <w:rPr>
          <w:rFonts w:cstheme="minorBidi"/>
          <w:b/>
          <w:bCs/>
          <w:noProof/>
        </w:rPr>
      </w:pPr>
      <w:r>
        <w:rPr>
          <w:noProof/>
        </w:rPr>
        <w:t xml:space="preserve"> </w:t>
      </w:r>
    </w:p>
    <w:p w14:paraId="376BF3B5" w14:textId="77777777" w:rsidR="00166BD5" w:rsidRDefault="00166BD5">
      <w:pPr>
        <w:pStyle w:val="Index1"/>
        <w:rPr>
          <w:noProof/>
        </w:rPr>
      </w:pPr>
      <w:r>
        <w:rPr>
          <w:noProof/>
          <w:lang w:bidi="en-US"/>
        </w:rPr>
        <w:t>XYH - NULL pointer dereference</w:t>
      </w:r>
      <w:r>
        <w:rPr>
          <w:noProof/>
        </w:rPr>
        <w:t>, 27</w:t>
      </w:r>
    </w:p>
    <w:p w14:paraId="43712DDC" w14:textId="77777777" w:rsidR="00166BD5" w:rsidRDefault="00166BD5">
      <w:pPr>
        <w:pStyle w:val="Index1"/>
        <w:rPr>
          <w:noProof/>
        </w:rPr>
      </w:pPr>
      <w:r>
        <w:rPr>
          <w:noProof/>
          <w:lang w:bidi="en-US"/>
        </w:rPr>
        <w:t>XYK - Dangling reference to heap</w:t>
      </w:r>
      <w:r>
        <w:rPr>
          <w:noProof/>
        </w:rPr>
        <w:t>, 28</w:t>
      </w:r>
    </w:p>
    <w:p w14:paraId="67F93938" w14:textId="77777777" w:rsidR="00166BD5" w:rsidRDefault="00166BD5">
      <w:pPr>
        <w:pStyle w:val="Index1"/>
        <w:rPr>
          <w:noProof/>
        </w:rPr>
      </w:pPr>
      <w:r>
        <w:rPr>
          <w:noProof/>
          <w:lang w:bidi="en-US"/>
        </w:rPr>
        <w:t>XYL - Memory leak</w:t>
      </w:r>
      <w:r>
        <w:rPr>
          <w:noProof/>
        </w:rPr>
        <w:t>, 46</w:t>
      </w:r>
    </w:p>
    <w:p w14:paraId="5F15138D" w14:textId="77777777" w:rsidR="00166BD5" w:rsidRDefault="00166BD5">
      <w:pPr>
        <w:pStyle w:val="Index1"/>
        <w:rPr>
          <w:noProof/>
        </w:rPr>
      </w:pPr>
      <w:r>
        <w:rPr>
          <w:noProof/>
          <w:lang w:bidi="en-US"/>
        </w:rPr>
        <w:t>XYQ - Dead and deactivated code</w:t>
      </w:r>
      <w:r>
        <w:rPr>
          <w:noProof/>
        </w:rPr>
        <w:t>, 36</w:t>
      </w:r>
    </w:p>
    <w:p w14:paraId="469BEBE1" w14:textId="77777777" w:rsidR="00166BD5" w:rsidRDefault="00166BD5">
      <w:pPr>
        <w:pStyle w:val="Index1"/>
        <w:rPr>
          <w:noProof/>
        </w:rPr>
      </w:pPr>
      <w:r>
        <w:rPr>
          <w:noProof/>
          <w:lang w:bidi="en-US"/>
        </w:rPr>
        <w:t>XYW - Unchecked array copying</w:t>
      </w:r>
      <w:r>
        <w:rPr>
          <w:noProof/>
        </w:rPr>
        <w:t>, 25</w:t>
      </w:r>
    </w:p>
    <w:p w14:paraId="66B4E08A" w14:textId="77777777" w:rsidR="00166BD5" w:rsidRDefault="00166BD5">
      <w:pPr>
        <w:pStyle w:val="Index1"/>
        <w:rPr>
          <w:noProof/>
        </w:rPr>
      </w:pPr>
      <w:r>
        <w:rPr>
          <w:noProof/>
          <w:lang w:bidi="en-US"/>
        </w:rPr>
        <w:t>XYZ - Unchecked array indexing</w:t>
      </w:r>
      <w:r>
        <w:rPr>
          <w:noProof/>
        </w:rPr>
        <w:t>, 24</w:t>
      </w:r>
    </w:p>
    <w:p w14:paraId="44170B1D" w14:textId="77777777" w:rsidR="00166BD5" w:rsidRDefault="00166BD5">
      <w:pPr>
        <w:pStyle w:val="Index1"/>
        <w:rPr>
          <w:noProof/>
        </w:rPr>
      </w:pPr>
      <w:r>
        <w:rPr>
          <w:noProof/>
          <w:lang w:bidi="en-US"/>
        </w:rPr>
        <w:t>XZH - Off-by-one error</w:t>
      </w:r>
      <w:r>
        <w:rPr>
          <w:noProof/>
        </w:rPr>
        <w:t>, 40</w:t>
      </w:r>
    </w:p>
    <w:p w14:paraId="4312307A" w14:textId="77777777" w:rsidR="00166BD5" w:rsidRDefault="00166BD5">
      <w:pPr>
        <w:pStyle w:val="IndexHeading"/>
        <w:keepNext/>
        <w:tabs>
          <w:tab w:val="right" w:pos="4735"/>
        </w:tabs>
        <w:rPr>
          <w:rFonts w:cstheme="minorBidi"/>
          <w:b/>
          <w:bCs/>
          <w:noProof/>
        </w:rPr>
      </w:pPr>
      <w:r>
        <w:rPr>
          <w:noProof/>
        </w:rPr>
        <w:t xml:space="preserve"> </w:t>
      </w:r>
    </w:p>
    <w:p w14:paraId="2BDA831A" w14:textId="77777777" w:rsidR="00166BD5" w:rsidRDefault="00166BD5">
      <w:pPr>
        <w:pStyle w:val="Index1"/>
        <w:rPr>
          <w:noProof/>
        </w:rPr>
      </w:pPr>
      <w:r>
        <w:rPr>
          <w:noProof/>
          <w:lang w:bidi="en-US"/>
        </w:rPr>
        <w:t xml:space="preserve">YAN - </w:t>
      </w:r>
      <w:r>
        <w:rPr>
          <w:noProof/>
        </w:rPr>
        <w:t>Deep vs. shallow copying, 45</w:t>
      </w:r>
    </w:p>
    <w:p w14:paraId="78E43A8F" w14:textId="77777777" w:rsidR="00166BD5" w:rsidRDefault="00166BD5">
      <w:pPr>
        <w:pStyle w:val="Index1"/>
        <w:rPr>
          <w:noProof/>
        </w:rPr>
      </w:pPr>
      <w:r>
        <w:rPr>
          <w:noProof/>
          <w:lang w:bidi="en-US"/>
        </w:rPr>
        <w:t>YOW - Identifier name reuse [YOW]</w:t>
      </w:r>
      <w:r>
        <w:rPr>
          <w:noProof/>
        </w:rPr>
        <w:t>, 32</w:t>
      </w:r>
    </w:p>
    <w:p w14:paraId="66A7700A" w14:textId="77777777" w:rsidR="00166BD5" w:rsidRDefault="00166BD5">
      <w:pPr>
        <w:pStyle w:val="Index1"/>
        <w:rPr>
          <w:noProof/>
        </w:rPr>
      </w:pPr>
      <w:r>
        <w:rPr>
          <w:noProof/>
          <w:lang w:bidi="en-US"/>
        </w:rPr>
        <w:t>YZS - Unused variable</w:t>
      </w:r>
      <w:r>
        <w:rPr>
          <w:noProof/>
        </w:rPr>
        <w:t>, 32</w:t>
      </w:r>
    </w:p>
    <w:p w14:paraId="4E1B84FE" w14:textId="10C9D799" w:rsidR="00166BD5" w:rsidRDefault="00166BD5" w:rsidP="008216A8">
      <w:pPr>
        <w:pStyle w:val="Bibliography1"/>
        <w:rPr>
          <w:noProof/>
        </w:rPr>
        <w:sectPr w:rsidR="00166BD5" w:rsidSect="00166BD5">
          <w:type w:val="continuous"/>
          <w:pgSz w:w="11909" w:h="16834" w:code="9"/>
          <w:pgMar w:top="792" w:right="734" w:bottom="821" w:left="821" w:header="706" w:footer="576" w:gutter="144"/>
          <w:cols w:num="2" w:space="720"/>
          <w:titlePg/>
          <w:docGrid w:linePitch="272"/>
        </w:sectPr>
      </w:pPr>
    </w:p>
    <w:p w14:paraId="14C10E3A" w14:textId="1EAC2BDD" w:rsidR="00346841" w:rsidRPr="00FB65C1" w:rsidRDefault="003E6398" w:rsidP="008216A8">
      <w:pPr>
        <w:pStyle w:val="Bibliography1"/>
      </w:pPr>
      <w:r>
        <w:fldChar w:fldCharType="end"/>
      </w:r>
    </w:p>
    <w:sectPr w:rsidR="00346841" w:rsidRPr="00FB65C1" w:rsidSect="00166BD5">
      <w:type w:val="continuous"/>
      <w:pgSz w:w="11909" w:h="16834" w:code="9"/>
      <w:pgMar w:top="792" w:right="734" w:bottom="821" w:left="821" w:header="706" w:footer="576" w:gutter="144"/>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540A4F" w14:textId="77777777" w:rsidR="00AF4054" w:rsidRDefault="00AF4054">
      <w:r>
        <w:separator/>
      </w:r>
    </w:p>
  </w:endnote>
  <w:endnote w:type="continuationSeparator" w:id="0">
    <w:p w14:paraId="0BC2EA66" w14:textId="77777777" w:rsidR="00AF4054" w:rsidRDefault="00AF4054">
      <w:r>
        <w:continuationSeparator/>
      </w:r>
    </w:p>
  </w:endnote>
  <w:endnote w:type="continuationNotice" w:id="1">
    <w:p w14:paraId="54D5B533" w14:textId="77777777" w:rsidR="00AF4054" w:rsidRDefault="00AF40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MS PGothic">
    <w:panose1 w:val="020B0600070205080204"/>
    <w:charset w:val="80"/>
    <w:family w:val="swiss"/>
    <w:pitch w:val="variable"/>
    <w:sig w:usb0="E00002FF" w:usb1="6AC7FDFB" w:usb2="08000012" w:usb3="00000000" w:csb0="0002009F" w:csb1="00000000"/>
  </w:font>
  <w:font w:name="Courier">
    <w:panose1 w:val="00000000000000000000"/>
    <w:charset w:val="00"/>
    <w:family w:val="auto"/>
    <w:pitch w:val="variable"/>
    <w:sig w:usb0="00000003" w:usb1="00000000" w:usb2="00000000" w:usb3="00000000" w:csb0="00000003" w:csb1="00000000"/>
  </w:font>
  <w:font w:name="Cordia New">
    <w:panose1 w:val="020B0304020202020204"/>
    <w:charset w:val="DE"/>
    <w:family w:val="swiss"/>
    <w:pitch w:val="variable"/>
    <w:sig w:usb0="81000003" w:usb1="00000000" w:usb2="00000000" w:usb3="00000000" w:csb0="00010001" w:csb1="00000000"/>
  </w:font>
  <w:font w:name="ArialMT">
    <w:altName w:val="Arial"/>
    <w:panose1 w:val="020B0604020202020204"/>
    <w:charset w:val="00"/>
    <w:family w:val="swiss"/>
    <w:pitch w:val="variable"/>
    <w:sig w:usb0="E0002AFF" w:usb1="C0007843" w:usb2="00000009" w:usb3="00000000" w:csb0="000001FF" w:csb1="00000000"/>
  </w:font>
  <w:font w:name="ZWAdobeF">
    <w:altName w:val="Times New Roman"/>
    <w:panose1 w:val="020B0604020202020204"/>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06274" w14:paraId="6173FDD1" w14:textId="77777777">
      <w:trPr>
        <w:cantSplit/>
        <w:jc w:val="center"/>
      </w:trPr>
      <w:tc>
        <w:tcPr>
          <w:tcW w:w="4876" w:type="dxa"/>
          <w:tcBorders>
            <w:top w:val="nil"/>
            <w:left w:val="nil"/>
            <w:bottom w:val="nil"/>
            <w:right w:val="nil"/>
          </w:tcBorders>
        </w:tcPr>
        <w:p w14:paraId="29486D26" w14:textId="2ADA5303" w:rsidR="00F06274" w:rsidRDefault="00F06274">
          <w:pPr>
            <w:pStyle w:val="Footer"/>
            <w:spacing w:before="540"/>
          </w:pPr>
          <w:r>
            <w:fldChar w:fldCharType="begin"/>
          </w:r>
          <w:r>
            <w:instrText xml:space="preserve">\PAGE \* ROMAN \* LOWER \* CHARFORMAT </w:instrText>
          </w:r>
          <w:r>
            <w:fldChar w:fldCharType="separate"/>
          </w:r>
          <w:r>
            <w:rPr>
              <w:noProof/>
            </w:rPr>
            <w:t>vi</w:t>
          </w:r>
          <w:r>
            <w:rPr>
              <w:noProof/>
            </w:rPr>
            <w:fldChar w:fldCharType="end"/>
          </w:r>
        </w:p>
      </w:tc>
      <w:tc>
        <w:tcPr>
          <w:tcW w:w="4876" w:type="dxa"/>
          <w:tcBorders>
            <w:top w:val="nil"/>
            <w:left w:val="nil"/>
            <w:bottom w:val="nil"/>
            <w:right w:val="nil"/>
          </w:tcBorders>
        </w:tcPr>
        <w:p w14:paraId="5A90009A" w14:textId="2B36FE4C" w:rsidR="00F06274" w:rsidRDefault="00F06274">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19</w:t>
          </w:r>
          <w:r w:rsidRPr="00BD083E">
            <w:rPr>
              <w:color w:val="000000"/>
              <w:sz w:val="16"/>
              <w:szCs w:val="16"/>
            </w:rPr>
            <w:t> </w:t>
          </w:r>
          <w:r>
            <w:rPr>
              <w:sz w:val="16"/>
              <w:szCs w:val="16"/>
            </w:rPr>
            <w:t>– All rights reserved</w:t>
          </w:r>
        </w:p>
      </w:tc>
    </w:tr>
  </w:tbl>
  <w:p w14:paraId="39DD2E04" w14:textId="77777777" w:rsidR="00F06274" w:rsidRDefault="00F062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06274" w14:paraId="656E61E1" w14:textId="77777777">
      <w:trPr>
        <w:cantSplit/>
        <w:jc w:val="center"/>
      </w:trPr>
      <w:tc>
        <w:tcPr>
          <w:tcW w:w="4876" w:type="dxa"/>
          <w:tcBorders>
            <w:top w:val="nil"/>
            <w:left w:val="nil"/>
            <w:bottom w:val="nil"/>
            <w:right w:val="nil"/>
          </w:tcBorders>
        </w:tcPr>
        <w:p w14:paraId="79ABF3EA" w14:textId="08E6779A" w:rsidR="00F06274" w:rsidRDefault="00F06274">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19</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54B957E9" w14:textId="4C5EE800" w:rsidR="00F06274" w:rsidRDefault="00F06274">
          <w:pPr>
            <w:pStyle w:val="Footer"/>
            <w:spacing w:before="540"/>
            <w:jc w:val="right"/>
          </w:pPr>
          <w:r>
            <w:fldChar w:fldCharType="begin"/>
          </w:r>
          <w:r>
            <w:instrText xml:space="preserve">\PAGE \* ROMAN \* LOWER \* CHARFORMAT </w:instrText>
          </w:r>
          <w:r>
            <w:fldChar w:fldCharType="separate"/>
          </w:r>
          <w:r>
            <w:rPr>
              <w:noProof/>
            </w:rPr>
            <w:t>v</w:t>
          </w:r>
          <w:r>
            <w:rPr>
              <w:noProof/>
            </w:rPr>
            <w:fldChar w:fldCharType="end"/>
          </w:r>
        </w:p>
      </w:tc>
    </w:tr>
  </w:tbl>
  <w:p w14:paraId="56ADE594" w14:textId="77777777" w:rsidR="00F06274" w:rsidRDefault="00F06274">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1991E" w14:textId="77777777" w:rsidR="00F06274" w:rsidRDefault="00F0627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06274" w14:paraId="166F4B03" w14:textId="77777777">
      <w:trPr>
        <w:cantSplit/>
        <w:jc w:val="center"/>
      </w:trPr>
      <w:tc>
        <w:tcPr>
          <w:tcW w:w="4876" w:type="dxa"/>
          <w:tcBorders>
            <w:top w:val="nil"/>
            <w:left w:val="nil"/>
            <w:bottom w:val="nil"/>
            <w:right w:val="nil"/>
          </w:tcBorders>
        </w:tcPr>
        <w:p w14:paraId="25B42DE1" w14:textId="15E55C22" w:rsidR="00F06274" w:rsidRDefault="00F06274">
          <w:pPr>
            <w:pStyle w:val="Footer"/>
            <w:spacing w:before="540"/>
            <w:rPr>
              <w:b/>
              <w:bCs/>
            </w:rPr>
          </w:pPr>
          <w:r>
            <w:rPr>
              <w:b/>
              <w:bCs/>
            </w:rPr>
            <w:fldChar w:fldCharType="begin"/>
          </w:r>
          <w:r>
            <w:rPr>
              <w:b/>
              <w:bCs/>
            </w:rPr>
            <w:instrText xml:space="preserve">PAGE \* ARABIC \* CHARFORMAT </w:instrText>
          </w:r>
          <w:r>
            <w:rPr>
              <w:b/>
              <w:bCs/>
            </w:rPr>
            <w:fldChar w:fldCharType="separate"/>
          </w:r>
          <w:r>
            <w:rPr>
              <w:b/>
              <w:bCs/>
              <w:noProof/>
            </w:rPr>
            <w:t>56</w:t>
          </w:r>
          <w:r>
            <w:rPr>
              <w:b/>
              <w:bCs/>
            </w:rPr>
            <w:fldChar w:fldCharType="end"/>
          </w:r>
        </w:p>
      </w:tc>
      <w:tc>
        <w:tcPr>
          <w:tcW w:w="4876" w:type="dxa"/>
          <w:tcBorders>
            <w:top w:val="nil"/>
            <w:left w:val="nil"/>
            <w:bottom w:val="nil"/>
            <w:right w:val="nil"/>
          </w:tcBorders>
        </w:tcPr>
        <w:p w14:paraId="0C50E509" w14:textId="09C114C5" w:rsidR="00F06274" w:rsidRDefault="00F06274">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19</w:t>
          </w:r>
          <w:r w:rsidRPr="00BD083E">
            <w:rPr>
              <w:color w:val="000000"/>
              <w:sz w:val="16"/>
              <w:szCs w:val="16"/>
            </w:rPr>
            <w:t> </w:t>
          </w:r>
          <w:r>
            <w:rPr>
              <w:sz w:val="16"/>
              <w:szCs w:val="16"/>
            </w:rPr>
            <w:t>– All rights reserved</w:t>
          </w:r>
        </w:p>
      </w:tc>
    </w:tr>
  </w:tbl>
  <w:p w14:paraId="469D632B" w14:textId="77777777" w:rsidR="00F06274" w:rsidRDefault="00F0627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F06274" w14:paraId="5936A545" w14:textId="77777777">
      <w:trPr>
        <w:cantSplit/>
      </w:trPr>
      <w:tc>
        <w:tcPr>
          <w:tcW w:w="4876" w:type="dxa"/>
          <w:tcBorders>
            <w:top w:val="nil"/>
            <w:left w:val="nil"/>
            <w:bottom w:val="nil"/>
            <w:right w:val="nil"/>
          </w:tcBorders>
        </w:tcPr>
        <w:p w14:paraId="4EC71C38" w14:textId="6FCC9A23" w:rsidR="00F06274" w:rsidRDefault="00F06274">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19</w:t>
          </w:r>
          <w:r w:rsidRPr="00BD083E">
            <w:rPr>
              <w:sz w:val="16"/>
              <w:szCs w:val="16"/>
            </w:rPr>
            <w:t> </w:t>
          </w:r>
          <w:r>
            <w:rPr>
              <w:sz w:val="16"/>
              <w:szCs w:val="16"/>
            </w:rPr>
            <w:t>– All rights reserved</w:t>
          </w:r>
        </w:p>
      </w:tc>
      <w:tc>
        <w:tcPr>
          <w:tcW w:w="4876" w:type="dxa"/>
          <w:tcBorders>
            <w:top w:val="nil"/>
            <w:left w:val="nil"/>
            <w:bottom w:val="nil"/>
            <w:right w:val="nil"/>
          </w:tcBorders>
        </w:tcPr>
        <w:p w14:paraId="479278F2" w14:textId="6FDD688B" w:rsidR="00F06274" w:rsidRDefault="00F06274">
          <w:pPr>
            <w:pStyle w:val="Footer"/>
            <w:spacing w:before="540"/>
            <w:jc w:val="right"/>
            <w:rPr>
              <w:b/>
              <w:bCs/>
            </w:rPr>
          </w:pPr>
          <w:r>
            <w:rPr>
              <w:b/>
              <w:bCs/>
            </w:rPr>
            <w:fldChar w:fldCharType="begin"/>
          </w:r>
          <w:r>
            <w:rPr>
              <w:b/>
              <w:bCs/>
            </w:rPr>
            <w:instrText xml:space="preserve">PAGE \* ARABIC \* CHARFORMAT </w:instrText>
          </w:r>
          <w:r>
            <w:rPr>
              <w:b/>
              <w:bCs/>
            </w:rPr>
            <w:fldChar w:fldCharType="separate"/>
          </w:r>
          <w:r>
            <w:rPr>
              <w:b/>
              <w:bCs/>
              <w:noProof/>
            </w:rPr>
            <w:t>57</w:t>
          </w:r>
          <w:r>
            <w:rPr>
              <w:b/>
              <w:bCs/>
            </w:rPr>
            <w:fldChar w:fldCharType="end"/>
          </w:r>
        </w:p>
      </w:tc>
    </w:tr>
  </w:tbl>
  <w:p w14:paraId="206F1B3D" w14:textId="77777777" w:rsidR="00F06274" w:rsidRDefault="00F06274">
    <w:pPr>
      <w:pStyle w:val="Footer"/>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06274" w14:paraId="249F8B97" w14:textId="77777777">
      <w:trPr>
        <w:cantSplit/>
        <w:jc w:val="center"/>
      </w:trPr>
      <w:tc>
        <w:tcPr>
          <w:tcW w:w="4876" w:type="dxa"/>
          <w:tcBorders>
            <w:top w:val="nil"/>
            <w:left w:val="nil"/>
            <w:bottom w:val="nil"/>
            <w:right w:val="nil"/>
          </w:tcBorders>
        </w:tcPr>
        <w:p w14:paraId="2EA122EF" w14:textId="143AD523" w:rsidR="00F06274" w:rsidRDefault="00F06274">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19</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76C5FD9E" w14:textId="551F48B5" w:rsidR="00F06274" w:rsidRDefault="00F06274" w:rsidP="0007492D">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Pr>
              <w:b/>
              <w:bCs/>
              <w:noProof/>
            </w:rPr>
            <w:t>7</w:t>
          </w:r>
          <w:r>
            <w:rPr>
              <w:b/>
              <w:bCs/>
            </w:rPr>
            <w:fldChar w:fldCharType="end"/>
          </w:r>
        </w:p>
      </w:tc>
    </w:tr>
  </w:tbl>
  <w:p w14:paraId="17BAD6A1" w14:textId="77777777" w:rsidR="00F06274" w:rsidRDefault="00F0627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910904" w14:textId="77777777" w:rsidR="00AF4054" w:rsidRDefault="00AF4054">
      <w:r>
        <w:separator/>
      </w:r>
    </w:p>
  </w:footnote>
  <w:footnote w:type="continuationSeparator" w:id="0">
    <w:p w14:paraId="118155BD" w14:textId="77777777" w:rsidR="00AF4054" w:rsidRDefault="00AF4054">
      <w:r>
        <w:continuationSeparator/>
      </w:r>
    </w:p>
  </w:footnote>
  <w:footnote w:type="continuationNotice" w:id="1">
    <w:p w14:paraId="347203AA" w14:textId="77777777" w:rsidR="00AF4054" w:rsidRDefault="00AF4054">
      <w:pPr>
        <w:spacing w:after="0" w:line="240" w:lineRule="auto"/>
      </w:pPr>
    </w:p>
  </w:footnote>
  <w:footnote w:id="2">
    <w:p w14:paraId="34D4DA3F" w14:textId="77777777" w:rsidR="00F06274" w:rsidRPr="009603AC" w:rsidRDefault="00F06274" w:rsidP="00743E20">
      <w:pPr>
        <w:pStyle w:val="FootnoteText"/>
        <w:rPr>
          <w:lang w:val="en-GB"/>
        </w:rPr>
      </w:pPr>
      <w:r>
        <w:rPr>
          <w:rStyle w:val="FootnoteReference"/>
        </w:rPr>
        <w:footnoteRef/>
      </w:r>
      <w:r>
        <w:t xml:space="preserve"> </w:t>
      </w:r>
      <w:r w:rsidRPr="009603AC">
        <w:t>Integer types, Floating types and Pointer types are collectively called scalar types in the C Standard</w:t>
      </w:r>
    </w:p>
  </w:footnote>
  <w:footnote w:id="3">
    <w:p w14:paraId="4442F4D7" w14:textId="573CB4F3" w:rsidR="00F06274" w:rsidRPr="003B289D" w:rsidRDefault="00F06274" w:rsidP="003B289D">
      <w:pPr>
        <w:pStyle w:val="FootnoteText"/>
        <w:ind w:left="284" w:hanging="284"/>
      </w:pPr>
      <w:r>
        <w:rPr>
          <w:rStyle w:val="FootnoteReference"/>
        </w:rPr>
        <w:footnoteRef/>
      </w:r>
      <w:r>
        <w:t xml:space="preserve"> </w:t>
      </w:r>
      <w:r>
        <w:tab/>
        <w:t xml:space="preserve">See comments on the correct use of Annex K functions in 6.8.1 Buffer boundary violation </w:t>
      </w:r>
      <w:r>
        <w:fldChar w:fldCharType="begin"/>
      </w:r>
      <w:r>
        <w:instrText xml:space="preserve"> REF _Ref514428014 \h </w:instrText>
      </w:r>
      <w:r>
        <w:fldChar w:fldCharType="separate"/>
      </w:r>
      <w:r>
        <w:rPr>
          <w:lang w:bidi="en-US"/>
        </w:rPr>
        <w:t>6.8 Buffer boundary v</w:t>
      </w:r>
      <w:r w:rsidRPr="00CD6A7E">
        <w:rPr>
          <w:lang w:bidi="en-US"/>
        </w:rPr>
        <w:t>iolation</w:t>
      </w:r>
      <w:r>
        <w:rPr>
          <w:lang w:bidi="en-US"/>
        </w:rPr>
        <w:t xml:space="preserve"> (buffer overflow)</w:t>
      </w:r>
      <w:r w:rsidRPr="00CD6A7E">
        <w:rPr>
          <w:lang w:bidi="en-US"/>
        </w:rPr>
        <w:t xml:space="preserve"> [HCB]</w:t>
      </w:r>
      <w:r>
        <w:fldChar w:fldCharType="end"/>
      </w:r>
    </w:p>
  </w:footnote>
  <w:footnote w:id="4">
    <w:p w14:paraId="47391E7D" w14:textId="5071E0B8" w:rsidR="00F06274" w:rsidRPr="004C20E8" w:rsidRDefault="00F06274">
      <w:pPr>
        <w:pStyle w:val="FootnoteText"/>
      </w:pPr>
      <w:r>
        <w:rPr>
          <w:rStyle w:val="FootnoteReference"/>
        </w:rPr>
        <w:footnoteRef/>
      </w:r>
      <w:r>
        <w:t xml:space="preserve"> </w:t>
      </w:r>
      <w:r>
        <w:tab/>
        <w:t xml:space="preserve">In effect, this is a special case of </w:t>
      </w:r>
      <w:r>
        <w:fldChar w:fldCharType="begin"/>
      </w:r>
      <w:r>
        <w:instrText xml:space="preserve"> REF _Ref514259029 \h </w:instrText>
      </w:r>
      <w:r>
        <w:fldChar w:fldCharType="separate"/>
      </w:r>
      <w:r>
        <w:rPr>
          <w:lang w:bidi="en-US"/>
        </w:rPr>
        <w:t>6.8 Buffer boundary v</w:t>
      </w:r>
      <w:r w:rsidRPr="00CD6A7E">
        <w:rPr>
          <w:lang w:bidi="en-US"/>
        </w:rPr>
        <w:t>iolation</w:t>
      </w:r>
      <w:r>
        <w:rPr>
          <w:lang w:bidi="en-US"/>
        </w:rPr>
        <w:t xml:space="preserve"> (buffer overflow)</w:t>
      </w:r>
      <w:r w:rsidRPr="00CD6A7E">
        <w:rPr>
          <w:lang w:bidi="en-US"/>
        </w:rPr>
        <w:t xml:space="preserve"> [HCB]</w:t>
      </w:r>
      <w:r>
        <w:fldChar w:fldCharType="end"/>
      </w:r>
    </w:p>
  </w:footnote>
  <w:footnote w:id="5">
    <w:p w14:paraId="1D037425" w14:textId="66DEA06E" w:rsidR="00F06274" w:rsidRPr="00F13E02" w:rsidRDefault="00F06274" w:rsidP="00F13E02">
      <w:pPr>
        <w:pStyle w:val="FootnoteText"/>
        <w:ind w:left="284" w:hanging="284"/>
      </w:pPr>
      <w:r>
        <w:rPr>
          <w:rStyle w:val="FootnoteReference"/>
        </w:rPr>
        <w:footnoteRef/>
      </w:r>
      <w:r>
        <w:t xml:space="preserve"> </w:t>
      </w:r>
      <w:r>
        <w:tab/>
        <w:t xml:space="preserve">See comments on the correct use of Annex K functions in </w:t>
      </w:r>
      <w:hyperlink w:anchor="_6.8_Buffer_boundary" w:history="1">
        <w:r w:rsidRPr="000348E3">
          <w:rPr>
            <w:rStyle w:val="Hyperlink"/>
          </w:rPr>
          <w:t>6.8.1 Buffer boundary violation [HCB]</w:t>
        </w:r>
      </w:hyperlink>
    </w:p>
  </w:footnote>
  <w:footnote w:id="6">
    <w:p w14:paraId="1EEF7D69" w14:textId="292C6140" w:rsidR="00F06274" w:rsidRPr="004C20E8" w:rsidRDefault="00F06274">
      <w:pPr>
        <w:pStyle w:val="FootnoteText"/>
      </w:pPr>
      <w:r>
        <w:rPr>
          <w:rStyle w:val="FootnoteReference"/>
        </w:rPr>
        <w:footnoteRef/>
      </w:r>
      <w:r>
        <w:t xml:space="preserve">     This also is a special case of </w:t>
      </w:r>
      <w:r>
        <w:fldChar w:fldCharType="begin"/>
      </w:r>
      <w:r>
        <w:instrText xml:space="preserve"> REF _Ref514259029 \h </w:instrText>
      </w:r>
      <w:r>
        <w:fldChar w:fldCharType="separate"/>
      </w:r>
      <w:r>
        <w:rPr>
          <w:lang w:bidi="en-US"/>
        </w:rPr>
        <w:t>6.8 Buffer boundary v</w:t>
      </w:r>
      <w:r w:rsidRPr="00CD6A7E">
        <w:rPr>
          <w:lang w:bidi="en-US"/>
        </w:rPr>
        <w:t>iolation</w:t>
      </w:r>
      <w:r>
        <w:rPr>
          <w:lang w:bidi="en-US"/>
        </w:rPr>
        <w:t xml:space="preserve"> (buffer overflow)</w:t>
      </w:r>
      <w:r w:rsidRPr="00CD6A7E">
        <w:rPr>
          <w:lang w:bidi="en-US"/>
        </w:rPr>
        <w:t xml:space="preserve"> [HCB]</w:t>
      </w:r>
      <w:r>
        <w:fldChar w:fldCharType="end"/>
      </w:r>
    </w:p>
  </w:footnote>
  <w:footnote w:id="7">
    <w:p w14:paraId="216FF6DD" w14:textId="52DEFB3A" w:rsidR="00F06274" w:rsidRPr="00871528" w:rsidRDefault="00F06274" w:rsidP="00871528">
      <w:pPr>
        <w:pStyle w:val="FootnoteText"/>
        <w:ind w:left="284" w:hanging="284"/>
      </w:pPr>
      <w:r>
        <w:rPr>
          <w:rStyle w:val="FootnoteReference"/>
        </w:rPr>
        <w:footnoteRef/>
      </w:r>
      <w:r>
        <w:t xml:space="preserve"> </w:t>
      </w:r>
      <w:r>
        <w:tab/>
        <w:t xml:space="preserve">See comments on the correct use of Annex K functions in </w:t>
      </w:r>
      <w:r>
        <w:fldChar w:fldCharType="begin"/>
      </w:r>
      <w:r>
        <w:instrText xml:space="preserve"> REF _Ref514428390 \h </w:instrText>
      </w:r>
      <w:r>
        <w:fldChar w:fldCharType="separate"/>
      </w:r>
      <w:r>
        <w:rPr>
          <w:lang w:bidi="en-US"/>
        </w:rPr>
        <w:t>6.8 Buffer boundary v</w:t>
      </w:r>
      <w:r w:rsidRPr="00CD6A7E">
        <w:rPr>
          <w:lang w:bidi="en-US"/>
        </w:rPr>
        <w:t>iolation</w:t>
      </w:r>
      <w:r>
        <w:rPr>
          <w:lang w:bidi="en-US"/>
        </w:rPr>
        <w:t xml:space="preserve"> (buffer overflow)</w:t>
      </w:r>
      <w:r w:rsidRPr="00CD6A7E">
        <w:rPr>
          <w:lang w:bidi="en-US"/>
        </w:rPr>
        <w:t xml:space="preserve"> [HCB]</w:t>
      </w:r>
      <w:r>
        <w:fldChar w:fldCharType="end"/>
      </w:r>
    </w:p>
  </w:footnote>
  <w:footnote w:id="8">
    <w:p w14:paraId="22E36855" w14:textId="53F91860" w:rsidR="00F06274" w:rsidRPr="007810CE" w:rsidRDefault="00F06274">
      <w:pPr>
        <w:pStyle w:val="FootnoteText"/>
        <w:rPr>
          <w:lang w:val="en-CA"/>
        </w:rPr>
      </w:pPr>
      <w:r>
        <w:rPr>
          <w:rStyle w:val="FootnoteReference"/>
        </w:rPr>
        <w:footnoteRef/>
      </w:r>
      <w:r>
        <w:t xml:space="preserve"> This allocation does not follow the advice in [HFC], for simplicity</w:t>
      </w:r>
    </w:p>
  </w:footnote>
  <w:footnote w:id="9">
    <w:p w14:paraId="6928D5DD" w14:textId="57858D1A" w:rsidR="00F06274" w:rsidRPr="002D29A9" w:rsidRDefault="00F06274">
      <w:pPr>
        <w:pStyle w:val="FootnoteText"/>
        <w:rPr>
          <w:lang w:val="en-GB"/>
        </w:rPr>
      </w:pPr>
      <w:r>
        <w:rPr>
          <w:rStyle w:val="FootnoteReference"/>
        </w:rPr>
        <w:footnoteRef/>
      </w:r>
      <w:r>
        <w:t xml:space="preserve">   </w:t>
      </w:r>
      <w:r w:rsidRPr="002D29A9">
        <w:t>An alias is a variable or formal parameter that refers to the same location as another variable or formal parameter.</w:t>
      </w:r>
    </w:p>
  </w:footnote>
  <w:footnote w:id="10">
    <w:p w14:paraId="043675CE" w14:textId="4317F6FD" w:rsidR="00F06274" w:rsidRPr="00D470CB" w:rsidRDefault="00F06274">
      <w:pPr>
        <w:pStyle w:val="FootnoteText"/>
        <w:rPr>
          <w:lang w:val="en-GB"/>
        </w:rPr>
      </w:pPr>
      <w:r>
        <w:rPr>
          <w:rStyle w:val="FootnoteReference"/>
        </w:rPr>
        <w:footnoteRef/>
      </w:r>
      <w:r>
        <w:t xml:space="preserve"> </w:t>
      </w:r>
      <w:r>
        <w:rPr>
          <w:lang w:val="en-GB"/>
        </w:rPr>
        <w:t>For example because the function is defined in a different translation unit, or there is mutual recursion between two (or more) functions.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F4C12" w14:textId="00AF2AFA" w:rsidR="00F06274" w:rsidRPr="00BD083E" w:rsidRDefault="00F06274" w:rsidP="00D03975">
    <w:pPr>
      <w:pStyle w:val="Header"/>
      <w:jc w:val="center"/>
      <w:rPr>
        <w:color w:val="000000"/>
      </w:rPr>
    </w:pPr>
    <w:r>
      <w:rPr>
        <w:color w:val="000000"/>
      </w:rPr>
      <w:tab/>
      <w:t>TR 24772</w:t>
    </w:r>
    <w:r w:rsidRPr="00076C3F">
      <w:rPr>
        <w:color w:val="000000"/>
      </w:rPr>
      <w:t>–</w:t>
    </w:r>
    <w:r w:rsidRPr="009C224F">
      <w:rPr>
        <w:color w:val="000000"/>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C4148" w14:textId="77777777" w:rsidR="00F06274" w:rsidRDefault="00F062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4C94F" w14:textId="77777777" w:rsidR="00F06274" w:rsidRDefault="00F0627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BFF82" w14:textId="55006645" w:rsidR="00F06274" w:rsidRDefault="00F0627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9C7E2" w14:textId="77777777" w:rsidR="00F06274" w:rsidRDefault="00F0627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F06274" w14:paraId="74C87543" w14:textId="77777777">
      <w:trPr>
        <w:cantSplit/>
        <w:jc w:val="center"/>
      </w:trPr>
      <w:tc>
        <w:tcPr>
          <w:tcW w:w="5387" w:type="dxa"/>
          <w:tcBorders>
            <w:top w:val="single" w:sz="18" w:space="0" w:color="auto"/>
            <w:left w:val="nil"/>
            <w:bottom w:val="single" w:sz="18" w:space="0" w:color="auto"/>
            <w:right w:val="nil"/>
          </w:tcBorders>
        </w:tcPr>
        <w:p w14:paraId="56BBA3C3" w14:textId="77777777" w:rsidR="00F06274" w:rsidRPr="00BD083E" w:rsidRDefault="00F06274">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77864315" w14:textId="5C210E3D" w:rsidR="00F06274" w:rsidRPr="00BD083E" w:rsidRDefault="00F06274">
          <w:pPr>
            <w:pStyle w:val="Header"/>
            <w:spacing w:before="120" w:after="120" w:line="-230" w:lineRule="auto"/>
            <w:jc w:val="right"/>
            <w:rPr>
              <w:color w:val="000000"/>
            </w:rPr>
          </w:pPr>
          <w:r w:rsidRPr="00BD083E">
            <w:rPr>
              <w:color w:val="000000"/>
            </w:rPr>
            <w:t>ISO/IEC TR 24772</w:t>
          </w:r>
          <w:r>
            <w:rPr>
              <w:color w:val="000000"/>
            </w:rPr>
            <w:t>-3:2019(E)</w:t>
          </w:r>
        </w:p>
      </w:tc>
    </w:tr>
  </w:tbl>
  <w:p w14:paraId="49477643" w14:textId="77777777" w:rsidR="00F06274" w:rsidRDefault="00F062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15:restartNumberingAfterBreak="0">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9" w15:restartNumberingAfterBreak="0">
    <w:nsid w:val="00AE45FA"/>
    <w:multiLevelType w:val="hybridMultilevel"/>
    <w:tmpl w:val="98100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116293"/>
    <w:multiLevelType w:val="hybridMultilevel"/>
    <w:tmpl w:val="B594A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B741BA1"/>
    <w:multiLevelType w:val="hybridMultilevel"/>
    <w:tmpl w:val="82520E2A"/>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14" w15:restartNumberingAfterBreak="0">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DA65244"/>
    <w:multiLevelType w:val="hybridMultilevel"/>
    <w:tmpl w:val="BA749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10653BC"/>
    <w:multiLevelType w:val="hybridMultilevel"/>
    <w:tmpl w:val="3056B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383700"/>
    <w:multiLevelType w:val="hybridMultilevel"/>
    <w:tmpl w:val="6EA08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057852"/>
    <w:multiLevelType w:val="hybridMultilevel"/>
    <w:tmpl w:val="D662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342022"/>
    <w:multiLevelType w:val="hybridMultilevel"/>
    <w:tmpl w:val="FA1EFAF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461B58"/>
    <w:multiLevelType w:val="hybridMultilevel"/>
    <w:tmpl w:val="B986E5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1E81645E"/>
    <w:multiLevelType w:val="hybridMultilevel"/>
    <w:tmpl w:val="7AE2D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3F8207F"/>
    <w:multiLevelType w:val="hybridMultilevel"/>
    <w:tmpl w:val="997CC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493107"/>
    <w:multiLevelType w:val="hybridMultilevel"/>
    <w:tmpl w:val="457AA7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8310E20"/>
    <w:multiLevelType w:val="hybridMultilevel"/>
    <w:tmpl w:val="A9A00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83688C"/>
    <w:multiLevelType w:val="hybridMultilevel"/>
    <w:tmpl w:val="30BCEFD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7" w15:restartNumberingAfterBreak="0">
    <w:nsid w:val="2C241162"/>
    <w:multiLevelType w:val="hybridMultilevel"/>
    <w:tmpl w:val="524A4868"/>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28" w15:restartNumberingAfterBreak="0">
    <w:nsid w:val="2C3C4271"/>
    <w:multiLevelType w:val="hybridMultilevel"/>
    <w:tmpl w:val="33BE65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E5536CC"/>
    <w:multiLevelType w:val="hybridMultilevel"/>
    <w:tmpl w:val="D3FA9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26043C9"/>
    <w:multiLevelType w:val="hybridMultilevel"/>
    <w:tmpl w:val="59384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271463C"/>
    <w:multiLevelType w:val="hybridMultilevel"/>
    <w:tmpl w:val="74D47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8BB2185"/>
    <w:multiLevelType w:val="hybridMultilevel"/>
    <w:tmpl w:val="682CB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AEE7A9A"/>
    <w:multiLevelType w:val="hybridMultilevel"/>
    <w:tmpl w:val="8E280704"/>
    <w:lvl w:ilvl="0" w:tplc="08090001">
      <w:start w:val="1"/>
      <w:numFmt w:val="bullet"/>
      <w:lvlText w:val=""/>
      <w:lvlJc w:val="left"/>
      <w:pPr>
        <w:ind w:left="1501" w:hanging="360"/>
      </w:pPr>
      <w:rPr>
        <w:rFonts w:ascii="Symbol" w:hAnsi="Symbol" w:hint="default"/>
      </w:rPr>
    </w:lvl>
    <w:lvl w:ilvl="1" w:tplc="08090003">
      <w:start w:val="1"/>
      <w:numFmt w:val="bullet"/>
      <w:lvlText w:val="o"/>
      <w:lvlJc w:val="left"/>
      <w:pPr>
        <w:ind w:left="2221" w:hanging="360"/>
      </w:pPr>
      <w:rPr>
        <w:rFonts w:ascii="Courier New" w:hAnsi="Courier New" w:cs="Courier New" w:hint="default"/>
      </w:rPr>
    </w:lvl>
    <w:lvl w:ilvl="2" w:tplc="08090005" w:tentative="1">
      <w:start w:val="1"/>
      <w:numFmt w:val="bullet"/>
      <w:lvlText w:val=""/>
      <w:lvlJc w:val="left"/>
      <w:pPr>
        <w:ind w:left="2941" w:hanging="360"/>
      </w:pPr>
      <w:rPr>
        <w:rFonts w:ascii="Wingdings" w:hAnsi="Wingdings" w:hint="default"/>
      </w:rPr>
    </w:lvl>
    <w:lvl w:ilvl="3" w:tplc="08090001" w:tentative="1">
      <w:start w:val="1"/>
      <w:numFmt w:val="bullet"/>
      <w:lvlText w:val=""/>
      <w:lvlJc w:val="left"/>
      <w:pPr>
        <w:ind w:left="3661" w:hanging="360"/>
      </w:pPr>
      <w:rPr>
        <w:rFonts w:ascii="Symbol" w:hAnsi="Symbol" w:hint="default"/>
      </w:rPr>
    </w:lvl>
    <w:lvl w:ilvl="4" w:tplc="08090003" w:tentative="1">
      <w:start w:val="1"/>
      <w:numFmt w:val="bullet"/>
      <w:lvlText w:val="o"/>
      <w:lvlJc w:val="left"/>
      <w:pPr>
        <w:ind w:left="4381" w:hanging="360"/>
      </w:pPr>
      <w:rPr>
        <w:rFonts w:ascii="Courier New" w:hAnsi="Courier New" w:cs="Courier New" w:hint="default"/>
      </w:rPr>
    </w:lvl>
    <w:lvl w:ilvl="5" w:tplc="08090005" w:tentative="1">
      <w:start w:val="1"/>
      <w:numFmt w:val="bullet"/>
      <w:lvlText w:val=""/>
      <w:lvlJc w:val="left"/>
      <w:pPr>
        <w:ind w:left="5101" w:hanging="360"/>
      </w:pPr>
      <w:rPr>
        <w:rFonts w:ascii="Wingdings" w:hAnsi="Wingdings" w:hint="default"/>
      </w:rPr>
    </w:lvl>
    <w:lvl w:ilvl="6" w:tplc="08090001" w:tentative="1">
      <w:start w:val="1"/>
      <w:numFmt w:val="bullet"/>
      <w:lvlText w:val=""/>
      <w:lvlJc w:val="left"/>
      <w:pPr>
        <w:ind w:left="5821" w:hanging="360"/>
      </w:pPr>
      <w:rPr>
        <w:rFonts w:ascii="Symbol" w:hAnsi="Symbol" w:hint="default"/>
      </w:rPr>
    </w:lvl>
    <w:lvl w:ilvl="7" w:tplc="08090003" w:tentative="1">
      <w:start w:val="1"/>
      <w:numFmt w:val="bullet"/>
      <w:lvlText w:val="o"/>
      <w:lvlJc w:val="left"/>
      <w:pPr>
        <w:ind w:left="6541" w:hanging="360"/>
      </w:pPr>
      <w:rPr>
        <w:rFonts w:ascii="Courier New" w:hAnsi="Courier New" w:cs="Courier New" w:hint="default"/>
      </w:rPr>
    </w:lvl>
    <w:lvl w:ilvl="8" w:tplc="08090005" w:tentative="1">
      <w:start w:val="1"/>
      <w:numFmt w:val="bullet"/>
      <w:lvlText w:val=""/>
      <w:lvlJc w:val="left"/>
      <w:pPr>
        <w:ind w:left="7261" w:hanging="360"/>
      </w:pPr>
      <w:rPr>
        <w:rFonts w:ascii="Wingdings" w:hAnsi="Wingdings" w:hint="default"/>
      </w:rPr>
    </w:lvl>
  </w:abstractNum>
  <w:abstractNum w:abstractNumId="36" w15:restartNumberingAfterBreak="0">
    <w:nsid w:val="3B322D29"/>
    <w:multiLevelType w:val="hybridMultilevel"/>
    <w:tmpl w:val="284A0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482B4DCE"/>
    <w:multiLevelType w:val="hybridMultilevel"/>
    <w:tmpl w:val="3B5A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9E87F4B"/>
    <w:multiLevelType w:val="hybridMultilevel"/>
    <w:tmpl w:val="CD0A9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866787A"/>
    <w:multiLevelType w:val="hybridMultilevel"/>
    <w:tmpl w:val="566E4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F871705"/>
    <w:multiLevelType w:val="hybridMultilevel"/>
    <w:tmpl w:val="A7F62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1374765"/>
    <w:multiLevelType w:val="hybridMultilevel"/>
    <w:tmpl w:val="7F40292E"/>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1DF02F4"/>
    <w:multiLevelType w:val="hybridMultilevel"/>
    <w:tmpl w:val="3AF2E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9535413"/>
    <w:multiLevelType w:val="hybridMultilevel"/>
    <w:tmpl w:val="5C6A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A61629E"/>
    <w:multiLevelType w:val="hybridMultilevel"/>
    <w:tmpl w:val="008A0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B3638E7"/>
    <w:multiLevelType w:val="hybridMultilevel"/>
    <w:tmpl w:val="5486F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2434753"/>
    <w:multiLevelType w:val="hybridMultilevel"/>
    <w:tmpl w:val="E4A8A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2CF47B7"/>
    <w:multiLevelType w:val="hybridMultilevel"/>
    <w:tmpl w:val="2A88E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5D3680A"/>
    <w:multiLevelType w:val="hybridMultilevel"/>
    <w:tmpl w:val="2398D8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80517A2"/>
    <w:multiLevelType w:val="hybridMultilevel"/>
    <w:tmpl w:val="F796D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86B7EDB"/>
    <w:multiLevelType w:val="hybridMultilevel"/>
    <w:tmpl w:val="60F280AE"/>
    <w:lvl w:ilvl="0" w:tplc="08090001">
      <w:start w:val="1"/>
      <w:numFmt w:val="bullet"/>
      <w:lvlText w:val=""/>
      <w:lvlJc w:val="left"/>
      <w:pPr>
        <w:ind w:left="2332" w:hanging="360"/>
      </w:pPr>
      <w:rPr>
        <w:rFonts w:ascii="Symbol" w:hAnsi="Symbol" w:hint="default"/>
      </w:rPr>
    </w:lvl>
    <w:lvl w:ilvl="1" w:tplc="08090003">
      <w:start w:val="1"/>
      <w:numFmt w:val="bullet"/>
      <w:lvlText w:val="o"/>
      <w:lvlJc w:val="left"/>
      <w:pPr>
        <w:ind w:left="3052" w:hanging="360"/>
      </w:pPr>
      <w:rPr>
        <w:rFonts w:ascii="Courier New" w:hAnsi="Courier New" w:cs="Courier New" w:hint="default"/>
      </w:rPr>
    </w:lvl>
    <w:lvl w:ilvl="2" w:tplc="08090005" w:tentative="1">
      <w:start w:val="1"/>
      <w:numFmt w:val="bullet"/>
      <w:lvlText w:val=""/>
      <w:lvlJc w:val="left"/>
      <w:pPr>
        <w:ind w:left="3772" w:hanging="360"/>
      </w:pPr>
      <w:rPr>
        <w:rFonts w:ascii="Wingdings" w:hAnsi="Wingdings" w:hint="default"/>
      </w:rPr>
    </w:lvl>
    <w:lvl w:ilvl="3" w:tplc="08090001" w:tentative="1">
      <w:start w:val="1"/>
      <w:numFmt w:val="bullet"/>
      <w:lvlText w:val=""/>
      <w:lvlJc w:val="left"/>
      <w:pPr>
        <w:ind w:left="4492" w:hanging="360"/>
      </w:pPr>
      <w:rPr>
        <w:rFonts w:ascii="Symbol" w:hAnsi="Symbol" w:hint="default"/>
      </w:rPr>
    </w:lvl>
    <w:lvl w:ilvl="4" w:tplc="08090003" w:tentative="1">
      <w:start w:val="1"/>
      <w:numFmt w:val="bullet"/>
      <w:lvlText w:val="o"/>
      <w:lvlJc w:val="left"/>
      <w:pPr>
        <w:ind w:left="5212" w:hanging="360"/>
      </w:pPr>
      <w:rPr>
        <w:rFonts w:ascii="Courier New" w:hAnsi="Courier New" w:cs="Courier New" w:hint="default"/>
      </w:rPr>
    </w:lvl>
    <w:lvl w:ilvl="5" w:tplc="08090005" w:tentative="1">
      <w:start w:val="1"/>
      <w:numFmt w:val="bullet"/>
      <w:lvlText w:val=""/>
      <w:lvlJc w:val="left"/>
      <w:pPr>
        <w:ind w:left="5932" w:hanging="360"/>
      </w:pPr>
      <w:rPr>
        <w:rFonts w:ascii="Wingdings" w:hAnsi="Wingdings" w:hint="default"/>
      </w:rPr>
    </w:lvl>
    <w:lvl w:ilvl="6" w:tplc="08090001" w:tentative="1">
      <w:start w:val="1"/>
      <w:numFmt w:val="bullet"/>
      <w:lvlText w:val=""/>
      <w:lvlJc w:val="left"/>
      <w:pPr>
        <w:ind w:left="6652" w:hanging="360"/>
      </w:pPr>
      <w:rPr>
        <w:rFonts w:ascii="Symbol" w:hAnsi="Symbol" w:hint="default"/>
      </w:rPr>
    </w:lvl>
    <w:lvl w:ilvl="7" w:tplc="08090003" w:tentative="1">
      <w:start w:val="1"/>
      <w:numFmt w:val="bullet"/>
      <w:lvlText w:val="o"/>
      <w:lvlJc w:val="left"/>
      <w:pPr>
        <w:ind w:left="7372" w:hanging="360"/>
      </w:pPr>
      <w:rPr>
        <w:rFonts w:ascii="Courier New" w:hAnsi="Courier New" w:cs="Courier New" w:hint="default"/>
      </w:rPr>
    </w:lvl>
    <w:lvl w:ilvl="8" w:tplc="08090005" w:tentative="1">
      <w:start w:val="1"/>
      <w:numFmt w:val="bullet"/>
      <w:lvlText w:val=""/>
      <w:lvlJc w:val="left"/>
      <w:pPr>
        <w:ind w:left="8092" w:hanging="360"/>
      </w:pPr>
      <w:rPr>
        <w:rFonts w:ascii="Wingdings" w:hAnsi="Wingdings" w:hint="default"/>
      </w:rPr>
    </w:lvl>
  </w:abstractNum>
  <w:abstractNum w:abstractNumId="57" w15:restartNumberingAfterBreak="0">
    <w:nsid w:val="7AEC79AA"/>
    <w:multiLevelType w:val="multilevel"/>
    <w:tmpl w:val="79F88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3"/>
  </w:num>
  <w:num w:numId="2">
    <w:abstractNumId w:val="5"/>
  </w:num>
  <w:num w:numId="3">
    <w:abstractNumId w:val="4"/>
  </w:num>
  <w:num w:numId="4">
    <w:abstractNumId w:val="3"/>
  </w:num>
  <w:num w:numId="5">
    <w:abstractNumId w:val="2"/>
  </w:num>
  <w:num w:numId="6">
    <w:abstractNumId w:val="1"/>
  </w:num>
  <w:num w:numId="7">
    <w:abstractNumId w:val="0"/>
  </w:num>
  <w:num w:numId="8">
    <w:abstractNumId w:val="33"/>
  </w:num>
  <w:num w:numId="9">
    <w:abstractNumId w:val="58"/>
  </w:num>
  <w:num w:numId="10">
    <w:abstractNumId w:val="23"/>
  </w:num>
  <w:num w:numId="11">
    <w:abstractNumId w:val="18"/>
  </w:num>
  <w:num w:numId="12">
    <w:abstractNumId w:val="14"/>
  </w:num>
  <w:num w:numId="13">
    <w:abstractNumId w:val="20"/>
  </w:num>
  <w:num w:numId="14">
    <w:abstractNumId w:val="32"/>
  </w:num>
  <w:num w:numId="15">
    <w:abstractNumId w:val="25"/>
  </w:num>
  <w:num w:numId="16">
    <w:abstractNumId w:val="19"/>
  </w:num>
  <w:num w:numId="17">
    <w:abstractNumId w:val="49"/>
  </w:num>
  <w:num w:numId="18">
    <w:abstractNumId w:val="53"/>
  </w:num>
  <w:num w:numId="19">
    <w:abstractNumId w:val="10"/>
  </w:num>
  <w:num w:numId="20">
    <w:abstractNumId w:val="41"/>
  </w:num>
  <w:num w:numId="21">
    <w:abstractNumId w:val="11"/>
  </w:num>
  <w:num w:numId="22">
    <w:abstractNumId w:val="37"/>
  </w:num>
  <w:num w:numId="23">
    <w:abstractNumId w:val="28"/>
  </w:num>
  <w:num w:numId="24">
    <w:abstractNumId w:val="35"/>
  </w:num>
  <w:num w:numId="25">
    <w:abstractNumId w:val="9"/>
  </w:num>
  <w:num w:numId="26">
    <w:abstractNumId w:val="50"/>
  </w:num>
  <w:num w:numId="27">
    <w:abstractNumId w:val="46"/>
  </w:num>
  <w:num w:numId="28">
    <w:abstractNumId w:val="31"/>
  </w:num>
  <w:num w:numId="29">
    <w:abstractNumId w:val="34"/>
  </w:num>
  <w:num w:numId="30">
    <w:abstractNumId w:val="40"/>
  </w:num>
  <w:num w:numId="31">
    <w:abstractNumId w:val="22"/>
  </w:num>
  <w:num w:numId="32">
    <w:abstractNumId w:val="51"/>
  </w:num>
  <w:num w:numId="33">
    <w:abstractNumId w:val="15"/>
  </w:num>
  <w:num w:numId="34">
    <w:abstractNumId w:val="48"/>
  </w:num>
  <w:num w:numId="35">
    <w:abstractNumId w:val="13"/>
  </w:num>
  <w:num w:numId="36">
    <w:abstractNumId w:val="45"/>
  </w:num>
  <w:num w:numId="37">
    <w:abstractNumId w:val="21"/>
  </w:num>
  <w:num w:numId="38">
    <w:abstractNumId w:val="30"/>
  </w:num>
  <w:num w:numId="39">
    <w:abstractNumId w:val="52"/>
  </w:num>
  <w:num w:numId="40">
    <w:abstractNumId w:val="12"/>
  </w:num>
  <w:num w:numId="41">
    <w:abstractNumId w:val="55"/>
  </w:num>
  <w:num w:numId="42">
    <w:abstractNumId w:val="29"/>
  </w:num>
  <w:num w:numId="43">
    <w:abstractNumId w:val="36"/>
  </w:num>
  <w:num w:numId="44">
    <w:abstractNumId w:val="47"/>
  </w:num>
  <w:num w:numId="45">
    <w:abstractNumId w:val="44"/>
  </w:num>
  <w:num w:numId="46">
    <w:abstractNumId w:val="26"/>
  </w:num>
  <w:num w:numId="47">
    <w:abstractNumId w:val="42"/>
  </w:num>
  <w:num w:numId="48">
    <w:abstractNumId w:val="17"/>
  </w:num>
  <w:num w:numId="49">
    <w:abstractNumId w:val="24"/>
  </w:num>
  <w:num w:numId="50">
    <w:abstractNumId w:val="54"/>
  </w:num>
  <w:num w:numId="51">
    <w:abstractNumId w:val="57"/>
  </w:num>
  <w:num w:numId="5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6"/>
  </w:num>
  <w:num w:numId="55">
    <w:abstractNumId w:val="27"/>
  </w:num>
  <w:num w:numId="56">
    <w:abstractNumId w:val="39"/>
  </w:num>
  <w:num w:numId="57">
    <w:abstractNumId w:val="16"/>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phen Michell">
    <w15:presenceInfo w15:providerId="Windows Live" w15:userId="3e9348f3731fc2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DD5"/>
    <w:rsid w:val="0000008E"/>
    <w:rsid w:val="00001815"/>
    <w:rsid w:val="00001A86"/>
    <w:rsid w:val="00002A68"/>
    <w:rsid w:val="000030CF"/>
    <w:rsid w:val="00003D43"/>
    <w:rsid w:val="00003E0A"/>
    <w:rsid w:val="00005807"/>
    <w:rsid w:val="00005C64"/>
    <w:rsid w:val="0001132E"/>
    <w:rsid w:val="000114E6"/>
    <w:rsid w:val="00011AA6"/>
    <w:rsid w:val="000120C7"/>
    <w:rsid w:val="0001212A"/>
    <w:rsid w:val="00013A64"/>
    <w:rsid w:val="00014799"/>
    <w:rsid w:val="00015D73"/>
    <w:rsid w:val="000160B6"/>
    <w:rsid w:val="00016141"/>
    <w:rsid w:val="0002161D"/>
    <w:rsid w:val="0002309C"/>
    <w:rsid w:val="00023DB5"/>
    <w:rsid w:val="000246F9"/>
    <w:rsid w:val="00024700"/>
    <w:rsid w:val="00024817"/>
    <w:rsid w:val="000252BD"/>
    <w:rsid w:val="000258A6"/>
    <w:rsid w:val="00025C24"/>
    <w:rsid w:val="00026C6C"/>
    <w:rsid w:val="00026CB8"/>
    <w:rsid w:val="00026D7F"/>
    <w:rsid w:val="00026DDD"/>
    <w:rsid w:val="00030BE8"/>
    <w:rsid w:val="00030D3C"/>
    <w:rsid w:val="000318FB"/>
    <w:rsid w:val="000326A7"/>
    <w:rsid w:val="000332C4"/>
    <w:rsid w:val="00033ABC"/>
    <w:rsid w:val="000348E3"/>
    <w:rsid w:val="00035778"/>
    <w:rsid w:val="00035C36"/>
    <w:rsid w:val="00037007"/>
    <w:rsid w:val="000378B9"/>
    <w:rsid w:val="00040085"/>
    <w:rsid w:val="000403AC"/>
    <w:rsid w:val="0004104D"/>
    <w:rsid w:val="0004150C"/>
    <w:rsid w:val="0004275C"/>
    <w:rsid w:val="00042A05"/>
    <w:rsid w:val="00043001"/>
    <w:rsid w:val="00044938"/>
    <w:rsid w:val="00044E88"/>
    <w:rsid w:val="00045400"/>
    <w:rsid w:val="00045C4C"/>
    <w:rsid w:val="0004670F"/>
    <w:rsid w:val="00047DC4"/>
    <w:rsid w:val="000526A0"/>
    <w:rsid w:val="00052946"/>
    <w:rsid w:val="000531F0"/>
    <w:rsid w:val="0005525B"/>
    <w:rsid w:val="0005545F"/>
    <w:rsid w:val="00056179"/>
    <w:rsid w:val="000566ED"/>
    <w:rsid w:val="00056F9E"/>
    <w:rsid w:val="00060BDA"/>
    <w:rsid w:val="00061360"/>
    <w:rsid w:val="00061370"/>
    <w:rsid w:val="000618D5"/>
    <w:rsid w:val="00062773"/>
    <w:rsid w:val="00063CF5"/>
    <w:rsid w:val="00063EF3"/>
    <w:rsid w:val="0006512A"/>
    <w:rsid w:val="00067982"/>
    <w:rsid w:val="00067BD9"/>
    <w:rsid w:val="000704DD"/>
    <w:rsid w:val="00072635"/>
    <w:rsid w:val="000730C4"/>
    <w:rsid w:val="00074057"/>
    <w:rsid w:val="0007492D"/>
    <w:rsid w:val="0007501B"/>
    <w:rsid w:val="00076C3F"/>
    <w:rsid w:val="00080176"/>
    <w:rsid w:val="00080BFB"/>
    <w:rsid w:val="0008131B"/>
    <w:rsid w:val="000814A0"/>
    <w:rsid w:val="000817AB"/>
    <w:rsid w:val="00081849"/>
    <w:rsid w:val="00081D43"/>
    <w:rsid w:val="0008257B"/>
    <w:rsid w:val="00083439"/>
    <w:rsid w:val="00083D82"/>
    <w:rsid w:val="00084E59"/>
    <w:rsid w:val="0008685C"/>
    <w:rsid w:val="00087E62"/>
    <w:rsid w:val="0009152B"/>
    <w:rsid w:val="00091717"/>
    <w:rsid w:val="00091C0F"/>
    <w:rsid w:val="00092527"/>
    <w:rsid w:val="00092D2D"/>
    <w:rsid w:val="00093AB7"/>
    <w:rsid w:val="00093D25"/>
    <w:rsid w:val="000942EF"/>
    <w:rsid w:val="000946A2"/>
    <w:rsid w:val="00094ABE"/>
    <w:rsid w:val="00094CAD"/>
    <w:rsid w:val="000957C9"/>
    <w:rsid w:val="00095E92"/>
    <w:rsid w:val="000962C7"/>
    <w:rsid w:val="00096ACD"/>
    <w:rsid w:val="00096CA1"/>
    <w:rsid w:val="00097CFB"/>
    <w:rsid w:val="000A0271"/>
    <w:rsid w:val="000A1BDB"/>
    <w:rsid w:val="000A1FB6"/>
    <w:rsid w:val="000A2FB3"/>
    <w:rsid w:val="000A32F8"/>
    <w:rsid w:val="000A3A6A"/>
    <w:rsid w:val="000A5CCF"/>
    <w:rsid w:val="000B0C07"/>
    <w:rsid w:val="000B2406"/>
    <w:rsid w:val="000B2DF4"/>
    <w:rsid w:val="000B2F49"/>
    <w:rsid w:val="000B30DF"/>
    <w:rsid w:val="000B3309"/>
    <w:rsid w:val="000B425C"/>
    <w:rsid w:val="000B6119"/>
    <w:rsid w:val="000B6C86"/>
    <w:rsid w:val="000B7C2D"/>
    <w:rsid w:val="000C09F4"/>
    <w:rsid w:val="000C30BA"/>
    <w:rsid w:val="000C34C6"/>
    <w:rsid w:val="000C3C0A"/>
    <w:rsid w:val="000C3CDC"/>
    <w:rsid w:val="000C6264"/>
    <w:rsid w:val="000C699B"/>
    <w:rsid w:val="000C703B"/>
    <w:rsid w:val="000C71E8"/>
    <w:rsid w:val="000D01FB"/>
    <w:rsid w:val="000D0FA7"/>
    <w:rsid w:val="000D2A83"/>
    <w:rsid w:val="000D575F"/>
    <w:rsid w:val="000D5C09"/>
    <w:rsid w:val="000E0352"/>
    <w:rsid w:val="000E1A7C"/>
    <w:rsid w:val="000E26A0"/>
    <w:rsid w:val="000E34E1"/>
    <w:rsid w:val="000E4A7C"/>
    <w:rsid w:val="000E5525"/>
    <w:rsid w:val="000E785A"/>
    <w:rsid w:val="000E7E15"/>
    <w:rsid w:val="000E7FD6"/>
    <w:rsid w:val="000F1108"/>
    <w:rsid w:val="000F145C"/>
    <w:rsid w:val="000F2939"/>
    <w:rsid w:val="000F36FA"/>
    <w:rsid w:val="000F411D"/>
    <w:rsid w:val="000F65FB"/>
    <w:rsid w:val="000F6A1C"/>
    <w:rsid w:val="000F6C04"/>
    <w:rsid w:val="000F7BC8"/>
    <w:rsid w:val="00100639"/>
    <w:rsid w:val="00101663"/>
    <w:rsid w:val="0010378E"/>
    <w:rsid w:val="001039AF"/>
    <w:rsid w:val="00103A6B"/>
    <w:rsid w:val="00104F85"/>
    <w:rsid w:val="0010507F"/>
    <w:rsid w:val="001060CD"/>
    <w:rsid w:val="0010611D"/>
    <w:rsid w:val="00106182"/>
    <w:rsid w:val="00106297"/>
    <w:rsid w:val="001067F4"/>
    <w:rsid w:val="001121C4"/>
    <w:rsid w:val="00112737"/>
    <w:rsid w:val="0011319C"/>
    <w:rsid w:val="001137E6"/>
    <w:rsid w:val="00115117"/>
    <w:rsid w:val="00115194"/>
    <w:rsid w:val="00115EFC"/>
    <w:rsid w:val="00116003"/>
    <w:rsid w:val="00116109"/>
    <w:rsid w:val="0011799A"/>
    <w:rsid w:val="00121CDC"/>
    <w:rsid w:val="00122B1D"/>
    <w:rsid w:val="001237D2"/>
    <w:rsid w:val="00126AF2"/>
    <w:rsid w:val="001309B3"/>
    <w:rsid w:val="00130EC0"/>
    <w:rsid w:val="001316AD"/>
    <w:rsid w:val="00131ADE"/>
    <w:rsid w:val="0013252B"/>
    <w:rsid w:val="001325D8"/>
    <w:rsid w:val="00132ABC"/>
    <w:rsid w:val="00132B1C"/>
    <w:rsid w:val="00132D22"/>
    <w:rsid w:val="0013379F"/>
    <w:rsid w:val="00135F23"/>
    <w:rsid w:val="001360E4"/>
    <w:rsid w:val="0013704C"/>
    <w:rsid w:val="001408EA"/>
    <w:rsid w:val="00141697"/>
    <w:rsid w:val="001426B4"/>
    <w:rsid w:val="00142785"/>
    <w:rsid w:val="00142871"/>
    <w:rsid w:val="00142882"/>
    <w:rsid w:val="001432B0"/>
    <w:rsid w:val="001444B5"/>
    <w:rsid w:val="001448C9"/>
    <w:rsid w:val="00144E76"/>
    <w:rsid w:val="001456BA"/>
    <w:rsid w:val="00145DD6"/>
    <w:rsid w:val="001463F1"/>
    <w:rsid w:val="0015037B"/>
    <w:rsid w:val="00150A48"/>
    <w:rsid w:val="0015203D"/>
    <w:rsid w:val="00152C8B"/>
    <w:rsid w:val="001538F1"/>
    <w:rsid w:val="001543A4"/>
    <w:rsid w:val="00154BA6"/>
    <w:rsid w:val="0015710C"/>
    <w:rsid w:val="00160764"/>
    <w:rsid w:val="00160778"/>
    <w:rsid w:val="00160785"/>
    <w:rsid w:val="001610CB"/>
    <w:rsid w:val="0016264F"/>
    <w:rsid w:val="0016378E"/>
    <w:rsid w:val="0016423D"/>
    <w:rsid w:val="00164BBD"/>
    <w:rsid w:val="0016561C"/>
    <w:rsid w:val="00165E0E"/>
    <w:rsid w:val="001668C8"/>
    <w:rsid w:val="00166A68"/>
    <w:rsid w:val="00166BD5"/>
    <w:rsid w:val="00166EE5"/>
    <w:rsid w:val="001674CA"/>
    <w:rsid w:val="00167CA6"/>
    <w:rsid w:val="001701FD"/>
    <w:rsid w:val="00170AA0"/>
    <w:rsid w:val="00170DFD"/>
    <w:rsid w:val="0017114E"/>
    <w:rsid w:val="00172608"/>
    <w:rsid w:val="001741E0"/>
    <w:rsid w:val="001745E0"/>
    <w:rsid w:val="00175D8B"/>
    <w:rsid w:val="0017619C"/>
    <w:rsid w:val="00176362"/>
    <w:rsid w:val="001767B8"/>
    <w:rsid w:val="00176F91"/>
    <w:rsid w:val="001775B5"/>
    <w:rsid w:val="001802D2"/>
    <w:rsid w:val="0018034B"/>
    <w:rsid w:val="00180E47"/>
    <w:rsid w:val="00181CC6"/>
    <w:rsid w:val="00182F31"/>
    <w:rsid w:val="00184DB7"/>
    <w:rsid w:val="001858A2"/>
    <w:rsid w:val="0018658F"/>
    <w:rsid w:val="001867D7"/>
    <w:rsid w:val="00186BA6"/>
    <w:rsid w:val="00190013"/>
    <w:rsid w:val="00190718"/>
    <w:rsid w:val="001911A9"/>
    <w:rsid w:val="001916FC"/>
    <w:rsid w:val="00191724"/>
    <w:rsid w:val="00192407"/>
    <w:rsid w:val="0019312B"/>
    <w:rsid w:val="00196E03"/>
    <w:rsid w:val="00197C9D"/>
    <w:rsid w:val="001A1B84"/>
    <w:rsid w:val="001A2985"/>
    <w:rsid w:val="001A3363"/>
    <w:rsid w:val="001A376D"/>
    <w:rsid w:val="001A3C43"/>
    <w:rsid w:val="001A4F64"/>
    <w:rsid w:val="001A4FC1"/>
    <w:rsid w:val="001A6636"/>
    <w:rsid w:val="001A6E5C"/>
    <w:rsid w:val="001B231E"/>
    <w:rsid w:val="001B232A"/>
    <w:rsid w:val="001B2A1E"/>
    <w:rsid w:val="001B315C"/>
    <w:rsid w:val="001B49C6"/>
    <w:rsid w:val="001B4CDE"/>
    <w:rsid w:val="001B4FF1"/>
    <w:rsid w:val="001B635A"/>
    <w:rsid w:val="001B63C1"/>
    <w:rsid w:val="001B71E2"/>
    <w:rsid w:val="001B7638"/>
    <w:rsid w:val="001C05C1"/>
    <w:rsid w:val="001C07D6"/>
    <w:rsid w:val="001C14E3"/>
    <w:rsid w:val="001C3789"/>
    <w:rsid w:val="001C49AA"/>
    <w:rsid w:val="001C5828"/>
    <w:rsid w:val="001C5CCB"/>
    <w:rsid w:val="001D00BF"/>
    <w:rsid w:val="001D02E2"/>
    <w:rsid w:val="001D0D46"/>
    <w:rsid w:val="001D190D"/>
    <w:rsid w:val="001D3333"/>
    <w:rsid w:val="001D6EF1"/>
    <w:rsid w:val="001D7034"/>
    <w:rsid w:val="001E166C"/>
    <w:rsid w:val="001E21D8"/>
    <w:rsid w:val="001E3065"/>
    <w:rsid w:val="001E30C1"/>
    <w:rsid w:val="001E33AD"/>
    <w:rsid w:val="001E34AB"/>
    <w:rsid w:val="001E39AB"/>
    <w:rsid w:val="001E4CC9"/>
    <w:rsid w:val="001E5483"/>
    <w:rsid w:val="001E582A"/>
    <w:rsid w:val="001E5A4D"/>
    <w:rsid w:val="001F17EF"/>
    <w:rsid w:val="001F375E"/>
    <w:rsid w:val="001F446C"/>
    <w:rsid w:val="001F4905"/>
    <w:rsid w:val="001F7422"/>
    <w:rsid w:val="001F7F40"/>
    <w:rsid w:val="00200509"/>
    <w:rsid w:val="00200AA9"/>
    <w:rsid w:val="002018E7"/>
    <w:rsid w:val="00202992"/>
    <w:rsid w:val="00204C6B"/>
    <w:rsid w:val="00204D0F"/>
    <w:rsid w:val="00206B1F"/>
    <w:rsid w:val="00207946"/>
    <w:rsid w:val="002104A1"/>
    <w:rsid w:val="00210783"/>
    <w:rsid w:val="00211C39"/>
    <w:rsid w:val="00214070"/>
    <w:rsid w:val="00214FE8"/>
    <w:rsid w:val="0021501B"/>
    <w:rsid w:val="0021524C"/>
    <w:rsid w:val="002154F2"/>
    <w:rsid w:val="00215AD9"/>
    <w:rsid w:val="00215BDB"/>
    <w:rsid w:val="002170CB"/>
    <w:rsid w:val="00217482"/>
    <w:rsid w:val="002177DF"/>
    <w:rsid w:val="00217AFD"/>
    <w:rsid w:val="00217D3B"/>
    <w:rsid w:val="002213B7"/>
    <w:rsid w:val="00221E8F"/>
    <w:rsid w:val="00222ABF"/>
    <w:rsid w:val="002240FE"/>
    <w:rsid w:val="00225117"/>
    <w:rsid w:val="0022566C"/>
    <w:rsid w:val="00225F79"/>
    <w:rsid w:val="00227BAC"/>
    <w:rsid w:val="00227EFC"/>
    <w:rsid w:val="00230EEF"/>
    <w:rsid w:val="00233E7D"/>
    <w:rsid w:val="0023476A"/>
    <w:rsid w:val="00234EC1"/>
    <w:rsid w:val="00235CC8"/>
    <w:rsid w:val="002370E4"/>
    <w:rsid w:val="002403A9"/>
    <w:rsid w:val="00240E5E"/>
    <w:rsid w:val="00241451"/>
    <w:rsid w:val="002429C8"/>
    <w:rsid w:val="0024455B"/>
    <w:rsid w:val="002449AC"/>
    <w:rsid w:val="00244CA1"/>
    <w:rsid w:val="00245750"/>
    <w:rsid w:val="00245BF7"/>
    <w:rsid w:val="00245FF7"/>
    <w:rsid w:val="00246213"/>
    <w:rsid w:val="002462A5"/>
    <w:rsid w:val="00246F0D"/>
    <w:rsid w:val="002472AE"/>
    <w:rsid w:val="00247B75"/>
    <w:rsid w:val="002510C5"/>
    <w:rsid w:val="00252442"/>
    <w:rsid w:val="0025264D"/>
    <w:rsid w:val="0025282A"/>
    <w:rsid w:val="00252BC8"/>
    <w:rsid w:val="0025511E"/>
    <w:rsid w:val="002558B8"/>
    <w:rsid w:val="00255EED"/>
    <w:rsid w:val="002606C3"/>
    <w:rsid w:val="00260CE2"/>
    <w:rsid w:val="00261179"/>
    <w:rsid w:val="00261328"/>
    <w:rsid w:val="002642D2"/>
    <w:rsid w:val="002643E8"/>
    <w:rsid w:val="00270861"/>
    <w:rsid w:val="002714A2"/>
    <w:rsid w:val="00273620"/>
    <w:rsid w:val="00274490"/>
    <w:rsid w:val="00275FAD"/>
    <w:rsid w:val="00276309"/>
    <w:rsid w:val="00276586"/>
    <w:rsid w:val="00280176"/>
    <w:rsid w:val="0028079A"/>
    <w:rsid w:val="00280830"/>
    <w:rsid w:val="0028196D"/>
    <w:rsid w:val="00281CAB"/>
    <w:rsid w:val="0028272B"/>
    <w:rsid w:val="00283FAB"/>
    <w:rsid w:val="002846EC"/>
    <w:rsid w:val="00285706"/>
    <w:rsid w:val="0028592C"/>
    <w:rsid w:val="00286285"/>
    <w:rsid w:val="00286985"/>
    <w:rsid w:val="00286BE2"/>
    <w:rsid w:val="00287576"/>
    <w:rsid w:val="00290932"/>
    <w:rsid w:val="00290D95"/>
    <w:rsid w:val="00291284"/>
    <w:rsid w:val="002912BF"/>
    <w:rsid w:val="00291423"/>
    <w:rsid w:val="00291EA0"/>
    <w:rsid w:val="00292640"/>
    <w:rsid w:val="00292CD8"/>
    <w:rsid w:val="00292D1A"/>
    <w:rsid w:val="002944F8"/>
    <w:rsid w:val="00295052"/>
    <w:rsid w:val="002950D6"/>
    <w:rsid w:val="0029646C"/>
    <w:rsid w:val="00296DC0"/>
    <w:rsid w:val="002A08B6"/>
    <w:rsid w:val="002A120A"/>
    <w:rsid w:val="002A2884"/>
    <w:rsid w:val="002A2BD7"/>
    <w:rsid w:val="002A302F"/>
    <w:rsid w:val="002A4288"/>
    <w:rsid w:val="002A4717"/>
    <w:rsid w:val="002A65E9"/>
    <w:rsid w:val="002A7072"/>
    <w:rsid w:val="002A757C"/>
    <w:rsid w:val="002B3514"/>
    <w:rsid w:val="002B36D9"/>
    <w:rsid w:val="002B3704"/>
    <w:rsid w:val="002B43DC"/>
    <w:rsid w:val="002B4E6A"/>
    <w:rsid w:val="002B5D43"/>
    <w:rsid w:val="002B7712"/>
    <w:rsid w:val="002B77B8"/>
    <w:rsid w:val="002C06B3"/>
    <w:rsid w:val="002C1287"/>
    <w:rsid w:val="002C207C"/>
    <w:rsid w:val="002C27C2"/>
    <w:rsid w:val="002C2B3D"/>
    <w:rsid w:val="002C453D"/>
    <w:rsid w:val="002C4C84"/>
    <w:rsid w:val="002C4D47"/>
    <w:rsid w:val="002C699C"/>
    <w:rsid w:val="002C7403"/>
    <w:rsid w:val="002C75BF"/>
    <w:rsid w:val="002C78C4"/>
    <w:rsid w:val="002C7E56"/>
    <w:rsid w:val="002D12EC"/>
    <w:rsid w:val="002D21CE"/>
    <w:rsid w:val="002D29A9"/>
    <w:rsid w:val="002D2BEB"/>
    <w:rsid w:val="002D2F34"/>
    <w:rsid w:val="002D3185"/>
    <w:rsid w:val="002D5331"/>
    <w:rsid w:val="002E1236"/>
    <w:rsid w:val="002E24A0"/>
    <w:rsid w:val="002E27D3"/>
    <w:rsid w:val="002E35FC"/>
    <w:rsid w:val="002E47AA"/>
    <w:rsid w:val="002E4917"/>
    <w:rsid w:val="002E4DE5"/>
    <w:rsid w:val="002E5345"/>
    <w:rsid w:val="002E5390"/>
    <w:rsid w:val="002E65A5"/>
    <w:rsid w:val="002E6A7C"/>
    <w:rsid w:val="002F065D"/>
    <w:rsid w:val="002F1C48"/>
    <w:rsid w:val="002F2EB1"/>
    <w:rsid w:val="002F414A"/>
    <w:rsid w:val="002F5D90"/>
    <w:rsid w:val="002F7356"/>
    <w:rsid w:val="002F7CB6"/>
    <w:rsid w:val="00302E3B"/>
    <w:rsid w:val="00307700"/>
    <w:rsid w:val="00307D1A"/>
    <w:rsid w:val="00307E92"/>
    <w:rsid w:val="00311644"/>
    <w:rsid w:val="003127DB"/>
    <w:rsid w:val="003143F9"/>
    <w:rsid w:val="00315556"/>
    <w:rsid w:val="0031580E"/>
    <w:rsid w:val="0031642E"/>
    <w:rsid w:val="00316617"/>
    <w:rsid w:val="003177B3"/>
    <w:rsid w:val="00317B2F"/>
    <w:rsid w:val="00320604"/>
    <w:rsid w:val="003251AB"/>
    <w:rsid w:val="0032650C"/>
    <w:rsid w:val="003265AD"/>
    <w:rsid w:val="003265FD"/>
    <w:rsid w:val="0033108D"/>
    <w:rsid w:val="003313C3"/>
    <w:rsid w:val="003322D1"/>
    <w:rsid w:val="003341E2"/>
    <w:rsid w:val="003352A6"/>
    <w:rsid w:val="00335AE6"/>
    <w:rsid w:val="00335DBD"/>
    <w:rsid w:val="00336437"/>
    <w:rsid w:val="003366E0"/>
    <w:rsid w:val="003366EE"/>
    <w:rsid w:val="00336A34"/>
    <w:rsid w:val="00337725"/>
    <w:rsid w:val="003401D1"/>
    <w:rsid w:val="00341041"/>
    <w:rsid w:val="003427A7"/>
    <w:rsid w:val="00342D6E"/>
    <w:rsid w:val="00343707"/>
    <w:rsid w:val="0034376D"/>
    <w:rsid w:val="00344050"/>
    <w:rsid w:val="00346841"/>
    <w:rsid w:val="00347376"/>
    <w:rsid w:val="0035195C"/>
    <w:rsid w:val="00352829"/>
    <w:rsid w:val="003533A3"/>
    <w:rsid w:val="00360AC1"/>
    <w:rsid w:val="00360FBD"/>
    <w:rsid w:val="0036355A"/>
    <w:rsid w:val="00363E27"/>
    <w:rsid w:val="0036458B"/>
    <w:rsid w:val="00364EBE"/>
    <w:rsid w:val="00365888"/>
    <w:rsid w:val="0036593E"/>
    <w:rsid w:val="00365AE5"/>
    <w:rsid w:val="0036610E"/>
    <w:rsid w:val="0036739D"/>
    <w:rsid w:val="0036789F"/>
    <w:rsid w:val="003704ED"/>
    <w:rsid w:val="0037243D"/>
    <w:rsid w:val="003738BC"/>
    <w:rsid w:val="0037655E"/>
    <w:rsid w:val="00376CB1"/>
    <w:rsid w:val="00377ABF"/>
    <w:rsid w:val="003808C5"/>
    <w:rsid w:val="00380A25"/>
    <w:rsid w:val="00380BC3"/>
    <w:rsid w:val="003818E6"/>
    <w:rsid w:val="00381EE4"/>
    <w:rsid w:val="003820EC"/>
    <w:rsid w:val="00382622"/>
    <w:rsid w:val="00382893"/>
    <w:rsid w:val="0038425C"/>
    <w:rsid w:val="0038487E"/>
    <w:rsid w:val="00386477"/>
    <w:rsid w:val="00386B49"/>
    <w:rsid w:val="00387287"/>
    <w:rsid w:val="0038785A"/>
    <w:rsid w:val="00390954"/>
    <w:rsid w:val="00390D6E"/>
    <w:rsid w:val="00392A90"/>
    <w:rsid w:val="003936A8"/>
    <w:rsid w:val="00394363"/>
    <w:rsid w:val="0039475D"/>
    <w:rsid w:val="00394BAD"/>
    <w:rsid w:val="0039504D"/>
    <w:rsid w:val="00396CCF"/>
    <w:rsid w:val="00397D4F"/>
    <w:rsid w:val="003A054D"/>
    <w:rsid w:val="003A2058"/>
    <w:rsid w:val="003A2B46"/>
    <w:rsid w:val="003A3B2B"/>
    <w:rsid w:val="003A50F1"/>
    <w:rsid w:val="003A6772"/>
    <w:rsid w:val="003A686F"/>
    <w:rsid w:val="003A6E67"/>
    <w:rsid w:val="003A7C76"/>
    <w:rsid w:val="003B0013"/>
    <w:rsid w:val="003B0638"/>
    <w:rsid w:val="003B1274"/>
    <w:rsid w:val="003B1A1E"/>
    <w:rsid w:val="003B2330"/>
    <w:rsid w:val="003B2340"/>
    <w:rsid w:val="003B289D"/>
    <w:rsid w:val="003B33FE"/>
    <w:rsid w:val="003B3C5A"/>
    <w:rsid w:val="003B6564"/>
    <w:rsid w:val="003B6722"/>
    <w:rsid w:val="003B748F"/>
    <w:rsid w:val="003B775F"/>
    <w:rsid w:val="003C03C4"/>
    <w:rsid w:val="003C0A6B"/>
    <w:rsid w:val="003C23F7"/>
    <w:rsid w:val="003C54E6"/>
    <w:rsid w:val="003C59B1"/>
    <w:rsid w:val="003C5C64"/>
    <w:rsid w:val="003C72F6"/>
    <w:rsid w:val="003C7546"/>
    <w:rsid w:val="003D09E2"/>
    <w:rsid w:val="003D296F"/>
    <w:rsid w:val="003D30DD"/>
    <w:rsid w:val="003D3ED8"/>
    <w:rsid w:val="003D42A8"/>
    <w:rsid w:val="003D4E44"/>
    <w:rsid w:val="003D57B2"/>
    <w:rsid w:val="003D66BF"/>
    <w:rsid w:val="003D674A"/>
    <w:rsid w:val="003D693C"/>
    <w:rsid w:val="003E0302"/>
    <w:rsid w:val="003E0695"/>
    <w:rsid w:val="003E232B"/>
    <w:rsid w:val="003E621A"/>
    <w:rsid w:val="003E6398"/>
    <w:rsid w:val="003E6954"/>
    <w:rsid w:val="003E6DE6"/>
    <w:rsid w:val="003E74B7"/>
    <w:rsid w:val="003F070A"/>
    <w:rsid w:val="003F1DAF"/>
    <w:rsid w:val="003F223A"/>
    <w:rsid w:val="003F2A1E"/>
    <w:rsid w:val="003F2BD8"/>
    <w:rsid w:val="003F2FCC"/>
    <w:rsid w:val="003F54F7"/>
    <w:rsid w:val="00401B79"/>
    <w:rsid w:val="00402C66"/>
    <w:rsid w:val="00402E4F"/>
    <w:rsid w:val="004056EC"/>
    <w:rsid w:val="00405DAD"/>
    <w:rsid w:val="00406021"/>
    <w:rsid w:val="004072EE"/>
    <w:rsid w:val="004074F9"/>
    <w:rsid w:val="00407BED"/>
    <w:rsid w:val="00410B3D"/>
    <w:rsid w:val="00410C82"/>
    <w:rsid w:val="004114BA"/>
    <w:rsid w:val="004135C6"/>
    <w:rsid w:val="00413D73"/>
    <w:rsid w:val="00414FDB"/>
    <w:rsid w:val="00415039"/>
    <w:rsid w:val="00415515"/>
    <w:rsid w:val="004158A0"/>
    <w:rsid w:val="00415EF0"/>
    <w:rsid w:val="00416378"/>
    <w:rsid w:val="00420178"/>
    <w:rsid w:val="00420FB3"/>
    <w:rsid w:val="00421D02"/>
    <w:rsid w:val="00421D82"/>
    <w:rsid w:val="004236C7"/>
    <w:rsid w:val="00423A9A"/>
    <w:rsid w:val="004248BE"/>
    <w:rsid w:val="00425949"/>
    <w:rsid w:val="00425FCC"/>
    <w:rsid w:val="00426E97"/>
    <w:rsid w:val="00427DDB"/>
    <w:rsid w:val="00430750"/>
    <w:rsid w:val="00431001"/>
    <w:rsid w:val="00431B1F"/>
    <w:rsid w:val="004322FA"/>
    <w:rsid w:val="00434166"/>
    <w:rsid w:val="004364BF"/>
    <w:rsid w:val="00436793"/>
    <w:rsid w:val="00436E81"/>
    <w:rsid w:val="0043703E"/>
    <w:rsid w:val="00437888"/>
    <w:rsid w:val="00440107"/>
    <w:rsid w:val="0044054C"/>
    <w:rsid w:val="00440C04"/>
    <w:rsid w:val="00441138"/>
    <w:rsid w:val="00442F79"/>
    <w:rsid w:val="00443478"/>
    <w:rsid w:val="0044404D"/>
    <w:rsid w:val="00445C75"/>
    <w:rsid w:val="004462F6"/>
    <w:rsid w:val="00446B23"/>
    <w:rsid w:val="00447EAD"/>
    <w:rsid w:val="004506B1"/>
    <w:rsid w:val="004506CF"/>
    <w:rsid w:val="00453141"/>
    <w:rsid w:val="004534F9"/>
    <w:rsid w:val="00453539"/>
    <w:rsid w:val="00453A6A"/>
    <w:rsid w:val="00454895"/>
    <w:rsid w:val="00454A46"/>
    <w:rsid w:val="00455B32"/>
    <w:rsid w:val="00456F40"/>
    <w:rsid w:val="00457C0A"/>
    <w:rsid w:val="00457DC6"/>
    <w:rsid w:val="004604CB"/>
    <w:rsid w:val="00460588"/>
    <w:rsid w:val="00462FD6"/>
    <w:rsid w:val="00464B02"/>
    <w:rsid w:val="004651C3"/>
    <w:rsid w:val="00466D60"/>
    <w:rsid w:val="00470200"/>
    <w:rsid w:val="00470A83"/>
    <w:rsid w:val="00474172"/>
    <w:rsid w:val="004744E4"/>
    <w:rsid w:val="0047685D"/>
    <w:rsid w:val="0047697B"/>
    <w:rsid w:val="00480790"/>
    <w:rsid w:val="00480D56"/>
    <w:rsid w:val="00481663"/>
    <w:rsid w:val="00482195"/>
    <w:rsid w:val="0048342D"/>
    <w:rsid w:val="004841BB"/>
    <w:rsid w:val="004843B7"/>
    <w:rsid w:val="004847A6"/>
    <w:rsid w:val="004906D1"/>
    <w:rsid w:val="00490706"/>
    <w:rsid w:val="00490A53"/>
    <w:rsid w:val="004918D6"/>
    <w:rsid w:val="0049220F"/>
    <w:rsid w:val="00492854"/>
    <w:rsid w:val="00492A1F"/>
    <w:rsid w:val="00493A19"/>
    <w:rsid w:val="00493A80"/>
    <w:rsid w:val="00494223"/>
    <w:rsid w:val="00497780"/>
    <w:rsid w:val="004A0B6F"/>
    <w:rsid w:val="004A155C"/>
    <w:rsid w:val="004A1652"/>
    <w:rsid w:val="004A23EE"/>
    <w:rsid w:val="004A242D"/>
    <w:rsid w:val="004A30A2"/>
    <w:rsid w:val="004A40BD"/>
    <w:rsid w:val="004A4999"/>
    <w:rsid w:val="004A651B"/>
    <w:rsid w:val="004A65FC"/>
    <w:rsid w:val="004A6D60"/>
    <w:rsid w:val="004B07F7"/>
    <w:rsid w:val="004B0CE0"/>
    <w:rsid w:val="004B20FE"/>
    <w:rsid w:val="004B25C1"/>
    <w:rsid w:val="004B2DA3"/>
    <w:rsid w:val="004B3BF5"/>
    <w:rsid w:val="004B4C61"/>
    <w:rsid w:val="004B782F"/>
    <w:rsid w:val="004B7DA3"/>
    <w:rsid w:val="004C160F"/>
    <w:rsid w:val="004C173A"/>
    <w:rsid w:val="004C20E8"/>
    <w:rsid w:val="004C4332"/>
    <w:rsid w:val="004C49D4"/>
    <w:rsid w:val="004C5903"/>
    <w:rsid w:val="004C5E35"/>
    <w:rsid w:val="004C6550"/>
    <w:rsid w:val="004C6962"/>
    <w:rsid w:val="004C770C"/>
    <w:rsid w:val="004D0DE8"/>
    <w:rsid w:val="004D1763"/>
    <w:rsid w:val="004D20C2"/>
    <w:rsid w:val="004D3229"/>
    <w:rsid w:val="004D4451"/>
    <w:rsid w:val="004E121C"/>
    <w:rsid w:val="004E1C96"/>
    <w:rsid w:val="004E2541"/>
    <w:rsid w:val="004E396A"/>
    <w:rsid w:val="004E40DF"/>
    <w:rsid w:val="004E4C95"/>
    <w:rsid w:val="004E4CCA"/>
    <w:rsid w:val="004E4F0D"/>
    <w:rsid w:val="004E59E0"/>
    <w:rsid w:val="004E5F39"/>
    <w:rsid w:val="004E67F3"/>
    <w:rsid w:val="004E6E50"/>
    <w:rsid w:val="004E740D"/>
    <w:rsid w:val="004E7FF4"/>
    <w:rsid w:val="004F012E"/>
    <w:rsid w:val="004F1ABF"/>
    <w:rsid w:val="004F20CA"/>
    <w:rsid w:val="004F21AC"/>
    <w:rsid w:val="004F26A5"/>
    <w:rsid w:val="004F3E37"/>
    <w:rsid w:val="004F4A7A"/>
    <w:rsid w:val="004F52C9"/>
    <w:rsid w:val="004F5D74"/>
    <w:rsid w:val="004F6142"/>
    <w:rsid w:val="004F63AC"/>
    <w:rsid w:val="004F6939"/>
    <w:rsid w:val="004F6BC5"/>
    <w:rsid w:val="004F754F"/>
    <w:rsid w:val="004F79D0"/>
    <w:rsid w:val="004F7ADD"/>
    <w:rsid w:val="00502BF3"/>
    <w:rsid w:val="00502DE5"/>
    <w:rsid w:val="0050317F"/>
    <w:rsid w:val="00503BE7"/>
    <w:rsid w:val="00503C53"/>
    <w:rsid w:val="00503F47"/>
    <w:rsid w:val="00504DC3"/>
    <w:rsid w:val="00506408"/>
    <w:rsid w:val="00506680"/>
    <w:rsid w:val="00506D0A"/>
    <w:rsid w:val="005075C8"/>
    <w:rsid w:val="00510F8E"/>
    <w:rsid w:val="00511504"/>
    <w:rsid w:val="00511BA6"/>
    <w:rsid w:val="00513920"/>
    <w:rsid w:val="00513B76"/>
    <w:rsid w:val="005142A9"/>
    <w:rsid w:val="00515256"/>
    <w:rsid w:val="00515302"/>
    <w:rsid w:val="00515844"/>
    <w:rsid w:val="00515970"/>
    <w:rsid w:val="00515E39"/>
    <w:rsid w:val="00517AD5"/>
    <w:rsid w:val="00520DAF"/>
    <w:rsid w:val="00520EF3"/>
    <w:rsid w:val="00521DD7"/>
    <w:rsid w:val="00523037"/>
    <w:rsid w:val="00523468"/>
    <w:rsid w:val="00524A6F"/>
    <w:rsid w:val="00525AF7"/>
    <w:rsid w:val="00525BFE"/>
    <w:rsid w:val="005270B0"/>
    <w:rsid w:val="0052749D"/>
    <w:rsid w:val="00527E0E"/>
    <w:rsid w:val="00527E9F"/>
    <w:rsid w:val="005307C1"/>
    <w:rsid w:val="00530FBE"/>
    <w:rsid w:val="0053299D"/>
    <w:rsid w:val="00533A97"/>
    <w:rsid w:val="005345D8"/>
    <w:rsid w:val="00534E18"/>
    <w:rsid w:val="00536300"/>
    <w:rsid w:val="0054290D"/>
    <w:rsid w:val="005431BE"/>
    <w:rsid w:val="00544DF3"/>
    <w:rsid w:val="00545B1A"/>
    <w:rsid w:val="00545D87"/>
    <w:rsid w:val="00546508"/>
    <w:rsid w:val="00546795"/>
    <w:rsid w:val="0055460D"/>
    <w:rsid w:val="005570E7"/>
    <w:rsid w:val="00557719"/>
    <w:rsid w:val="00560917"/>
    <w:rsid w:val="0056192A"/>
    <w:rsid w:val="005619AF"/>
    <w:rsid w:val="005619F3"/>
    <w:rsid w:val="00563332"/>
    <w:rsid w:val="00563709"/>
    <w:rsid w:val="00563EFC"/>
    <w:rsid w:val="00564615"/>
    <w:rsid w:val="00565794"/>
    <w:rsid w:val="00566A7D"/>
    <w:rsid w:val="0056786B"/>
    <w:rsid w:val="00570649"/>
    <w:rsid w:val="005715DD"/>
    <w:rsid w:val="00572CC1"/>
    <w:rsid w:val="00572FF7"/>
    <w:rsid w:val="005734AC"/>
    <w:rsid w:val="0057398E"/>
    <w:rsid w:val="00573D17"/>
    <w:rsid w:val="00574789"/>
    <w:rsid w:val="00574870"/>
    <w:rsid w:val="00574981"/>
    <w:rsid w:val="00574A43"/>
    <w:rsid w:val="005764D9"/>
    <w:rsid w:val="00577433"/>
    <w:rsid w:val="0057762A"/>
    <w:rsid w:val="00577801"/>
    <w:rsid w:val="005807FC"/>
    <w:rsid w:val="00581C25"/>
    <w:rsid w:val="00582278"/>
    <w:rsid w:val="005830A9"/>
    <w:rsid w:val="00583C73"/>
    <w:rsid w:val="00583FA5"/>
    <w:rsid w:val="0058402F"/>
    <w:rsid w:val="00585D28"/>
    <w:rsid w:val="00585F54"/>
    <w:rsid w:val="00586B88"/>
    <w:rsid w:val="00586BDD"/>
    <w:rsid w:val="00586E7D"/>
    <w:rsid w:val="00586F88"/>
    <w:rsid w:val="00586FDD"/>
    <w:rsid w:val="00587BDC"/>
    <w:rsid w:val="00587D89"/>
    <w:rsid w:val="005905CE"/>
    <w:rsid w:val="00590AA4"/>
    <w:rsid w:val="00590F41"/>
    <w:rsid w:val="00591FB3"/>
    <w:rsid w:val="005939E1"/>
    <w:rsid w:val="00593C93"/>
    <w:rsid w:val="005953F5"/>
    <w:rsid w:val="005958D1"/>
    <w:rsid w:val="00596E4E"/>
    <w:rsid w:val="005A02C4"/>
    <w:rsid w:val="005A04DA"/>
    <w:rsid w:val="005A1B0D"/>
    <w:rsid w:val="005A23A7"/>
    <w:rsid w:val="005A5B2A"/>
    <w:rsid w:val="005A5F78"/>
    <w:rsid w:val="005A620D"/>
    <w:rsid w:val="005A6C04"/>
    <w:rsid w:val="005B0922"/>
    <w:rsid w:val="005B0AB5"/>
    <w:rsid w:val="005B194E"/>
    <w:rsid w:val="005B2AB4"/>
    <w:rsid w:val="005B3C07"/>
    <w:rsid w:val="005B44C7"/>
    <w:rsid w:val="005B63A5"/>
    <w:rsid w:val="005B6661"/>
    <w:rsid w:val="005B7115"/>
    <w:rsid w:val="005B7C42"/>
    <w:rsid w:val="005B7EE8"/>
    <w:rsid w:val="005C0A16"/>
    <w:rsid w:val="005C0EFA"/>
    <w:rsid w:val="005C137B"/>
    <w:rsid w:val="005C1C7E"/>
    <w:rsid w:val="005C235D"/>
    <w:rsid w:val="005C4C89"/>
    <w:rsid w:val="005C4EF5"/>
    <w:rsid w:val="005C54AA"/>
    <w:rsid w:val="005C5B11"/>
    <w:rsid w:val="005C6FA0"/>
    <w:rsid w:val="005C72E2"/>
    <w:rsid w:val="005C74EC"/>
    <w:rsid w:val="005D2054"/>
    <w:rsid w:val="005D5AD2"/>
    <w:rsid w:val="005D5E4B"/>
    <w:rsid w:val="005D5FF3"/>
    <w:rsid w:val="005D6F62"/>
    <w:rsid w:val="005D7F42"/>
    <w:rsid w:val="005E0D55"/>
    <w:rsid w:val="005E14DD"/>
    <w:rsid w:val="005E28E2"/>
    <w:rsid w:val="005E2CCB"/>
    <w:rsid w:val="005E35D3"/>
    <w:rsid w:val="005E5E9E"/>
    <w:rsid w:val="005E7EAB"/>
    <w:rsid w:val="005E7FCB"/>
    <w:rsid w:val="005F0F37"/>
    <w:rsid w:val="005F19CC"/>
    <w:rsid w:val="005F1BE6"/>
    <w:rsid w:val="005F23EB"/>
    <w:rsid w:val="005F26C4"/>
    <w:rsid w:val="005F3544"/>
    <w:rsid w:val="005F363D"/>
    <w:rsid w:val="005F546F"/>
    <w:rsid w:val="005F6C10"/>
    <w:rsid w:val="005F7622"/>
    <w:rsid w:val="005F7FEC"/>
    <w:rsid w:val="00600939"/>
    <w:rsid w:val="00600D0B"/>
    <w:rsid w:val="006019F2"/>
    <w:rsid w:val="0060267D"/>
    <w:rsid w:val="00603619"/>
    <w:rsid w:val="00607CFC"/>
    <w:rsid w:val="00610C46"/>
    <w:rsid w:val="00610C7B"/>
    <w:rsid w:val="006116D2"/>
    <w:rsid w:val="0061185A"/>
    <w:rsid w:val="00612C10"/>
    <w:rsid w:val="006135C3"/>
    <w:rsid w:val="00613A39"/>
    <w:rsid w:val="006145E4"/>
    <w:rsid w:val="00614A13"/>
    <w:rsid w:val="006154B3"/>
    <w:rsid w:val="00615790"/>
    <w:rsid w:val="006167EE"/>
    <w:rsid w:val="00620B53"/>
    <w:rsid w:val="00622324"/>
    <w:rsid w:val="0062390A"/>
    <w:rsid w:val="0062527A"/>
    <w:rsid w:val="006256D7"/>
    <w:rsid w:val="00625A86"/>
    <w:rsid w:val="00627DFE"/>
    <w:rsid w:val="00631B35"/>
    <w:rsid w:val="00631E3D"/>
    <w:rsid w:val="00633753"/>
    <w:rsid w:val="006342AF"/>
    <w:rsid w:val="00634977"/>
    <w:rsid w:val="00634B56"/>
    <w:rsid w:val="00634E5C"/>
    <w:rsid w:val="006359EF"/>
    <w:rsid w:val="0063633F"/>
    <w:rsid w:val="00637C72"/>
    <w:rsid w:val="00637D84"/>
    <w:rsid w:val="00640024"/>
    <w:rsid w:val="006413C1"/>
    <w:rsid w:val="00643570"/>
    <w:rsid w:val="00643ADC"/>
    <w:rsid w:val="00643CA9"/>
    <w:rsid w:val="00644B6E"/>
    <w:rsid w:val="00644C30"/>
    <w:rsid w:val="006459B2"/>
    <w:rsid w:val="00646220"/>
    <w:rsid w:val="00646404"/>
    <w:rsid w:val="006474F4"/>
    <w:rsid w:val="00647EA5"/>
    <w:rsid w:val="00650261"/>
    <w:rsid w:val="00650424"/>
    <w:rsid w:val="006506A1"/>
    <w:rsid w:val="00650C36"/>
    <w:rsid w:val="00651DA3"/>
    <w:rsid w:val="006531B6"/>
    <w:rsid w:val="006537E7"/>
    <w:rsid w:val="00653D23"/>
    <w:rsid w:val="006605FC"/>
    <w:rsid w:val="00660797"/>
    <w:rsid w:val="00661358"/>
    <w:rsid w:val="00661A36"/>
    <w:rsid w:val="00661B97"/>
    <w:rsid w:val="00662283"/>
    <w:rsid w:val="006648FC"/>
    <w:rsid w:val="00664938"/>
    <w:rsid w:val="00664B2C"/>
    <w:rsid w:val="00665438"/>
    <w:rsid w:val="00665626"/>
    <w:rsid w:val="006659B9"/>
    <w:rsid w:val="0066729F"/>
    <w:rsid w:val="00667743"/>
    <w:rsid w:val="0067013C"/>
    <w:rsid w:val="00670307"/>
    <w:rsid w:val="00670808"/>
    <w:rsid w:val="0067081E"/>
    <w:rsid w:val="00670CCF"/>
    <w:rsid w:val="0067250E"/>
    <w:rsid w:val="00672B41"/>
    <w:rsid w:val="00672DC7"/>
    <w:rsid w:val="0067367E"/>
    <w:rsid w:val="0067474D"/>
    <w:rsid w:val="00675793"/>
    <w:rsid w:val="006766A3"/>
    <w:rsid w:val="0067743F"/>
    <w:rsid w:val="00680735"/>
    <w:rsid w:val="0068198C"/>
    <w:rsid w:val="00681D13"/>
    <w:rsid w:val="00683050"/>
    <w:rsid w:val="006851D5"/>
    <w:rsid w:val="00685B7B"/>
    <w:rsid w:val="00686289"/>
    <w:rsid w:val="00686328"/>
    <w:rsid w:val="00686EB1"/>
    <w:rsid w:val="00690443"/>
    <w:rsid w:val="006912CD"/>
    <w:rsid w:val="00692C35"/>
    <w:rsid w:val="00693B4C"/>
    <w:rsid w:val="00694593"/>
    <w:rsid w:val="00694B06"/>
    <w:rsid w:val="006952C5"/>
    <w:rsid w:val="006955D4"/>
    <w:rsid w:val="00695633"/>
    <w:rsid w:val="00697A9F"/>
    <w:rsid w:val="006A0499"/>
    <w:rsid w:val="006A15E2"/>
    <w:rsid w:val="006A1ED9"/>
    <w:rsid w:val="006A257A"/>
    <w:rsid w:val="006A37AE"/>
    <w:rsid w:val="006A41B2"/>
    <w:rsid w:val="006A46D3"/>
    <w:rsid w:val="006A528F"/>
    <w:rsid w:val="006A75FD"/>
    <w:rsid w:val="006A7830"/>
    <w:rsid w:val="006A7876"/>
    <w:rsid w:val="006B0DE6"/>
    <w:rsid w:val="006B11B3"/>
    <w:rsid w:val="006B27FC"/>
    <w:rsid w:val="006B3B5A"/>
    <w:rsid w:val="006B4071"/>
    <w:rsid w:val="006B5B7A"/>
    <w:rsid w:val="006C160E"/>
    <w:rsid w:val="006C2C7E"/>
    <w:rsid w:val="006C532F"/>
    <w:rsid w:val="006C5376"/>
    <w:rsid w:val="006C6A16"/>
    <w:rsid w:val="006C7125"/>
    <w:rsid w:val="006D14A3"/>
    <w:rsid w:val="006D1B48"/>
    <w:rsid w:val="006D2108"/>
    <w:rsid w:val="006D257D"/>
    <w:rsid w:val="006D2F06"/>
    <w:rsid w:val="006D2F3E"/>
    <w:rsid w:val="006D4092"/>
    <w:rsid w:val="006D47C8"/>
    <w:rsid w:val="006D51E8"/>
    <w:rsid w:val="006D57DE"/>
    <w:rsid w:val="006D6B4C"/>
    <w:rsid w:val="006D7D1F"/>
    <w:rsid w:val="006E043E"/>
    <w:rsid w:val="006E0C32"/>
    <w:rsid w:val="006E1DE1"/>
    <w:rsid w:val="006E2BE0"/>
    <w:rsid w:val="006E2D24"/>
    <w:rsid w:val="006E3AEA"/>
    <w:rsid w:val="006E45FC"/>
    <w:rsid w:val="006E51D4"/>
    <w:rsid w:val="006E547E"/>
    <w:rsid w:val="006E5603"/>
    <w:rsid w:val="006E738A"/>
    <w:rsid w:val="006E7442"/>
    <w:rsid w:val="006E7C4E"/>
    <w:rsid w:val="006E7DB9"/>
    <w:rsid w:val="006F1AC9"/>
    <w:rsid w:val="006F33DC"/>
    <w:rsid w:val="006F3EA4"/>
    <w:rsid w:val="006F413B"/>
    <w:rsid w:val="006F5FC7"/>
    <w:rsid w:val="006F67A2"/>
    <w:rsid w:val="00703344"/>
    <w:rsid w:val="007056EF"/>
    <w:rsid w:val="00705A51"/>
    <w:rsid w:val="00705C49"/>
    <w:rsid w:val="00706181"/>
    <w:rsid w:val="00706C5D"/>
    <w:rsid w:val="00707984"/>
    <w:rsid w:val="00710003"/>
    <w:rsid w:val="0071094F"/>
    <w:rsid w:val="00711148"/>
    <w:rsid w:val="0071177D"/>
    <w:rsid w:val="00711AEB"/>
    <w:rsid w:val="00711C45"/>
    <w:rsid w:val="007124EC"/>
    <w:rsid w:val="007124F7"/>
    <w:rsid w:val="0071268F"/>
    <w:rsid w:val="0071383D"/>
    <w:rsid w:val="007144EF"/>
    <w:rsid w:val="0071576E"/>
    <w:rsid w:val="007163D9"/>
    <w:rsid w:val="0071700A"/>
    <w:rsid w:val="00717AD5"/>
    <w:rsid w:val="00717B99"/>
    <w:rsid w:val="00720906"/>
    <w:rsid w:val="0072229D"/>
    <w:rsid w:val="007227C7"/>
    <w:rsid w:val="00722C55"/>
    <w:rsid w:val="0072345E"/>
    <w:rsid w:val="0072569E"/>
    <w:rsid w:val="00725810"/>
    <w:rsid w:val="007259AD"/>
    <w:rsid w:val="007259CA"/>
    <w:rsid w:val="00727344"/>
    <w:rsid w:val="00730663"/>
    <w:rsid w:val="00731DD1"/>
    <w:rsid w:val="00734588"/>
    <w:rsid w:val="00735540"/>
    <w:rsid w:val="00736A1C"/>
    <w:rsid w:val="0073737A"/>
    <w:rsid w:val="00737DBE"/>
    <w:rsid w:val="00741C0D"/>
    <w:rsid w:val="00742A76"/>
    <w:rsid w:val="00743E20"/>
    <w:rsid w:val="00744001"/>
    <w:rsid w:val="0074592F"/>
    <w:rsid w:val="00746BC4"/>
    <w:rsid w:val="00746D06"/>
    <w:rsid w:val="00746DDA"/>
    <w:rsid w:val="00752561"/>
    <w:rsid w:val="00752BD5"/>
    <w:rsid w:val="00753C07"/>
    <w:rsid w:val="00755EE4"/>
    <w:rsid w:val="00757682"/>
    <w:rsid w:val="00757719"/>
    <w:rsid w:val="007601AB"/>
    <w:rsid w:val="007604EF"/>
    <w:rsid w:val="0076124F"/>
    <w:rsid w:val="00762544"/>
    <w:rsid w:val="00763342"/>
    <w:rsid w:val="007638CB"/>
    <w:rsid w:val="00764943"/>
    <w:rsid w:val="007653D3"/>
    <w:rsid w:val="00766F2E"/>
    <w:rsid w:val="00766F59"/>
    <w:rsid w:val="007715F0"/>
    <w:rsid w:val="0077181F"/>
    <w:rsid w:val="00771AFB"/>
    <w:rsid w:val="00772A6F"/>
    <w:rsid w:val="00772D57"/>
    <w:rsid w:val="00773774"/>
    <w:rsid w:val="007744BB"/>
    <w:rsid w:val="007750A1"/>
    <w:rsid w:val="00775BBD"/>
    <w:rsid w:val="00775C8F"/>
    <w:rsid w:val="0077644C"/>
    <w:rsid w:val="0077702F"/>
    <w:rsid w:val="0077794A"/>
    <w:rsid w:val="00780566"/>
    <w:rsid w:val="00780D63"/>
    <w:rsid w:val="00780FBA"/>
    <w:rsid w:val="007810CE"/>
    <w:rsid w:val="00782248"/>
    <w:rsid w:val="00782386"/>
    <w:rsid w:val="0078429F"/>
    <w:rsid w:val="0078479E"/>
    <w:rsid w:val="00784B98"/>
    <w:rsid w:val="00785EBF"/>
    <w:rsid w:val="00786E27"/>
    <w:rsid w:val="00786E2F"/>
    <w:rsid w:val="007910A3"/>
    <w:rsid w:val="00791A7E"/>
    <w:rsid w:val="007938A4"/>
    <w:rsid w:val="00794FF9"/>
    <w:rsid w:val="007968A3"/>
    <w:rsid w:val="00796C24"/>
    <w:rsid w:val="00796EEF"/>
    <w:rsid w:val="007A054D"/>
    <w:rsid w:val="007A0A99"/>
    <w:rsid w:val="007A2686"/>
    <w:rsid w:val="007A5FC1"/>
    <w:rsid w:val="007A678D"/>
    <w:rsid w:val="007A68BC"/>
    <w:rsid w:val="007A6BB3"/>
    <w:rsid w:val="007A6D95"/>
    <w:rsid w:val="007A6EDE"/>
    <w:rsid w:val="007B1541"/>
    <w:rsid w:val="007B1AB6"/>
    <w:rsid w:val="007B1B9B"/>
    <w:rsid w:val="007B2984"/>
    <w:rsid w:val="007B5DBD"/>
    <w:rsid w:val="007B5DF2"/>
    <w:rsid w:val="007B639E"/>
    <w:rsid w:val="007B6CCF"/>
    <w:rsid w:val="007B70EB"/>
    <w:rsid w:val="007B7BF1"/>
    <w:rsid w:val="007B7FAF"/>
    <w:rsid w:val="007C066D"/>
    <w:rsid w:val="007C077E"/>
    <w:rsid w:val="007C1EC0"/>
    <w:rsid w:val="007C21FB"/>
    <w:rsid w:val="007C64CA"/>
    <w:rsid w:val="007C6897"/>
    <w:rsid w:val="007C74E5"/>
    <w:rsid w:val="007C7CD4"/>
    <w:rsid w:val="007D0851"/>
    <w:rsid w:val="007D14E9"/>
    <w:rsid w:val="007D1F7C"/>
    <w:rsid w:val="007D2319"/>
    <w:rsid w:val="007D3AFE"/>
    <w:rsid w:val="007D41E9"/>
    <w:rsid w:val="007D6811"/>
    <w:rsid w:val="007D725D"/>
    <w:rsid w:val="007E0680"/>
    <w:rsid w:val="007E25B1"/>
    <w:rsid w:val="007E2A92"/>
    <w:rsid w:val="007E3B3F"/>
    <w:rsid w:val="007E4F7A"/>
    <w:rsid w:val="007E57D6"/>
    <w:rsid w:val="007E5A7F"/>
    <w:rsid w:val="007E5EDB"/>
    <w:rsid w:val="007E64F5"/>
    <w:rsid w:val="007F01E3"/>
    <w:rsid w:val="007F0CA9"/>
    <w:rsid w:val="007F1C96"/>
    <w:rsid w:val="007F28D1"/>
    <w:rsid w:val="007F3571"/>
    <w:rsid w:val="007F62E8"/>
    <w:rsid w:val="007F7C1D"/>
    <w:rsid w:val="00800478"/>
    <w:rsid w:val="008017C4"/>
    <w:rsid w:val="00801CD6"/>
    <w:rsid w:val="00801FE8"/>
    <w:rsid w:val="008038DD"/>
    <w:rsid w:val="00803AE2"/>
    <w:rsid w:val="00803E1D"/>
    <w:rsid w:val="00803E4E"/>
    <w:rsid w:val="00803FDE"/>
    <w:rsid w:val="008040C8"/>
    <w:rsid w:val="00805A59"/>
    <w:rsid w:val="0080798A"/>
    <w:rsid w:val="008118BC"/>
    <w:rsid w:val="0081208A"/>
    <w:rsid w:val="008151B8"/>
    <w:rsid w:val="00815D08"/>
    <w:rsid w:val="00816051"/>
    <w:rsid w:val="00816F5A"/>
    <w:rsid w:val="00820AD1"/>
    <w:rsid w:val="00820C9C"/>
    <w:rsid w:val="00820D8A"/>
    <w:rsid w:val="00820FB6"/>
    <w:rsid w:val="008216A7"/>
    <w:rsid w:val="008216A8"/>
    <w:rsid w:val="00822F6F"/>
    <w:rsid w:val="00823DB4"/>
    <w:rsid w:val="0082402C"/>
    <w:rsid w:val="00824CCA"/>
    <w:rsid w:val="00827538"/>
    <w:rsid w:val="008300ED"/>
    <w:rsid w:val="00831B8F"/>
    <w:rsid w:val="0083203D"/>
    <w:rsid w:val="008322A8"/>
    <w:rsid w:val="00835813"/>
    <w:rsid w:val="00836CE2"/>
    <w:rsid w:val="0084155A"/>
    <w:rsid w:val="008433E6"/>
    <w:rsid w:val="00843715"/>
    <w:rsid w:val="00843A34"/>
    <w:rsid w:val="008473B8"/>
    <w:rsid w:val="0085032D"/>
    <w:rsid w:val="00850B91"/>
    <w:rsid w:val="0085123C"/>
    <w:rsid w:val="00851A79"/>
    <w:rsid w:val="00853D3C"/>
    <w:rsid w:val="0085500E"/>
    <w:rsid w:val="008558C1"/>
    <w:rsid w:val="00856EB2"/>
    <w:rsid w:val="00857779"/>
    <w:rsid w:val="00863CE9"/>
    <w:rsid w:val="00865821"/>
    <w:rsid w:val="00865A35"/>
    <w:rsid w:val="00866599"/>
    <w:rsid w:val="00866864"/>
    <w:rsid w:val="00871528"/>
    <w:rsid w:val="00871D50"/>
    <w:rsid w:val="00872426"/>
    <w:rsid w:val="008731B5"/>
    <w:rsid w:val="00873F9A"/>
    <w:rsid w:val="00874216"/>
    <w:rsid w:val="00874C3C"/>
    <w:rsid w:val="00875F67"/>
    <w:rsid w:val="00876F27"/>
    <w:rsid w:val="00876FC8"/>
    <w:rsid w:val="00877397"/>
    <w:rsid w:val="00880114"/>
    <w:rsid w:val="008808D3"/>
    <w:rsid w:val="00881286"/>
    <w:rsid w:val="00883191"/>
    <w:rsid w:val="00883B7E"/>
    <w:rsid w:val="00883C97"/>
    <w:rsid w:val="00884396"/>
    <w:rsid w:val="00884DA4"/>
    <w:rsid w:val="0088587C"/>
    <w:rsid w:val="00894E03"/>
    <w:rsid w:val="00895321"/>
    <w:rsid w:val="008954D9"/>
    <w:rsid w:val="0089565E"/>
    <w:rsid w:val="00896FE0"/>
    <w:rsid w:val="008971C9"/>
    <w:rsid w:val="00897585"/>
    <w:rsid w:val="00897B75"/>
    <w:rsid w:val="00897C10"/>
    <w:rsid w:val="00897D8D"/>
    <w:rsid w:val="00897F09"/>
    <w:rsid w:val="008A1375"/>
    <w:rsid w:val="008A2FD1"/>
    <w:rsid w:val="008A37EE"/>
    <w:rsid w:val="008A45F4"/>
    <w:rsid w:val="008A5B04"/>
    <w:rsid w:val="008A5FA3"/>
    <w:rsid w:val="008A6A8E"/>
    <w:rsid w:val="008A7C50"/>
    <w:rsid w:val="008A7FBC"/>
    <w:rsid w:val="008B0E30"/>
    <w:rsid w:val="008B386F"/>
    <w:rsid w:val="008B44E8"/>
    <w:rsid w:val="008B5127"/>
    <w:rsid w:val="008C306C"/>
    <w:rsid w:val="008C51F8"/>
    <w:rsid w:val="008C5354"/>
    <w:rsid w:val="008C57AD"/>
    <w:rsid w:val="008C6737"/>
    <w:rsid w:val="008C6B8A"/>
    <w:rsid w:val="008C717A"/>
    <w:rsid w:val="008C7DD5"/>
    <w:rsid w:val="008D0C22"/>
    <w:rsid w:val="008D0DE2"/>
    <w:rsid w:val="008D1097"/>
    <w:rsid w:val="008D1192"/>
    <w:rsid w:val="008D1226"/>
    <w:rsid w:val="008D14F4"/>
    <w:rsid w:val="008D1806"/>
    <w:rsid w:val="008D2F22"/>
    <w:rsid w:val="008D32D3"/>
    <w:rsid w:val="008D368D"/>
    <w:rsid w:val="008D55D7"/>
    <w:rsid w:val="008D6576"/>
    <w:rsid w:val="008D69B1"/>
    <w:rsid w:val="008D6D4D"/>
    <w:rsid w:val="008D6FD5"/>
    <w:rsid w:val="008E0257"/>
    <w:rsid w:val="008E115B"/>
    <w:rsid w:val="008E3006"/>
    <w:rsid w:val="008E373B"/>
    <w:rsid w:val="008E3C27"/>
    <w:rsid w:val="008E476C"/>
    <w:rsid w:val="008E4ADF"/>
    <w:rsid w:val="008E6526"/>
    <w:rsid w:val="008E6F4D"/>
    <w:rsid w:val="008F02C1"/>
    <w:rsid w:val="008F213C"/>
    <w:rsid w:val="008F2F13"/>
    <w:rsid w:val="008F3899"/>
    <w:rsid w:val="008F39DF"/>
    <w:rsid w:val="008F490B"/>
    <w:rsid w:val="008F5844"/>
    <w:rsid w:val="008F5C2B"/>
    <w:rsid w:val="008F5D9C"/>
    <w:rsid w:val="008F641A"/>
    <w:rsid w:val="008F65C6"/>
    <w:rsid w:val="00900224"/>
    <w:rsid w:val="0090120B"/>
    <w:rsid w:val="00901B24"/>
    <w:rsid w:val="0090215F"/>
    <w:rsid w:val="00902343"/>
    <w:rsid w:val="00902E2D"/>
    <w:rsid w:val="00903463"/>
    <w:rsid w:val="0090374C"/>
    <w:rsid w:val="00903964"/>
    <w:rsid w:val="00903BDD"/>
    <w:rsid w:val="00904F4A"/>
    <w:rsid w:val="00905D03"/>
    <w:rsid w:val="00906243"/>
    <w:rsid w:val="00906292"/>
    <w:rsid w:val="00906B93"/>
    <w:rsid w:val="00907331"/>
    <w:rsid w:val="00907810"/>
    <w:rsid w:val="00910A7A"/>
    <w:rsid w:val="00910E98"/>
    <w:rsid w:val="00915EE8"/>
    <w:rsid w:val="0091624A"/>
    <w:rsid w:val="0091638B"/>
    <w:rsid w:val="0091713C"/>
    <w:rsid w:val="00920C20"/>
    <w:rsid w:val="00920E04"/>
    <w:rsid w:val="00920EC7"/>
    <w:rsid w:val="0092148A"/>
    <w:rsid w:val="00924235"/>
    <w:rsid w:val="00924D6D"/>
    <w:rsid w:val="00930AE2"/>
    <w:rsid w:val="009310EC"/>
    <w:rsid w:val="0093114C"/>
    <w:rsid w:val="00931679"/>
    <w:rsid w:val="00934C21"/>
    <w:rsid w:val="00934F2F"/>
    <w:rsid w:val="00937767"/>
    <w:rsid w:val="00940CA7"/>
    <w:rsid w:val="00941A0B"/>
    <w:rsid w:val="0094244B"/>
    <w:rsid w:val="009432F4"/>
    <w:rsid w:val="00945AB2"/>
    <w:rsid w:val="00945AB6"/>
    <w:rsid w:val="00945D20"/>
    <w:rsid w:val="0094741E"/>
    <w:rsid w:val="009477C7"/>
    <w:rsid w:val="00952F97"/>
    <w:rsid w:val="0095315C"/>
    <w:rsid w:val="00953AFF"/>
    <w:rsid w:val="00953CDF"/>
    <w:rsid w:val="00956E3E"/>
    <w:rsid w:val="0095734E"/>
    <w:rsid w:val="00957B8D"/>
    <w:rsid w:val="009603AC"/>
    <w:rsid w:val="00960D2D"/>
    <w:rsid w:val="00961AB7"/>
    <w:rsid w:val="00961BAF"/>
    <w:rsid w:val="00961FB7"/>
    <w:rsid w:val="00962401"/>
    <w:rsid w:val="0096483F"/>
    <w:rsid w:val="00964EED"/>
    <w:rsid w:val="0096557B"/>
    <w:rsid w:val="00965BC6"/>
    <w:rsid w:val="00966024"/>
    <w:rsid w:val="0096655B"/>
    <w:rsid w:val="009675EE"/>
    <w:rsid w:val="0097117F"/>
    <w:rsid w:val="009711AD"/>
    <w:rsid w:val="00972083"/>
    <w:rsid w:val="009722F9"/>
    <w:rsid w:val="00974625"/>
    <w:rsid w:val="00974ACB"/>
    <w:rsid w:val="0097576D"/>
    <w:rsid w:val="00975DAC"/>
    <w:rsid w:val="00976B1B"/>
    <w:rsid w:val="00977EB5"/>
    <w:rsid w:val="00980975"/>
    <w:rsid w:val="00980ABF"/>
    <w:rsid w:val="0098151C"/>
    <w:rsid w:val="0098211A"/>
    <w:rsid w:val="009824C0"/>
    <w:rsid w:val="0098336A"/>
    <w:rsid w:val="009847A8"/>
    <w:rsid w:val="00985040"/>
    <w:rsid w:val="00985E35"/>
    <w:rsid w:val="00990D32"/>
    <w:rsid w:val="00993176"/>
    <w:rsid w:val="009936CF"/>
    <w:rsid w:val="00994885"/>
    <w:rsid w:val="009953D1"/>
    <w:rsid w:val="009962DD"/>
    <w:rsid w:val="00996570"/>
    <w:rsid w:val="009A00E5"/>
    <w:rsid w:val="009A0E20"/>
    <w:rsid w:val="009A1E54"/>
    <w:rsid w:val="009A25FA"/>
    <w:rsid w:val="009A2E14"/>
    <w:rsid w:val="009A3088"/>
    <w:rsid w:val="009A38FC"/>
    <w:rsid w:val="009A557D"/>
    <w:rsid w:val="009A6581"/>
    <w:rsid w:val="009A7878"/>
    <w:rsid w:val="009A7937"/>
    <w:rsid w:val="009A7C1A"/>
    <w:rsid w:val="009B0BDE"/>
    <w:rsid w:val="009B0BE0"/>
    <w:rsid w:val="009B2C76"/>
    <w:rsid w:val="009B5AA3"/>
    <w:rsid w:val="009B73DD"/>
    <w:rsid w:val="009B74BC"/>
    <w:rsid w:val="009B7712"/>
    <w:rsid w:val="009C0A6E"/>
    <w:rsid w:val="009C1564"/>
    <w:rsid w:val="009C224F"/>
    <w:rsid w:val="009C403E"/>
    <w:rsid w:val="009C67D1"/>
    <w:rsid w:val="009C6C33"/>
    <w:rsid w:val="009D0576"/>
    <w:rsid w:val="009D143C"/>
    <w:rsid w:val="009D2A05"/>
    <w:rsid w:val="009D38BB"/>
    <w:rsid w:val="009D5730"/>
    <w:rsid w:val="009D5FAC"/>
    <w:rsid w:val="009D671E"/>
    <w:rsid w:val="009D7177"/>
    <w:rsid w:val="009D77EB"/>
    <w:rsid w:val="009D7E9F"/>
    <w:rsid w:val="009E0B83"/>
    <w:rsid w:val="009E196D"/>
    <w:rsid w:val="009E1BCE"/>
    <w:rsid w:val="009E501C"/>
    <w:rsid w:val="009E6FEC"/>
    <w:rsid w:val="009E7A69"/>
    <w:rsid w:val="009F0EE9"/>
    <w:rsid w:val="009F16E0"/>
    <w:rsid w:val="009F5145"/>
    <w:rsid w:val="009F52AC"/>
    <w:rsid w:val="009F6FC2"/>
    <w:rsid w:val="009F7FCC"/>
    <w:rsid w:val="00A00C3C"/>
    <w:rsid w:val="00A0109E"/>
    <w:rsid w:val="00A01319"/>
    <w:rsid w:val="00A0245B"/>
    <w:rsid w:val="00A02CD2"/>
    <w:rsid w:val="00A03705"/>
    <w:rsid w:val="00A05757"/>
    <w:rsid w:val="00A07074"/>
    <w:rsid w:val="00A10126"/>
    <w:rsid w:val="00A12A2D"/>
    <w:rsid w:val="00A12EAE"/>
    <w:rsid w:val="00A12FCD"/>
    <w:rsid w:val="00A14344"/>
    <w:rsid w:val="00A15347"/>
    <w:rsid w:val="00A2090E"/>
    <w:rsid w:val="00A222AE"/>
    <w:rsid w:val="00A2340B"/>
    <w:rsid w:val="00A23903"/>
    <w:rsid w:val="00A2542D"/>
    <w:rsid w:val="00A30AFC"/>
    <w:rsid w:val="00A314F2"/>
    <w:rsid w:val="00A319E6"/>
    <w:rsid w:val="00A32382"/>
    <w:rsid w:val="00A364F6"/>
    <w:rsid w:val="00A36F07"/>
    <w:rsid w:val="00A373F3"/>
    <w:rsid w:val="00A37B79"/>
    <w:rsid w:val="00A37D81"/>
    <w:rsid w:val="00A402D5"/>
    <w:rsid w:val="00A40C51"/>
    <w:rsid w:val="00A40CA0"/>
    <w:rsid w:val="00A419B2"/>
    <w:rsid w:val="00A430BB"/>
    <w:rsid w:val="00A44946"/>
    <w:rsid w:val="00A45368"/>
    <w:rsid w:val="00A467C1"/>
    <w:rsid w:val="00A4789B"/>
    <w:rsid w:val="00A479E0"/>
    <w:rsid w:val="00A50156"/>
    <w:rsid w:val="00A50269"/>
    <w:rsid w:val="00A50317"/>
    <w:rsid w:val="00A50DE6"/>
    <w:rsid w:val="00A50FE4"/>
    <w:rsid w:val="00A51B59"/>
    <w:rsid w:val="00A51F0E"/>
    <w:rsid w:val="00A52946"/>
    <w:rsid w:val="00A54DE6"/>
    <w:rsid w:val="00A54EF4"/>
    <w:rsid w:val="00A551A4"/>
    <w:rsid w:val="00A55955"/>
    <w:rsid w:val="00A55FB9"/>
    <w:rsid w:val="00A561E5"/>
    <w:rsid w:val="00A570A6"/>
    <w:rsid w:val="00A5713F"/>
    <w:rsid w:val="00A579EC"/>
    <w:rsid w:val="00A61133"/>
    <w:rsid w:val="00A618A8"/>
    <w:rsid w:val="00A61EA8"/>
    <w:rsid w:val="00A62071"/>
    <w:rsid w:val="00A62143"/>
    <w:rsid w:val="00A62AC0"/>
    <w:rsid w:val="00A630EF"/>
    <w:rsid w:val="00A635AE"/>
    <w:rsid w:val="00A640DF"/>
    <w:rsid w:val="00A641DA"/>
    <w:rsid w:val="00A6526C"/>
    <w:rsid w:val="00A65C41"/>
    <w:rsid w:val="00A675A0"/>
    <w:rsid w:val="00A70465"/>
    <w:rsid w:val="00A74D1A"/>
    <w:rsid w:val="00A74EAC"/>
    <w:rsid w:val="00A767DA"/>
    <w:rsid w:val="00A77F30"/>
    <w:rsid w:val="00A8012C"/>
    <w:rsid w:val="00A821AA"/>
    <w:rsid w:val="00A84267"/>
    <w:rsid w:val="00A84BB0"/>
    <w:rsid w:val="00A859D7"/>
    <w:rsid w:val="00A87611"/>
    <w:rsid w:val="00A87DE8"/>
    <w:rsid w:val="00A90A99"/>
    <w:rsid w:val="00A91BE0"/>
    <w:rsid w:val="00A92F28"/>
    <w:rsid w:val="00A93164"/>
    <w:rsid w:val="00A9419C"/>
    <w:rsid w:val="00A953DA"/>
    <w:rsid w:val="00A95B20"/>
    <w:rsid w:val="00A95DBA"/>
    <w:rsid w:val="00A9691C"/>
    <w:rsid w:val="00A97C7E"/>
    <w:rsid w:val="00AA0A18"/>
    <w:rsid w:val="00AA11D0"/>
    <w:rsid w:val="00AA1642"/>
    <w:rsid w:val="00AA26AD"/>
    <w:rsid w:val="00AA33CA"/>
    <w:rsid w:val="00AA3801"/>
    <w:rsid w:val="00AA3E42"/>
    <w:rsid w:val="00AA4844"/>
    <w:rsid w:val="00AA54E7"/>
    <w:rsid w:val="00AA74CD"/>
    <w:rsid w:val="00AA75C1"/>
    <w:rsid w:val="00AB0EFD"/>
    <w:rsid w:val="00AB3A11"/>
    <w:rsid w:val="00AB3E75"/>
    <w:rsid w:val="00AB3EEA"/>
    <w:rsid w:val="00AB4A93"/>
    <w:rsid w:val="00AB4F49"/>
    <w:rsid w:val="00AB53AA"/>
    <w:rsid w:val="00AB5B95"/>
    <w:rsid w:val="00AB6756"/>
    <w:rsid w:val="00AB7AFC"/>
    <w:rsid w:val="00AC0CB9"/>
    <w:rsid w:val="00AC10CB"/>
    <w:rsid w:val="00AC4F75"/>
    <w:rsid w:val="00AC7027"/>
    <w:rsid w:val="00AD227D"/>
    <w:rsid w:val="00AD28D5"/>
    <w:rsid w:val="00AD447D"/>
    <w:rsid w:val="00AD547A"/>
    <w:rsid w:val="00AD5842"/>
    <w:rsid w:val="00AD5B4F"/>
    <w:rsid w:val="00AD7B41"/>
    <w:rsid w:val="00AE1EED"/>
    <w:rsid w:val="00AE2507"/>
    <w:rsid w:val="00AE47A2"/>
    <w:rsid w:val="00AE50FC"/>
    <w:rsid w:val="00AE5431"/>
    <w:rsid w:val="00AE7149"/>
    <w:rsid w:val="00AE7635"/>
    <w:rsid w:val="00AE7EDD"/>
    <w:rsid w:val="00AF15F9"/>
    <w:rsid w:val="00AF205F"/>
    <w:rsid w:val="00AF2E24"/>
    <w:rsid w:val="00AF3A10"/>
    <w:rsid w:val="00AF4054"/>
    <w:rsid w:val="00AF4AA3"/>
    <w:rsid w:val="00AF4B13"/>
    <w:rsid w:val="00AF6187"/>
    <w:rsid w:val="00AF62C9"/>
    <w:rsid w:val="00AF6EC4"/>
    <w:rsid w:val="00AF6F54"/>
    <w:rsid w:val="00AF7A66"/>
    <w:rsid w:val="00AF7B6C"/>
    <w:rsid w:val="00B00789"/>
    <w:rsid w:val="00B007CA"/>
    <w:rsid w:val="00B03458"/>
    <w:rsid w:val="00B1081D"/>
    <w:rsid w:val="00B11566"/>
    <w:rsid w:val="00B137C7"/>
    <w:rsid w:val="00B13ECD"/>
    <w:rsid w:val="00B14472"/>
    <w:rsid w:val="00B14C6D"/>
    <w:rsid w:val="00B154E3"/>
    <w:rsid w:val="00B17275"/>
    <w:rsid w:val="00B17846"/>
    <w:rsid w:val="00B17E62"/>
    <w:rsid w:val="00B20DB0"/>
    <w:rsid w:val="00B218EC"/>
    <w:rsid w:val="00B219D9"/>
    <w:rsid w:val="00B21B3A"/>
    <w:rsid w:val="00B21F59"/>
    <w:rsid w:val="00B23745"/>
    <w:rsid w:val="00B2437E"/>
    <w:rsid w:val="00B25782"/>
    <w:rsid w:val="00B25B10"/>
    <w:rsid w:val="00B25BF0"/>
    <w:rsid w:val="00B25DBA"/>
    <w:rsid w:val="00B26DC2"/>
    <w:rsid w:val="00B27391"/>
    <w:rsid w:val="00B301A8"/>
    <w:rsid w:val="00B31679"/>
    <w:rsid w:val="00B31F4A"/>
    <w:rsid w:val="00B31F74"/>
    <w:rsid w:val="00B33D6D"/>
    <w:rsid w:val="00B344D4"/>
    <w:rsid w:val="00B34914"/>
    <w:rsid w:val="00B34B8F"/>
    <w:rsid w:val="00B35625"/>
    <w:rsid w:val="00B35647"/>
    <w:rsid w:val="00B367FF"/>
    <w:rsid w:val="00B37000"/>
    <w:rsid w:val="00B40A7D"/>
    <w:rsid w:val="00B41504"/>
    <w:rsid w:val="00B41AFC"/>
    <w:rsid w:val="00B42BF3"/>
    <w:rsid w:val="00B42E74"/>
    <w:rsid w:val="00B43160"/>
    <w:rsid w:val="00B44F58"/>
    <w:rsid w:val="00B46CD1"/>
    <w:rsid w:val="00B47294"/>
    <w:rsid w:val="00B50ED2"/>
    <w:rsid w:val="00B527D2"/>
    <w:rsid w:val="00B53106"/>
    <w:rsid w:val="00B54FBE"/>
    <w:rsid w:val="00B552AF"/>
    <w:rsid w:val="00B559C4"/>
    <w:rsid w:val="00B55C9E"/>
    <w:rsid w:val="00B5701D"/>
    <w:rsid w:val="00B574E2"/>
    <w:rsid w:val="00B61425"/>
    <w:rsid w:val="00B61CC1"/>
    <w:rsid w:val="00B6475C"/>
    <w:rsid w:val="00B65263"/>
    <w:rsid w:val="00B65984"/>
    <w:rsid w:val="00B67DE7"/>
    <w:rsid w:val="00B67E6C"/>
    <w:rsid w:val="00B705CE"/>
    <w:rsid w:val="00B712F5"/>
    <w:rsid w:val="00B725D4"/>
    <w:rsid w:val="00B727DD"/>
    <w:rsid w:val="00B73A2F"/>
    <w:rsid w:val="00B73B8C"/>
    <w:rsid w:val="00B75A7D"/>
    <w:rsid w:val="00B75C37"/>
    <w:rsid w:val="00B777DE"/>
    <w:rsid w:val="00B7795D"/>
    <w:rsid w:val="00B77E71"/>
    <w:rsid w:val="00B80BA0"/>
    <w:rsid w:val="00B80BDF"/>
    <w:rsid w:val="00B82812"/>
    <w:rsid w:val="00B82A7D"/>
    <w:rsid w:val="00B82D5E"/>
    <w:rsid w:val="00B83D23"/>
    <w:rsid w:val="00B84BD5"/>
    <w:rsid w:val="00B85797"/>
    <w:rsid w:val="00B86111"/>
    <w:rsid w:val="00B872D9"/>
    <w:rsid w:val="00B879A8"/>
    <w:rsid w:val="00B87DB0"/>
    <w:rsid w:val="00B91267"/>
    <w:rsid w:val="00B91A66"/>
    <w:rsid w:val="00B931B2"/>
    <w:rsid w:val="00B937C9"/>
    <w:rsid w:val="00B937FC"/>
    <w:rsid w:val="00B93EED"/>
    <w:rsid w:val="00B944A9"/>
    <w:rsid w:val="00B95B79"/>
    <w:rsid w:val="00B97200"/>
    <w:rsid w:val="00BA17EA"/>
    <w:rsid w:val="00BA3325"/>
    <w:rsid w:val="00BA4AB1"/>
    <w:rsid w:val="00BA4F7C"/>
    <w:rsid w:val="00BA518A"/>
    <w:rsid w:val="00BA5309"/>
    <w:rsid w:val="00BA6527"/>
    <w:rsid w:val="00BA73F3"/>
    <w:rsid w:val="00BA7BE0"/>
    <w:rsid w:val="00BB3A88"/>
    <w:rsid w:val="00BB4062"/>
    <w:rsid w:val="00BB4C3A"/>
    <w:rsid w:val="00BB578C"/>
    <w:rsid w:val="00BB5913"/>
    <w:rsid w:val="00BB5EB9"/>
    <w:rsid w:val="00BB5F56"/>
    <w:rsid w:val="00BB60E0"/>
    <w:rsid w:val="00BB66BE"/>
    <w:rsid w:val="00BB6C21"/>
    <w:rsid w:val="00BB74AA"/>
    <w:rsid w:val="00BC1070"/>
    <w:rsid w:val="00BC1BC5"/>
    <w:rsid w:val="00BC1E3E"/>
    <w:rsid w:val="00BC2E21"/>
    <w:rsid w:val="00BC2FCD"/>
    <w:rsid w:val="00BC4165"/>
    <w:rsid w:val="00BC4800"/>
    <w:rsid w:val="00BC4C11"/>
    <w:rsid w:val="00BC4E7E"/>
    <w:rsid w:val="00BC5081"/>
    <w:rsid w:val="00BC5FB7"/>
    <w:rsid w:val="00BC6E1A"/>
    <w:rsid w:val="00BD12B5"/>
    <w:rsid w:val="00BD20EF"/>
    <w:rsid w:val="00BD480B"/>
    <w:rsid w:val="00BD4F96"/>
    <w:rsid w:val="00BD698B"/>
    <w:rsid w:val="00BD6B79"/>
    <w:rsid w:val="00BD6CD0"/>
    <w:rsid w:val="00BD7856"/>
    <w:rsid w:val="00BE0023"/>
    <w:rsid w:val="00BE0112"/>
    <w:rsid w:val="00BE11FF"/>
    <w:rsid w:val="00BE224D"/>
    <w:rsid w:val="00BE63C3"/>
    <w:rsid w:val="00BE7BCB"/>
    <w:rsid w:val="00BF1851"/>
    <w:rsid w:val="00BF21D5"/>
    <w:rsid w:val="00BF23B0"/>
    <w:rsid w:val="00BF331B"/>
    <w:rsid w:val="00BF4987"/>
    <w:rsid w:val="00BF5292"/>
    <w:rsid w:val="00BF68F7"/>
    <w:rsid w:val="00BF6D7D"/>
    <w:rsid w:val="00C005AC"/>
    <w:rsid w:val="00C021F7"/>
    <w:rsid w:val="00C02711"/>
    <w:rsid w:val="00C02C0F"/>
    <w:rsid w:val="00C03B22"/>
    <w:rsid w:val="00C03F0B"/>
    <w:rsid w:val="00C05325"/>
    <w:rsid w:val="00C05989"/>
    <w:rsid w:val="00C072E9"/>
    <w:rsid w:val="00C07348"/>
    <w:rsid w:val="00C074D2"/>
    <w:rsid w:val="00C10C41"/>
    <w:rsid w:val="00C1532D"/>
    <w:rsid w:val="00C169A9"/>
    <w:rsid w:val="00C172B8"/>
    <w:rsid w:val="00C174FF"/>
    <w:rsid w:val="00C2189E"/>
    <w:rsid w:val="00C221DB"/>
    <w:rsid w:val="00C22987"/>
    <w:rsid w:val="00C23C05"/>
    <w:rsid w:val="00C24C09"/>
    <w:rsid w:val="00C2550A"/>
    <w:rsid w:val="00C258BF"/>
    <w:rsid w:val="00C270F6"/>
    <w:rsid w:val="00C27311"/>
    <w:rsid w:val="00C277E6"/>
    <w:rsid w:val="00C27B41"/>
    <w:rsid w:val="00C27C36"/>
    <w:rsid w:val="00C3082B"/>
    <w:rsid w:val="00C31225"/>
    <w:rsid w:val="00C31EBB"/>
    <w:rsid w:val="00C325E1"/>
    <w:rsid w:val="00C32E56"/>
    <w:rsid w:val="00C35CBD"/>
    <w:rsid w:val="00C36AC8"/>
    <w:rsid w:val="00C36D34"/>
    <w:rsid w:val="00C40118"/>
    <w:rsid w:val="00C41296"/>
    <w:rsid w:val="00C41B17"/>
    <w:rsid w:val="00C46C61"/>
    <w:rsid w:val="00C47F41"/>
    <w:rsid w:val="00C505FC"/>
    <w:rsid w:val="00C512BD"/>
    <w:rsid w:val="00C51AA0"/>
    <w:rsid w:val="00C52441"/>
    <w:rsid w:val="00C532FB"/>
    <w:rsid w:val="00C5338B"/>
    <w:rsid w:val="00C5416A"/>
    <w:rsid w:val="00C55E53"/>
    <w:rsid w:val="00C574A7"/>
    <w:rsid w:val="00C57D67"/>
    <w:rsid w:val="00C61CF2"/>
    <w:rsid w:val="00C61DF0"/>
    <w:rsid w:val="00C6290F"/>
    <w:rsid w:val="00C63270"/>
    <w:rsid w:val="00C639BF"/>
    <w:rsid w:val="00C64882"/>
    <w:rsid w:val="00C65133"/>
    <w:rsid w:val="00C651BF"/>
    <w:rsid w:val="00C65958"/>
    <w:rsid w:val="00C65F16"/>
    <w:rsid w:val="00C668FA"/>
    <w:rsid w:val="00C6783D"/>
    <w:rsid w:val="00C67F1C"/>
    <w:rsid w:val="00C7047F"/>
    <w:rsid w:val="00C706BD"/>
    <w:rsid w:val="00C70A30"/>
    <w:rsid w:val="00C70F2E"/>
    <w:rsid w:val="00C712EC"/>
    <w:rsid w:val="00C71348"/>
    <w:rsid w:val="00C7273D"/>
    <w:rsid w:val="00C730B1"/>
    <w:rsid w:val="00C74644"/>
    <w:rsid w:val="00C748D5"/>
    <w:rsid w:val="00C74B35"/>
    <w:rsid w:val="00C760FD"/>
    <w:rsid w:val="00C76A17"/>
    <w:rsid w:val="00C809DF"/>
    <w:rsid w:val="00C856BE"/>
    <w:rsid w:val="00C8665E"/>
    <w:rsid w:val="00C86F74"/>
    <w:rsid w:val="00C90CDB"/>
    <w:rsid w:val="00C91164"/>
    <w:rsid w:val="00C912A1"/>
    <w:rsid w:val="00C91587"/>
    <w:rsid w:val="00C9180A"/>
    <w:rsid w:val="00C9223E"/>
    <w:rsid w:val="00C93585"/>
    <w:rsid w:val="00C942E7"/>
    <w:rsid w:val="00C964DC"/>
    <w:rsid w:val="00C97118"/>
    <w:rsid w:val="00C97C2B"/>
    <w:rsid w:val="00CA0255"/>
    <w:rsid w:val="00CA12EB"/>
    <w:rsid w:val="00CA19B2"/>
    <w:rsid w:val="00CA1B66"/>
    <w:rsid w:val="00CA1CA1"/>
    <w:rsid w:val="00CA28AB"/>
    <w:rsid w:val="00CA3F1F"/>
    <w:rsid w:val="00CA546A"/>
    <w:rsid w:val="00CA5CD7"/>
    <w:rsid w:val="00CA6FB1"/>
    <w:rsid w:val="00CB1929"/>
    <w:rsid w:val="00CB1C14"/>
    <w:rsid w:val="00CB1F39"/>
    <w:rsid w:val="00CB36B0"/>
    <w:rsid w:val="00CB3BA6"/>
    <w:rsid w:val="00CB4137"/>
    <w:rsid w:val="00CB57E4"/>
    <w:rsid w:val="00CB5F80"/>
    <w:rsid w:val="00CB695B"/>
    <w:rsid w:val="00CB73BF"/>
    <w:rsid w:val="00CB7571"/>
    <w:rsid w:val="00CB7DC0"/>
    <w:rsid w:val="00CC086D"/>
    <w:rsid w:val="00CC096B"/>
    <w:rsid w:val="00CC0A0C"/>
    <w:rsid w:val="00CC0AD5"/>
    <w:rsid w:val="00CC0E7C"/>
    <w:rsid w:val="00CC120C"/>
    <w:rsid w:val="00CC3590"/>
    <w:rsid w:val="00CC3880"/>
    <w:rsid w:val="00CC419D"/>
    <w:rsid w:val="00CC4390"/>
    <w:rsid w:val="00CC44DA"/>
    <w:rsid w:val="00CC4646"/>
    <w:rsid w:val="00CC4EB5"/>
    <w:rsid w:val="00CC7D6C"/>
    <w:rsid w:val="00CD0C5A"/>
    <w:rsid w:val="00CD1384"/>
    <w:rsid w:val="00CD18EB"/>
    <w:rsid w:val="00CD1B7E"/>
    <w:rsid w:val="00CD1D4E"/>
    <w:rsid w:val="00CD25CF"/>
    <w:rsid w:val="00CD3228"/>
    <w:rsid w:val="00CD5C60"/>
    <w:rsid w:val="00CD5D13"/>
    <w:rsid w:val="00CD6649"/>
    <w:rsid w:val="00CD6A7E"/>
    <w:rsid w:val="00CD736D"/>
    <w:rsid w:val="00CD7AAC"/>
    <w:rsid w:val="00CE0D51"/>
    <w:rsid w:val="00CE106A"/>
    <w:rsid w:val="00CE4BE7"/>
    <w:rsid w:val="00CE503A"/>
    <w:rsid w:val="00CE5608"/>
    <w:rsid w:val="00CE6A80"/>
    <w:rsid w:val="00CF04DA"/>
    <w:rsid w:val="00CF2364"/>
    <w:rsid w:val="00CF2B81"/>
    <w:rsid w:val="00CF2EAC"/>
    <w:rsid w:val="00CF527F"/>
    <w:rsid w:val="00CF7BB7"/>
    <w:rsid w:val="00D00088"/>
    <w:rsid w:val="00D00113"/>
    <w:rsid w:val="00D02402"/>
    <w:rsid w:val="00D02CDD"/>
    <w:rsid w:val="00D02ECC"/>
    <w:rsid w:val="00D0370E"/>
    <w:rsid w:val="00D03975"/>
    <w:rsid w:val="00D07EBE"/>
    <w:rsid w:val="00D07FDE"/>
    <w:rsid w:val="00D100D5"/>
    <w:rsid w:val="00D1028C"/>
    <w:rsid w:val="00D126C5"/>
    <w:rsid w:val="00D139BA"/>
    <w:rsid w:val="00D14B18"/>
    <w:rsid w:val="00D1783E"/>
    <w:rsid w:val="00D2010E"/>
    <w:rsid w:val="00D204E8"/>
    <w:rsid w:val="00D21077"/>
    <w:rsid w:val="00D23142"/>
    <w:rsid w:val="00D23E67"/>
    <w:rsid w:val="00D24400"/>
    <w:rsid w:val="00D25F50"/>
    <w:rsid w:val="00D26DC6"/>
    <w:rsid w:val="00D26F39"/>
    <w:rsid w:val="00D31B76"/>
    <w:rsid w:val="00D332CE"/>
    <w:rsid w:val="00D33EE7"/>
    <w:rsid w:val="00D3436B"/>
    <w:rsid w:val="00D377C5"/>
    <w:rsid w:val="00D37F96"/>
    <w:rsid w:val="00D37FF9"/>
    <w:rsid w:val="00D41B8B"/>
    <w:rsid w:val="00D41C83"/>
    <w:rsid w:val="00D41E33"/>
    <w:rsid w:val="00D42488"/>
    <w:rsid w:val="00D44CB1"/>
    <w:rsid w:val="00D470CB"/>
    <w:rsid w:val="00D505EA"/>
    <w:rsid w:val="00D51ADE"/>
    <w:rsid w:val="00D52609"/>
    <w:rsid w:val="00D52B44"/>
    <w:rsid w:val="00D539F3"/>
    <w:rsid w:val="00D544CA"/>
    <w:rsid w:val="00D54A8A"/>
    <w:rsid w:val="00D54DF0"/>
    <w:rsid w:val="00D558DB"/>
    <w:rsid w:val="00D56501"/>
    <w:rsid w:val="00D56B0E"/>
    <w:rsid w:val="00D57F4D"/>
    <w:rsid w:val="00D62E20"/>
    <w:rsid w:val="00D630F1"/>
    <w:rsid w:val="00D645A2"/>
    <w:rsid w:val="00D647E1"/>
    <w:rsid w:val="00D70C8E"/>
    <w:rsid w:val="00D70F64"/>
    <w:rsid w:val="00D719F3"/>
    <w:rsid w:val="00D72282"/>
    <w:rsid w:val="00D72342"/>
    <w:rsid w:val="00D73CC2"/>
    <w:rsid w:val="00D73FF9"/>
    <w:rsid w:val="00D74026"/>
    <w:rsid w:val="00D74147"/>
    <w:rsid w:val="00D74EDB"/>
    <w:rsid w:val="00D77051"/>
    <w:rsid w:val="00D777C5"/>
    <w:rsid w:val="00D80A47"/>
    <w:rsid w:val="00D80DED"/>
    <w:rsid w:val="00D82088"/>
    <w:rsid w:val="00D8253F"/>
    <w:rsid w:val="00D82E50"/>
    <w:rsid w:val="00D84555"/>
    <w:rsid w:val="00D85675"/>
    <w:rsid w:val="00D8577E"/>
    <w:rsid w:val="00D8798B"/>
    <w:rsid w:val="00D87AD8"/>
    <w:rsid w:val="00D918E3"/>
    <w:rsid w:val="00D91F00"/>
    <w:rsid w:val="00D9206E"/>
    <w:rsid w:val="00D93494"/>
    <w:rsid w:val="00D93F66"/>
    <w:rsid w:val="00D94792"/>
    <w:rsid w:val="00D949B1"/>
    <w:rsid w:val="00D9578C"/>
    <w:rsid w:val="00D96E66"/>
    <w:rsid w:val="00D97028"/>
    <w:rsid w:val="00DA177B"/>
    <w:rsid w:val="00DA213E"/>
    <w:rsid w:val="00DA30E5"/>
    <w:rsid w:val="00DA3423"/>
    <w:rsid w:val="00DA3425"/>
    <w:rsid w:val="00DA464A"/>
    <w:rsid w:val="00DA46E1"/>
    <w:rsid w:val="00DA7301"/>
    <w:rsid w:val="00DA7391"/>
    <w:rsid w:val="00DB2349"/>
    <w:rsid w:val="00DB3E68"/>
    <w:rsid w:val="00DB3EB1"/>
    <w:rsid w:val="00DB4302"/>
    <w:rsid w:val="00DB4353"/>
    <w:rsid w:val="00DB440E"/>
    <w:rsid w:val="00DB4536"/>
    <w:rsid w:val="00DB4FF4"/>
    <w:rsid w:val="00DB521E"/>
    <w:rsid w:val="00DB5D8F"/>
    <w:rsid w:val="00DB6054"/>
    <w:rsid w:val="00DB6459"/>
    <w:rsid w:val="00DB71D3"/>
    <w:rsid w:val="00DC3040"/>
    <w:rsid w:val="00DC38D8"/>
    <w:rsid w:val="00DC397F"/>
    <w:rsid w:val="00DC3E13"/>
    <w:rsid w:val="00DC4A2E"/>
    <w:rsid w:val="00DC4F2F"/>
    <w:rsid w:val="00DC577E"/>
    <w:rsid w:val="00DC5DBA"/>
    <w:rsid w:val="00DC7CD5"/>
    <w:rsid w:val="00DC7E5B"/>
    <w:rsid w:val="00DD03FF"/>
    <w:rsid w:val="00DD049E"/>
    <w:rsid w:val="00DD1FF2"/>
    <w:rsid w:val="00DD2611"/>
    <w:rsid w:val="00DD26A0"/>
    <w:rsid w:val="00DD2720"/>
    <w:rsid w:val="00DD2731"/>
    <w:rsid w:val="00DD28FD"/>
    <w:rsid w:val="00DD2B6C"/>
    <w:rsid w:val="00DD2C7C"/>
    <w:rsid w:val="00DD3B32"/>
    <w:rsid w:val="00DD5626"/>
    <w:rsid w:val="00DD59E7"/>
    <w:rsid w:val="00DD5A71"/>
    <w:rsid w:val="00DD5F0D"/>
    <w:rsid w:val="00DD7A7C"/>
    <w:rsid w:val="00DE0622"/>
    <w:rsid w:val="00DE17AA"/>
    <w:rsid w:val="00DE312C"/>
    <w:rsid w:val="00DE417C"/>
    <w:rsid w:val="00DE4A77"/>
    <w:rsid w:val="00DE4F41"/>
    <w:rsid w:val="00DE7742"/>
    <w:rsid w:val="00DE78AA"/>
    <w:rsid w:val="00DE7B27"/>
    <w:rsid w:val="00DE7B50"/>
    <w:rsid w:val="00DF00D3"/>
    <w:rsid w:val="00DF259D"/>
    <w:rsid w:val="00DF36D1"/>
    <w:rsid w:val="00DF5695"/>
    <w:rsid w:val="00DF6556"/>
    <w:rsid w:val="00DF656A"/>
    <w:rsid w:val="00DF6BE5"/>
    <w:rsid w:val="00DF7265"/>
    <w:rsid w:val="00DF7657"/>
    <w:rsid w:val="00DF7C5A"/>
    <w:rsid w:val="00E0001C"/>
    <w:rsid w:val="00E01E12"/>
    <w:rsid w:val="00E02779"/>
    <w:rsid w:val="00E03645"/>
    <w:rsid w:val="00E03649"/>
    <w:rsid w:val="00E03CAF"/>
    <w:rsid w:val="00E04967"/>
    <w:rsid w:val="00E050D3"/>
    <w:rsid w:val="00E0510A"/>
    <w:rsid w:val="00E06693"/>
    <w:rsid w:val="00E06A07"/>
    <w:rsid w:val="00E07350"/>
    <w:rsid w:val="00E1107F"/>
    <w:rsid w:val="00E11D8D"/>
    <w:rsid w:val="00E12819"/>
    <w:rsid w:val="00E1401B"/>
    <w:rsid w:val="00E177BB"/>
    <w:rsid w:val="00E17C11"/>
    <w:rsid w:val="00E20138"/>
    <w:rsid w:val="00E204EA"/>
    <w:rsid w:val="00E20BDC"/>
    <w:rsid w:val="00E2112B"/>
    <w:rsid w:val="00E217A2"/>
    <w:rsid w:val="00E21C71"/>
    <w:rsid w:val="00E21DCB"/>
    <w:rsid w:val="00E2269F"/>
    <w:rsid w:val="00E226B7"/>
    <w:rsid w:val="00E22C30"/>
    <w:rsid w:val="00E23559"/>
    <w:rsid w:val="00E23BF8"/>
    <w:rsid w:val="00E2503D"/>
    <w:rsid w:val="00E25665"/>
    <w:rsid w:val="00E27289"/>
    <w:rsid w:val="00E30A77"/>
    <w:rsid w:val="00E30F59"/>
    <w:rsid w:val="00E31E9A"/>
    <w:rsid w:val="00E3222E"/>
    <w:rsid w:val="00E32982"/>
    <w:rsid w:val="00E32D76"/>
    <w:rsid w:val="00E33A05"/>
    <w:rsid w:val="00E3554F"/>
    <w:rsid w:val="00E35BB9"/>
    <w:rsid w:val="00E36DA3"/>
    <w:rsid w:val="00E36E42"/>
    <w:rsid w:val="00E36F70"/>
    <w:rsid w:val="00E37703"/>
    <w:rsid w:val="00E423F0"/>
    <w:rsid w:val="00E42D16"/>
    <w:rsid w:val="00E43DAF"/>
    <w:rsid w:val="00E470EC"/>
    <w:rsid w:val="00E506EC"/>
    <w:rsid w:val="00E506FF"/>
    <w:rsid w:val="00E50DC6"/>
    <w:rsid w:val="00E52EC9"/>
    <w:rsid w:val="00E53983"/>
    <w:rsid w:val="00E54246"/>
    <w:rsid w:val="00E55CA4"/>
    <w:rsid w:val="00E5620C"/>
    <w:rsid w:val="00E569ED"/>
    <w:rsid w:val="00E56EF2"/>
    <w:rsid w:val="00E57271"/>
    <w:rsid w:val="00E5795E"/>
    <w:rsid w:val="00E57AAD"/>
    <w:rsid w:val="00E60303"/>
    <w:rsid w:val="00E6356E"/>
    <w:rsid w:val="00E63BD0"/>
    <w:rsid w:val="00E6424B"/>
    <w:rsid w:val="00E64945"/>
    <w:rsid w:val="00E65510"/>
    <w:rsid w:val="00E6591D"/>
    <w:rsid w:val="00E66116"/>
    <w:rsid w:val="00E7010A"/>
    <w:rsid w:val="00E756AC"/>
    <w:rsid w:val="00E75700"/>
    <w:rsid w:val="00E7700A"/>
    <w:rsid w:val="00E77145"/>
    <w:rsid w:val="00E77503"/>
    <w:rsid w:val="00E77A13"/>
    <w:rsid w:val="00E8024F"/>
    <w:rsid w:val="00E80CE0"/>
    <w:rsid w:val="00E83B10"/>
    <w:rsid w:val="00E84790"/>
    <w:rsid w:val="00E8551C"/>
    <w:rsid w:val="00E85992"/>
    <w:rsid w:val="00E900CD"/>
    <w:rsid w:val="00E901CA"/>
    <w:rsid w:val="00E908B4"/>
    <w:rsid w:val="00E91033"/>
    <w:rsid w:val="00E948D0"/>
    <w:rsid w:val="00E94A26"/>
    <w:rsid w:val="00EA3DAB"/>
    <w:rsid w:val="00EA453C"/>
    <w:rsid w:val="00EA509B"/>
    <w:rsid w:val="00EA59F3"/>
    <w:rsid w:val="00EA6021"/>
    <w:rsid w:val="00EB3F04"/>
    <w:rsid w:val="00EB4D50"/>
    <w:rsid w:val="00EB5EBE"/>
    <w:rsid w:val="00EC0572"/>
    <w:rsid w:val="00EC1CCE"/>
    <w:rsid w:val="00EC285F"/>
    <w:rsid w:val="00EC323C"/>
    <w:rsid w:val="00EC5BE1"/>
    <w:rsid w:val="00EC632A"/>
    <w:rsid w:val="00EC6C5D"/>
    <w:rsid w:val="00EC6EAE"/>
    <w:rsid w:val="00EC6FBB"/>
    <w:rsid w:val="00EC7C0E"/>
    <w:rsid w:val="00EC7D3A"/>
    <w:rsid w:val="00ED34F4"/>
    <w:rsid w:val="00ED3E2E"/>
    <w:rsid w:val="00ED4082"/>
    <w:rsid w:val="00ED4C0E"/>
    <w:rsid w:val="00ED56C7"/>
    <w:rsid w:val="00ED6868"/>
    <w:rsid w:val="00ED70E1"/>
    <w:rsid w:val="00ED76C4"/>
    <w:rsid w:val="00EE0148"/>
    <w:rsid w:val="00EE02D8"/>
    <w:rsid w:val="00EE09C9"/>
    <w:rsid w:val="00EE1123"/>
    <w:rsid w:val="00EE2437"/>
    <w:rsid w:val="00EE350C"/>
    <w:rsid w:val="00EE5ECE"/>
    <w:rsid w:val="00EE627C"/>
    <w:rsid w:val="00EE6C58"/>
    <w:rsid w:val="00EE72B0"/>
    <w:rsid w:val="00EE7728"/>
    <w:rsid w:val="00EE7D3C"/>
    <w:rsid w:val="00EF04B8"/>
    <w:rsid w:val="00EF04CE"/>
    <w:rsid w:val="00EF0EE2"/>
    <w:rsid w:val="00EF1450"/>
    <w:rsid w:val="00EF1737"/>
    <w:rsid w:val="00EF2A2D"/>
    <w:rsid w:val="00EF3375"/>
    <w:rsid w:val="00EF45E2"/>
    <w:rsid w:val="00EF5D0F"/>
    <w:rsid w:val="00F000E4"/>
    <w:rsid w:val="00F02337"/>
    <w:rsid w:val="00F02F1E"/>
    <w:rsid w:val="00F040DB"/>
    <w:rsid w:val="00F057F0"/>
    <w:rsid w:val="00F06274"/>
    <w:rsid w:val="00F070C4"/>
    <w:rsid w:val="00F10B82"/>
    <w:rsid w:val="00F11AE1"/>
    <w:rsid w:val="00F13305"/>
    <w:rsid w:val="00F13E02"/>
    <w:rsid w:val="00F162F8"/>
    <w:rsid w:val="00F2011D"/>
    <w:rsid w:val="00F217C5"/>
    <w:rsid w:val="00F2189E"/>
    <w:rsid w:val="00F2273D"/>
    <w:rsid w:val="00F22807"/>
    <w:rsid w:val="00F228F7"/>
    <w:rsid w:val="00F22B41"/>
    <w:rsid w:val="00F23508"/>
    <w:rsid w:val="00F23510"/>
    <w:rsid w:val="00F24A3C"/>
    <w:rsid w:val="00F24D86"/>
    <w:rsid w:val="00F25A14"/>
    <w:rsid w:val="00F26C9F"/>
    <w:rsid w:val="00F2753F"/>
    <w:rsid w:val="00F27763"/>
    <w:rsid w:val="00F302A7"/>
    <w:rsid w:val="00F30A12"/>
    <w:rsid w:val="00F30B70"/>
    <w:rsid w:val="00F31E69"/>
    <w:rsid w:val="00F33F51"/>
    <w:rsid w:val="00F3556C"/>
    <w:rsid w:val="00F357C7"/>
    <w:rsid w:val="00F358E0"/>
    <w:rsid w:val="00F358F4"/>
    <w:rsid w:val="00F362A4"/>
    <w:rsid w:val="00F37B5E"/>
    <w:rsid w:val="00F41470"/>
    <w:rsid w:val="00F42992"/>
    <w:rsid w:val="00F441EE"/>
    <w:rsid w:val="00F44768"/>
    <w:rsid w:val="00F4553D"/>
    <w:rsid w:val="00F5046E"/>
    <w:rsid w:val="00F548FB"/>
    <w:rsid w:val="00F54E1B"/>
    <w:rsid w:val="00F55C3F"/>
    <w:rsid w:val="00F55EBA"/>
    <w:rsid w:val="00F56137"/>
    <w:rsid w:val="00F56CA5"/>
    <w:rsid w:val="00F60484"/>
    <w:rsid w:val="00F62F0F"/>
    <w:rsid w:val="00F64E2D"/>
    <w:rsid w:val="00F65BF3"/>
    <w:rsid w:val="00F678A3"/>
    <w:rsid w:val="00F67981"/>
    <w:rsid w:val="00F7111B"/>
    <w:rsid w:val="00F71786"/>
    <w:rsid w:val="00F72DA5"/>
    <w:rsid w:val="00F72E55"/>
    <w:rsid w:val="00F7431D"/>
    <w:rsid w:val="00F75630"/>
    <w:rsid w:val="00F760E9"/>
    <w:rsid w:val="00F767C1"/>
    <w:rsid w:val="00F76B8C"/>
    <w:rsid w:val="00F80097"/>
    <w:rsid w:val="00F801F9"/>
    <w:rsid w:val="00F827B2"/>
    <w:rsid w:val="00F827BE"/>
    <w:rsid w:val="00F829B0"/>
    <w:rsid w:val="00F82B08"/>
    <w:rsid w:val="00F82C1F"/>
    <w:rsid w:val="00F857EC"/>
    <w:rsid w:val="00F8592F"/>
    <w:rsid w:val="00F8597F"/>
    <w:rsid w:val="00F8773A"/>
    <w:rsid w:val="00F87F1C"/>
    <w:rsid w:val="00F9422F"/>
    <w:rsid w:val="00F948B0"/>
    <w:rsid w:val="00F949FD"/>
    <w:rsid w:val="00F94BC5"/>
    <w:rsid w:val="00F960FA"/>
    <w:rsid w:val="00F96DB9"/>
    <w:rsid w:val="00F97A64"/>
    <w:rsid w:val="00F97AE5"/>
    <w:rsid w:val="00F97AF6"/>
    <w:rsid w:val="00FA0173"/>
    <w:rsid w:val="00FA04B8"/>
    <w:rsid w:val="00FA41FB"/>
    <w:rsid w:val="00FA46F8"/>
    <w:rsid w:val="00FA483D"/>
    <w:rsid w:val="00FA4C68"/>
    <w:rsid w:val="00FA4D30"/>
    <w:rsid w:val="00FA5309"/>
    <w:rsid w:val="00FA5DB1"/>
    <w:rsid w:val="00FA5EAB"/>
    <w:rsid w:val="00FA7317"/>
    <w:rsid w:val="00FA7608"/>
    <w:rsid w:val="00FA7CC6"/>
    <w:rsid w:val="00FB03CD"/>
    <w:rsid w:val="00FB14F6"/>
    <w:rsid w:val="00FB1B0F"/>
    <w:rsid w:val="00FB26E1"/>
    <w:rsid w:val="00FB2985"/>
    <w:rsid w:val="00FB2E81"/>
    <w:rsid w:val="00FB39E0"/>
    <w:rsid w:val="00FB4F92"/>
    <w:rsid w:val="00FB65C1"/>
    <w:rsid w:val="00FB66D0"/>
    <w:rsid w:val="00FB6A93"/>
    <w:rsid w:val="00FC1D91"/>
    <w:rsid w:val="00FC1DD9"/>
    <w:rsid w:val="00FC5711"/>
    <w:rsid w:val="00FC599C"/>
    <w:rsid w:val="00FC5D42"/>
    <w:rsid w:val="00FC5DDB"/>
    <w:rsid w:val="00FC62DE"/>
    <w:rsid w:val="00FC70A2"/>
    <w:rsid w:val="00FC79A3"/>
    <w:rsid w:val="00FD0120"/>
    <w:rsid w:val="00FD01C0"/>
    <w:rsid w:val="00FD0B85"/>
    <w:rsid w:val="00FD1349"/>
    <w:rsid w:val="00FD1F54"/>
    <w:rsid w:val="00FD2324"/>
    <w:rsid w:val="00FD2327"/>
    <w:rsid w:val="00FD2466"/>
    <w:rsid w:val="00FD2835"/>
    <w:rsid w:val="00FD324A"/>
    <w:rsid w:val="00FD446B"/>
    <w:rsid w:val="00FD4672"/>
    <w:rsid w:val="00FD61D0"/>
    <w:rsid w:val="00FD7F0D"/>
    <w:rsid w:val="00FE13F7"/>
    <w:rsid w:val="00FE18BA"/>
    <w:rsid w:val="00FE2225"/>
    <w:rsid w:val="00FE289C"/>
    <w:rsid w:val="00FE351D"/>
    <w:rsid w:val="00FE4132"/>
    <w:rsid w:val="00FE4970"/>
    <w:rsid w:val="00FE581B"/>
    <w:rsid w:val="00FE5BD5"/>
    <w:rsid w:val="00FE604B"/>
    <w:rsid w:val="00FE6962"/>
    <w:rsid w:val="00FE7002"/>
    <w:rsid w:val="00FF003F"/>
    <w:rsid w:val="00FF0227"/>
    <w:rsid w:val="00FF1C70"/>
    <w:rsid w:val="00FF1C78"/>
    <w:rsid w:val="00FF31A6"/>
    <w:rsid w:val="00FF3BCA"/>
    <w:rsid w:val="00FF4136"/>
    <w:rsid w:val="00FF5962"/>
    <w:rsid w:val="00FF60BD"/>
    <w:rsid w:val="00FF66A7"/>
    <w:rsid w:val="00FF68A1"/>
    <w:rsid w:val="00FF71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8C426F8"/>
  <w15:docId w15:val="{29757A74-4466-4A87-976D-D52170F66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D82088"/>
    <w:pPr>
      <w:spacing w:line="312"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560917"/>
    <w:pPr>
      <w:tabs>
        <w:tab w:val="right" w:pos="4735"/>
      </w:tabs>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D82088"/>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3Deffects1">
    <w:name w:val="Table 3D effects 1"/>
    <w:basedOn w:val="TableNormal"/>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2"/>
      </w:numPr>
      <w:contextualSpacing/>
    </w:pPr>
  </w:style>
  <w:style w:type="paragraph" w:styleId="ListBullet2">
    <w:name w:val="List Bullet 2"/>
    <w:basedOn w:val="Normal"/>
    <w:rsid w:val="00005C64"/>
    <w:pPr>
      <w:numPr>
        <w:numId w:val="3"/>
      </w:numPr>
      <w:contextualSpacing/>
    </w:pPr>
  </w:style>
  <w:style w:type="paragraph" w:styleId="ListBullet3">
    <w:name w:val="List Bullet 3"/>
    <w:basedOn w:val="Normal"/>
    <w:rsid w:val="00005C64"/>
    <w:pPr>
      <w:numPr>
        <w:numId w:val="4"/>
      </w:numPr>
      <w:contextualSpacing/>
    </w:pPr>
  </w:style>
  <w:style w:type="paragraph" w:styleId="ListBullet4">
    <w:name w:val="List Bullet 4"/>
    <w:basedOn w:val="Normal"/>
    <w:rsid w:val="00005C64"/>
    <w:pPr>
      <w:numPr>
        <w:numId w:val="5"/>
      </w:numPr>
      <w:contextualSpacing/>
    </w:pPr>
  </w:style>
  <w:style w:type="paragraph" w:styleId="ListBullet5">
    <w:name w:val="List Bullet 5"/>
    <w:basedOn w:val="Normal"/>
    <w:rsid w:val="00005C64"/>
    <w:pPr>
      <w:numPr>
        <w:numId w:val="6"/>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7"/>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8"/>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ert.org/books/secure-coding"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cwe.mitre.org/"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embedded.com/1999/9907/9907feat2.htm" TargetMode="Externa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9E6D6E36-C39D-A745-97F9-8E9E4EF55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58</Pages>
  <Words>20400</Words>
  <Characters>116282</Characters>
  <Application>Microsoft Office Word</Application>
  <DocSecurity>0</DocSecurity>
  <Lines>969</Lines>
  <Paragraphs>272</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HP</Company>
  <LinksUpToDate>false</LinksUpToDate>
  <CharactersWithSpaces>136410</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Stephen Michell</cp:lastModifiedBy>
  <cp:revision>1</cp:revision>
  <cp:lastPrinted>2019-04-09T13:32:00Z</cp:lastPrinted>
  <dcterms:created xsi:type="dcterms:W3CDTF">2019-11-08T17:02:00Z</dcterms:created>
  <dcterms:modified xsi:type="dcterms:W3CDTF">2019-11-08T17:32:00Z</dcterms:modified>
</cp:coreProperties>
</file>