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7BCB43D3" w14:textId="152C3BE2" w:rsidR="00A32382" w:rsidRPr="00BC4426" w:rsidRDefault="00A32382" w:rsidP="00932AC5">
      <w:pPr>
        <w:pStyle w:val="zzCover"/>
        <w:rPr>
          <w:color w:val="auto"/>
          <w:lang w:val="en-GB"/>
          <w:rPrChange w:id="3" w:author="Tullio Vardanega" w:date="2018-07-27T08:13:00Z">
            <w:rPr>
              <w:color w:val="auto"/>
              <w:lang w:val="it-IT"/>
            </w:rPr>
          </w:rPrChange>
        </w:rPr>
      </w:pPr>
      <w:bookmarkStart w:id="4" w:name="SK_TCSeparator1"/>
      <w:bookmarkEnd w:id="4"/>
      <w:r w:rsidRPr="00BC4426">
        <w:rPr>
          <w:color w:val="auto"/>
          <w:lang w:val="en-GB"/>
          <w:rPrChange w:id="5" w:author="Tullio Vardanega" w:date="2018-07-27T08:13:00Z">
            <w:rPr>
              <w:color w:val="auto"/>
              <w:lang w:val="it-IT"/>
            </w:rPr>
          </w:rPrChange>
        </w:rPr>
        <w:t>ISO/IEC JTC 1/SC 22</w:t>
      </w:r>
      <w:r w:rsidR="002168F3" w:rsidRPr="00BC4426">
        <w:rPr>
          <w:color w:val="auto"/>
          <w:lang w:val="en-GB"/>
          <w:rPrChange w:id="6" w:author="Tullio Vardanega" w:date="2018-07-27T08:13:00Z">
            <w:rPr>
              <w:color w:val="auto"/>
              <w:lang w:val="it-IT"/>
            </w:rPr>
          </w:rPrChange>
        </w:rPr>
        <w:t>/WG23</w:t>
      </w:r>
      <w:r w:rsidRPr="00BC4426">
        <w:rPr>
          <w:color w:val="auto"/>
          <w:lang w:val="en-GB"/>
          <w:rPrChange w:id="7" w:author="Tullio Vardanega" w:date="2018-07-27T08:13:00Z">
            <w:rPr>
              <w:color w:val="auto"/>
              <w:lang w:val="it-IT"/>
            </w:rPr>
          </w:rPrChange>
        </w:rPr>
        <w:t> N</w:t>
      </w:r>
      <w:r w:rsidR="003C7D50" w:rsidRPr="00BC4426">
        <w:rPr>
          <w:color w:val="auto"/>
          <w:lang w:val="en-GB"/>
          <w:rPrChange w:id="8" w:author="Tullio Vardanega" w:date="2018-07-27T08:13:00Z">
            <w:rPr>
              <w:color w:val="auto"/>
              <w:lang w:val="it-IT"/>
            </w:rPr>
          </w:rPrChange>
        </w:rPr>
        <w:t>0</w:t>
      </w:r>
      <w:r w:rsidR="007732A5" w:rsidRPr="00BC4426">
        <w:rPr>
          <w:color w:val="auto"/>
          <w:lang w:val="en-GB"/>
          <w:rPrChange w:id="9" w:author="Tullio Vardanega" w:date="2018-07-27T08:13:00Z">
            <w:rPr>
              <w:color w:val="auto"/>
              <w:lang w:val="it-IT"/>
            </w:rPr>
          </w:rPrChange>
        </w:rPr>
        <w:t>8</w:t>
      </w:r>
      <w:r w:rsidR="00D5100B" w:rsidRPr="00BC4426">
        <w:rPr>
          <w:color w:val="auto"/>
          <w:lang w:val="en-GB"/>
          <w:rPrChange w:id="10" w:author="Tullio Vardanega" w:date="2018-07-27T08:13:00Z">
            <w:rPr>
              <w:color w:val="auto"/>
              <w:lang w:val="it-IT"/>
            </w:rPr>
          </w:rPrChange>
        </w:rPr>
        <w:t>1</w:t>
      </w:r>
      <w:ins w:id="11" w:author="Stephen Michell" w:date="2018-07-29T19:53:00Z">
        <w:r w:rsidR="002A4EC0">
          <w:rPr>
            <w:color w:val="auto"/>
            <w:lang w:val="en-GB"/>
          </w:rPr>
          <w:t>5</w:t>
        </w:r>
      </w:ins>
      <w:del w:id="12" w:author="Stephen Michell" w:date="2018-07-29T16:44:00Z">
        <w:r w:rsidR="00D5100B" w:rsidRPr="00BC4426" w:rsidDel="00A90535">
          <w:rPr>
            <w:color w:val="auto"/>
            <w:lang w:val="en-GB"/>
            <w:rPrChange w:id="13" w:author="Tullio Vardanega" w:date="2018-07-27T08:13:00Z">
              <w:rPr>
                <w:color w:val="auto"/>
                <w:lang w:val="it-IT"/>
              </w:rPr>
            </w:rPrChange>
          </w:rPr>
          <w:delText>2</w:delText>
        </w:r>
      </w:del>
      <w:r w:rsidR="00675FC3" w:rsidRPr="00BC4426">
        <w:rPr>
          <w:color w:val="auto"/>
          <w:lang w:val="en-GB"/>
          <w:rPrChange w:id="14" w:author="Tullio Vardanega" w:date="2018-07-27T08:13:00Z">
            <w:rPr>
              <w:color w:val="auto"/>
              <w:lang w:val="it-IT"/>
            </w:rPr>
          </w:rPrChange>
        </w:rPr>
        <w:br/>
        <w:t xml:space="preserve">Posted </w:t>
      </w:r>
    </w:p>
    <w:p w14:paraId="3FF5F7BA" w14:textId="1BB792C7" w:rsidR="00A32382" w:rsidRPr="00BD083E" w:rsidRDefault="00A32382" w:rsidP="005250BA">
      <w:pPr>
        <w:pStyle w:val="zzCover"/>
        <w:rPr>
          <w:b w:val="0"/>
          <w:bCs w:val="0"/>
          <w:color w:val="auto"/>
          <w:sz w:val="20"/>
          <w:szCs w:val="20"/>
        </w:rPr>
      </w:pPr>
      <w:r w:rsidRPr="00BD083E">
        <w:rPr>
          <w:b w:val="0"/>
          <w:bCs w:val="0"/>
          <w:color w:val="auto"/>
          <w:sz w:val="20"/>
          <w:szCs w:val="20"/>
        </w:rPr>
        <w:t xml:space="preserve">Date: </w:t>
      </w:r>
      <w:r w:rsidR="007732A5">
        <w:rPr>
          <w:b w:val="0"/>
          <w:bCs w:val="0"/>
          <w:color w:val="auto"/>
          <w:sz w:val="20"/>
          <w:szCs w:val="20"/>
        </w:rPr>
        <w:t>2</w:t>
      </w:r>
      <w:ins w:id="15" w:author="Stephen Michell" w:date="2018-07-29T19:53:00Z">
        <w:r w:rsidR="002A4EC0">
          <w:rPr>
            <w:b w:val="0"/>
            <w:bCs w:val="0"/>
            <w:color w:val="auto"/>
            <w:sz w:val="20"/>
            <w:szCs w:val="20"/>
          </w:rPr>
          <w:t>9</w:t>
        </w:r>
      </w:ins>
      <w:del w:id="16" w:author="Stephen Michell" w:date="2018-07-29T19:53:00Z">
        <w:r w:rsidR="00D5100B" w:rsidDel="002A4EC0">
          <w:rPr>
            <w:b w:val="0"/>
            <w:bCs w:val="0"/>
            <w:color w:val="auto"/>
            <w:sz w:val="20"/>
            <w:szCs w:val="20"/>
          </w:rPr>
          <w:delText>3</w:delText>
        </w:r>
      </w:del>
      <w:r w:rsidR="00D5100B">
        <w:rPr>
          <w:b w:val="0"/>
          <w:bCs w:val="0"/>
          <w:color w:val="auto"/>
          <w:sz w:val="20"/>
          <w:szCs w:val="20"/>
        </w:rPr>
        <w:t xml:space="preserve"> July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bookmarkStart w:id="17" w:name="_GoBack"/>
      <w:bookmarkEnd w:id="17"/>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BC4426" w:rsidRDefault="00A618A8">
      <w:pPr>
        <w:pStyle w:val="zzCover"/>
        <w:spacing w:before="220"/>
        <w:rPr>
          <w:b w:val="0"/>
          <w:bCs w:val="0"/>
          <w:color w:val="auto"/>
          <w:sz w:val="20"/>
          <w:szCs w:val="20"/>
          <w:lang w:val="en-GB"/>
          <w:rPrChange w:id="18" w:author="Tullio Vardanega" w:date="2018-07-27T08:13:00Z">
            <w:rPr>
              <w:b w:val="0"/>
              <w:bCs w:val="0"/>
              <w:color w:val="auto"/>
              <w:sz w:val="20"/>
              <w:szCs w:val="20"/>
              <w:lang w:val="it-IT"/>
            </w:rPr>
          </w:rPrChange>
        </w:rPr>
      </w:pPr>
      <w:r w:rsidRPr="00BC4426">
        <w:rPr>
          <w:b w:val="0"/>
          <w:bCs w:val="0"/>
          <w:color w:val="auto"/>
          <w:sz w:val="20"/>
          <w:szCs w:val="20"/>
          <w:lang w:val="en-GB"/>
          <w:rPrChange w:id="19" w:author="Tullio Vardanega" w:date="2018-07-27T08:13:00Z">
            <w:rPr>
              <w:b w:val="0"/>
              <w:bCs w:val="0"/>
              <w:color w:val="auto"/>
              <w:sz w:val="20"/>
              <w:szCs w:val="20"/>
              <w:lang w:val="it-IT"/>
            </w:rPr>
          </w:rPrChange>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74C72A8B"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r w:rsidR="00EE0AD7">
        <w:rPr>
          <w:sz w:val="28"/>
          <w:szCs w:val="28"/>
        </w:rPr>
        <w:t>– Part 1: Language independent guidance</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r w:rsidRPr="00BD083E">
        <w:rPr>
          <w:i/>
          <w:iCs/>
        </w:rPr>
        <w:t>Élément introductif — Élément principal — Partie n: Titre de la partie</w:t>
      </w:r>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3302C90F" w14:textId="77777777" w:rsidR="001F791E" w:rsidRDefault="00AB0D86">
      <w:pPr>
        <w:pStyle w:val="TOC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1F791E">
        <w:rPr>
          <w:noProof/>
        </w:rPr>
        <w:t>Foreword</w:t>
      </w:r>
      <w:r w:rsidR="001F791E">
        <w:rPr>
          <w:noProof/>
        </w:rPr>
        <w:tab/>
      </w:r>
      <w:r w:rsidR="001F791E">
        <w:rPr>
          <w:noProof/>
        </w:rPr>
        <w:fldChar w:fldCharType="begin"/>
      </w:r>
      <w:r w:rsidR="001F791E">
        <w:rPr>
          <w:noProof/>
        </w:rPr>
        <w:instrText xml:space="preserve"> PAGEREF _Toc520048367 \h </w:instrText>
      </w:r>
      <w:r w:rsidR="001F791E">
        <w:rPr>
          <w:noProof/>
        </w:rPr>
      </w:r>
      <w:r w:rsidR="001F791E">
        <w:rPr>
          <w:noProof/>
        </w:rPr>
        <w:fldChar w:fldCharType="separate"/>
      </w:r>
      <w:r w:rsidR="001F791E">
        <w:rPr>
          <w:noProof/>
        </w:rPr>
        <w:t>vii</w:t>
      </w:r>
      <w:r w:rsidR="001F791E">
        <w:rPr>
          <w:noProof/>
        </w:rPr>
        <w:fldChar w:fldCharType="end"/>
      </w:r>
    </w:p>
    <w:p w14:paraId="0CE80AE3" w14:textId="77777777" w:rsidR="001F791E" w:rsidRDefault="001F791E">
      <w:pPr>
        <w:pStyle w:val="TOC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_Toc520048368 \h </w:instrText>
      </w:r>
      <w:r>
        <w:rPr>
          <w:noProof/>
        </w:rPr>
      </w:r>
      <w:r>
        <w:rPr>
          <w:noProof/>
        </w:rPr>
        <w:fldChar w:fldCharType="separate"/>
      </w:r>
      <w:r>
        <w:rPr>
          <w:noProof/>
        </w:rPr>
        <w:t>ix</w:t>
      </w:r>
      <w:r>
        <w:rPr>
          <w:noProof/>
        </w:rPr>
        <w:fldChar w:fldCharType="end"/>
      </w:r>
    </w:p>
    <w:p w14:paraId="3CF6500D" w14:textId="77777777" w:rsidR="001F791E" w:rsidRDefault="001F791E">
      <w:pPr>
        <w:pStyle w:val="TOC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_Toc520048369 \h </w:instrText>
      </w:r>
      <w:r>
        <w:rPr>
          <w:noProof/>
        </w:rPr>
      </w:r>
      <w:r>
        <w:rPr>
          <w:noProof/>
        </w:rPr>
        <w:fldChar w:fldCharType="separate"/>
      </w:r>
      <w:r>
        <w:rPr>
          <w:noProof/>
        </w:rPr>
        <w:t>10</w:t>
      </w:r>
      <w:r>
        <w:rPr>
          <w:noProof/>
        </w:rPr>
        <w:fldChar w:fldCharType="end"/>
      </w:r>
    </w:p>
    <w:p w14:paraId="5069D54B" w14:textId="77777777" w:rsidR="001F791E" w:rsidRDefault="001F791E">
      <w:pPr>
        <w:pStyle w:val="TOC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_Toc520048370 \h </w:instrText>
      </w:r>
      <w:r>
        <w:rPr>
          <w:noProof/>
        </w:rPr>
      </w:r>
      <w:r>
        <w:rPr>
          <w:noProof/>
        </w:rPr>
        <w:fldChar w:fldCharType="separate"/>
      </w:r>
      <w:r>
        <w:rPr>
          <w:noProof/>
        </w:rPr>
        <w:t>10</w:t>
      </w:r>
      <w:r>
        <w:rPr>
          <w:noProof/>
        </w:rPr>
        <w:fldChar w:fldCharType="end"/>
      </w:r>
    </w:p>
    <w:p w14:paraId="07287E88" w14:textId="77777777" w:rsidR="001F791E" w:rsidRDefault="001F791E">
      <w:pPr>
        <w:pStyle w:val="TOC1"/>
        <w:tabs>
          <w:tab w:val="right" w:leader="dot" w:pos="9973"/>
        </w:tabs>
        <w:rPr>
          <w:b w:val="0"/>
          <w:caps w:val="0"/>
          <w:noProof/>
          <w:sz w:val="24"/>
          <w:szCs w:val="24"/>
        </w:rPr>
      </w:pPr>
      <w:r>
        <w:rPr>
          <w:noProof/>
        </w:rPr>
        <w:t>3. Terms and definitions, symbols and conventions</w:t>
      </w:r>
      <w:r>
        <w:rPr>
          <w:noProof/>
        </w:rPr>
        <w:tab/>
      </w:r>
      <w:r>
        <w:rPr>
          <w:noProof/>
        </w:rPr>
        <w:fldChar w:fldCharType="begin"/>
      </w:r>
      <w:r>
        <w:rPr>
          <w:noProof/>
        </w:rPr>
        <w:instrText xml:space="preserve"> PAGEREF _Toc520048371 \h </w:instrText>
      </w:r>
      <w:r>
        <w:rPr>
          <w:noProof/>
        </w:rPr>
      </w:r>
      <w:r>
        <w:rPr>
          <w:noProof/>
        </w:rPr>
        <w:fldChar w:fldCharType="separate"/>
      </w:r>
      <w:r>
        <w:rPr>
          <w:noProof/>
        </w:rPr>
        <w:t>10</w:t>
      </w:r>
      <w:r>
        <w:rPr>
          <w:noProof/>
        </w:rPr>
        <w:fldChar w:fldCharType="end"/>
      </w:r>
    </w:p>
    <w:p w14:paraId="378AEA8B" w14:textId="77777777" w:rsidR="001F791E" w:rsidRDefault="001F791E">
      <w:pPr>
        <w:pStyle w:val="TOC2"/>
        <w:rPr>
          <w:smallCaps w:val="0"/>
          <w:noProof/>
          <w:sz w:val="24"/>
          <w:szCs w:val="24"/>
        </w:rPr>
      </w:pPr>
      <w:r>
        <w:rPr>
          <w:noProof/>
        </w:rPr>
        <w:t>3.1 Terms and definitions</w:t>
      </w:r>
      <w:r>
        <w:rPr>
          <w:noProof/>
        </w:rPr>
        <w:tab/>
      </w:r>
      <w:r>
        <w:rPr>
          <w:noProof/>
        </w:rPr>
        <w:fldChar w:fldCharType="begin"/>
      </w:r>
      <w:r>
        <w:rPr>
          <w:noProof/>
        </w:rPr>
        <w:instrText xml:space="preserve"> PAGEREF _Toc520048372 \h </w:instrText>
      </w:r>
      <w:r>
        <w:rPr>
          <w:noProof/>
        </w:rPr>
      </w:r>
      <w:r>
        <w:rPr>
          <w:noProof/>
        </w:rPr>
        <w:fldChar w:fldCharType="separate"/>
      </w:r>
      <w:r>
        <w:rPr>
          <w:noProof/>
        </w:rPr>
        <w:t>10</w:t>
      </w:r>
      <w:r>
        <w:rPr>
          <w:noProof/>
        </w:rPr>
        <w:fldChar w:fldCharType="end"/>
      </w:r>
    </w:p>
    <w:p w14:paraId="6754A6BE" w14:textId="77777777" w:rsidR="001F791E" w:rsidRDefault="001F791E">
      <w:pPr>
        <w:pStyle w:val="TOC2"/>
        <w:rPr>
          <w:smallCaps w:val="0"/>
          <w:noProof/>
          <w:sz w:val="24"/>
          <w:szCs w:val="24"/>
        </w:rPr>
      </w:pPr>
      <w:r>
        <w:rPr>
          <w:noProof/>
        </w:rPr>
        <w:t>3.2 Symbols and conventions</w:t>
      </w:r>
      <w:r>
        <w:rPr>
          <w:noProof/>
        </w:rPr>
        <w:tab/>
      </w:r>
      <w:r>
        <w:rPr>
          <w:noProof/>
        </w:rPr>
        <w:fldChar w:fldCharType="begin"/>
      </w:r>
      <w:r>
        <w:rPr>
          <w:noProof/>
        </w:rPr>
        <w:instrText xml:space="preserve"> PAGEREF _Toc520048373 \h </w:instrText>
      </w:r>
      <w:r>
        <w:rPr>
          <w:noProof/>
        </w:rPr>
      </w:r>
      <w:r>
        <w:rPr>
          <w:noProof/>
        </w:rPr>
        <w:fldChar w:fldCharType="separate"/>
      </w:r>
      <w:r>
        <w:rPr>
          <w:noProof/>
        </w:rPr>
        <w:t>15</w:t>
      </w:r>
      <w:r>
        <w:rPr>
          <w:noProof/>
        </w:rPr>
        <w:fldChar w:fldCharType="end"/>
      </w:r>
    </w:p>
    <w:p w14:paraId="358DB578" w14:textId="77777777" w:rsidR="001F791E" w:rsidRDefault="001F791E">
      <w:pPr>
        <w:pStyle w:val="TOC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_Toc520048374 \h </w:instrText>
      </w:r>
      <w:r>
        <w:rPr>
          <w:noProof/>
        </w:rPr>
      </w:r>
      <w:r>
        <w:rPr>
          <w:noProof/>
        </w:rPr>
        <w:fldChar w:fldCharType="separate"/>
      </w:r>
      <w:r>
        <w:rPr>
          <w:noProof/>
        </w:rPr>
        <w:t>15</w:t>
      </w:r>
      <w:r>
        <w:rPr>
          <w:noProof/>
        </w:rPr>
        <w:fldChar w:fldCharType="end"/>
      </w:r>
    </w:p>
    <w:p w14:paraId="18778C65" w14:textId="77777777" w:rsidR="001F791E" w:rsidRDefault="001F791E">
      <w:pPr>
        <w:pStyle w:val="TOC2"/>
        <w:rPr>
          <w:smallCaps w:val="0"/>
          <w:noProof/>
          <w:sz w:val="24"/>
          <w:szCs w:val="24"/>
        </w:rPr>
      </w:pPr>
      <w:r>
        <w:rPr>
          <w:noProof/>
        </w:rPr>
        <w:t>4.1 Purpose of this Technical Report</w:t>
      </w:r>
      <w:r>
        <w:rPr>
          <w:noProof/>
        </w:rPr>
        <w:tab/>
      </w:r>
      <w:r>
        <w:rPr>
          <w:noProof/>
        </w:rPr>
        <w:fldChar w:fldCharType="begin"/>
      </w:r>
      <w:r>
        <w:rPr>
          <w:noProof/>
        </w:rPr>
        <w:instrText xml:space="preserve"> PAGEREF _Toc520048375 \h </w:instrText>
      </w:r>
      <w:r>
        <w:rPr>
          <w:noProof/>
        </w:rPr>
      </w:r>
      <w:r>
        <w:rPr>
          <w:noProof/>
        </w:rPr>
        <w:fldChar w:fldCharType="separate"/>
      </w:r>
      <w:r>
        <w:rPr>
          <w:noProof/>
        </w:rPr>
        <w:t>15</w:t>
      </w:r>
      <w:r>
        <w:rPr>
          <w:noProof/>
        </w:rPr>
        <w:fldChar w:fldCharType="end"/>
      </w:r>
    </w:p>
    <w:p w14:paraId="3D51C354" w14:textId="77777777" w:rsidR="001F791E" w:rsidRDefault="001F791E">
      <w:pPr>
        <w:pStyle w:val="TOC2"/>
        <w:rPr>
          <w:smallCaps w:val="0"/>
          <w:noProof/>
          <w:sz w:val="24"/>
          <w:szCs w:val="24"/>
        </w:rPr>
      </w:pPr>
      <w:r>
        <w:rPr>
          <w:noProof/>
        </w:rPr>
        <w:t>4.2 Intended audience</w:t>
      </w:r>
      <w:r>
        <w:rPr>
          <w:noProof/>
        </w:rPr>
        <w:tab/>
      </w:r>
      <w:r>
        <w:rPr>
          <w:noProof/>
        </w:rPr>
        <w:fldChar w:fldCharType="begin"/>
      </w:r>
      <w:r>
        <w:rPr>
          <w:noProof/>
        </w:rPr>
        <w:instrText xml:space="preserve"> PAGEREF _Toc520048376 \h </w:instrText>
      </w:r>
      <w:r>
        <w:rPr>
          <w:noProof/>
        </w:rPr>
      </w:r>
      <w:r>
        <w:rPr>
          <w:noProof/>
        </w:rPr>
        <w:fldChar w:fldCharType="separate"/>
      </w:r>
      <w:r>
        <w:rPr>
          <w:noProof/>
        </w:rPr>
        <w:t>16</w:t>
      </w:r>
      <w:r>
        <w:rPr>
          <w:noProof/>
        </w:rPr>
        <w:fldChar w:fldCharType="end"/>
      </w:r>
    </w:p>
    <w:p w14:paraId="04BF2FAE" w14:textId="77777777" w:rsidR="001F791E" w:rsidRDefault="001F791E">
      <w:pPr>
        <w:pStyle w:val="TOC2"/>
        <w:rPr>
          <w:smallCaps w:val="0"/>
          <w:noProof/>
          <w:sz w:val="24"/>
          <w:szCs w:val="24"/>
        </w:rPr>
      </w:pPr>
      <w:r>
        <w:rPr>
          <w:noProof/>
        </w:rPr>
        <w:t>4.3 How to use this document</w:t>
      </w:r>
      <w:r>
        <w:rPr>
          <w:noProof/>
        </w:rPr>
        <w:tab/>
      </w:r>
      <w:r>
        <w:rPr>
          <w:noProof/>
        </w:rPr>
        <w:fldChar w:fldCharType="begin"/>
      </w:r>
      <w:r>
        <w:rPr>
          <w:noProof/>
        </w:rPr>
        <w:instrText xml:space="preserve"> PAGEREF _Toc520048377 \h </w:instrText>
      </w:r>
      <w:r>
        <w:rPr>
          <w:noProof/>
        </w:rPr>
      </w:r>
      <w:r>
        <w:rPr>
          <w:noProof/>
        </w:rPr>
        <w:fldChar w:fldCharType="separate"/>
      </w:r>
      <w:r>
        <w:rPr>
          <w:noProof/>
        </w:rPr>
        <w:t>16</w:t>
      </w:r>
      <w:r>
        <w:rPr>
          <w:noProof/>
        </w:rPr>
        <w:fldChar w:fldCharType="end"/>
      </w:r>
    </w:p>
    <w:p w14:paraId="3594E899" w14:textId="77777777" w:rsidR="001F791E" w:rsidRDefault="001F791E">
      <w:pPr>
        <w:pStyle w:val="TOC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_Toc520048378 \h </w:instrText>
      </w:r>
      <w:r>
        <w:rPr>
          <w:noProof/>
        </w:rPr>
      </w:r>
      <w:r>
        <w:rPr>
          <w:noProof/>
        </w:rPr>
        <w:fldChar w:fldCharType="separate"/>
      </w:r>
      <w:r>
        <w:rPr>
          <w:noProof/>
        </w:rPr>
        <w:t>18</w:t>
      </w:r>
      <w:r>
        <w:rPr>
          <w:noProof/>
        </w:rPr>
        <w:fldChar w:fldCharType="end"/>
      </w:r>
    </w:p>
    <w:p w14:paraId="2CAC0CE0" w14:textId="77777777" w:rsidR="001F791E" w:rsidRDefault="001F791E">
      <w:pPr>
        <w:pStyle w:val="TOC2"/>
        <w:rPr>
          <w:smallCaps w:val="0"/>
          <w:noProof/>
          <w:sz w:val="24"/>
          <w:szCs w:val="24"/>
        </w:rPr>
      </w:pPr>
      <w:r>
        <w:rPr>
          <w:noProof/>
        </w:rPr>
        <w:t>5.1 Predictable execution</w:t>
      </w:r>
      <w:r>
        <w:rPr>
          <w:noProof/>
        </w:rPr>
        <w:tab/>
      </w:r>
      <w:r>
        <w:rPr>
          <w:noProof/>
        </w:rPr>
        <w:fldChar w:fldCharType="begin"/>
      </w:r>
      <w:r>
        <w:rPr>
          <w:noProof/>
        </w:rPr>
        <w:instrText xml:space="preserve"> PAGEREF _Toc520048379 \h </w:instrText>
      </w:r>
      <w:r>
        <w:rPr>
          <w:noProof/>
        </w:rPr>
      </w:r>
      <w:r>
        <w:rPr>
          <w:noProof/>
        </w:rPr>
        <w:fldChar w:fldCharType="separate"/>
      </w:r>
      <w:r>
        <w:rPr>
          <w:noProof/>
        </w:rPr>
        <w:t>18</w:t>
      </w:r>
      <w:r>
        <w:rPr>
          <w:noProof/>
        </w:rPr>
        <w:fldChar w:fldCharType="end"/>
      </w:r>
    </w:p>
    <w:p w14:paraId="5F76B84D" w14:textId="77777777" w:rsidR="001F791E" w:rsidRDefault="001F791E">
      <w:pPr>
        <w:pStyle w:val="TOC2"/>
        <w:rPr>
          <w:smallCaps w:val="0"/>
          <w:noProof/>
          <w:sz w:val="24"/>
          <w:szCs w:val="24"/>
        </w:rPr>
      </w:pPr>
      <w:r>
        <w:rPr>
          <w:noProof/>
        </w:rPr>
        <w:t>5.2 Sources of unpredictability in language specification</w:t>
      </w:r>
      <w:r>
        <w:rPr>
          <w:noProof/>
        </w:rPr>
        <w:tab/>
      </w:r>
      <w:r>
        <w:rPr>
          <w:noProof/>
        </w:rPr>
        <w:fldChar w:fldCharType="begin"/>
      </w:r>
      <w:r>
        <w:rPr>
          <w:noProof/>
        </w:rPr>
        <w:instrText xml:space="preserve"> PAGEREF _Toc520048380 \h </w:instrText>
      </w:r>
      <w:r>
        <w:rPr>
          <w:noProof/>
        </w:rPr>
      </w:r>
      <w:r>
        <w:rPr>
          <w:noProof/>
        </w:rPr>
        <w:fldChar w:fldCharType="separate"/>
      </w:r>
      <w:r>
        <w:rPr>
          <w:noProof/>
        </w:rPr>
        <w:t>19</w:t>
      </w:r>
      <w:r>
        <w:rPr>
          <w:noProof/>
        </w:rPr>
        <w:fldChar w:fldCharType="end"/>
      </w:r>
    </w:p>
    <w:p w14:paraId="68895463" w14:textId="77777777" w:rsidR="001F791E" w:rsidRDefault="001F791E">
      <w:pPr>
        <w:pStyle w:val="TOC2"/>
        <w:rPr>
          <w:smallCaps w:val="0"/>
          <w:noProof/>
          <w:sz w:val="24"/>
          <w:szCs w:val="24"/>
        </w:rPr>
      </w:pPr>
      <w:r>
        <w:rPr>
          <w:noProof/>
        </w:rPr>
        <w:t>5.2.1 Incomplete or evolving specification</w:t>
      </w:r>
      <w:r>
        <w:rPr>
          <w:noProof/>
        </w:rPr>
        <w:tab/>
      </w:r>
      <w:r>
        <w:rPr>
          <w:noProof/>
        </w:rPr>
        <w:fldChar w:fldCharType="begin"/>
      </w:r>
      <w:r>
        <w:rPr>
          <w:noProof/>
        </w:rPr>
        <w:instrText xml:space="preserve"> PAGEREF _Toc520048381 \h </w:instrText>
      </w:r>
      <w:r>
        <w:rPr>
          <w:noProof/>
        </w:rPr>
      </w:r>
      <w:r>
        <w:rPr>
          <w:noProof/>
        </w:rPr>
        <w:fldChar w:fldCharType="separate"/>
      </w:r>
      <w:r>
        <w:rPr>
          <w:noProof/>
        </w:rPr>
        <w:t>19</w:t>
      </w:r>
      <w:r>
        <w:rPr>
          <w:noProof/>
        </w:rPr>
        <w:fldChar w:fldCharType="end"/>
      </w:r>
    </w:p>
    <w:p w14:paraId="777741D0" w14:textId="77777777" w:rsidR="001F791E" w:rsidRDefault="001F791E">
      <w:pPr>
        <w:pStyle w:val="TOC2"/>
        <w:rPr>
          <w:smallCaps w:val="0"/>
          <w:noProof/>
          <w:sz w:val="24"/>
          <w:szCs w:val="24"/>
        </w:rPr>
      </w:pPr>
      <w:r>
        <w:rPr>
          <w:noProof/>
        </w:rPr>
        <w:t>5.2.2 Undefined behaviour</w:t>
      </w:r>
      <w:r>
        <w:rPr>
          <w:noProof/>
        </w:rPr>
        <w:tab/>
      </w:r>
      <w:r>
        <w:rPr>
          <w:noProof/>
        </w:rPr>
        <w:fldChar w:fldCharType="begin"/>
      </w:r>
      <w:r>
        <w:rPr>
          <w:noProof/>
        </w:rPr>
        <w:instrText xml:space="preserve"> PAGEREF _Toc520048382 \h </w:instrText>
      </w:r>
      <w:r>
        <w:rPr>
          <w:noProof/>
        </w:rPr>
      </w:r>
      <w:r>
        <w:rPr>
          <w:noProof/>
        </w:rPr>
        <w:fldChar w:fldCharType="separate"/>
      </w:r>
      <w:r>
        <w:rPr>
          <w:noProof/>
        </w:rPr>
        <w:t>19</w:t>
      </w:r>
      <w:r>
        <w:rPr>
          <w:noProof/>
        </w:rPr>
        <w:fldChar w:fldCharType="end"/>
      </w:r>
    </w:p>
    <w:p w14:paraId="3524BF53" w14:textId="77777777" w:rsidR="001F791E" w:rsidRDefault="001F791E">
      <w:pPr>
        <w:pStyle w:val="TOC2"/>
        <w:rPr>
          <w:smallCaps w:val="0"/>
          <w:noProof/>
          <w:sz w:val="24"/>
          <w:szCs w:val="24"/>
        </w:rPr>
      </w:pPr>
      <w:r>
        <w:rPr>
          <w:noProof/>
        </w:rPr>
        <w:t>5.2.3 Unspecified behaviour</w:t>
      </w:r>
      <w:r>
        <w:rPr>
          <w:noProof/>
        </w:rPr>
        <w:tab/>
      </w:r>
      <w:r>
        <w:rPr>
          <w:noProof/>
        </w:rPr>
        <w:fldChar w:fldCharType="begin"/>
      </w:r>
      <w:r>
        <w:rPr>
          <w:noProof/>
        </w:rPr>
        <w:instrText xml:space="preserve"> PAGEREF _Toc520048383 \h </w:instrText>
      </w:r>
      <w:r>
        <w:rPr>
          <w:noProof/>
        </w:rPr>
      </w:r>
      <w:r>
        <w:rPr>
          <w:noProof/>
        </w:rPr>
        <w:fldChar w:fldCharType="separate"/>
      </w:r>
      <w:r>
        <w:rPr>
          <w:noProof/>
        </w:rPr>
        <w:t>20</w:t>
      </w:r>
      <w:r>
        <w:rPr>
          <w:noProof/>
        </w:rPr>
        <w:fldChar w:fldCharType="end"/>
      </w:r>
    </w:p>
    <w:p w14:paraId="5DCCA93E" w14:textId="77777777" w:rsidR="001F791E" w:rsidRDefault="001F791E">
      <w:pPr>
        <w:pStyle w:val="TOC2"/>
        <w:rPr>
          <w:smallCaps w:val="0"/>
          <w:noProof/>
          <w:sz w:val="24"/>
          <w:szCs w:val="24"/>
        </w:rPr>
      </w:pPr>
      <w:r>
        <w:rPr>
          <w:noProof/>
        </w:rPr>
        <w:t>5.2.4 Implementation-defined behaviour</w:t>
      </w:r>
      <w:r>
        <w:rPr>
          <w:noProof/>
        </w:rPr>
        <w:tab/>
      </w:r>
      <w:r>
        <w:rPr>
          <w:noProof/>
        </w:rPr>
        <w:fldChar w:fldCharType="begin"/>
      </w:r>
      <w:r>
        <w:rPr>
          <w:noProof/>
        </w:rPr>
        <w:instrText xml:space="preserve"> PAGEREF _Toc520048384 \h </w:instrText>
      </w:r>
      <w:r>
        <w:rPr>
          <w:noProof/>
        </w:rPr>
      </w:r>
      <w:r>
        <w:rPr>
          <w:noProof/>
        </w:rPr>
        <w:fldChar w:fldCharType="separate"/>
      </w:r>
      <w:r>
        <w:rPr>
          <w:noProof/>
        </w:rPr>
        <w:t>20</w:t>
      </w:r>
      <w:r>
        <w:rPr>
          <w:noProof/>
        </w:rPr>
        <w:fldChar w:fldCharType="end"/>
      </w:r>
    </w:p>
    <w:p w14:paraId="0F85A46A" w14:textId="77777777" w:rsidR="001F791E" w:rsidRDefault="001F791E">
      <w:pPr>
        <w:pStyle w:val="TOC2"/>
        <w:rPr>
          <w:smallCaps w:val="0"/>
          <w:noProof/>
          <w:sz w:val="24"/>
          <w:szCs w:val="24"/>
        </w:rPr>
      </w:pPr>
      <w:r>
        <w:rPr>
          <w:noProof/>
        </w:rPr>
        <w:t>5.2.5 Difficult features</w:t>
      </w:r>
      <w:r>
        <w:rPr>
          <w:noProof/>
        </w:rPr>
        <w:tab/>
      </w:r>
      <w:r>
        <w:rPr>
          <w:noProof/>
        </w:rPr>
        <w:fldChar w:fldCharType="begin"/>
      </w:r>
      <w:r>
        <w:rPr>
          <w:noProof/>
        </w:rPr>
        <w:instrText xml:space="preserve"> PAGEREF _Toc520048385 \h </w:instrText>
      </w:r>
      <w:r>
        <w:rPr>
          <w:noProof/>
        </w:rPr>
      </w:r>
      <w:r>
        <w:rPr>
          <w:noProof/>
        </w:rPr>
        <w:fldChar w:fldCharType="separate"/>
      </w:r>
      <w:r>
        <w:rPr>
          <w:noProof/>
        </w:rPr>
        <w:t>20</w:t>
      </w:r>
      <w:r>
        <w:rPr>
          <w:noProof/>
        </w:rPr>
        <w:fldChar w:fldCharType="end"/>
      </w:r>
    </w:p>
    <w:p w14:paraId="150137C6" w14:textId="77777777" w:rsidR="001F791E" w:rsidRDefault="001F791E">
      <w:pPr>
        <w:pStyle w:val="TOC2"/>
        <w:rPr>
          <w:smallCaps w:val="0"/>
          <w:noProof/>
          <w:sz w:val="24"/>
          <w:szCs w:val="24"/>
        </w:rPr>
      </w:pPr>
      <w:r>
        <w:rPr>
          <w:noProof/>
        </w:rPr>
        <w:t>5.2.6 Inadequate language support</w:t>
      </w:r>
      <w:r>
        <w:rPr>
          <w:noProof/>
        </w:rPr>
        <w:tab/>
      </w:r>
      <w:r>
        <w:rPr>
          <w:noProof/>
        </w:rPr>
        <w:fldChar w:fldCharType="begin"/>
      </w:r>
      <w:r>
        <w:rPr>
          <w:noProof/>
        </w:rPr>
        <w:instrText xml:space="preserve"> PAGEREF _Toc520048386 \h </w:instrText>
      </w:r>
      <w:r>
        <w:rPr>
          <w:noProof/>
        </w:rPr>
      </w:r>
      <w:r>
        <w:rPr>
          <w:noProof/>
        </w:rPr>
        <w:fldChar w:fldCharType="separate"/>
      </w:r>
      <w:r>
        <w:rPr>
          <w:noProof/>
        </w:rPr>
        <w:t>20</w:t>
      </w:r>
      <w:r>
        <w:rPr>
          <w:noProof/>
        </w:rPr>
        <w:fldChar w:fldCharType="end"/>
      </w:r>
    </w:p>
    <w:p w14:paraId="6AC5626C" w14:textId="77777777" w:rsidR="001F791E" w:rsidRDefault="001F791E">
      <w:pPr>
        <w:pStyle w:val="TOC2"/>
        <w:rPr>
          <w:smallCaps w:val="0"/>
          <w:noProof/>
          <w:sz w:val="24"/>
          <w:szCs w:val="24"/>
        </w:rPr>
      </w:pPr>
      <w:r>
        <w:rPr>
          <w:noProof/>
        </w:rPr>
        <w:t>5.3 Sources of unpredictability in language usage</w:t>
      </w:r>
      <w:r>
        <w:rPr>
          <w:noProof/>
        </w:rPr>
        <w:tab/>
      </w:r>
      <w:r>
        <w:rPr>
          <w:noProof/>
        </w:rPr>
        <w:fldChar w:fldCharType="begin"/>
      </w:r>
      <w:r>
        <w:rPr>
          <w:noProof/>
        </w:rPr>
        <w:instrText xml:space="preserve"> PAGEREF _Toc520048387 \h </w:instrText>
      </w:r>
      <w:r>
        <w:rPr>
          <w:noProof/>
        </w:rPr>
      </w:r>
      <w:r>
        <w:rPr>
          <w:noProof/>
        </w:rPr>
        <w:fldChar w:fldCharType="separate"/>
      </w:r>
      <w:r>
        <w:rPr>
          <w:noProof/>
        </w:rPr>
        <w:t>20</w:t>
      </w:r>
      <w:r>
        <w:rPr>
          <w:noProof/>
        </w:rPr>
        <w:fldChar w:fldCharType="end"/>
      </w:r>
    </w:p>
    <w:p w14:paraId="315DAB9E" w14:textId="77777777" w:rsidR="001F791E" w:rsidRDefault="001F791E">
      <w:pPr>
        <w:pStyle w:val="TOC2"/>
        <w:rPr>
          <w:smallCaps w:val="0"/>
          <w:noProof/>
          <w:sz w:val="24"/>
          <w:szCs w:val="24"/>
        </w:rPr>
      </w:pPr>
      <w:r>
        <w:rPr>
          <w:noProof/>
        </w:rPr>
        <w:t>5.3.1 Porting and interoperation</w:t>
      </w:r>
      <w:r>
        <w:rPr>
          <w:noProof/>
        </w:rPr>
        <w:tab/>
      </w:r>
      <w:r>
        <w:rPr>
          <w:noProof/>
        </w:rPr>
        <w:fldChar w:fldCharType="begin"/>
      </w:r>
      <w:r>
        <w:rPr>
          <w:noProof/>
        </w:rPr>
        <w:instrText xml:space="preserve"> PAGEREF _Toc520048388 \h </w:instrText>
      </w:r>
      <w:r>
        <w:rPr>
          <w:noProof/>
        </w:rPr>
      </w:r>
      <w:r>
        <w:rPr>
          <w:noProof/>
        </w:rPr>
        <w:fldChar w:fldCharType="separate"/>
      </w:r>
      <w:r>
        <w:rPr>
          <w:noProof/>
        </w:rPr>
        <w:t>20</w:t>
      </w:r>
      <w:r>
        <w:rPr>
          <w:noProof/>
        </w:rPr>
        <w:fldChar w:fldCharType="end"/>
      </w:r>
    </w:p>
    <w:p w14:paraId="718D92E7" w14:textId="77777777" w:rsidR="001F791E" w:rsidRDefault="001F791E">
      <w:pPr>
        <w:pStyle w:val="TOC2"/>
        <w:rPr>
          <w:smallCaps w:val="0"/>
          <w:noProof/>
          <w:sz w:val="24"/>
          <w:szCs w:val="24"/>
        </w:rPr>
      </w:pPr>
      <w:r>
        <w:rPr>
          <w:noProof/>
        </w:rPr>
        <w:t>5.3.2 Compiler selection and usage</w:t>
      </w:r>
      <w:r>
        <w:rPr>
          <w:noProof/>
        </w:rPr>
        <w:tab/>
      </w:r>
      <w:r>
        <w:rPr>
          <w:noProof/>
        </w:rPr>
        <w:fldChar w:fldCharType="begin"/>
      </w:r>
      <w:r>
        <w:rPr>
          <w:noProof/>
        </w:rPr>
        <w:instrText xml:space="preserve"> PAGEREF _Toc520048389 \h </w:instrText>
      </w:r>
      <w:r>
        <w:rPr>
          <w:noProof/>
        </w:rPr>
      </w:r>
      <w:r>
        <w:rPr>
          <w:noProof/>
        </w:rPr>
        <w:fldChar w:fldCharType="separate"/>
      </w:r>
      <w:r>
        <w:rPr>
          <w:noProof/>
        </w:rPr>
        <w:t>20</w:t>
      </w:r>
      <w:r>
        <w:rPr>
          <w:noProof/>
        </w:rPr>
        <w:fldChar w:fldCharType="end"/>
      </w:r>
    </w:p>
    <w:p w14:paraId="5F49A532" w14:textId="77777777" w:rsidR="001F791E" w:rsidRDefault="001F791E">
      <w:pPr>
        <w:pStyle w:val="TOC2"/>
        <w:rPr>
          <w:smallCaps w:val="0"/>
          <w:noProof/>
          <w:sz w:val="24"/>
          <w:szCs w:val="24"/>
        </w:rPr>
      </w:pPr>
      <w:r>
        <w:rPr>
          <w:noProof/>
        </w:rPr>
        <w:t>5.4 Top avoidance mechanisms</w:t>
      </w:r>
      <w:r>
        <w:rPr>
          <w:noProof/>
        </w:rPr>
        <w:tab/>
      </w:r>
      <w:r>
        <w:rPr>
          <w:noProof/>
        </w:rPr>
        <w:fldChar w:fldCharType="begin"/>
      </w:r>
      <w:r>
        <w:rPr>
          <w:noProof/>
        </w:rPr>
        <w:instrText xml:space="preserve"> PAGEREF _Toc520048390 \h </w:instrText>
      </w:r>
      <w:r>
        <w:rPr>
          <w:noProof/>
        </w:rPr>
      </w:r>
      <w:r>
        <w:rPr>
          <w:noProof/>
        </w:rPr>
        <w:fldChar w:fldCharType="separate"/>
      </w:r>
      <w:r>
        <w:rPr>
          <w:noProof/>
        </w:rPr>
        <w:t>21</w:t>
      </w:r>
      <w:r>
        <w:rPr>
          <w:noProof/>
        </w:rPr>
        <w:fldChar w:fldCharType="end"/>
      </w:r>
    </w:p>
    <w:p w14:paraId="275363FB" w14:textId="77777777" w:rsidR="001F791E" w:rsidRDefault="001F791E">
      <w:pPr>
        <w:pStyle w:val="TOC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_Toc520048391 \h </w:instrText>
      </w:r>
      <w:r>
        <w:rPr>
          <w:noProof/>
        </w:rPr>
      </w:r>
      <w:r>
        <w:rPr>
          <w:noProof/>
        </w:rPr>
        <w:fldChar w:fldCharType="separate"/>
      </w:r>
      <w:r>
        <w:rPr>
          <w:noProof/>
        </w:rPr>
        <w:t>22</w:t>
      </w:r>
      <w:r>
        <w:rPr>
          <w:noProof/>
        </w:rPr>
        <w:fldChar w:fldCharType="end"/>
      </w:r>
    </w:p>
    <w:p w14:paraId="452F4E7A" w14:textId="77777777" w:rsidR="001F791E" w:rsidRDefault="001F791E">
      <w:pPr>
        <w:pStyle w:val="TOC2"/>
        <w:rPr>
          <w:smallCaps w:val="0"/>
          <w:noProof/>
          <w:sz w:val="24"/>
          <w:szCs w:val="24"/>
        </w:rPr>
      </w:pPr>
      <w:r>
        <w:rPr>
          <w:noProof/>
        </w:rPr>
        <w:t>6.1 General</w:t>
      </w:r>
      <w:r>
        <w:rPr>
          <w:noProof/>
        </w:rPr>
        <w:tab/>
      </w:r>
      <w:r>
        <w:rPr>
          <w:noProof/>
        </w:rPr>
        <w:fldChar w:fldCharType="begin"/>
      </w:r>
      <w:r>
        <w:rPr>
          <w:noProof/>
        </w:rPr>
        <w:instrText xml:space="preserve"> PAGEREF _Toc520048392 \h </w:instrText>
      </w:r>
      <w:r>
        <w:rPr>
          <w:noProof/>
        </w:rPr>
      </w:r>
      <w:r>
        <w:rPr>
          <w:noProof/>
        </w:rPr>
        <w:fldChar w:fldCharType="separate"/>
      </w:r>
      <w:r>
        <w:rPr>
          <w:noProof/>
        </w:rPr>
        <w:t>22</w:t>
      </w:r>
      <w:r>
        <w:rPr>
          <w:noProof/>
        </w:rPr>
        <w:fldChar w:fldCharType="end"/>
      </w:r>
    </w:p>
    <w:p w14:paraId="42E2844C" w14:textId="77777777" w:rsidR="001F791E" w:rsidRDefault="001F791E">
      <w:pPr>
        <w:pStyle w:val="TOC2"/>
        <w:rPr>
          <w:smallCaps w:val="0"/>
          <w:noProof/>
          <w:sz w:val="24"/>
          <w:szCs w:val="24"/>
        </w:rPr>
      </w:pPr>
      <w:r>
        <w:rPr>
          <w:noProof/>
        </w:rPr>
        <w:t>6.2 Type system  [IHN]</w:t>
      </w:r>
      <w:r>
        <w:rPr>
          <w:noProof/>
        </w:rPr>
        <w:tab/>
      </w:r>
      <w:r>
        <w:rPr>
          <w:noProof/>
        </w:rPr>
        <w:fldChar w:fldCharType="begin"/>
      </w:r>
      <w:r>
        <w:rPr>
          <w:noProof/>
        </w:rPr>
        <w:instrText xml:space="preserve"> PAGEREF _Toc520048393 \h </w:instrText>
      </w:r>
      <w:r>
        <w:rPr>
          <w:noProof/>
        </w:rPr>
      </w:r>
      <w:r>
        <w:rPr>
          <w:noProof/>
        </w:rPr>
        <w:fldChar w:fldCharType="separate"/>
      </w:r>
      <w:r>
        <w:rPr>
          <w:noProof/>
        </w:rPr>
        <w:t>23</w:t>
      </w:r>
      <w:r>
        <w:rPr>
          <w:noProof/>
        </w:rPr>
        <w:fldChar w:fldCharType="end"/>
      </w:r>
    </w:p>
    <w:p w14:paraId="06FA399F" w14:textId="77777777" w:rsidR="001F791E" w:rsidRDefault="001F791E">
      <w:pPr>
        <w:pStyle w:val="TOC2"/>
        <w:rPr>
          <w:smallCaps w:val="0"/>
          <w:noProof/>
          <w:sz w:val="24"/>
          <w:szCs w:val="24"/>
        </w:rPr>
      </w:pPr>
      <w:r>
        <w:rPr>
          <w:noProof/>
        </w:rPr>
        <w:t>6.3 Bit representations  [STR]</w:t>
      </w:r>
      <w:r>
        <w:rPr>
          <w:noProof/>
        </w:rPr>
        <w:tab/>
      </w:r>
      <w:r>
        <w:rPr>
          <w:noProof/>
        </w:rPr>
        <w:fldChar w:fldCharType="begin"/>
      </w:r>
      <w:r>
        <w:rPr>
          <w:noProof/>
        </w:rPr>
        <w:instrText xml:space="preserve"> PAGEREF _Toc520048394 \h </w:instrText>
      </w:r>
      <w:r>
        <w:rPr>
          <w:noProof/>
        </w:rPr>
      </w:r>
      <w:r>
        <w:rPr>
          <w:noProof/>
        </w:rPr>
        <w:fldChar w:fldCharType="separate"/>
      </w:r>
      <w:r>
        <w:rPr>
          <w:noProof/>
        </w:rPr>
        <w:t>26</w:t>
      </w:r>
      <w:r>
        <w:rPr>
          <w:noProof/>
        </w:rPr>
        <w:fldChar w:fldCharType="end"/>
      </w:r>
    </w:p>
    <w:p w14:paraId="48812C5A" w14:textId="77777777" w:rsidR="001F791E" w:rsidRDefault="001F791E">
      <w:pPr>
        <w:pStyle w:val="TOC2"/>
        <w:rPr>
          <w:smallCaps w:val="0"/>
          <w:noProof/>
          <w:sz w:val="24"/>
          <w:szCs w:val="24"/>
        </w:rPr>
      </w:pPr>
      <w:r>
        <w:rPr>
          <w:noProof/>
        </w:rPr>
        <w:t>6.4 Floating-point arithmetic [PLF]</w:t>
      </w:r>
      <w:r>
        <w:rPr>
          <w:noProof/>
        </w:rPr>
        <w:tab/>
      </w:r>
      <w:r>
        <w:rPr>
          <w:noProof/>
        </w:rPr>
        <w:fldChar w:fldCharType="begin"/>
      </w:r>
      <w:r>
        <w:rPr>
          <w:noProof/>
        </w:rPr>
        <w:instrText xml:space="preserve"> PAGEREF _Toc520048395 \h </w:instrText>
      </w:r>
      <w:r>
        <w:rPr>
          <w:noProof/>
        </w:rPr>
      </w:r>
      <w:r>
        <w:rPr>
          <w:noProof/>
        </w:rPr>
        <w:fldChar w:fldCharType="separate"/>
      </w:r>
      <w:r>
        <w:rPr>
          <w:noProof/>
        </w:rPr>
        <w:t>27</w:t>
      </w:r>
      <w:r>
        <w:rPr>
          <w:noProof/>
        </w:rPr>
        <w:fldChar w:fldCharType="end"/>
      </w:r>
    </w:p>
    <w:p w14:paraId="1E8F5D40" w14:textId="77777777" w:rsidR="001F791E" w:rsidRDefault="001F791E">
      <w:pPr>
        <w:pStyle w:val="TOC2"/>
        <w:rPr>
          <w:smallCaps w:val="0"/>
          <w:noProof/>
          <w:sz w:val="24"/>
          <w:szCs w:val="24"/>
        </w:rPr>
      </w:pPr>
      <w:r>
        <w:rPr>
          <w:noProof/>
        </w:rPr>
        <w:t>6.5 Enumerator issues  [CCB]</w:t>
      </w:r>
      <w:r>
        <w:rPr>
          <w:noProof/>
        </w:rPr>
        <w:tab/>
      </w:r>
      <w:r>
        <w:rPr>
          <w:noProof/>
        </w:rPr>
        <w:fldChar w:fldCharType="begin"/>
      </w:r>
      <w:r>
        <w:rPr>
          <w:noProof/>
        </w:rPr>
        <w:instrText xml:space="preserve"> PAGEREF _Toc520048396 \h </w:instrText>
      </w:r>
      <w:r>
        <w:rPr>
          <w:noProof/>
        </w:rPr>
      </w:r>
      <w:r>
        <w:rPr>
          <w:noProof/>
        </w:rPr>
        <w:fldChar w:fldCharType="separate"/>
      </w:r>
      <w:r>
        <w:rPr>
          <w:noProof/>
        </w:rPr>
        <w:t>30</w:t>
      </w:r>
      <w:r>
        <w:rPr>
          <w:noProof/>
        </w:rPr>
        <w:fldChar w:fldCharType="end"/>
      </w:r>
    </w:p>
    <w:p w14:paraId="7CF930F2" w14:textId="77777777" w:rsidR="001F791E" w:rsidRDefault="001F791E">
      <w:pPr>
        <w:pStyle w:val="TOC2"/>
        <w:rPr>
          <w:smallCaps w:val="0"/>
          <w:noProof/>
          <w:sz w:val="24"/>
          <w:szCs w:val="24"/>
        </w:rPr>
      </w:pPr>
      <w:r>
        <w:rPr>
          <w:noProof/>
        </w:rPr>
        <w:t>6.6 Conversion errors [FLC]</w:t>
      </w:r>
      <w:r>
        <w:rPr>
          <w:noProof/>
        </w:rPr>
        <w:tab/>
      </w:r>
      <w:r>
        <w:rPr>
          <w:noProof/>
        </w:rPr>
        <w:fldChar w:fldCharType="begin"/>
      </w:r>
      <w:r>
        <w:rPr>
          <w:noProof/>
        </w:rPr>
        <w:instrText xml:space="preserve"> PAGEREF _Toc520048397 \h </w:instrText>
      </w:r>
      <w:r>
        <w:rPr>
          <w:noProof/>
        </w:rPr>
      </w:r>
      <w:r>
        <w:rPr>
          <w:noProof/>
        </w:rPr>
        <w:fldChar w:fldCharType="separate"/>
      </w:r>
      <w:r>
        <w:rPr>
          <w:noProof/>
        </w:rPr>
        <w:t>32</w:t>
      </w:r>
      <w:r>
        <w:rPr>
          <w:noProof/>
        </w:rPr>
        <w:fldChar w:fldCharType="end"/>
      </w:r>
    </w:p>
    <w:p w14:paraId="7ED7A5CD" w14:textId="77777777" w:rsidR="001F791E" w:rsidRDefault="001F791E">
      <w:pPr>
        <w:pStyle w:val="TOC2"/>
        <w:rPr>
          <w:smallCaps w:val="0"/>
          <w:noProof/>
          <w:sz w:val="24"/>
          <w:szCs w:val="24"/>
        </w:rPr>
      </w:pPr>
      <w:r w:rsidRPr="005B194B">
        <w:rPr>
          <w:rFonts w:cs="Arial-BoldMT"/>
          <w:bCs/>
          <w:noProof/>
        </w:rPr>
        <w:t>6.7 String termination  [CJM]</w:t>
      </w:r>
      <w:r>
        <w:rPr>
          <w:noProof/>
        </w:rPr>
        <w:tab/>
      </w:r>
      <w:r>
        <w:rPr>
          <w:noProof/>
        </w:rPr>
        <w:fldChar w:fldCharType="begin"/>
      </w:r>
      <w:r>
        <w:rPr>
          <w:noProof/>
        </w:rPr>
        <w:instrText xml:space="preserve"> PAGEREF _Toc520048398 \h </w:instrText>
      </w:r>
      <w:r>
        <w:rPr>
          <w:noProof/>
        </w:rPr>
      </w:r>
      <w:r>
        <w:rPr>
          <w:noProof/>
        </w:rPr>
        <w:fldChar w:fldCharType="separate"/>
      </w:r>
      <w:r>
        <w:rPr>
          <w:noProof/>
        </w:rPr>
        <w:t>35</w:t>
      </w:r>
      <w:r>
        <w:rPr>
          <w:noProof/>
        </w:rPr>
        <w:fldChar w:fldCharType="end"/>
      </w:r>
    </w:p>
    <w:p w14:paraId="3200AD46" w14:textId="77777777" w:rsidR="001F791E" w:rsidRDefault="001F791E">
      <w:pPr>
        <w:pStyle w:val="TOC2"/>
        <w:rPr>
          <w:smallCaps w:val="0"/>
          <w:noProof/>
          <w:sz w:val="24"/>
          <w:szCs w:val="24"/>
        </w:rPr>
      </w:pPr>
      <w:r>
        <w:rPr>
          <w:noProof/>
        </w:rPr>
        <w:t>6.8 Buffer boundary violation (buffer overflow)  [HCB]</w:t>
      </w:r>
      <w:r>
        <w:rPr>
          <w:noProof/>
        </w:rPr>
        <w:tab/>
      </w:r>
      <w:r>
        <w:rPr>
          <w:noProof/>
        </w:rPr>
        <w:fldChar w:fldCharType="begin"/>
      </w:r>
      <w:r>
        <w:rPr>
          <w:noProof/>
        </w:rPr>
        <w:instrText xml:space="preserve"> PAGEREF _Toc520048399 \h </w:instrText>
      </w:r>
      <w:r>
        <w:rPr>
          <w:noProof/>
        </w:rPr>
      </w:r>
      <w:r>
        <w:rPr>
          <w:noProof/>
        </w:rPr>
        <w:fldChar w:fldCharType="separate"/>
      </w:r>
      <w:r>
        <w:rPr>
          <w:noProof/>
        </w:rPr>
        <w:t>36</w:t>
      </w:r>
      <w:r>
        <w:rPr>
          <w:noProof/>
        </w:rPr>
        <w:fldChar w:fldCharType="end"/>
      </w:r>
    </w:p>
    <w:p w14:paraId="5F041D63" w14:textId="77777777" w:rsidR="001F791E" w:rsidRDefault="001F791E">
      <w:pPr>
        <w:pStyle w:val="TOC2"/>
        <w:rPr>
          <w:smallCaps w:val="0"/>
          <w:noProof/>
          <w:sz w:val="24"/>
          <w:szCs w:val="24"/>
        </w:rPr>
      </w:pPr>
      <w:r>
        <w:rPr>
          <w:noProof/>
        </w:rPr>
        <w:t>6.9 Unchecked array indexing  [XYZ]</w:t>
      </w:r>
      <w:r>
        <w:rPr>
          <w:noProof/>
        </w:rPr>
        <w:tab/>
      </w:r>
      <w:r>
        <w:rPr>
          <w:noProof/>
        </w:rPr>
        <w:fldChar w:fldCharType="begin"/>
      </w:r>
      <w:r>
        <w:rPr>
          <w:noProof/>
        </w:rPr>
        <w:instrText xml:space="preserve"> PAGEREF _Toc520048400 \h </w:instrText>
      </w:r>
      <w:r>
        <w:rPr>
          <w:noProof/>
        </w:rPr>
      </w:r>
      <w:r>
        <w:rPr>
          <w:noProof/>
        </w:rPr>
        <w:fldChar w:fldCharType="separate"/>
      </w:r>
      <w:r>
        <w:rPr>
          <w:noProof/>
        </w:rPr>
        <w:t>38</w:t>
      </w:r>
      <w:r>
        <w:rPr>
          <w:noProof/>
        </w:rPr>
        <w:fldChar w:fldCharType="end"/>
      </w:r>
    </w:p>
    <w:p w14:paraId="3BE83954" w14:textId="77777777" w:rsidR="001F791E" w:rsidRDefault="001F791E">
      <w:pPr>
        <w:pStyle w:val="TOC2"/>
        <w:rPr>
          <w:smallCaps w:val="0"/>
          <w:noProof/>
          <w:sz w:val="24"/>
          <w:szCs w:val="24"/>
        </w:rPr>
      </w:pPr>
      <w:r>
        <w:rPr>
          <w:noProof/>
        </w:rPr>
        <w:t>6.10 Unchecked array copying  [XYW]</w:t>
      </w:r>
      <w:r>
        <w:rPr>
          <w:noProof/>
        </w:rPr>
        <w:tab/>
      </w:r>
      <w:r>
        <w:rPr>
          <w:noProof/>
        </w:rPr>
        <w:fldChar w:fldCharType="begin"/>
      </w:r>
      <w:r>
        <w:rPr>
          <w:noProof/>
        </w:rPr>
        <w:instrText xml:space="preserve"> PAGEREF _Toc520048401 \h </w:instrText>
      </w:r>
      <w:r>
        <w:rPr>
          <w:noProof/>
        </w:rPr>
      </w:r>
      <w:r>
        <w:rPr>
          <w:noProof/>
        </w:rPr>
        <w:fldChar w:fldCharType="separate"/>
      </w:r>
      <w:r>
        <w:rPr>
          <w:noProof/>
        </w:rPr>
        <w:t>40</w:t>
      </w:r>
      <w:r>
        <w:rPr>
          <w:noProof/>
        </w:rPr>
        <w:fldChar w:fldCharType="end"/>
      </w:r>
    </w:p>
    <w:p w14:paraId="56EC279A" w14:textId="77777777" w:rsidR="001F791E" w:rsidRDefault="001F791E">
      <w:pPr>
        <w:pStyle w:val="TOC2"/>
        <w:rPr>
          <w:smallCaps w:val="0"/>
          <w:noProof/>
          <w:sz w:val="24"/>
          <w:szCs w:val="24"/>
        </w:rPr>
      </w:pPr>
      <w:r>
        <w:rPr>
          <w:noProof/>
        </w:rPr>
        <w:t>6.11 Pointer type conversions [HFC]</w:t>
      </w:r>
      <w:r>
        <w:rPr>
          <w:noProof/>
        </w:rPr>
        <w:tab/>
      </w:r>
      <w:r>
        <w:rPr>
          <w:noProof/>
        </w:rPr>
        <w:fldChar w:fldCharType="begin"/>
      </w:r>
      <w:r>
        <w:rPr>
          <w:noProof/>
        </w:rPr>
        <w:instrText xml:space="preserve"> PAGEREF _Toc520048402 \h </w:instrText>
      </w:r>
      <w:r>
        <w:rPr>
          <w:noProof/>
        </w:rPr>
      </w:r>
      <w:r>
        <w:rPr>
          <w:noProof/>
        </w:rPr>
        <w:fldChar w:fldCharType="separate"/>
      </w:r>
      <w:r>
        <w:rPr>
          <w:noProof/>
        </w:rPr>
        <w:t>41</w:t>
      </w:r>
      <w:r>
        <w:rPr>
          <w:noProof/>
        </w:rPr>
        <w:fldChar w:fldCharType="end"/>
      </w:r>
    </w:p>
    <w:p w14:paraId="3CB821DA" w14:textId="77777777" w:rsidR="001F791E" w:rsidRDefault="001F791E">
      <w:pPr>
        <w:pStyle w:val="TOC2"/>
        <w:rPr>
          <w:smallCaps w:val="0"/>
          <w:noProof/>
          <w:sz w:val="24"/>
          <w:szCs w:val="24"/>
        </w:rPr>
      </w:pPr>
      <w:r>
        <w:rPr>
          <w:noProof/>
        </w:rPr>
        <w:t>6.12 Pointer arithmetic [RVG]</w:t>
      </w:r>
      <w:r>
        <w:rPr>
          <w:noProof/>
        </w:rPr>
        <w:tab/>
      </w:r>
      <w:r>
        <w:rPr>
          <w:noProof/>
        </w:rPr>
        <w:fldChar w:fldCharType="begin"/>
      </w:r>
      <w:r>
        <w:rPr>
          <w:noProof/>
        </w:rPr>
        <w:instrText xml:space="preserve"> PAGEREF _Toc520048403 \h </w:instrText>
      </w:r>
      <w:r>
        <w:rPr>
          <w:noProof/>
        </w:rPr>
      </w:r>
      <w:r>
        <w:rPr>
          <w:noProof/>
        </w:rPr>
        <w:fldChar w:fldCharType="separate"/>
      </w:r>
      <w:r>
        <w:rPr>
          <w:noProof/>
        </w:rPr>
        <w:t>42</w:t>
      </w:r>
      <w:r>
        <w:rPr>
          <w:noProof/>
        </w:rPr>
        <w:fldChar w:fldCharType="end"/>
      </w:r>
    </w:p>
    <w:p w14:paraId="7EF7790A" w14:textId="77777777" w:rsidR="001F791E" w:rsidRDefault="001F791E">
      <w:pPr>
        <w:pStyle w:val="TOC2"/>
        <w:rPr>
          <w:smallCaps w:val="0"/>
          <w:noProof/>
          <w:sz w:val="24"/>
          <w:szCs w:val="24"/>
        </w:rPr>
      </w:pPr>
      <w:r>
        <w:rPr>
          <w:noProof/>
        </w:rPr>
        <w:t>6.13 Null pointer dereference [XYH]</w:t>
      </w:r>
      <w:r>
        <w:rPr>
          <w:noProof/>
        </w:rPr>
        <w:tab/>
      </w:r>
      <w:r>
        <w:rPr>
          <w:noProof/>
        </w:rPr>
        <w:fldChar w:fldCharType="begin"/>
      </w:r>
      <w:r>
        <w:rPr>
          <w:noProof/>
        </w:rPr>
        <w:instrText xml:space="preserve"> PAGEREF _Toc520048404 \h </w:instrText>
      </w:r>
      <w:r>
        <w:rPr>
          <w:noProof/>
        </w:rPr>
      </w:r>
      <w:r>
        <w:rPr>
          <w:noProof/>
        </w:rPr>
        <w:fldChar w:fldCharType="separate"/>
      </w:r>
      <w:r>
        <w:rPr>
          <w:noProof/>
        </w:rPr>
        <w:t>43</w:t>
      </w:r>
      <w:r>
        <w:rPr>
          <w:noProof/>
        </w:rPr>
        <w:fldChar w:fldCharType="end"/>
      </w:r>
    </w:p>
    <w:p w14:paraId="76EB7475" w14:textId="77777777" w:rsidR="001F791E" w:rsidRDefault="001F791E">
      <w:pPr>
        <w:pStyle w:val="TOC2"/>
        <w:rPr>
          <w:smallCaps w:val="0"/>
          <w:noProof/>
          <w:sz w:val="24"/>
          <w:szCs w:val="24"/>
        </w:rPr>
      </w:pPr>
      <w:r>
        <w:rPr>
          <w:noProof/>
        </w:rPr>
        <w:t>6.14 Dangling reference to heap [XYK]</w:t>
      </w:r>
      <w:r>
        <w:rPr>
          <w:noProof/>
        </w:rPr>
        <w:tab/>
      </w:r>
      <w:r>
        <w:rPr>
          <w:noProof/>
        </w:rPr>
        <w:fldChar w:fldCharType="begin"/>
      </w:r>
      <w:r>
        <w:rPr>
          <w:noProof/>
        </w:rPr>
        <w:instrText xml:space="preserve"> PAGEREF _Toc520048405 \h </w:instrText>
      </w:r>
      <w:r>
        <w:rPr>
          <w:noProof/>
        </w:rPr>
      </w:r>
      <w:r>
        <w:rPr>
          <w:noProof/>
        </w:rPr>
        <w:fldChar w:fldCharType="separate"/>
      </w:r>
      <w:r>
        <w:rPr>
          <w:noProof/>
        </w:rPr>
        <w:t>44</w:t>
      </w:r>
      <w:r>
        <w:rPr>
          <w:noProof/>
        </w:rPr>
        <w:fldChar w:fldCharType="end"/>
      </w:r>
    </w:p>
    <w:p w14:paraId="41DFA836" w14:textId="77777777" w:rsidR="001F791E" w:rsidRDefault="001F791E">
      <w:pPr>
        <w:pStyle w:val="TOC2"/>
        <w:rPr>
          <w:smallCaps w:val="0"/>
          <w:noProof/>
          <w:sz w:val="24"/>
          <w:szCs w:val="24"/>
        </w:rPr>
      </w:pPr>
      <w:r>
        <w:rPr>
          <w:noProof/>
        </w:rPr>
        <w:lastRenderedPageBreak/>
        <w:t>6.15 Arithmetic wrap-around error [FIF]</w:t>
      </w:r>
      <w:r>
        <w:rPr>
          <w:noProof/>
        </w:rPr>
        <w:tab/>
      </w:r>
      <w:r>
        <w:rPr>
          <w:noProof/>
        </w:rPr>
        <w:fldChar w:fldCharType="begin"/>
      </w:r>
      <w:r>
        <w:rPr>
          <w:noProof/>
        </w:rPr>
        <w:instrText xml:space="preserve"> PAGEREF _Toc520048406 \h </w:instrText>
      </w:r>
      <w:r>
        <w:rPr>
          <w:noProof/>
        </w:rPr>
      </w:r>
      <w:r>
        <w:rPr>
          <w:noProof/>
        </w:rPr>
        <w:fldChar w:fldCharType="separate"/>
      </w:r>
      <w:r>
        <w:rPr>
          <w:noProof/>
        </w:rPr>
        <w:t>46</w:t>
      </w:r>
      <w:r>
        <w:rPr>
          <w:noProof/>
        </w:rPr>
        <w:fldChar w:fldCharType="end"/>
      </w:r>
    </w:p>
    <w:p w14:paraId="3C44F543" w14:textId="77777777" w:rsidR="001F791E" w:rsidRDefault="001F791E">
      <w:pPr>
        <w:pStyle w:val="TOC2"/>
        <w:rPr>
          <w:smallCaps w:val="0"/>
          <w:noProof/>
          <w:sz w:val="24"/>
          <w:szCs w:val="24"/>
        </w:rPr>
      </w:pPr>
      <w:r>
        <w:rPr>
          <w:noProof/>
        </w:rPr>
        <w:t>6.16 Using shift operations for multiplication and division [PIK]</w:t>
      </w:r>
      <w:r>
        <w:rPr>
          <w:noProof/>
        </w:rPr>
        <w:tab/>
      </w:r>
      <w:r>
        <w:rPr>
          <w:noProof/>
        </w:rPr>
        <w:fldChar w:fldCharType="begin"/>
      </w:r>
      <w:r>
        <w:rPr>
          <w:noProof/>
        </w:rPr>
        <w:instrText xml:space="preserve"> PAGEREF _Toc520048407 \h </w:instrText>
      </w:r>
      <w:r>
        <w:rPr>
          <w:noProof/>
        </w:rPr>
      </w:r>
      <w:r>
        <w:rPr>
          <w:noProof/>
        </w:rPr>
        <w:fldChar w:fldCharType="separate"/>
      </w:r>
      <w:r>
        <w:rPr>
          <w:noProof/>
        </w:rPr>
        <w:t>48</w:t>
      </w:r>
      <w:r>
        <w:rPr>
          <w:noProof/>
        </w:rPr>
        <w:fldChar w:fldCharType="end"/>
      </w:r>
    </w:p>
    <w:p w14:paraId="3C81D66B" w14:textId="5AE15025" w:rsidR="001F791E" w:rsidRDefault="001F791E">
      <w:pPr>
        <w:pStyle w:val="TOC2"/>
        <w:rPr>
          <w:smallCaps w:val="0"/>
          <w:noProof/>
          <w:sz w:val="24"/>
          <w:szCs w:val="24"/>
        </w:rPr>
      </w:pPr>
      <w:r>
        <w:rPr>
          <w:noProof/>
        </w:rPr>
        <w:t xml:space="preserve">6.17 Choice of clear names [NAI] </w:t>
      </w:r>
      <w:del w:id="20" w:author="Tullio Vardanega" w:date="2018-07-27T08:22:00Z">
        <w:r w:rsidDel="00625E20">
          <w:rPr>
            <w:noProof/>
          </w:rPr>
          <w:delText xml:space="preserve"> .</w:delText>
        </w:r>
      </w:del>
      <w:ins w:id="21" w:author="Tullio Vardanega" w:date="2018-07-27T08:22:00Z">
        <w:r w:rsidR="00625E20">
          <w:rPr>
            <w:noProof/>
          </w:rPr>
          <w:t>.</w:t>
        </w:r>
      </w:ins>
      <w:r>
        <w:rPr>
          <w:noProof/>
        </w:rPr>
        <w:tab/>
      </w:r>
      <w:r>
        <w:rPr>
          <w:noProof/>
        </w:rPr>
        <w:fldChar w:fldCharType="begin"/>
      </w:r>
      <w:r>
        <w:rPr>
          <w:noProof/>
        </w:rPr>
        <w:instrText xml:space="preserve"> PAGEREF _Toc520048408 \h </w:instrText>
      </w:r>
      <w:r>
        <w:rPr>
          <w:noProof/>
        </w:rPr>
      </w:r>
      <w:r>
        <w:rPr>
          <w:noProof/>
        </w:rPr>
        <w:fldChar w:fldCharType="separate"/>
      </w:r>
      <w:r>
        <w:rPr>
          <w:noProof/>
        </w:rPr>
        <w:t>49</w:t>
      </w:r>
      <w:r>
        <w:rPr>
          <w:noProof/>
        </w:rPr>
        <w:fldChar w:fldCharType="end"/>
      </w:r>
    </w:p>
    <w:p w14:paraId="5C0BA0DC" w14:textId="77777777" w:rsidR="001F791E" w:rsidRDefault="001F791E">
      <w:pPr>
        <w:pStyle w:val="TOC2"/>
        <w:rPr>
          <w:smallCaps w:val="0"/>
          <w:noProof/>
          <w:sz w:val="24"/>
          <w:szCs w:val="24"/>
        </w:rPr>
      </w:pPr>
      <w:r>
        <w:rPr>
          <w:noProof/>
        </w:rPr>
        <w:t>6.18 Dead store [WXQ]</w:t>
      </w:r>
      <w:r>
        <w:rPr>
          <w:noProof/>
        </w:rPr>
        <w:tab/>
      </w:r>
      <w:r>
        <w:rPr>
          <w:noProof/>
        </w:rPr>
        <w:fldChar w:fldCharType="begin"/>
      </w:r>
      <w:r>
        <w:rPr>
          <w:noProof/>
        </w:rPr>
        <w:instrText xml:space="preserve"> PAGEREF _Toc520048409 \h </w:instrText>
      </w:r>
      <w:r>
        <w:rPr>
          <w:noProof/>
        </w:rPr>
      </w:r>
      <w:r>
        <w:rPr>
          <w:noProof/>
        </w:rPr>
        <w:fldChar w:fldCharType="separate"/>
      </w:r>
      <w:r>
        <w:rPr>
          <w:noProof/>
        </w:rPr>
        <w:t>51</w:t>
      </w:r>
      <w:r>
        <w:rPr>
          <w:noProof/>
        </w:rPr>
        <w:fldChar w:fldCharType="end"/>
      </w:r>
    </w:p>
    <w:p w14:paraId="4526F788" w14:textId="77777777" w:rsidR="001F791E" w:rsidRDefault="001F791E">
      <w:pPr>
        <w:pStyle w:val="TOC2"/>
        <w:rPr>
          <w:smallCaps w:val="0"/>
          <w:noProof/>
          <w:sz w:val="24"/>
          <w:szCs w:val="24"/>
        </w:rPr>
      </w:pPr>
      <w:r>
        <w:rPr>
          <w:noProof/>
          <w:lang w:eastAsia="zh-CN"/>
        </w:rPr>
        <w:t>6.19 Unused variable [YZS]</w:t>
      </w:r>
      <w:r>
        <w:rPr>
          <w:noProof/>
        </w:rPr>
        <w:tab/>
      </w:r>
      <w:r>
        <w:rPr>
          <w:noProof/>
        </w:rPr>
        <w:fldChar w:fldCharType="begin"/>
      </w:r>
      <w:r>
        <w:rPr>
          <w:noProof/>
        </w:rPr>
        <w:instrText xml:space="preserve"> PAGEREF _Toc520048410 \h </w:instrText>
      </w:r>
      <w:r>
        <w:rPr>
          <w:noProof/>
        </w:rPr>
      </w:r>
      <w:r>
        <w:rPr>
          <w:noProof/>
        </w:rPr>
        <w:fldChar w:fldCharType="separate"/>
      </w:r>
      <w:r>
        <w:rPr>
          <w:noProof/>
        </w:rPr>
        <w:t>52</w:t>
      </w:r>
      <w:r>
        <w:rPr>
          <w:noProof/>
        </w:rPr>
        <w:fldChar w:fldCharType="end"/>
      </w:r>
    </w:p>
    <w:p w14:paraId="02F2ED8F" w14:textId="77777777" w:rsidR="001F791E" w:rsidRDefault="001F791E">
      <w:pPr>
        <w:pStyle w:val="TOC2"/>
        <w:rPr>
          <w:smallCaps w:val="0"/>
          <w:noProof/>
          <w:sz w:val="24"/>
          <w:szCs w:val="24"/>
        </w:rPr>
      </w:pPr>
      <w:r>
        <w:rPr>
          <w:noProof/>
        </w:rPr>
        <w:t>6.20 Identifier name reuse [YOW]</w:t>
      </w:r>
      <w:r>
        <w:rPr>
          <w:noProof/>
        </w:rPr>
        <w:tab/>
      </w:r>
      <w:r>
        <w:rPr>
          <w:noProof/>
        </w:rPr>
        <w:fldChar w:fldCharType="begin"/>
      </w:r>
      <w:r>
        <w:rPr>
          <w:noProof/>
        </w:rPr>
        <w:instrText xml:space="preserve"> PAGEREF _Toc520048411 \h </w:instrText>
      </w:r>
      <w:r>
        <w:rPr>
          <w:noProof/>
        </w:rPr>
      </w:r>
      <w:r>
        <w:rPr>
          <w:noProof/>
        </w:rPr>
        <w:fldChar w:fldCharType="separate"/>
      </w:r>
      <w:r>
        <w:rPr>
          <w:noProof/>
        </w:rPr>
        <w:t>53</w:t>
      </w:r>
      <w:r>
        <w:rPr>
          <w:noProof/>
        </w:rPr>
        <w:fldChar w:fldCharType="end"/>
      </w:r>
    </w:p>
    <w:p w14:paraId="3C902F90" w14:textId="77777777" w:rsidR="001F791E" w:rsidRDefault="001F791E">
      <w:pPr>
        <w:pStyle w:val="TOC2"/>
        <w:rPr>
          <w:smallCaps w:val="0"/>
          <w:noProof/>
          <w:sz w:val="24"/>
          <w:szCs w:val="24"/>
        </w:rPr>
      </w:pPr>
      <w:r>
        <w:rPr>
          <w:noProof/>
        </w:rPr>
        <w:t>6.21 Namespace issues [BJL]</w:t>
      </w:r>
      <w:r>
        <w:rPr>
          <w:noProof/>
        </w:rPr>
        <w:tab/>
      </w:r>
      <w:r>
        <w:rPr>
          <w:noProof/>
        </w:rPr>
        <w:fldChar w:fldCharType="begin"/>
      </w:r>
      <w:r>
        <w:rPr>
          <w:noProof/>
        </w:rPr>
        <w:instrText xml:space="preserve"> PAGEREF _Toc520048412 \h </w:instrText>
      </w:r>
      <w:r>
        <w:rPr>
          <w:noProof/>
        </w:rPr>
      </w:r>
      <w:r>
        <w:rPr>
          <w:noProof/>
        </w:rPr>
        <w:fldChar w:fldCharType="separate"/>
      </w:r>
      <w:r>
        <w:rPr>
          <w:noProof/>
        </w:rPr>
        <w:t>55</w:t>
      </w:r>
      <w:r>
        <w:rPr>
          <w:noProof/>
        </w:rPr>
        <w:fldChar w:fldCharType="end"/>
      </w:r>
    </w:p>
    <w:p w14:paraId="027D6C07" w14:textId="77777777" w:rsidR="001F791E" w:rsidRDefault="001F791E">
      <w:pPr>
        <w:pStyle w:val="TOC2"/>
        <w:rPr>
          <w:smallCaps w:val="0"/>
          <w:noProof/>
          <w:sz w:val="24"/>
          <w:szCs w:val="24"/>
        </w:rPr>
      </w:pPr>
      <w:r>
        <w:rPr>
          <w:noProof/>
        </w:rPr>
        <w:t>6.22 Initialization of variables [LAV]</w:t>
      </w:r>
      <w:r>
        <w:rPr>
          <w:noProof/>
        </w:rPr>
        <w:tab/>
      </w:r>
      <w:r>
        <w:rPr>
          <w:noProof/>
        </w:rPr>
        <w:fldChar w:fldCharType="begin"/>
      </w:r>
      <w:r>
        <w:rPr>
          <w:noProof/>
        </w:rPr>
        <w:instrText xml:space="preserve"> PAGEREF _Toc520048413 \h </w:instrText>
      </w:r>
      <w:r>
        <w:rPr>
          <w:noProof/>
        </w:rPr>
      </w:r>
      <w:r>
        <w:rPr>
          <w:noProof/>
        </w:rPr>
        <w:fldChar w:fldCharType="separate"/>
      </w:r>
      <w:r>
        <w:rPr>
          <w:noProof/>
        </w:rPr>
        <w:t>57</w:t>
      </w:r>
      <w:r>
        <w:rPr>
          <w:noProof/>
        </w:rPr>
        <w:fldChar w:fldCharType="end"/>
      </w:r>
    </w:p>
    <w:p w14:paraId="20A60251" w14:textId="77777777" w:rsidR="001F791E" w:rsidRDefault="001F791E">
      <w:pPr>
        <w:pStyle w:val="TOC2"/>
        <w:rPr>
          <w:smallCaps w:val="0"/>
          <w:noProof/>
          <w:sz w:val="24"/>
          <w:szCs w:val="24"/>
        </w:rPr>
      </w:pPr>
      <w:r>
        <w:rPr>
          <w:noProof/>
        </w:rPr>
        <w:t>6.23 Operator precedence and associativity [JCW]</w:t>
      </w:r>
      <w:r>
        <w:rPr>
          <w:noProof/>
        </w:rPr>
        <w:tab/>
      </w:r>
      <w:r>
        <w:rPr>
          <w:noProof/>
        </w:rPr>
        <w:fldChar w:fldCharType="begin"/>
      </w:r>
      <w:r>
        <w:rPr>
          <w:noProof/>
        </w:rPr>
        <w:instrText xml:space="preserve"> PAGEREF _Toc520048414 \h </w:instrText>
      </w:r>
      <w:r>
        <w:rPr>
          <w:noProof/>
        </w:rPr>
      </w:r>
      <w:r>
        <w:rPr>
          <w:noProof/>
        </w:rPr>
        <w:fldChar w:fldCharType="separate"/>
      </w:r>
      <w:r>
        <w:rPr>
          <w:noProof/>
        </w:rPr>
        <w:t>59</w:t>
      </w:r>
      <w:r>
        <w:rPr>
          <w:noProof/>
        </w:rPr>
        <w:fldChar w:fldCharType="end"/>
      </w:r>
    </w:p>
    <w:p w14:paraId="1BB392A1" w14:textId="77777777" w:rsidR="001F791E" w:rsidRDefault="001F791E">
      <w:pPr>
        <w:pStyle w:val="TOC2"/>
        <w:rPr>
          <w:smallCaps w:val="0"/>
          <w:noProof/>
          <w:sz w:val="24"/>
          <w:szCs w:val="24"/>
        </w:rPr>
      </w:pPr>
      <w:r>
        <w:rPr>
          <w:noProof/>
        </w:rPr>
        <w:t>6.24 Side-effects and order of evaluation of operands [SAM]</w:t>
      </w:r>
      <w:r>
        <w:rPr>
          <w:noProof/>
        </w:rPr>
        <w:tab/>
      </w:r>
      <w:r>
        <w:rPr>
          <w:noProof/>
        </w:rPr>
        <w:fldChar w:fldCharType="begin"/>
      </w:r>
      <w:r>
        <w:rPr>
          <w:noProof/>
        </w:rPr>
        <w:instrText xml:space="preserve"> PAGEREF _Toc520048415 \h </w:instrText>
      </w:r>
      <w:r>
        <w:rPr>
          <w:noProof/>
        </w:rPr>
      </w:r>
      <w:r>
        <w:rPr>
          <w:noProof/>
        </w:rPr>
        <w:fldChar w:fldCharType="separate"/>
      </w:r>
      <w:r>
        <w:rPr>
          <w:noProof/>
        </w:rPr>
        <w:t>60</w:t>
      </w:r>
      <w:r>
        <w:rPr>
          <w:noProof/>
        </w:rPr>
        <w:fldChar w:fldCharType="end"/>
      </w:r>
    </w:p>
    <w:p w14:paraId="530CF39E" w14:textId="77777777" w:rsidR="001F791E" w:rsidRDefault="001F791E">
      <w:pPr>
        <w:pStyle w:val="TOC2"/>
        <w:rPr>
          <w:smallCaps w:val="0"/>
          <w:noProof/>
          <w:sz w:val="24"/>
          <w:szCs w:val="24"/>
        </w:rPr>
      </w:pPr>
      <w:r>
        <w:rPr>
          <w:noProof/>
        </w:rPr>
        <w:t>6.25 Likely incorrect expression [KOA]</w:t>
      </w:r>
      <w:r>
        <w:rPr>
          <w:noProof/>
        </w:rPr>
        <w:tab/>
      </w:r>
      <w:r>
        <w:rPr>
          <w:noProof/>
        </w:rPr>
        <w:fldChar w:fldCharType="begin"/>
      </w:r>
      <w:r>
        <w:rPr>
          <w:noProof/>
        </w:rPr>
        <w:instrText xml:space="preserve"> PAGEREF _Toc520048416 \h </w:instrText>
      </w:r>
      <w:r>
        <w:rPr>
          <w:noProof/>
        </w:rPr>
      </w:r>
      <w:r>
        <w:rPr>
          <w:noProof/>
        </w:rPr>
        <w:fldChar w:fldCharType="separate"/>
      </w:r>
      <w:r>
        <w:rPr>
          <w:noProof/>
        </w:rPr>
        <w:t>62</w:t>
      </w:r>
      <w:r>
        <w:rPr>
          <w:noProof/>
        </w:rPr>
        <w:fldChar w:fldCharType="end"/>
      </w:r>
    </w:p>
    <w:p w14:paraId="32EAD907" w14:textId="77777777" w:rsidR="001F791E" w:rsidRDefault="001F791E">
      <w:pPr>
        <w:pStyle w:val="TOC2"/>
        <w:rPr>
          <w:smallCaps w:val="0"/>
          <w:noProof/>
          <w:sz w:val="24"/>
          <w:szCs w:val="24"/>
        </w:rPr>
      </w:pPr>
      <w:r>
        <w:rPr>
          <w:noProof/>
        </w:rPr>
        <w:t>6.26 Dead and deactivated code [XYQ]</w:t>
      </w:r>
      <w:r>
        <w:rPr>
          <w:noProof/>
        </w:rPr>
        <w:tab/>
      </w:r>
      <w:r>
        <w:rPr>
          <w:noProof/>
        </w:rPr>
        <w:fldChar w:fldCharType="begin"/>
      </w:r>
      <w:r>
        <w:rPr>
          <w:noProof/>
        </w:rPr>
        <w:instrText xml:space="preserve"> PAGEREF _Toc520048417 \h </w:instrText>
      </w:r>
      <w:r>
        <w:rPr>
          <w:noProof/>
        </w:rPr>
      </w:r>
      <w:r>
        <w:rPr>
          <w:noProof/>
        </w:rPr>
        <w:fldChar w:fldCharType="separate"/>
      </w:r>
      <w:r>
        <w:rPr>
          <w:noProof/>
        </w:rPr>
        <w:t>64</w:t>
      </w:r>
      <w:r>
        <w:rPr>
          <w:noProof/>
        </w:rPr>
        <w:fldChar w:fldCharType="end"/>
      </w:r>
    </w:p>
    <w:p w14:paraId="7694B935" w14:textId="77777777" w:rsidR="001F791E" w:rsidRDefault="001F791E">
      <w:pPr>
        <w:pStyle w:val="TOC2"/>
        <w:rPr>
          <w:smallCaps w:val="0"/>
          <w:noProof/>
          <w:sz w:val="24"/>
          <w:szCs w:val="24"/>
        </w:rPr>
      </w:pPr>
      <w:r>
        <w:rPr>
          <w:noProof/>
        </w:rPr>
        <w:t>6.27 Switch statements and static analysis [CLL]</w:t>
      </w:r>
      <w:r>
        <w:rPr>
          <w:noProof/>
        </w:rPr>
        <w:tab/>
      </w:r>
      <w:r>
        <w:rPr>
          <w:noProof/>
        </w:rPr>
        <w:fldChar w:fldCharType="begin"/>
      </w:r>
      <w:r>
        <w:rPr>
          <w:noProof/>
        </w:rPr>
        <w:instrText xml:space="preserve"> PAGEREF _Toc520048418 \h </w:instrText>
      </w:r>
      <w:r>
        <w:rPr>
          <w:noProof/>
        </w:rPr>
      </w:r>
      <w:r>
        <w:rPr>
          <w:noProof/>
        </w:rPr>
        <w:fldChar w:fldCharType="separate"/>
      </w:r>
      <w:r>
        <w:rPr>
          <w:noProof/>
        </w:rPr>
        <w:t>66</w:t>
      </w:r>
      <w:r>
        <w:rPr>
          <w:noProof/>
        </w:rPr>
        <w:fldChar w:fldCharType="end"/>
      </w:r>
    </w:p>
    <w:p w14:paraId="42921406" w14:textId="77777777" w:rsidR="001F791E" w:rsidRDefault="001F791E">
      <w:pPr>
        <w:pStyle w:val="TOC2"/>
        <w:rPr>
          <w:smallCaps w:val="0"/>
          <w:noProof/>
          <w:sz w:val="24"/>
          <w:szCs w:val="24"/>
        </w:rPr>
      </w:pPr>
      <w:r>
        <w:rPr>
          <w:noProof/>
        </w:rPr>
        <w:t>6.28 Demarcation of control flow [EOJ]</w:t>
      </w:r>
      <w:r>
        <w:rPr>
          <w:noProof/>
        </w:rPr>
        <w:tab/>
      </w:r>
      <w:r>
        <w:rPr>
          <w:noProof/>
        </w:rPr>
        <w:fldChar w:fldCharType="begin"/>
      </w:r>
      <w:r>
        <w:rPr>
          <w:noProof/>
        </w:rPr>
        <w:instrText xml:space="preserve"> PAGEREF _Toc520048419 \h </w:instrText>
      </w:r>
      <w:r>
        <w:rPr>
          <w:noProof/>
        </w:rPr>
      </w:r>
      <w:r>
        <w:rPr>
          <w:noProof/>
        </w:rPr>
        <w:fldChar w:fldCharType="separate"/>
      </w:r>
      <w:r>
        <w:rPr>
          <w:noProof/>
        </w:rPr>
        <w:t>68</w:t>
      </w:r>
      <w:r>
        <w:rPr>
          <w:noProof/>
        </w:rPr>
        <w:fldChar w:fldCharType="end"/>
      </w:r>
    </w:p>
    <w:p w14:paraId="79170810" w14:textId="77777777" w:rsidR="001F791E" w:rsidRDefault="001F791E">
      <w:pPr>
        <w:pStyle w:val="TOC2"/>
        <w:rPr>
          <w:smallCaps w:val="0"/>
          <w:noProof/>
          <w:sz w:val="24"/>
          <w:szCs w:val="24"/>
        </w:rPr>
      </w:pPr>
      <w:r>
        <w:rPr>
          <w:noProof/>
        </w:rPr>
        <w:t>6.29 Loop control variables [TEX]</w:t>
      </w:r>
      <w:r>
        <w:rPr>
          <w:noProof/>
        </w:rPr>
        <w:tab/>
      </w:r>
      <w:r>
        <w:rPr>
          <w:noProof/>
        </w:rPr>
        <w:fldChar w:fldCharType="begin"/>
      </w:r>
      <w:r>
        <w:rPr>
          <w:noProof/>
        </w:rPr>
        <w:instrText xml:space="preserve"> PAGEREF _Toc520048420 \h </w:instrText>
      </w:r>
      <w:r>
        <w:rPr>
          <w:noProof/>
        </w:rPr>
      </w:r>
      <w:r>
        <w:rPr>
          <w:noProof/>
        </w:rPr>
        <w:fldChar w:fldCharType="separate"/>
      </w:r>
      <w:r>
        <w:rPr>
          <w:noProof/>
        </w:rPr>
        <w:t>69</w:t>
      </w:r>
      <w:r>
        <w:rPr>
          <w:noProof/>
        </w:rPr>
        <w:fldChar w:fldCharType="end"/>
      </w:r>
    </w:p>
    <w:p w14:paraId="039D3E82" w14:textId="77777777" w:rsidR="001F791E" w:rsidRDefault="001F791E">
      <w:pPr>
        <w:pStyle w:val="TOC2"/>
        <w:rPr>
          <w:smallCaps w:val="0"/>
          <w:noProof/>
          <w:sz w:val="24"/>
          <w:szCs w:val="24"/>
        </w:rPr>
      </w:pPr>
      <w:r>
        <w:rPr>
          <w:noProof/>
        </w:rPr>
        <w:t>6.30 Off-by-one error [XZH]</w:t>
      </w:r>
      <w:r>
        <w:rPr>
          <w:noProof/>
        </w:rPr>
        <w:tab/>
      </w:r>
      <w:r>
        <w:rPr>
          <w:noProof/>
        </w:rPr>
        <w:fldChar w:fldCharType="begin"/>
      </w:r>
      <w:r>
        <w:rPr>
          <w:noProof/>
        </w:rPr>
        <w:instrText xml:space="preserve"> PAGEREF _Toc520048421 \h </w:instrText>
      </w:r>
      <w:r>
        <w:rPr>
          <w:noProof/>
        </w:rPr>
      </w:r>
      <w:r>
        <w:rPr>
          <w:noProof/>
        </w:rPr>
        <w:fldChar w:fldCharType="separate"/>
      </w:r>
      <w:r>
        <w:rPr>
          <w:noProof/>
        </w:rPr>
        <w:t>70</w:t>
      </w:r>
      <w:r>
        <w:rPr>
          <w:noProof/>
        </w:rPr>
        <w:fldChar w:fldCharType="end"/>
      </w:r>
    </w:p>
    <w:p w14:paraId="4273BBE5" w14:textId="77777777" w:rsidR="001F791E" w:rsidRDefault="001F791E">
      <w:pPr>
        <w:pStyle w:val="TOC2"/>
        <w:rPr>
          <w:smallCaps w:val="0"/>
          <w:noProof/>
          <w:sz w:val="24"/>
          <w:szCs w:val="24"/>
        </w:rPr>
      </w:pPr>
      <w:r>
        <w:rPr>
          <w:noProof/>
        </w:rPr>
        <w:t>6.31 Structured programming [EWD]</w:t>
      </w:r>
      <w:r>
        <w:rPr>
          <w:noProof/>
        </w:rPr>
        <w:tab/>
      </w:r>
      <w:r>
        <w:rPr>
          <w:noProof/>
        </w:rPr>
        <w:fldChar w:fldCharType="begin"/>
      </w:r>
      <w:r>
        <w:rPr>
          <w:noProof/>
        </w:rPr>
        <w:instrText xml:space="preserve"> PAGEREF _Toc520048422 \h </w:instrText>
      </w:r>
      <w:r>
        <w:rPr>
          <w:noProof/>
        </w:rPr>
      </w:r>
      <w:r>
        <w:rPr>
          <w:noProof/>
        </w:rPr>
        <w:fldChar w:fldCharType="separate"/>
      </w:r>
      <w:r>
        <w:rPr>
          <w:noProof/>
        </w:rPr>
        <w:t>72</w:t>
      </w:r>
      <w:r>
        <w:rPr>
          <w:noProof/>
        </w:rPr>
        <w:fldChar w:fldCharType="end"/>
      </w:r>
    </w:p>
    <w:p w14:paraId="6CFC22A5" w14:textId="77777777" w:rsidR="001F791E" w:rsidRDefault="001F791E">
      <w:pPr>
        <w:pStyle w:val="TOC2"/>
        <w:rPr>
          <w:smallCaps w:val="0"/>
          <w:noProof/>
          <w:sz w:val="24"/>
          <w:szCs w:val="24"/>
        </w:rPr>
      </w:pPr>
      <w:r>
        <w:rPr>
          <w:noProof/>
        </w:rPr>
        <w:t>6.32 Passing parameters and return values [CSJ]</w:t>
      </w:r>
      <w:r>
        <w:rPr>
          <w:noProof/>
        </w:rPr>
        <w:tab/>
      </w:r>
      <w:r>
        <w:rPr>
          <w:noProof/>
        </w:rPr>
        <w:fldChar w:fldCharType="begin"/>
      </w:r>
      <w:r>
        <w:rPr>
          <w:noProof/>
        </w:rPr>
        <w:instrText xml:space="preserve"> PAGEREF _Toc520048423 \h </w:instrText>
      </w:r>
      <w:r>
        <w:rPr>
          <w:noProof/>
        </w:rPr>
      </w:r>
      <w:r>
        <w:rPr>
          <w:noProof/>
        </w:rPr>
        <w:fldChar w:fldCharType="separate"/>
      </w:r>
      <w:r>
        <w:rPr>
          <w:noProof/>
        </w:rPr>
        <w:t>73</w:t>
      </w:r>
      <w:r>
        <w:rPr>
          <w:noProof/>
        </w:rPr>
        <w:fldChar w:fldCharType="end"/>
      </w:r>
    </w:p>
    <w:p w14:paraId="1FCA07B5" w14:textId="77777777" w:rsidR="001F791E" w:rsidRDefault="001F791E">
      <w:pPr>
        <w:pStyle w:val="TOC2"/>
        <w:rPr>
          <w:smallCaps w:val="0"/>
          <w:noProof/>
          <w:sz w:val="24"/>
          <w:szCs w:val="24"/>
        </w:rPr>
      </w:pPr>
      <w:r>
        <w:rPr>
          <w:noProof/>
        </w:rPr>
        <w:t>6.33 Dangling references to stack frames [DCM]</w:t>
      </w:r>
      <w:r>
        <w:rPr>
          <w:noProof/>
        </w:rPr>
        <w:tab/>
      </w:r>
      <w:r>
        <w:rPr>
          <w:noProof/>
        </w:rPr>
        <w:fldChar w:fldCharType="begin"/>
      </w:r>
      <w:r>
        <w:rPr>
          <w:noProof/>
        </w:rPr>
        <w:instrText xml:space="preserve"> PAGEREF _Toc520048424 \h </w:instrText>
      </w:r>
      <w:r>
        <w:rPr>
          <w:noProof/>
        </w:rPr>
      </w:r>
      <w:r>
        <w:rPr>
          <w:noProof/>
        </w:rPr>
        <w:fldChar w:fldCharType="separate"/>
      </w:r>
      <w:r>
        <w:rPr>
          <w:noProof/>
        </w:rPr>
        <w:t>75</w:t>
      </w:r>
      <w:r>
        <w:rPr>
          <w:noProof/>
        </w:rPr>
        <w:fldChar w:fldCharType="end"/>
      </w:r>
    </w:p>
    <w:p w14:paraId="249676A9" w14:textId="77777777" w:rsidR="001F791E" w:rsidRDefault="001F791E">
      <w:pPr>
        <w:pStyle w:val="TOC2"/>
        <w:rPr>
          <w:smallCaps w:val="0"/>
          <w:noProof/>
          <w:sz w:val="24"/>
          <w:szCs w:val="24"/>
        </w:rPr>
      </w:pPr>
      <w:r>
        <w:rPr>
          <w:noProof/>
        </w:rPr>
        <w:t>6.34 Subprogram signature mismatch [OTR]</w:t>
      </w:r>
      <w:r>
        <w:rPr>
          <w:noProof/>
        </w:rPr>
        <w:tab/>
      </w:r>
      <w:r>
        <w:rPr>
          <w:noProof/>
        </w:rPr>
        <w:fldChar w:fldCharType="begin"/>
      </w:r>
      <w:r>
        <w:rPr>
          <w:noProof/>
        </w:rPr>
        <w:instrText xml:space="preserve"> PAGEREF _Toc520048425 \h </w:instrText>
      </w:r>
      <w:r>
        <w:rPr>
          <w:noProof/>
        </w:rPr>
      </w:r>
      <w:r>
        <w:rPr>
          <w:noProof/>
        </w:rPr>
        <w:fldChar w:fldCharType="separate"/>
      </w:r>
      <w:r>
        <w:rPr>
          <w:noProof/>
        </w:rPr>
        <w:t>77</w:t>
      </w:r>
      <w:r>
        <w:rPr>
          <w:noProof/>
        </w:rPr>
        <w:fldChar w:fldCharType="end"/>
      </w:r>
    </w:p>
    <w:p w14:paraId="3B52E4F2" w14:textId="77777777" w:rsidR="001F791E" w:rsidRDefault="001F791E">
      <w:pPr>
        <w:pStyle w:val="TOC2"/>
        <w:rPr>
          <w:smallCaps w:val="0"/>
          <w:noProof/>
          <w:sz w:val="24"/>
          <w:szCs w:val="24"/>
        </w:rPr>
      </w:pPr>
      <w:r>
        <w:rPr>
          <w:noProof/>
        </w:rPr>
        <w:t>6.35 Recursion [GDL]</w:t>
      </w:r>
      <w:r>
        <w:rPr>
          <w:noProof/>
        </w:rPr>
        <w:tab/>
      </w:r>
      <w:r>
        <w:rPr>
          <w:noProof/>
        </w:rPr>
        <w:fldChar w:fldCharType="begin"/>
      </w:r>
      <w:r>
        <w:rPr>
          <w:noProof/>
        </w:rPr>
        <w:instrText xml:space="preserve"> PAGEREF _Toc520048426 \h </w:instrText>
      </w:r>
      <w:r>
        <w:rPr>
          <w:noProof/>
        </w:rPr>
      </w:r>
      <w:r>
        <w:rPr>
          <w:noProof/>
        </w:rPr>
        <w:fldChar w:fldCharType="separate"/>
      </w:r>
      <w:r>
        <w:rPr>
          <w:noProof/>
        </w:rPr>
        <w:t>79</w:t>
      </w:r>
      <w:r>
        <w:rPr>
          <w:noProof/>
        </w:rPr>
        <w:fldChar w:fldCharType="end"/>
      </w:r>
    </w:p>
    <w:p w14:paraId="7625F08D" w14:textId="77777777" w:rsidR="001F791E" w:rsidRDefault="001F791E">
      <w:pPr>
        <w:pStyle w:val="TOC2"/>
        <w:rPr>
          <w:smallCaps w:val="0"/>
          <w:noProof/>
          <w:sz w:val="24"/>
          <w:szCs w:val="24"/>
        </w:rPr>
      </w:pPr>
      <w:r>
        <w:rPr>
          <w:noProof/>
        </w:rPr>
        <w:t>6.36 Ignored error Status and unhandled exceptions [OYB]</w:t>
      </w:r>
      <w:r>
        <w:rPr>
          <w:noProof/>
        </w:rPr>
        <w:tab/>
      </w:r>
      <w:r>
        <w:rPr>
          <w:noProof/>
        </w:rPr>
        <w:fldChar w:fldCharType="begin"/>
      </w:r>
      <w:r>
        <w:rPr>
          <w:noProof/>
        </w:rPr>
        <w:instrText xml:space="preserve"> PAGEREF _Toc520048427 \h </w:instrText>
      </w:r>
      <w:r>
        <w:rPr>
          <w:noProof/>
        </w:rPr>
      </w:r>
      <w:r>
        <w:rPr>
          <w:noProof/>
        </w:rPr>
        <w:fldChar w:fldCharType="separate"/>
      </w:r>
      <w:r>
        <w:rPr>
          <w:noProof/>
        </w:rPr>
        <w:t>80</w:t>
      </w:r>
      <w:r>
        <w:rPr>
          <w:noProof/>
        </w:rPr>
        <w:fldChar w:fldCharType="end"/>
      </w:r>
    </w:p>
    <w:p w14:paraId="288A4CDB" w14:textId="77777777" w:rsidR="001F791E" w:rsidRDefault="001F791E">
      <w:pPr>
        <w:pStyle w:val="TOC2"/>
        <w:rPr>
          <w:smallCaps w:val="0"/>
          <w:noProof/>
          <w:sz w:val="24"/>
          <w:szCs w:val="24"/>
        </w:rPr>
      </w:pPr>
      <w:r>
        <w:rPr>
          <w:noProof/>
        </w:rPr>
        <w:t>6.37 Type-breaking reinterpretation of data [AMV]</w:t>
      </w:r>
      <w:r>
        <w:rPr>
          <w:noProof/>
        </w:rPr>
        <w:tab/>
      </w:r>
      <w:r>
        <w:rPr>
          <w:noProof/>
        </w:rPr>
        <w:fldChar w:fldCharType="begin"/>
      </w:r>
      <w:r>
        <w:rPr>
          <w:noProof/>
        </w:rPr>
        <w:instrText xml:space="preserve"> PAGEREF _Toc520048428 \h </w:instrText>
      </w:r>
      <w:r>
        <w:rPr>
          <w:noProof/>
        </w:rPr>
      </w:r>
      <w:r>
        <w:rPr>
          <w:noProof/>
        </w:rPr>
        <w:fldChar w:fldCharType="separate"/>
      </w:r>
      <w:r>
        <w:rPr>
          <w:noProof/>
        </w:rPr>
        <w:t>83</w:t>
      </w:r>
      <w:r>
        <w:rPr>
          <w:noProof/>
        </w:rPr>
        <w:fldChar w:fldCharType="end"/>
      </w:r>
    </w:p>
    <w:p w14:paraId="5CB33C4F" w14:textId="77777777" w:rsidR="001F791E" w:rsidRDefault="001F791E">
      <w:pPr>
        <w:pStyle w:val="TOC2"/>
        <w:rPr>
          <w:smallCaps w:val="0"/>
          <w:noProof/>
          <w:sz w:val="24"/>
          <w:szCs w:val="24"/>
        </w:rPr>
      </w:pPr>
      <w:r>
        <w:rPr>
          <w:noProof/>
        </w:rPr>
        <w:t>6.38 Deep vs. shallow copying [YAN]</w:t>
      </w:r>
      <w:r>
        <w:rPr>
          <w:noProof/>
        </w:rPr>
        <w:tab/>
      </w:r>
      <w:r>
        <w:rPr>
          <w:noProof/>
        </w:rPr>
        <w:fldChar w:fldCharType="begin"/>
      </w:r>
      <w:r>
        <w:rPr>
          <w:noProof/>
        </w:rPr>
        <w:instrText xml:space="preserve"> PAGEREF _Toc520048429 \h </w:instrText>
      </w:r>
      <w:r>
        <w:rPr>
          <w:noProof/>
        </w:rPr>
      </w:r>
      <w:r>
        <w:rPr>
          <w:noProof/>
        </w:rPr>
        <w:fldChar w:fldCharType="separate"/>
      </w:r>
      <w:r>
        <w:rPr>
          <w:noProof/>
        </w:rPr>
        <w:t>85</w:t>
      </w:r>
      <w:r>
        <w:rPr>
          <w:noProof/>
        </w:rPr>
        <w:fldChar w:fldCharType="end"/>
      </w:r>
    </w:p>
    <w:p w14:paraId="631D78DD" w14:textId="77777777" w:rsidR="001F791E" w:rsidRDefault="001F791E">
      <w:pPr>
        <w:pStyle w:val="TOC2"/>
        <w:rPr>
          <w:smallCaps w:val="0"/>
          <w:noProof/>
          <w:sz w:val="24"/>
          <w:szCs w:val="24"/>
        </w:rPr>
      </w:pPr>
      <w:r>
        <w:rPr>
          <w:noProof/>
        </w:rPr>
        <w:t>6.39 Memory leaks and heap fragmentation [XYL]</w:t>
      </w:r>
      <w:r>
        <w:rPr>
          <w:noProof/>
        </w:rPr>
        <w:tab/>
      </w:r>
      <w:r>
        <w:rPr>
          <w:noProof/>
        </w:rPr>
        <w:fldChar w:fldCharType="begin"/>
      </w:r>
      <w:r>
        <w:rPr>
          <w:noProof/>
        </w:rPr>
        <w:instrText xml:space="preserve"> PAGEREF _Toc520048430 \h </w:instrText>
      </w:r>
      <w:r>
        <w:rPr>
          <w:noProof/>
        </w:rPr>
      </w:r>
      <w:r>
        <w:rPr>
          <w:noProof/>
        </w:rPr>
        <w:fldChar w:fldCharType="separate"/>
      </w:r>
      <w:r>
        <w:rPr>
          <w:noProof/>
        </w:rPr>
        <w:t>86</w:t>
      </w:r>
      <w:r>
        <w:rPr>
          <w:noProof/>
        </w:rPr>
        <w:fldChar w:fldCharType="end"/>
      </w:r>
    </w:p>
    <w:p w14:paraId="7CB2B223" w14:textId="77777777" w:rsidR="001F791E" w:rsidRDefault="001F791E">
      <w:pPr>
        <w:pStyle w:val="TOC2"/>
        <w:rPr>
          <w:smallCaps w:val="0"/>
          <w:noProof/>
          <w:sz w:val="24"/>
          <w:szCs w:val="24"/>
        </w:rPr>
      </w:pPr>
      <w:r>
        <w:rPr>
          <w:noProof/>
        </w:rPr>
        <w:t>6.40 Templates and generics [SYM]</w:t>
      </w:r>
      <w:r>
        <w:rPr>
          <w:noProof/>
        </w:rPr>
        <w:tab/>
      </w:r>
      <w:r>
        <w:rPr>
          <w:noProof/>
        </w:rPr>
        <w:fldChar w:fldCharType="begin"/>
      </w:r>
      <w:r>
        <w:rPr>
          <w:noProof/>
        </w:rPr>
        <w:instrText xml:space="preserve"> PAGEREF _Toc520048431 \h </w:instrText>
      </w:r>
      <w:r>
        <w:rPr>
          <w:noProof/>
        </w:rPr>
      </w:r>
      <w:r>
        <w:rPr>
          <w:noProof/>
        </w:rPr>
        <w:fldChar w:fldCharType="separate"/>
      </w:r>
      <w:r>
        <w:rPr>
          <w:noProof/>
        </w:rPr>
        <w:t>88</w:t>
      </w:r>
      <w:r>
        <w:rPr>
          <w:noProof/>
        </w:rPr>
        <w:fldChar w:fldCharType="end"/>
      </w:r>
    </w:p>
    <w:p w14:paraId="6E68F295" w14:textId="77777777" w:rsidR="001F791E" w:rsidRDefault="001F791E">
      <w:pPr>
        <w:pStyle w:val="TOC2"/>
        <w:rPr>
          <w:smallCaps w:val="0"/>
          <w:noProof/>
          <w:sz w:val="24"/>
          <w:szCs w:val="24"/>
        </w:rPr>
      </w:pPr>
      <w:r>
        <w:rPr>
          <w:noProof/>
        </w:rPr>
        <w:t>6.41 Inheritance [RIP]</w:t>
      </w:r>
      <w:r>
        <w:rPr>
          <w:noProof/>
        </w:rPr>
        <w:tab/>
      </w:r>
      <w:r>
        <w:rPr>
          <w:noProof/>
        </w:rPr>
        <w:fldChar w:fldCharType="begin"/>
      </w:r>
      <w:r>
        <w:rPr>
          <w:noProof/>
        </w:rPr>
        <w:instrText xml:space="preserve"> PAGEREF _Toc520048432 \h </w:instrText>
      </w:r>
      <w:r>
        <w:rPr>
          <w:noProof/>
        </w:rPr>
      </w:r>
      <w:r>
        <w:rPr>
          <w:noProof/>
        </w:rPr>
        <w:fldChar w:fldCharType="separate"/>
      </w:r>
      <w:r>
        <w:rPr>
          <w:noProof/>
        </w:rPr>
        <w:t>90</w:t>
      </w:r>
      <w:r>
        <w:rPr>
          <w:noProof/>
        </w:rPr>
        <w:fldChar w:fldCharType="end"/>
      </w:r>
    </w:p>
    <w:p w14:paraId="4B2F205C" w14:textId="77777777" w:rsidR="001F791E" w:rsidRDefault="001F791E">
      <w:pPr>
        <w:pStyle w:val="TOC2"/>
        <w:rPr>
          <w:smallCaps w:val="0"/>
          <w:noProof/>
          <w:sz w:val="24"/>
          <w:szCs w:val="24"/>
        </w:rPr>
      </w:pPr>
      <w:r>
        <w:rPr>
          <w:noProof/>
        </w:rPr>
        <w:t>6.42 Violations of the Liskov substitution principle or the contract model [BLP]</w:t>
      </w:r>
      <w:r>
        <w:rPr>
          <w:noProof/>
        </w:rPr>
        <w:tab/>
      </w:r>
      <w:r>
        <w:rPr>
          <w:noProof/>
        </w:rPr>
        <w:fldChar w:fldCharType="begin"/>
      </w:r>
      <w:r>
        <w:rPr>
          <w:noProof/>
        </w:rPr>
        <w:instrText xml:space="preserve"> PAGEREF _Toc520048433 \h </w:instrText>
      </w:r>
      <w:r>
        <w:rPr>
          <w:noProof/>
        </w:rPr>
      </w:r>
      <w:r>
        <w:rPr>
          <w:noProof/>
        </w:rPr>
        <w:fldChar w:fldCharType="separate"/>
      </w:r>
      <w:r>
        <w:rPr>
          <w:noProof/>
        </w:rPr>
        <w:t>92</w:t>
      </w:r>
      <w:r>
        <w:rPr>
          <w:noProof/>
        </w:rPr>
        <w:fldChar w:fldCharType="end"/>
      </w:r>
    </w:p>
    <w:p w14:paraId="69F9485B" w14:textId="77777777" w:rsidR="001F791E" w:rsidRDefault="001F791E">
      <w:pPr>
        <w:pStyle w:val="TOC2"/>
        <w:rPr>
          <w:smallCaps w:val="0"/>
          <w:noProof/>
          <w:sz w:val="24"/>
          <w:szCs w:val="24"/>
        </w:rPr>
      </w:pPr>
      <w:r>
        <w:rPr>
          <w:noProof/>
        </w:rPr>
        <w:t>6.43 Redispatching [PPH]</w:t>
      </w:r>
      <w:r>
        <w:rPr>
          <w:noProof/>
        </w:rPr>
        <w:tab/>
      </w:r>
      <w:r>
        <w:rPr>
          <w:noProof/>
        </w:rPr>
        <w:fldChar w:fldCharType="begin"/>
      </w:r>
      <w:r>
        <w:rPr>
          <w:noProof/>
        </w:rPr>
        <w:instrText xml:space="preserve"> PAGEREF _Toc520048434 \h </w:instrText>
      </w:r>
      <w:r>
        <w:rPr>
          <w:noProof/>
        </w:rPr>
      </w:r>
      <w:r>
        <w:rPr>
          <w:noProof/>
        </w:rPr>
        <w:fldChar w:fldCharType="separate"/>
      </w:r>
      <w:r>
        <w:rPr>
          <w:noProof/>
        </w:rPr>
        <w:t>94</w:t>
      </w:r>
      <w:r>
        <w:rPr>
          <w:noProof/>
        </w:rPr>
        <w:fldChar w:fldCharType="end"/>
      </w:r>
    </w:p>
    <w:p w14:paraId="1B59AA38" w14:textId="77777777" w:rsidR="001F791E" w:rsidRDefault="001F791E">
      <w:pPr>
        <w:pStyle w:val="TOC2"/>
        <w:rPr>
          <w:smallCaps w:val="0"/>
          <w:noProof/>
          <w:sz w:val="24"/>
          <w:szCs w:val="24"/>
        </w:rPr>
      </w:pPr>
      <w:r>
        <w:rPr>
          <w:noProof/>
        </w:rPr>
        <w:t>6.44 Polymorphic variables [BKK]</w:t>
      </w:r>
      <w:r>
        <w:rPr>
          <w:noProof/>
        </w:rPr>
        <w:tab/>
      </w:r>
      <w:r>
        <w:rPr>
          <w:noProof/>
        </w:rPr>
        <w:fldChar w:fldCharType="begin"/>
      </w:r>
      <w:r>
        <w:rPr>
          <w:noProof/>
        </w:rPr>
        <w:instrText xml:space="preserve"> PAGEREF _Toc520048435 \h </w:instrText>
      </w:r>
      <w:r>
        <w:rPr>
          <w:noProof/>
        </w:rPr>
      </w:r>
      <w:r>
        <w:rPr>
          <w:noProof/>
        </w:rPr>
        <w:fldChar w:fldCharType="separate"/>
      </w:r>
      <w:r>
        <w:rPr>
          <w:noProof/>
        </w:rPr>
        <w:t>95</w:t>
      </w:r>
      <w:r>
        <w:rPr>
          <w:noProof/>
        </w:rPr>
        <w:fldChar w:fldCharType="end"/>
      </w:r>
    </w:p>
    <w:p w14:paraId="59E3F40B" w14:textId="77777777" w:rsidR="001F791E" w:rsidRDefault="001F791E">
      <w:pPr>
        <w:pStyle w:val="TOC2"/>
        <w:rPr>
          <w:smallCaps w:val="0"/>
          <w:noProof/>
          <w:sz w:val="24"/>
          <w:szCs w:val="24"/>
        </w:rPr>
      </w:pPr>
      <w:r>
        <w:rPr>
          <w:noProof/>
        </w:rPr>
        <w:t>6.45 Extra intrinsics  [LRM]</w:t>
      </w:r>
      <w:r>
        <w:rPr>
          <w:noProof/>
        </w:rPr>
        <w:tab/>
      </w:r>
      <w:r>
        <w:rPr>
          <w:noProof/>
        </w:rPr>
        <w:fldChar w:fldCharType="begin"/>
      </w:r>
      <w:r>
        <w:rPr>
          <w:noProof/>
        </w:rPr>
        <w:instrText xml:space="preserve"> PAGEREF _Toc520048436 \h </w:instrText>
      </w:r>
      <w:r>
        <w:rPr>
          <w:noProof/>
        </w:rPr>
      </w:r>
      <w:r>
        <w:rPr>
          <w:noProof/>
        </w:rPr>
        <w:fldChar w:fldCharType="separate"/>
      </w:r>
      <w:r>
        <w:rPr>
          <w:noProof/>
        </w:rPr>
        <w:t>97</w:t>
      </w:r>
      <w:r>
        <w:rPr>
          <w:noProof/>
        </w:rPr>
        <w:fldChar w:fldCharType="end"/>
      </w:r>
    </w:p>
    <w:p w14:paraId="191631B3" w14:textId="77777777" w:rsidR="001F791E" w:rsidRDefault="001F791E">
      <w:pPr>
        <w:pStyle w:val="TOC2"/>
        <w:rPr>
          <w:smallCaps w:val="0"/>
          <w:noProof/>
          <w:sz w:val="24"/>
          <w:szCs w:val="24"/>
        </w:rPr>
      </w:pPr>
      <w:r>
        <w:rPr>
          <w:noProof/>
        </w:rPr>
        <w:t>6.46 Argument passing to library functions [TRJ]</w:t>
      </w:r>
      <w:r>
        <w:rPr>
          <w:noProof/>
        </w:rPr>
        <w:tab/>
      </w:r>
      <w:r>
        <w:rPr>
          <w:noProof/>
        </w:rPr>
        <w:fldChar w:fldCharType="begin"/>
      </w:r>
      <w:r>
        <w:rPr>
          <w:noProof/>
        </w:rPr>
        <w:instrText xml:space="preserve"> PAGEREF _Toc520048437 \h </w:instrText>
      </w:r>
      <w:r>
        <w:rPr>
          <w:noProof/>
        </w:rPr>
      </w:r>
      <w:r>
        <w:rPr>
          <w:noProof/>
        </w:rPr>
        <w:fldChar w:fldCharType="separate"/>
      </w:r>
      <w:r>
        <w:rPr>
          <w:noProof/>
        </w:rPr>
        <w:t>98</w:t>
      </w:r>
      <w:r>
        <w:rPr>
          <w:noProof/>
        </w:rPr>
        <w:fldChar w:fldCharType="end"/>
      </w:r>
    </w:p>
    <w:p w14:paraId="037D627E" w14:textId="77777777" w:rsidR="001F791E" w:rsidRDefault="001F791E">
      <w:pPr>
        <w:pStyle w:val="TOC2"/>
        <w:rPr>
          <w:smallCaps w:val="0"/>
          <w:noProof/>
          <w:sz w:val="24"/>
          <w:szCs w:val="24"/>
        </w:rPr>
      </w:pPr>
      <w:r>
        <w:rPr>
          <w:noProof/>
        </w:rPr>
        <w:t>6.47 Inter-language calling [DJS]</w:t>
      </w:r>
      <w:r>
        <w:rPr>
          <w:noProof/>
        </w:rPr>
        <w:tab/>
      </w:r>
      <w:r>
        <w:rPr>
          <w:noProof/>
        </w:rPr>
        <w:fldChar w:fldCharType="begin"/>
      </w:r>
      <w:r>
        <w:rPr>
          <w:noProof/>
        </w:rPr>
        <w:instrText xml:space="preserve"> PAGEREF _Toc520048438 \h </w:instrText>
      </w:r>
      <w:r>
        <w:rPr>
          <w:noProof/>
        </w:rPr>
      </w:r>
      <w:r>
        <w:rPr>
          <w:noProof/>
        </w:rPr>
        <w:fldChar w:fldCharType="separate"/>
      </w:r>
      <w:r>
        <w:rPr>
          <w:noProof/>
        </w:rPr>
        <w:t>99</w:t>
      </w:r>
      <w:r>
        <w:rPr>
          <w:noProof/>
        </w:rPr>
        <w:fldChar w:fldCharType="end"/>
      </w:r>
    </w:p>
    <w:p w14:paraId="7C3833AB" w14:textId="77777777" w:rsidR="001F791E" w:rsidRDefault="001F791E">
      <w:pPr>
        <w:pStyle w:val="TOC2"/>
        <w:rPr>
          <w:smallCaps w:val="0"/>
          <w:noProof/>
          <w:sz w:val="24"/>
          <w:szCs w:val="24"/>
        </w:rPr>
      </w:pPr>
      <w:r>
        <w:rPr>
          <w:noProof/>
        </w:rPr>
        <w:t>6.48 Dynamically-linked code and self-modifying code  [NYY]</w:t>
      </w:r>
      <w:r>
        <w:rPr>
          <w:noProof/>
        </w:rPr>
        <w:tab/>
      </w:r>
      <w:r>
        <w:rPr>
          <w:noProof/>
        </w:rPr>
        <w:fldChar w:fldCharType="begin"/>
      </w:r>
      <w:r>
        <w:rPr>
          <w:noProof/>
        </w:rPr>
        <w:instrText xml:space="preserve"> PAGEREF _Toc520048439 \h </w:instrText>
      </w:r>
      <w:r>
        <w:rPr>
          <w:noProof/>
        </w:rPr>
      </w:r>
      <w:r>
        <w:rPr>
          <w:noProof/>
        </w:rPr>
        <w:fldChar w:fldCharType="separate"/>
      </w:r>
      <w:r>
        <w:rPr>
          <w:noProof/>
        </w:rPr>
        <w:t>101</w:t>
      </w:r>
      <w:r>
        <w:rPr>
          <w:noProof/>
        </w:rPr>
        <w:fldChar w:fldCharType="end"/>
      </w:r>
    </w:p>
    <w:p w14:paraId="1323144B" w14:textId="77777777" w:rsidR="001F791E" w:rsidRDefault="001F791E">
      <w:pPr>
        <w:pStyle w:val="TOC2"/>
        <w:rPr>
          <w:smallCaps w:val="0"/>
          <w:noProof/>
          <w:sz w:val="24"/>
          <w:szCs w:val="24"/>
        </w:rPr>
      </w:pPr>
      <w:r>
        <w:rPr>
          <w:noProof/>
        </w:rPr>
        <w:t>6.49 Library signature  [NSQ]</w:t>
      </w:r>
      <w:r>
        <w:rPr>
          <w:noProof/>
        </w:rPr>
        <w:tab/>
      </w:r>
      <w:r>
        <w:rPr>
          <w:noProof/>
        </w:rPr>
        <w:fldChar w:fldCharType="begin"/>
      </w:r>
      <w:r>
        <w:rPr>
          <w:noProof/>
        </w:rPr>
        <w:instrText xml:space="preserve"> PAGEREF _Toc520048440 \h </w:instrText>
      </w:r>
      <w:r>
        <w:rPr>
          <w:noProof/>
        </w:rPr>
      </w:r>
      <w:r>
        <w:rPr>
          <w:noProof/>
        </w:rPr>
        <w:fldChar w:fldCharType="separate"/>
      </w:r>
      <w:r>
        <w:rPr>
          <w:noProof/>
        </w:rPr>
        <w:t>103</w:t>
      </w:r>
      <w:r>
        <w:rPr>
          <w:noProof/>
        </w:rPr>
        <w:fldChar w:fldCharType="end"/>
      </w:r>
    </w:p>
    <w:p w14:paraId="43CE4DBF" w14:textId="77777777" w:rsidR="001F791E" w:rsidRDefault="001F791E">
      <w:pPr>
        <w:pStyle w:val="TOC2"/>
        <w:rPr>
          <w:smallCaps w:val="0"/>
          <w:noProof/>
          <w:sz w:val="24"/>
          <w:szCs w:val="24"/>
        </w:rPr>
      </w:pPr>
      <w:r>
        <w:rPr>
          <w:noProof/>
        </w:rPr>
        <w:t>6.50 Unanticipated exceptions from library routines  [HJW]</w:t>
      </w:r>
      <w:r>
        <w:rPr>
          <w:noProof/>
        </w:rPr>
        <w:tab/>
      </w:r>
      <w:r>
        <w:rPr>
          <w:noProof/>
        </w:rPr>
        <w:fldChar w:fldCharType="begin"/>
      </w:r>
      <w:r>
        <w:rPr>
          <w:noProof/>
        </w:rPr>
        <w:instrText xml:space="preserve"> PAGEREF _Toc520048441 \h </w:instrText>
      </w:r>
      <w:r>
        <w:rPr>
          <w:noProof/>
        </w:rPr>
      </w:r>
      <w:r>
        <w:rPr>
          <w:noProof/>
        </w:rPr>
        <w:fldChar w:fldCharType="separate"/>
      </w:r>
      <w:r>
        <w:rPr>
          <w:noProof/>
        </w:rPr>
        <w:t>104</w:t>
      </w:r>
      <w:r>
        <w:rPr>
          <w:noProof/>
        </w:rPr>
        <w:fldChar w:fldCharType="end"/>
      </w:r>
    </w:p>
    <w:p w14:paraId="5C8983AF" w14:textId="77777777" w:rsidR="001F791E" w:rsidRDefault="001F791E">
      <w:pPr>
        <w:pStyle w:val="TOC2"/>
        <w:rPr>
          <w:smallCaps w:val="0"/>
          <w:noProof/>
          <w:sz w:val="24"/>
          <w:szCs w:val="24"/>
        </w:rPr>
      </w:pPr>
      <w:r>
        <w:rPr>
          <w:noProof/>
        </w:rPr>
        <w:t>6.51 Pre-processor directives  [NMP]</w:t>
      </w:r>
      <w:r>
        <w:rPr>
          <w:noProof/>
        </w:rPr>
        <w:tab/>
      </w:r>
      <w:r>
        <w:rPr>
          <w:noProof/>
        </w:rPr>
        <w:fldChar w:fldCharType="begin"/>
      </w:r>
      <w:r>
        <w:rPr>
          <w:noProof/>
        </w:rPr>
        <w:instrText xml:space="preserve"> PAGEREF _Toc520048442 \h </w:instrText>
      </w:r>
      <w:r>
        <w:rPr>
          <w:noProof/>
        </w:rPr>
      </w:r>
      <w:r>
        <w:rPr>
          <w:noProof/>
        </w:rPr>
        <w:fldChar w:fldCharType="separate"/>
      </w:r>
      <w:r>
        <w:rPr>
          <w:noProof/>
        </w:rPr>
        <w:t>105</w:t>
      </w:r>
      <w:r>
        <w:rPr>
          <w:noProof/>
        </w:rPr>
        <w:fldChar w:fldCharType="end"/>
      </w:r>
    </w:p>
    <w:p w14:paraId="228DAE9D" w14:textId="77777777" w:rsidR="001F791E" w:rsidRDefault="001F791E">
      <w:pPr>
        <w:pStyle w:val="TOC2"/>
        <w:rPr>
          <w:smallCaps w:val="0"/>
          <w:noProof/>
          <w:sz w:val="24"/>
          <w:szCs w:val="24"/>
        </w:rPr>
      </w:pPr>
      <w:r>
        <w:rPr>
          <w:noProof/>
        </w:rPr>
        <w:t>6.52 Suppression of language-defined run-t</w:t>
      </w:r>
      <w:r w:rsidRPr="005B194B">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_Toc520048443 \h </w:instrText>
      </w:r>
      <w:r>
        <w:rPr>
          <w:noProof/>
        </w:rPr>
      </w:r>
      <w:r>
        <w:rPr>
          <w:noProof/>
        </w:rPr>
        <w:fldChar w:fldCharType="separate"/>
      </w:r>
      <w:r>
        <w:rPr>
          <w:noProof/>
        </w:rPr>
        <w:t>107</w:t>
      </w:r>
      <w:r>
        <w:rPr>
          <w:noProof/>
        </w:rPr>
        <w:fldChar w:fldCharType="end"/>
      </w:r>
    </w:p>
    <w:p w14:paraId="30706EF0" w14:textId="77777777" w:rsidR="001F791E" w:rsidRDefault="001F791E">
      <w:pPr>
        <w:pStyle w:val="TOC2"/>
        <w:rPr>
          <w:smallCaps w:val="0"/>
          <w:noProof/>
          <w:sz w:val="24"/>
          <w:szCs w:val="24"/>
        </w:rPr>
      </w:pPr>
      <w:r w:rsidRPr="005B194B">
        <w:rPr>
          <w:rFonts w:eastAsia="Times New Roman"/>
          <w:noProof/>
          <w:lang w:val="en-GB"/>
        </w:rPr>
        <w:t>6.53 Provision of inherently unsafe operations  [SKL]</w:t>
      </w:r>
      <w:r>
        <w:rPr>
          <w:noProof/>
        </w:rPr>
        <w:tab/>
      </w:r>
      <w:r>
        <w:rPr>
          <w:noProof/>
        </w:rPr>
        <w:fldChar w:fldCharType="begin"/>
      </w:r>
      <w:r>
        <w:rPr>
          <w:noProof/>
        </w:rPr>
        <w:instrText xml:space="preserve"> PAGEREF _Toc520048444 \h </w:instrText>
      </w:r>
      <w:r>
        <w:rPr>
          <w:noProof/>
        </w:rPr>
      </w:r>
      <w:r>
        <w:rPr>
          <w:noProof/>
        </w:rPr>
        <w:fldChar w:fldCharType="separate"/>
      </w:r>
      <w:r>
        <w:rPr>
          <w:noProof/>
        </w:rPr>
        <w:t>108</w:t>
      </w:r>
      <w:r>
        <w:rPr>
          <w:noProof/>
        </w:rPr>
        <w:fldChar w:fldCharType="end"/>
      </w:r>
    </w:p>
    <w:p w14:paraId="645CC5FA" w14:textId="77777777" w:rsidR="001F791E" w:rsidRDefault="001F791E">
      <w:pPr>
        <w:pStyle w:val="TOC2"/>
        <w:rPr>
          <w:smallCaps w:val="0"/>
          <w:noProof/>
          <w:sz w:val="24"/>
          <w:szCs w:val="24"/>
        </w:rPr>
      </w:pPr>
      <w:r>
        <w:rPr>
          <w:noProof/>
        </w:rPr>
        <w:t>6.54 Obscure language features  [BRS]</w:t>
      </w:r>
      <w:r>
        <w:rPr>
          <w:noProof/>
        </w:rPr>
        <w:tab/>
      </w:r>
      <w:r>
        <w:rPr>
          <w:noProof/>
        </w:rPr>
        <w:fldChar w:fldCharType="begin"/>
      </w:r>
      <w:r>
        <w:rPr>
          <w:noProof/>
        </w:rPr>
        <w:instrText xml:space="preserve"> PAGEREF _Toc520048445 \h </w:instrText>
      </w:r>
      <w:r>
        <w:rPr>
          <w:noProof/>
        </w:rPr>
      </w:r>
      <w:r>
        <w:rPr>
          <w:noProof/>
        </w:rPr>
        <w:fldChar w:fldCharType="separate"/>
      </w:r>
      <w:r>
        <w:rPr>
          <w:noProof/>
        </w:rPr>
        <w:t>109</w:t>
      </w:r>
      <w:r>
        <w:rPr>
          <w:noProof/>
        </w:rPr>
        <w:fldChar w:fldCharType="end"/>
      </w:r>
    </w:p>
    <w:p w14:paraId="5623EB06" w14:textId="77777777" w:rsidR="001F791E" w:rsidRDefault="001F791E">
      <w:pPr>
        <w:pStyle w:val="TOC2"/>
        <w:rPr>
          <w:smallCaps w:val="0"/>
          <w:noProof/>
          <w:sz w:val="24"/>
          <w:szCs w:val="24"/>
        </w:rPr>
      </w:pPr>
      <w:r>
        <w:rPr>
          <w:noProof/>
        </w:rPr>
        <w:t>6.55 Unspecified behaviour  [BQF]</w:t>
      </w:r>
      <w:r>
        <w:rPr>
          <w:noProof/>
        </w:rPr>
        <w:tab/>
      </w:r>
      <w:r>
        <w:rPr>
          <w:noProof/>
        </w:rPr>
        <w:fldChar w:fldCharType="begin"/>
      </w:r>
      <w:r>
        <w:rPr>
          <w:noProof/>
        </w:rPr>
        <w:instrText xml:space="preserve"> PAGEREF _Toc520048446 \h </w:instrText>
      </w:r>
      <w:r>
        <w:rPr>
          <w:noProof/>
        </w:rPr>
      </w:r>
      <w:r>
        <w:rPr>
          <w:noProof/>
        </w:rPr>
        <w:fldChar w:fldCharType="separate"/>
      </w:r>
      <w:r>
        <w:rPr>
          <w:noProof/>
        </w:rPr>
        <w:t>110</w:t>
      </w:r>
      <w:r>
        <w:rPr>
          <w:noProof/>
        </w:rPr>
        <w:fldChar w:fldCharType="end"/>
      </w:r>
    </w:p>
    <w:p w14:paraId="3AFC31E7" w14:textId="77777777" w:rsidR="001F791E" w:rsidRDefault="001F791E">
      <w:pPr>
        <w:pStyle w:val="TOC2"/>
        <w:rPr>
          <w:smallCaps w:val="0"/>
          <w:noProof/>
          <w:sz w:val="24"/>
          <w:szCs w:val="24"/>
        </w:rPr>
      </w:pPr>
      <w:r>
        <w:rPr>
          <w:noProof/>
        </w:rPr>
        <w:t>6.56 Undefined behaviour  [EWF]</w:t>
      </w:r>
      <w:r>
        <w:rPr>
          <w:noProof/>
        </w:rPr>
        <w:tab/>
      </w:r>
      <w:r>
        <w:rPr>
          <w:noProof/>
        </w:rPr>
        <w:fldChar w:fldCharType="begin"/>
      </w:r>
      <w:r>
        <w:rPr>
          <w:noProof/>
        </w:rPr>
        <w:instrText xml:space="preserve"> PAGEREF _Toc520048447 \h </w:instrText>
      </w:r>
      <w:r>
        <w:rPr>
          <w:noProof/>
        </w:rPr>
      </w:r>
      <w:r>
        <w:rPr>
          <w:noProof/>
        </w:rPr>
        <w:fldChar w:fldCharType="separate"/>
      </w:r>
      <w:r>
        <w:rPr>
          <w:noProof/>
        </w:rPr>
        <w:t>112</w:t>
      </w:r>
      <w:r>
        <w:rPr>
          <w:noProof/>
        </w:rPr>
        <w:fldChar w:fldCharType="end"/>
      </w:r>
    </w:p>
    <w:p w14:paraId="781333E5" w14:textId="77777777" w:rsidR="001F791E" w:rsidRDefault="001F791E">
      <w:pPr>
        <w:pStyle w:val="TOC2"/>
        <w:rPr>
          <w:smallCaps w:val="0"/>
          <w:noProof/>
          <w:sz w:val="24"/>
          <w:szCs w:val="24"/>
        </w:rPr>
      </w:pPr>
      <w:r>
        <w:rPr>
          <w:noProof/>
        </w:rPr>
        <w:t>6.57 Implementation-defined behaviour [FAB]</w:t>
      </w:r>
      <w:r>
        <w:rPr>
          <w:noProof/>
        </w:rPr>
        <w:tab/>
      </w:r>
      <w:r>
        <w:rPr>
          <w:noProof/>
        </w:rPr>
        <w:fldChar w:fldCharType="begin"/>
      </w:r>
      <w:r>
        <w:rPr>
          <w:noProof/>
        </w:rPr>
        <w:instrText xml:space="preserve"> PAGEREF _Toc520048448 \h </w:instrText>
      </w:r>
      <w:r>
        <w:rPr>
          <w:noProof/>
        </w:rPr>
      </w:r>
      <w:r>
        <w:rPr>
          <w:noProof/>
        </w:rPr>
        <w:fldChar w:fldCharType="separate"/>
      </w:r>
      <w:r>
        <w:rPr>
          <w:noProof/>
        </w:rPr>
        <w:t>113</w:t>
      </w:r>
      <w:r>
        <w:rPr>
          <w:noProof/>
        </w:rPr>
        <w:fldChar w:fldCharType="end"/>
      </w:r>
    </w:p>
    <w:p w14:paraId="13BAD540" w14:textId="77777777" w:rsidR="001F791E" w:rsidRDefault="001F791E">
      <w:pPr>
        <w:pStyle w:val="TOC2"/>
        <w:rPr>
          <w:smallCaps w:val="0"/>
          <w:noProof/>
          <w:sz w:val="24"/>
          <w:szCs w:val="24"/>
        </w:rPr>
      </w:pPr>
      <w:r>
        <w:rPr>
          <w:noProof/>
        </w:rPr>
        <w:t>6.58 Deprecated language features [MEM]</w:t>
      </w:r>
      <w:r>
        <w:rPr>
          <w:noProof/>
        </w:rPr>
        <w:tab/>
      </w:r>
      <w:r>
        <w:rPr>
          <w:noProof/>
        </w:rPr>
        <w:fldChar w:fldCharType="begin"/>
      </w:r>
      <w:r>
        <w:rPr>
          <w:noProof/>
        </w:rPr>
        <w:instrText xml:space="preserve"> PAGEREF _Toc520048449 \h </w:instrText>
      </w:r>
      <w:r>
        <w:rPr>
          <w:noProof/>
        </w:rPr>
      </w:r>
      <w:r>
        <w:rPr>
          <w:noProof/>
        </w:rPr>
        <w:fldChar w:fldCharType="separate"/>
      </w:r>
      <w:r>
        <w:rPr>
          <w:noProof/>
        </w:rPr>
        <w:t>115</w:t>
      </w:r>
      <w:r>
        <w:rPr>
          <w:noProof/>
        </w:rPr>
        <w:fldChar w:fldCharType="end"/>
      </w:r>
    </w:p>
    <w:p w14:paraId="0193B1E0" w14:textId="77777777" w:rsidR="001F791E" w:rsidRDefault="001F791E">
      <w:pPr>
        <w:pStyle w:val="TOC2"/>
        <w:rPr>
          <w:smallCaps w:val="0"/>
          <w:noProof/>
          <w:sz w:val="24"/>
          <w:szCs w:val="24"/>
        </w:rPr>
      </w:pPr>
      <w:r>
        <w:rPr>
          <w:noProof/>
        </w:rPr>
        <w:lastRenderedPageBreak/>
        <w:t>6.59 Concurrency – Activation  [CGA ]</w:t>
      </w:r>
      <w:r>
        <w:rPr>
          <w:noProof/>
        </w:rPr>
        <w:tab/>
      </w:r>
      <w:r>
        <w:rPr>
          <w:noProof/>
        </w:rPr>
        <w:fldChar w:fldCharType="begin"/>
      </w:r>
      <w:r>
        <w:rPr>
          <w:noProof/>
        </w:rPr>
        <w:instrText xml:space="preserve"> PAGEREF _Toc520048450 \h </w:instrText>
      </w:r>
      <w:r>
        <w:rPr>
          <w:noProof/>
        </w:rPr>
      </w:r>
      <w:r>
        <w:rPr>
          <w:noProof/>
        </w:rPr>
        <w:fldChar w:fldCharType="separate"/>
      </w:r>
      <w:r>
        <w:rPr>
          <w:noProof/>
        </w:rPr>
        <w:t>117</w:t>
      </w:r>
      <w:r>
        <w:rPr>
          <w:noProof/>
        </w:rPr>
        <w:fldChar w:fldCharType="end"/>
      </w:r>
    </w:p>
    <w:p w14:paraId="1A1B85A4" w14:textId="77777777" w:rsidR="001F791E" w:rsidRDefault="001F791E">
      <w:pPr>
        <w:pStyle w:val="TOC2"/>
        <w:rPr>
          <w:smallCaps w:val="0"/>
          <w:noProof/>
          <w:sz w:val="24"/>
          <w:szCs w:val="24"/>
        </w:rPr>
      </w:pPr>
      <w:r w:rsidRPr="005B194B">
        <w:rPr>
          <w:noProof/>
          <w:lang w:val="en-CA"/>
        </w:rPr>
        <w:t>6.60 Concurrency – Directed termination [CGT]</w:t>
      </w:r>
      <w:r>
        <w:rPr>
          <w:noProof/>
        </w:rPr>
        <w:tab/>
      </w:r>
      <w:r>
        <w:rPr>
          <w:noProof/>
        </w:rPr>
        <w:fldChar w:fldCharType="begin"/>
      </w:r>
      <w:r>
        <w:rPr>
          <w:noProof/>
        </w:rPr>
        <w:instrText xml:space="preserve"> PAGEREF _Toc520048451 \h </w:instrText>
      </w:r>
      <w:r>
        <w:rPr>
          <w:noProof/>
        </w:rPr>
      </w:r>
      <w:r>
        <w:rPr>
          <w:noProof/>
        </w:rPr>
        <w:fldChar w:fldCharType="separate"/>
      </w:r>
      <w:r>
        <w:rPr>
          <w:noProof/>
        </w:rPr>
        <w:t>118</w:t>
      </w:r>
      <w:r>
        <w:rPr>
          <w:noProof/>
        </w:rPr>
        <w:fldChar w:fldCharType="end"/>
      </w:r>
    </w:p>
    <w:p w14:paraId="2CE29EF3" w14:textId="77777777" w:rsidR="001F791E" w:rsidRDefault="001F791E">
      <w:pPr>
        <w:pStyle w:val="TOC2"/>
        <w:rPr>
          <w:smallCaps w:val="0"/>
          <w:noProof/>
          <w:sz w:val="24"/>
          <w:szCs w:val="24"/>
        </w:rPr>
      </w:pPr>
      <w:r>
        <w:rPr>
          <w:noProof/>
        </w:rPr>
        <w:t>6.61 Concurrent data access [CGX]</w:t>
      </w:r>
      <w:r>
        <w:rPr>
          <w:noProof/>
        </w:rPr>
        <w:tab/>
      </w:r>
      <w:r>
        <w:rPr>
          <w:noProof/>
        </w:rPr>
        <w:fldChar w:fldCharType="begin"/>
      </w:r>
      <w:r>
        <w:rPr>
          <w:noProof/>
        </w:rPr>
        <w:instrText xml:space="preserve"> PAGEREF _Toc520048452 \h </w:instrText>
      </w:r>
      <w:r>
        <w:rPr>
          <w:noProof/>
        </w:rPr>
      </w:r>
      <w:r>
        <w:rPr>
          <w:noProof/>
        </w:rPr>
        <w:fldChar w:fldCharType="separate"/>
      </w:r>
      <w:r>
        <w:rPr>
          <w:noProof/>
        </w:rPr>
        <w:t>120</w:t>
      </w:r>
      <w:r>
        <w:rPr>
          <w:noProof/>
        </w:rPr>
        <w:fldChar w:fldCharType="end"/>
      </w:r>
    </w:p>
    <w:p w14:paraId="0CF8A25D" w14:textId="77777777" w:rsidR="001F791E" w:rsidRDefault="001F791E">
      <w:pPr>
        <w:pStyle w:val="TOC2"/>
        <w:rPr>
          <w:smallCaps w:val="0"/>
          <w:noProof/>
          <w:sz w:val="24"/>
          <w:szCs w:val="24"/>
        </w:rPr>
      </w:pPr>
      <w:r w:rsidRPr="005B194B">
        <w:rPr>
          <w:noProof/>
          <w:lang w:val="en-CA"/>
        </w:rPr>
        <w:t>6.62 Concurrency – Premature termination [CGS]</w:t>
      </w:r>
      <w:r>
        <w:rPr>
          <w:noProof/>
        </w:rPr>
        <w:tab/>
      </w:r>
      <w:r>
        <w:rPr>
          <w:noProof/>
        </w:rPr>
        <w:fldChar w:fldCharType="begin"/>
      </w:r>
      <w:r>
        <w:rPr>
          <w:noProof/>
        </w:rPr>
        <w:instrText xml:space="preserve"> PAGEREF _Toc520048453 \h </w:instrText>
      </w:r>
      <w:r>
        <w:rPr>
          <w:noProof/>
        </w:rPr>
      </w:r>
      <w:r>
        <w:rPr>
          <w:noProof/>
        </w:rPr>
        <w:fldChar w:fldCharType="separate"/>
      </w:r>
      <w:r>
        <w:rPr>
          <w:noProof/>
        </w:rPr>
        <w:t>122</w:t>
      </w:r>
      <w:r>
        <w:rPr>
          <w:noProof/>
        </w:rPr>
        <w:fldChar w:fldCharType="end"/>
      </w:r>
    </w:p>
    <w:p w14:paraId="39798FF5" w14:textId="77777777" w:rsidR="001F791E" w:rsidRDefault="001F791E">
      <w:pPr>
        <w:pStyle w:val="TOC2"/>
        <w:rPr>
          <w:smallCaps w:val="0"/>
          <w:noProof/>
          <w:sz w:val="24"/>
          <w:szCs w:val="24"/>
        </w:rPr>
      </w:pPr>
      <w:r w:rsidRPr="005B194B">
        <w:rPr>
          <w:noProof/>
          <w:lang w:val="en-CA"/>
        </w:rPr>
        <w:t>6.63 Lock protocol errors [CGM]</w:t>
      </w:r>
      <w:r>
        <w:rPr>
          <w:noProof/>
        </w:rPr>
        <w:tab/>
      </w:r>
      <w:r>
        <w:rPr>
          <w:noProof/>
        </w:rPr>
        <w:fldChar w:fldCharType="begin"/>
      </w:r>
      <w:r>
        <w:rPr>
          <w:noProof/>
        </w:rPr>
        <w:instrText xml:space="preserve"> PAGEREF _Toc520048454 \h </w:instrText>
      </w:r>
      <w:r>
        <w:rPr>
          <w:noProof/>
        </w:rPr>
      </w:r>
      <w:r>
        <w:rPr>
          <w:noProof/>
        </w:rPr>
        <w:fldChar w:fldCharType="separate"/>
      </w:r>
      <w:r>
        <w:rPr>
          <w:noProof/>
        </w:rPr>
        <w:t>124</w:t>
      </w:r>
      <w:r>
        <w:rPr>
          <w:noProof/>
        </w:rPr>
        <w:fldChar w:fldCharType="end"/>
      </w:r>
    </w:p>
    <w:p w14:paraId="079474C0" w14:textId="77777777" w:rsidR="001F791E" w:rsidRDefault="001F791E">
      <w:pPr>
        <w:pStyle w:val="TOC2"/>
        <w:rPr>
          <w:smallCaps w:val="0"/>
          <w:noProof/>
          <w:sz w:val="24"/>
          <w:szCs w:val="24"/>
        </w:rPr>
      </w:pPr>
      <w:r w:rsidRPr="005B194B">
        <w:rPr>
          <w:rFonts w:eastAsia="MS PGothic"/>
          <w:noProof/>
          <w:lang w:eastAsia="ja-JP"/>
        </w:rPr>
        <w:t>6.64 Reliance on external format strings [SHL]</w:t>
      </w:r>
      <w:r>
        <w:rPr>
          <w:noProof/>
        </w:rPr>
        <w:tab/>
      </w:r>
      <w:r>
        <w:rPr>
          <w:noProof/>
        </w:rPr>
        <w:fldChar w:fldCharType="begin"/>
      </w:r>
      <w:r>
        <w:rPr>
          <w:noProof/>
        </w:rPr>
        <w:instrText xml:space="preserve"> PAGEREF _Toc520048455 \h </w:instrText>
      </w:r>
      <w:r>
        <w:rPr>
          <w:noProof/>
        </w:rPr>
      </w:r>
      <w:r>
        <w:rPr>
          <w:noProof/>
        </w:rPr>
        <w:fldChar w:fldCharType="separate"/>
      </w:r>
      <w:r>
        <w:rPr>
          <w:noProof/>
        </w:rPr>
        <w:t>126</w:t>
      </w:r>
      <w:r>
        <w:rPr>
          <w:noProof/>
        </w:rPr>
        <w:fldChar w:fldCharType="end"/>
      </w:r>
    </w:p>
    <w:p w14:paraId="654F9129" w14:textId="77777777" w:rsidR="001F791E" w:rsidRDefault="001F791E">
      <w:pPr>
        <w:pStyle w:val="TOC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_Toc520048456 \h </w:instrText>
      </w:r>
      <w:r>
        <w:rPr>
          <w:noProof/>
        </w:rPr>
      </w:r>
      <w:r>
        <w:rPr>
          <w:noProof/>
        </w:rPr>
        <w:fldChar w:fldCharType="separate"/>
      </w:r>
      <w:r>
        <w:rPr>
          <w:noProof/>
        </w:rPr>
        <w:t>128</w:t>
      </w:r>
      <w:r>
        <w:rPr>
          <w:noProof/>
        </w:rPr>
        <w:fldChar w:fldCharType="end"/>
      </w:r>
    </w:p>
    <w:p w14:paraId="3880C090" w14:textId="77777777" w:rsidR="001F791E" w:rsidRDefault="001F791E">
      <w:pPr>
        <w:pStyle w:val="TOC2"/>
        <w:rPr>
          <w:smallCaps w:val="0"/>
          <w:noProof/>
          <w:sz w:val="24"/>
          <w:szCs w:val="24"/>
        </w:rPr>
      </w:pPr>
      <w:r>
        <w:rPr>
          <w:noProof/>
        </w:rPr>
        <w:t>7.1 General</w:t>
      </w:r>
      <w:r>
        <w:rPr>
          <w:noProof/>
        </w:rPr>
        <w:tab/>
      </w:r>
      <w:r>
        <w:rPr>
          <w:noProof/>
        </w:rPr>
        <w:fldChar w:fldCharType="begin"/>
      </w:r>
      <w:r>
        <w:rPr>
          <w:noProof/>
        </w:rPr>
        <w:instrText xml:space="preserve"> PAGEREF _Toc520048457 \h </w:instrText>
      </w:r>
      <w:r>
        <w:rPr>
          <w:noProof/>
        </w:rPr>
      </w:r>
      <w:r>
        <w:rPr>
          <w:noProof/>
        </w:rPr>
        <w:fldChar w:fldCharType="separate"/>
      </w:r>
      <w:r>
        <w:rPr>
          <w:noProof/>
        </w:rPr>
        <w:t>128</w:t>
      </w:r>
      <w:r>
        <w:rPr>
          <w:noProof/>
        </w:rPr>
        <w:fldChar w:fldCharType="end"/>
      </w:r>
    </w:p>
    <w:p w14:paraId="3E683904" w14:textId="77777777" w:rsidR="001F791E" w:rsidRDefault="001F791E">
      <w:pPr>
        <w:pStyle w:val="TOC2"/>
        <w:rPr>
          <w:smallCaps w:val="0"/>
          <w:noProof/>
          <w:sz w:val="24"/>
          <w:szCs w:val="24"/>
        </w:rPr>
      </w:pPr>
      <w:r>
        <w:rPr>
          <w:noProof/>
        </w:rPr>
        <w:t>7.2 Unrestricted file upload [CBF]</w:t>
      </w:r>
      <w:r>
        <w:rPr>
          <w:noProof/>
        </w:rPr>
        <w:tab/>
      </w:r>
      <w:r>
        <w:rPr>
          <w:noProof/>
        </w:rPr>
        <w:fldChar w:fldCharType="begin"/>
      </w:r>
      <w:r>
        <w:rPr>
          <w:noProof/>
        </w:rPr>
        <w:instrText xml:space="preserve"> PAGEREF _Toc520048458 \h </w:instrText>
      </w:r>
      <w:r>
        <w:rPr>
          <w:noProof/>
        </w:rPr>
      </w:r>
      <w:r>
        <w:rPr>
          <w:noProof/>
        </w:rPr>
        <w:fldChar w:fldCharType="separate"/>
      </w:r>
      <w:r>
        <w:rPr>
          <w:noProof/>
        </w:rPr>
        <w:t>128</w:t>
      </w:r>
      <w:r>
        <w:rPr>
          <w:noProof/>
        </w:rPr>
        <w:fldChar w:fldCharType="end"/>
      </w:r>
    </w:p>
    <w:p w14:paraId="3F602D17" w14:textId="77777777" w:rsidR="001F791E" w:rsidRDefault="001F791E">
      <w:pPr>
        <w:pStyle w:val="TOC2"/>
        <w:rPr>
          <w:smallCaps w:val="0"/>
          <w:noProof/>
          <w:sz w:val="24"/>
          <w:szCs w:val="24"/>
        </w:rPr>
      </w:pPr>
      <w:r>
        <w:rPr>
          <w:noProof/>
          <w:lang w:eastAsia="ja-JP"/>
        </w:rPr>
        <w:t>7.3 Download of code without integrity check [DLB]</w:t>
      </w:r>
      <w:r>
        <w:rPr>
          <w:noProof/>
        </w:rPr>
        <w:tab/>
      </w:r>
      <w:r>
        <w:rPr>
          <w:noProof/>
        </w:rPr>
        <w:fldChar w:fldCharType="begin"/>
      </w:r>
      <w:r>
        <w:rPr>
          <w:noProof/>
        </w:rPr>
        <w:instrText xml:space="preserve"> PAGEREF _Toc520048459 \h </w:instrText>
      </w:r>
      <w:r>
        <w:rPr>
          <w:noProof/>
        </w:rPr>
      </w:r>
      <w:r>
        <w:rPr>
          <w:noProof/>
        </w:rPr>
        <w:fldChar w:fldCharType="separate"/>
      </w:r>
      <w:r>
        <w:rPr>
          <w:noProof/>
        </w:rPr>
        <w:t>129</w:t>
      </w:r>
      <w:r>
        <w:rPr>
          <w:noProof/>
        </w:rPr>
        <w:fldChar w:fldCharType="end"/>
      </w:r>
    </w:p>
    <w:p w14:paraId="67AE8EA4" w14:textId="77777777" w:rsidR="001F791E" w:rsidRDefault="001F791E">
      <w:pPr>
        <w:pStyle w:val="TOC2"/>
        <w:rPr>
          <w:smallCaps w:val="0"/>
          <w:noProof/>
          <w:sz w:val="24"/>
          <w:szCs w:val="24"/>
        </w:rPr>
      </w:pPr>
      <w:r>
        <w:rPr>
          <w:noProof/>
        </w:rPr>
        <w:t>7.4 Executing or loading untrusted code [XYS]</w:t>
      </w:r>
      <w:r>
        <w:rPr>
          <w:noProof/>
        </w:rPr>
        <w:tab/>
      </w:r>
      <w:r>
        <w:rPr>
          <w:noProof/>
        </w:rPr>
        <w:fldChar w:fldCharType="begin"/>
      </w:r>
      <w:r>
        <w:rPr>
          <w:noProof/>
        </w:rPr>
        <w:instrText xml:space="preserve"> PAGEREF _Toc520048460 \h </w:instrText>
      </w:r>
      <w:r>
        <w:rPr>
          <w:noProof/>
        </w:rPr>
      </w:r>
      <w:r>
        <w:rPr>
          <w:noProof/>
        </w:rPr>
        <w:fldChar w:fldCharType="separate"/>
      </w:r>
      <w:r>
        <w:rPr>
          <w:noProof/>
        </w:rPr>
        <w:t>130</w:t>
      </w:r>
      <w:r>
        <w:rPr>
          <w:noProof/>
        </w:rPr>
        <w:fldChar w:fldCharType="end"/>
      </w:r>
    </w:p>
    <w:p w14:paraId="2EA307C4" w14:textId="77777777" w:rsidR="001F791E" w:rsidRDefault="001F791E">
      <w:pPr>
        <w:pStyle w:val="TOC2"/>
        <w:rPr>
          <w:smallCaps w:val="0"/>
          <w:noProof/>
          <w:sz w:val="24"/>
          <w:szCs w:val="24"/>
        </w:rPr>
      </w:pPr>
      <w:r w:rsidRPr="005B194B">
        <w:rPr>
          <w:rFonts w:eastAsia="MS PGothic"/>
          <w:noProof/>
          <w:lang w:eastAsia="ja-JP"/>
        </w:rPr>
        <w:t>7.5 Inclusion of functionality from untrusted control sphere [DHU]</w:t>
      </w:r>
      <w:r>
        <w:rPr>
          <w:noProof/>
        </w:rPr>
        <w:tab/>
      </w:r>
      <w:r>
        <w:rPr>
          <w:noProof/>
        </w:rPr>
        <w:fldChar w:fldCharType="begin"/>
      </w:r>
      <w:r>
        <w:rPr>
          <w:noProof/>
        </w:rPr>
        <w:instrText xml:space="preserve"> PAGEREF _Toc520048461 \h </w:instrText>
      </w:r>
      <w:r>
        <w:rPr>
          <w:noProof/>
        </w:rPr>
      </w:r>
      <w:r>
        <w:rPr>
          <w:noProof/>
        </w:rPr>
        <w:fldChar w:fldCharType="separate"/>
      </w:r>
      <w:r>
        <w:rPr>
          <w:noProof/>
        </w:rPr>
        <w:t>131</w:t>
      </w:r>
      <w:r>
        <w:rPr>
          <w:noProof/>
        </w:rPr>
        <w:fldChar w:fldCharType="end"/>
      </w:r>
    </w:p>
    <w:p w14:paraId="3F6DAA0B" w14:textId="77777777" w:rsidR="001F791E" w:rsidRDefault="001F791E">
      <w:pPr>
        <w:pStyle w:val="TOC2"/>
        <w:rPr>
          <w:smallCaps w:val="0"/>
          <w:noProof/>
          <w:sz w:val="24"/>
          <w:szCs w:val="24"/>
        </w:rPr>
      </w:pPr>
      <w:r>
        <w:rPr>
          <w:noProof/>
        </w:rPr>
        <w:t>7.6 Use of unchecked data from an uncontrolled or tainted source [EFS]</w:t>
      </w:r>
      <w:r>
        <w:rPr>
          <w:noProof/>
        </w:rPr>
        <w:tab/>
      </w:r>
      <w:r>
        <w:rPr>
          <w:noProof/>
        </w:rPr>
        <w:fldChar w:fldCharType="begin"/>
      </w:r>
      <w:r>
        <w:rPr>
          <w:noProof/>
        </w:rPr>
        <w:instrText xml:space="preserve"> PAGEREF _Toc520048462 \h </w:instrText>
      </w:r>
      <w:r>
        <w:rPr>
          <w:noProof/>
        </w:rPr>
      </w:r>
      <w:r>
        <w:rPr>
          <w:noProof/>
        </w:rPr>
        <w:fldChar w:fldCharType="separate"/>
      </w:r>
      <w:r>
        <w:rPr>
          <w:noProof/>
        </w:rPr>
        <w:t>132</w:t>
      </w:r>
      <w:r>
        <w:rPr>
          <w:noProof/>
        </w:rPr>
        <w:fldChar w:fldCharType="end"/>
      </w:r>
    </w:p>
    <w:p w14:paraId="6D21388B" w14:textId="77777777" w:rsidR="001F791E" w:rsidRDefault="001F791E">
      <w:pPr>
        <w:pStyle w:val="TOC2"/>
        <w:rPr>
          <w:smallCaps w:val="0"/>
          <w:noProof/>
          <w:sz w:val="24"/>
          <w:szCs w:val="24"/>
        </w:rPr>
      </w:pPr>
      <w:r>
        <w:rPr>
          <w:noProof/>
        </w:rPr>
        <w:t>7.7 Cross-site scripting [XYT]</w:t>
      </w:r>
      <w:r>
        <w:rPr>
          <w:noProof/>
        </w:rPr>
        <w:tab/>
      </w:r>
      <w:r>
        <w:rPr>
          <w:noProof/>
        </w:rPr>
        <w:fldChar w:fldCharType="begin"/>
      </w:r>
      <w:r>
        <w:rPr>
          <w:noProof/>
        </w:rPr>
        <w:instrText xml:space="preserve"> PAGEREF _Toc520048463 \h </w:instrText>
      </w:r>
      <w:r>
        <w:rPr>
          <w:noProof/>
        </w:rPr>
      </w:r>
      <w:r>
        <w:rPr>
          <w:noProof/>
        </w:rPr>
        <w:fldChar w:fldCharType="separate"/>
      </w:r>
      <w:r>
        <w:rPr>
          <w:noProof/>
        </w:rPr>
        <w:t>133</w:t>
      </w:r>
      <w:r>
        <w:rPr>
          <w:noProof/>
        </w:rPr>
        <w:fldChar w:fldCharType="end"/>
      </w:r>
    </w:p>
    <w:p w14:paraId="2E831074" w14:textId="77777777" w:rsidR="001F791E" w:rsidRDefault="001F791E">
      <w:pPr>
        <w:pStyle w:val="TOC2"/>
        <w:rPr>
          <w:smallCaps w:val="0"/>
          <w:noProof/>
          <w:sz w:val="24"/>
          <w:szCs w:val="24"/>
        </w:rPr>
      </w:pPr>
      <w:r w:rsidRPr="005B194B">
        <w:rPr>
          <w:rFonts w:eastAsia="MS PGothic"/>
          <w:noProof/>
          <w:lang w:eastAsia="ja-JP"/>
        </w:rPr>
        <w:t>7.8 URL redirection to untrusted site ('open redirect') [PYQ]</w:t>
      </w:r>
      <w:r>
        <w:rPr>
          <w:noProof/>
        </w:rPr>
        <w:tab/>
      </w:r>
      <w:r>
        <w:rPr>
          <w:noProof/>
        </w:rPr>
        <w:fldChar w:fldCharType="begin"/>
      </w:r>
      <w:r>
        <w:rPr>
          <w:noProof/>
        </w:rPr>
        <w:instrText xml:space="preserve"> PAGEREF _Toc520048464 \h </w:instrText>
      </w:r>
      <w:r>
        <w:rPr>
          <w:noProof/>
        </w:rPr>
      </w:r>
      <w:r>
        <w:rPr>
          <w:noProof/>
        </w:rPr>
        <w:fldChar w:fldCharType="separate"/>
      </w:r>
      <w:r>
        <w:rPr>
          <w:noProof/>
        </w:rPr>
        <w:t>135</w:t>
      </w:r>
      <w:r>
        <w:rPr>
          <w:noProof/>
        </w:rPr>
        <w:fldChar w:fldCharType="end"/>
      </w:r>
    </w:p>
    <w:p w14:paraId="751AF19A" w14:textId="77777777" w:rsidR="001F791E" w:rsidRDefault="001F791E">
      <w:pPr>
        <w:pStyle w:val="TOC2"/>
        <w:rPr>
          <w:smallCaps w:val="0"/>
          <w:noProof/>
          <w:sz w:val="24"/>
          <w:szCs w:val="24"/>
        </w:rPr>
      </w:pPr>
      <w:r>
        <w:rPr>
          <w:noProof/>
        </w:rPr>
        <w:t>7.9 Injection [RST]</w:t>
      </w:r>
      <w:r>
        <w:rPr>
          <w:noProof/>
        </w:rPr>
        <w:tab/>
      </w:r>
      <w:r>
        <w:rPr>
          <w:noProof/>
        </w:rPr>
        <w:fldChar w:fldCharType="begin"/>
      </w:r>
      <w:r>
        <w:rPr>
          <w:noProof/>
        </w:rPr>
        <w:instrText xml:space="preserve"> PAGEREF _Toc520048465 \h </w:instrText>
      </w:r>
      <w:r>
        <w:rPr>
          <w:noProof/>
        </w:rPr>
      </w:r>
      <w:r>
        <w:rPr>
          <w:noProof/>
        </w:rPr>
        <w:fldChar w:fldCharType="separate"/>
      </w:r>
      <w:r>
        <w:rPr>
          <w:noProof/>
        </w:rPr>
        <w:t>136</w:t>
      </w:r>
      <w:r>
        <w:rPr>
          <w:noProof/>
        </w:rPr>
        <w:fldChar w:fldCharType="end"/>
      </w:r>
    </w:p>
    <w:p w14:paraId="25B39B61" w14:textId="77777777" w:rsidR="001F791E" w:rsidRDefault="001F791E">
      <w:pPr>
        <w:pStyle w:val="TOC2"/>
        <w:rPr>
          <w:smallCaps w:val="0"/>
          <w:noProof/>
          <w:sz w:val="24"/>
          <w:szCs w:val="24"/>
        </w:rPr>
      </w:pPr>
      <w:r>
        <w:rPr>
          <w:noProof/>
        </w:rPr>
        <w:t>7.10 Unquoted search path or element [XZQ]</w:t>
      </w:r>
      <w:r>
        <w:rPr>
          <w:noProof/>
        </w:rPr>
        <w:tab/>
      </w:r>
      <w:r>
        <w:rPr>
          <w:noProof/>
        </w:rPr>
        <w:fldChar w:fldCharType="begin"/>
      </w:r>
      <w:r>
        <w:rPr>
          <w:noProof/>
        </w:rPr>
        <w:instrText xml:space="preserve"> PAGEREF _Toc520048466 \h </w:instrText>
      </w:r>
      <w:r>
        <w:rPr>
          <w:noProof/>
        </w:rPr>
      </w:r>
      <w:r>
        <w:rPr>
          <w:noProof/>
        </w:rPr>
        <w:fldChar w:fldCharType="separate"/>
      </w:r>
      <w:r>
        <w:rPr>
          <w:noProof/>
        </w:rPr>
        <w:t>139</w:t>
      </w:r>
      <w:r>
        <w:rPr>
          <w:noProof/>
        </w:rPr>
        <w:fldChar w:fldCharType="end"/>
      </w:r>
    </w:p>
    <w:p w14:paraId="765CAA95" w14:textId="77777777" w:rsidR="001F791E" w:rsidRDefault="001F791E">
      <w:pPr>
        <w:pStyle w:val="TOC2"/>
        <w:rPr>
          <w:smallCaps w:val="0"/>
          <w:noProof/>
          <w:sz w:val="24"/>
          <w:szCs w:val="24"/>
        </w:rPr>
      </w:pPr>
      <w:r>
        <w:rPr>
          <w:noProof/>
        </w:rPr>
        <w:t>7.11 Path traversal [EWR]</w:t>
      </w:r>
      <w:r>
        <w:rPr>
          <w:noProof/>
        </w:rPr>
        <w:tab/>
      </w:r>
      <w:r>
        <w:rPr>
          <w:noProof/>
        </w:rPr>
        <w:fldChar w:fldCharType="begin"/>
      </w:r>
      <w:r>
        <w:rPr>
          <w:noProof/>
        </w:rPr>
        <w:instrText xml:space="preserve"> PAGEREF _Toc520048467 \h </w:instrText>
      </w:r>
      <w:r>
        <w:rPr>
          <w:noProof/>
        </w:rPr>
      </w:r>
      <w:r>
        <w:rPr>
          <w:noProof/>
        </w:rPr>
        <w:fldChar w:fldCharType="separate"/>
      </w:r>
      <w:r>
        <w:rPr>
          <w:noProof/>
        </w:rPr>
        <w:t>140</w:t>
      </w:r>
      <w:r>
        <w:rPr>
          <w:noProof/>
        </w:rPr>
        <w:fldChar w:fldCharType="end"/>
      </w:r>
    </w:p>
    <w:p w14:paraId="5C0907DE" w14:textId="77777777" w:rsidR="001F791E" w:rsidRDefault="001F791E">
      <w:pPr>
        <w:pStyle w:val="TOC2"/>
        <w:rPr>
          <w:smallCaps w:val="0"/>
          <w:noProof/>
          <w:sz w:val="24"/>
          <w:szCs w:val="24"/>
        </w:rPr>
      </w:pPr>
      <w:r>
        <w:rPr>
          <w:noProof/>
        </w:rPr>
        <w:t>7.12 Resource names [HTS]</w:t>
      </w:r>
      <w:r>
        <w:rPr>
          <w:noProof/>
        </w:rPr>
        <w:tab/>
      </w:r>
      <w:r>
        <w:rPr>
          <w:noProof/>
        </w:rPr>
        <w:fldChar w:fldCharType="begin"/>
      </w:r>
      <w:r>
        <w:rPr>
          <w:noProof/>
        </w:rPr>
        <w:instrText xml:space="preserve"> PAGEREF _Toc520048468 \h </w:instrText>
      </w:r>
      <w:r>
        <w:rPr>
          <w:noProof/>
        </w:rPr>
      </w:r>
      <w:r>
        <w:rPr>
          <w:noProof/>
        </w:rPr>
        <w:fldChar w:fldCharType="separate"/>
      </w:r>
      <w:r>
        <w:rPr>
          <w:noProof/>
        </w:rPr>
        <w:t>142</w:t>
      </w:r>
      <w:r>
        <w:rPr>
          <w:noProof/>
        </w:rPr>
        <w:fldChar w:fldCharType="end"/>
      </w:r>
    </w:p>
    <w:p w14:paraId="617FC5A9" w14:textId="77777777" w:rsidR="001F791E" w:rsidRDefault="001F791E">
      <w:pPr>
        <w:pStyle w:val="TOC2"/>
        <w:rPr>
          <w:smallCaps w:val="0"/>
          <w:noProof/>
          <w:sz w:val="24"/>
          <w:szCs w:val="24"/>
        </w:rPr>
      </w:pPr>
      <w:r>
        <w:rPr>
          <w:noProof/>
        </w:rPr>
        <w:t>7.13 Resource exhaustion [XZP]</w:t>
      </w:r>
      <w:r>
        <w:rPr>
          <w:noProof/>
        </w:rPr>
        <w:tab/>
      </w:r>
      <w:r>
        <w:rPr>
          <w:noProof/>
        </w:rPr>
        <w:fldChar w:fldCharType="begin"/>
      </w:r>
      <w:r>
        <w:rPr>
          <w:noProof/>
        </w:rPr>
        <w:instrText xml:space="preserve"> PAGEREF _Toc520048469 \h </w:instrText>
      </w:r>
      <w:r>
        <w:rPr>
          <w:noProof/>
        </w:rPr>
      </w:r>
      <w:r>
        <w:rPr>
          <w:noProof/>
        </w:rPr>
        <w:fldChar w:fldCharType="separate"/>
      </w:r>
      <w:r>
        <w:rPr>
          <w:noProof/>
        </w:rPr>
        <w:t>144</w:t>
      </w:r>
      <w:r>
        <w:rPr>
          <w:noProof/>
        </w:rPr>
        <w:fldChar w:fldCharType="end"/>
      </w:r>
    </w:p>
    <w:p w14:paraId="7DCEC174" w14:textId="77777777" w:rsidR="001F791E" w:rsidRDefault="001F791E">
      <w:pPr>
        <w:pStyle w:val="TOC2"/>
        <w:rPr>
          <w:smallCaps w:val="0"/>
          <w:noProof/>
          <w:sz w:val="24"/>
          <w:szCs w:val="24"/>
        </w:rPr>
      </w:pPr>
      <w:r>
        <w:rPr>
          <w:noProof/>
        </w:rPr>
        <w:t>7.14 Authentication logic error [XZO]</w:t>
      </w:r>
      <w:r>
        <w:rPr>
          <w:noProof/>
        </w:rPr>
        <w:tab/>
      </w:r>
      <w:r>
        <w:rPr>
          <w:noProof/>
        </w:rPr>
        <w:fldChar w:fldCharType="begin"/>
      </w:r>
      <w:r>
        <w:rPr>
          <w:noProof/>
        </w:rPr>
        <w:instrText xml:space="preserve"> PAGEREF _Toc520048470 \h </w:instrText>
      </w:r>
      <w:r>
        <w:rPr>
          <w:noProof/>
        </w:rPr>
      </w:r>
      <w:r>
        <w:rPr>
          <w:noProof/>
        </w:rPr>
        <w:fldChar w:fldCharType="separate"/>
      </w:r>
      <w:r>
        <w:rPr>
          <w:noProof/>
        </w:rPr>
        <w:t>145</w:t>
      </w:r>
      <w:r>
        <w:rPr>
          <w:noProof/>
        </w:rPr>
        <w:fldChar w:fldCharType="end"/>
      </w:r>
    </w:p>
    <w:p w14:paraId="7FE06FE7" w14:textId="77777777" w:rsidR="001F791E" w:rsidRDefault="001F791E">
      <w:pPr>
        <w:pStyle w:val="TOC2"/>
        <w:rPr>
          <w:smallCaps w:val="0"/>
          <w:noProof/>
          <w:sz w:val="24"/>
          <w:szCs w:val="24"/>
        </w:rPr>
      </w:pPr>
      <w:r w:rsidRPr="005B194B">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_Toc520048471 \h </w:instrText>
      </w:r>
      <w:r>
        <w:rPr>
          <w:noProof/>
        </w:rPr>
      </w:r>
      <w:r>
        <w:rPr>
          <w:noProof/>
        </w:rPr>
        <w:fldChar w:fldCharType="separate"/>
      </w:r>
      <w:r>
        <w:rPr>
          <w:noProof/>
        </w:rPr>
        <w:t>147</w:t>
      </w:r>
      <w:r>
        <w:rPr>
          <w:noProof/>
        </w:rPr>
        <w:fldChar w:fldCharType="end"/>
      </w:r>
    </w:p>
    <w:p w14:paraId="6031FF5B" w14:textId="77777777" w:rsidR="001F791E" w:rsidRDefault="001F791E">
      <w:pPr>
        <w:pStyle w:val="TOC2"/>
        <w:rPr>
          <w:smallCaps w:val="0"/>
          <w:noProof/>
          <w:sz w:val="24"/>
          <w:szCs w:val="24"/>
        </w:rPr>
      </w:pPr>
      <w:r>
        <w:rPr>
          <w:noProof/>
        </w:rPr>
        <w:t>7.16 Hard-coded credentials [XYP]</w:t>
      </w:r>
      <w:r>
        <w:rPr>
          <w:noProof/>
        </w:rPr>
        <w:tab/>
      </w:r>
      <w:r>
        <w:rPr>
          <w:noProof/>
        </w:rPr>
        <w:fldChar w:fldCharType="begin"/>
      </w:r>
      <w:r>
        <w:rPr>
          <w:noProof/>
        </w:rPr>
        <w:instrText xml:space="preserve"> PAGEREF _Toc520048472 \h </w:instrText>
      </w:r>
      <w:r>
        <w:rPr>
          <w:noProof/>
        </w:rPr>
      </w:r>
      <w:r>
        <w:rPr>
          <w:noProof/>
        </w:rPr>
        <w:fldChar w:fldCharType="separate"/>
      </w:r>
      <w:r>
        <w:rPr>
          <w:noProof/>
        </w:rPr>
        <w:t>148</w:t>
      </w:r>
      <w:r>
        <w:rPr>
          <w:noProof/>
        </w:rPr>
        <w:fldChar w:fldCharType="end"/>
      </w:r>
    </w:p>
    <w:p w14:paraId="791E2B6F" w14:textId="77777777" w:rsidR="001F791E" w:rsidRDefault="001F791E">
      <w:pPr>
        <w:pStyle w:val="TOC2"/>
        <w:rPr>
          <w:smallCaps w:val="0"/>
          <w:noProof/>
          <w:sz w:val="24"/>
          <w:szCs w:val="24"/>
        </w:rPr>
      </w:pPr>
      <w:r>
        <w:rPr>
          <w:noProof/>
        </w:rPr>
        <w:t>7.17 Insufficiently protected credentials [XYM]</w:t>
      </w:r>
      <w:r>
        <w:rPr>
          <w:noProof/>
        </w:rPr>
        <w:tab/>
      </w:r>
      <w:r>
        <w:rPr>
          <w:noProof/>
        </w:rPr>
        <w:fldChar w:fldCharType="begin"/>
      </w:r>
      <w:r>
        <w:rPr>
          <w:noProof/>
        </w:rPr>
        <w:instrText xml:space="preserve"> PAGEREF _Toc520048473 \h </w:instrText>
      </w:r>
      <w:r>
        <w:rPr>
          <w:noProof/>
        </w:rPr>
      </w:r>
      <w:r>
        <w:rPr>
          <w:noProof/>
        </w:rPr>
        <w:fldChar w:fldCharType="separate"/>
      </w:r>
      <w:r>
        <w:rPr>
          <w:noProof/>
        </w:rPr>
        <w:t>149</w:t>
      </w:r>
      <w:r>
        <w:rPr>
          <w:noProof/>
        </w:rPr>
        <w:fldChar w:fldCharType="end"/>
      </w:r>
    </w:p>
    <w:p w14:paraId="15753850" w14:textId="77777777" w:rsidR="001F791E" w:rsidRDefault="001F791E">
      <w:pPr>
        <w:pStyle w:val="TOC2"/>
        <w:rPr>
          <w:smallCaps w:val="0"/>
          <w:noProof/>
          <w:sz w:val="24"/>
          <w:szCs w:val="24"/>
        </w:rPr>
      </w:pPr>
      <w:r>
        <w:rPr>
          <w:noProof/>
        </w:rPr>
        <w:t>7.18 Missing or inconsistent access control [XZN]</w:t>
      </w:r>
      <w:r>
        <w:rPr>
          <w:noProof/>
        </w:rPr>
        <w:tab/>
      </w:r>
      <w:r>
        <w:rPr>
          <w:noProof/>
        </w:rPr>
        <w:fldChar w:fldCharType="begin"/>
      </w:r>
      <w:r>
        <w:rPr>
          <w:noProof/>
        </w:rPr>
        <w:instrText xml:space="preserve"> PAGEREF _Toc520048474 \h </w:instrText>
      </w:r>
      <w:r>
        <w:rPr>
          <w:noProof/>
        </w:rPr>
      </w:r>
      <w:r>
        <w:rPr>
          <w:noProof/>
        </w:rPr>
        <w:fldChar w:fldCharType="separate"/>
      </w:r>
      <w:r>
        <w:rPr>
          <w:noProof/>
        </w:rPr>
        <w:t>150</w:t>
      </w:r>
      <w:r>
        <w:rPr>
          <w:noProof/>
        </w:rPr>
        <w:fldChar w:fldCharType="end"/>
      </w:r>
    </w:p>
    <w:p w14:paraId="4CFE199F" w14:textId="77777777" w:rsidR="001F791E" w:rsidRDefault="001F791E">
      <w:pPr>
        <w:pStyle w:val="TOC2"/>
        <w:rPr>
          <w:smallCaps w:val="0"/>
          <w:noProof/>
          <w:sz w:val="24"/>
          <w:szCs w:val="24"/>
        </w:rPr>
      </w:pPr>
      <w:r>
        <w:rPr>
          <w:noProof/>
          <w:lang w:eastAsia="ja-JP"/>
        </w:rPr>
        <w:t>7.19 Incorrect authorization [BJE]</w:t>
      </w:r>
      <w:r>
        <w:rPr>
          <w:noProof/>
        </w:rPr>
        <w:tab/>
      </w:r>
      <w:r>
        <w:rPr>
          <w:noProof/>
        </w:rPr>
        <w:fldChar w:fldCharType="begin"/>
      </w:r>
      <w:r>
        <w:rPr>
          <w:noProof/>
        </w:rPr>
        <w:instrText xml:space="preserve"> PAGEREF _Toc520048475 \h </w:instrText>
      </w:r>
      <w:r>
        <w:rPr>
          <w:noProof/>
        </w:rPr>
      </w:r>
      <w:r>
        <w:rPr>
          <w:noProof/>
        </w:rPr>
        <w:fldChar w:fldCharType="separate"/>
      </w:r>
      <w:r>
        <w:rPr>
          <w:noProof/>
        </w:rPr>
        <w:t>150</w:t>
      </w:r>
      <w:r>
        <w:rPr>
          <w:noProof/>
        </w:rPr>
        <w:fldChar w:fldCharType="end"/>
      </w:r>
    </w:p>
    <w:p w14:paraId="4B29CA51" w14:textId="77777777" w:rsidR="001F791E" w:rsidRDefault="001F791E">
      <w:pPr>
        <w:pStyle w:val="TOC2"/>
        <w:rPr>
          <w:smallCaps w:val="0"/>
          <w:noProof/>
          <w:sz w:val="24"/>
          <w:szCs w:val="24"/>
        </w:rPr>
      </w:pPr>
      <w:r>
        <w:rPr>
          <w:noProof/>
        </w:rPr>
        <w:t>7.20 Adherence to least privilege [XYN]</w:t>
      </w:r>
      <w:r>
        <w:rPr>
          <w:noProof/>
        </w:rPr>
        <w:tab/>
      </w:r>
      <w:r>
        <w:rPr>
          <w:noProof/>
        </w:rPr>
        <w:fldChar w:fldCharType="begin"/>
      </w:r>
      <w:r>
        <w:rPr>
          <w:noProof/>
        </w:rPr>
        <w:instrText xml:space="preserve"> PAGEREF _Toc520048476 \h </w:instrText>
      </w:r>
      <w:r>
        <w:rPr>
          <w:noProof/>
        </w:rPr>
      </w:r>
      <w:r>
        <w:rPr>
          <w:noProof/>
        </w:rPr>
        <w:fldChar w:fldCharType="separate"/>
      </w:r>
      <w:r>
        <w:rPr>
          <w:noProof/>
        </w:rPr>
        <w:t>151</w:t>
      </w:r>
      <w:r>
        <w:rPr>
          <w:noProof/>
        </w:rPr>
        <w:fldChar w:fldCharType="end"/>
      </w:r>
    </w:p>
    <w:p w14:paraId="1D43724D" w14:textId="77777777" w:rsidR="001F791E" w:rsidRDefault="001F791E">
      <w:pPr>
        <w:pStyle w:val="TOC2"/>
        <w:rPr>
          <w:smallCaps w:val="0"/>
          <w:noProof/>
          <w:sz w:val="24"/>
          <w:szCs w:val="24"/>
        </w:rPr>
      </w:pPr>
      <w:r>
        <w:rPr>
          <w:noProof/>
        </w:rPr>
        <w:t>7.21 Privilege sandbox issues [XYO]</w:t>
      </w:r>
      <w:r>
        <w:rPr>
          <w:noProof/>
        </w:rPr>
        <w:tab/>
      </w:r>
      <w:r>
        <w:rPr>
          <w:noProof/>
        </w:rPr>
        <w:fldChar w:fldCharType="begin"/>
      </w:r>
      <w:r>
        <w:rPr>
          <w:noProof/>
        </w:rPr>
        <w:instrText xml:space="preserve"> PAGEREF _Toc520048477 \h </w:instrText>
      </w:r>
      <w:r>
        <w:rPr>
          <w:noProof/>
        </w:rPr>
      </w:r>
      <w:r>
        <w:rPr>
          <w:noProof/>
        </w:rPr>
        <w:fldChar w:fldCharType="separate"/>
      </w:r>
      <w:r>
        <w:rPr>
          <w:noProof/>
        </w:rPr>
        <w:t>152</w:t>
      </w:r>
      <w:r>
        <w:rPr>
          <w:noProof/>
        </w:rPr>
        <w:fldChar w:fldCharType="end"/>
      </w:r>
    </w:p>
    <w:p w14:paraId="3F84A487" w14:textId="77777777" w:rsidR="001F791E" w:rsidRDefault="001F791E">
      <w:pPr>
        <w:pStyle w:val="TOC2"/>
        <w:rPr>
          <w:smallCaps w:val="0"/>
          <w:noProof/>
          <w:sz w:val="24"/>
          <w:szCs w:val="24"/>
        </w:rPr>
      </w:pPr>
      <w:r>
        <w:rPr>
          <w:noProof/>
        </w:rPr>
        <w:t>7.22 Missing required cryptographic step [XZS]</w:t>
      </w:r>
      <w:r>
        <w:rPr>
          <w:noProof/>
        </w:rPr>
        <w:tab/>
      </w:r>
      <w:r>
        <w:rPr>
          <w:noProof/>
        </w:rPr>
        <w:fldChar w:fldCharType="begin"/>
      </w:r>
      <w:r>
        <w:rPr>
          <w:noProof/>
        </w:rPr>
        <w:instrText xml:space="preserve"> PAGEREF _Toc520048478 \h </w:instrText>
      </w:r>
      <w:r>
        <w:rPr>
          <w:noProof/>
        </w:rPr>
      </w:r>
      <w:r>
        <w:rPr>
          <w:noProof/>
        </w:rPr>
        <w:fldChar w:fldCharType="separate"/>
      </w:r>
      <w:r>
        <w:rPr>
          <w:noProof/>
        </w:rPr>
        <w:t>153</w:t>
      </w:r>
      <w:r>
        <w:rPr>
          <w:noProof/>
        </w:rPr>
        <w:fldChar w:fldCharType="end"/>
      </w:r>
    </w:p>
    <w:p w14:paraId="5EA89D7E" w14:textId="77777777" w:rsidR="001F791E" w:rsidRDefault="001F791E">
      <w:pPr>
        <w:pStyle w:val="TOC2"/>
        <w:rPr>
          <w:smallCaps w:val="0"/>
          <w:noProof/>
          <w:sz w:val="24"/>
          <w:szCs w:val="24"/>
        </w:rPr>
      </w:pPr>
      <w:r>
        <w:rPr>
          <w:noProof/>
        </w:rPr>
        <w:t>7.23 Improperly verified signature [XZR]</w:t>
      </w:r>
      <w:r>
        <w:rPr>
          <w:noProof/>
        </w:rPr>
        <w:tab/>
      </w:r>
      <w:r>
        <w:rPr>
          <w:noProof/>
        </w:rPr>
        <w:fldChar w:fldCharType="begin"/>
      </w:r>
      <w:r>
        <w:rPr>
          <w:noProof/>
        </w:rPr>
        <w:instrText xml:space="preserve"> PAGEREF _Toc520048479 \h </w:instrText>
      </w:r>
      <w:r>
        <w:rPr>
          <w:noProof/>
        </w:rPr>
      </w:r>
      <w:r>
        <w:rPr>
          <w:noProof/>
        </w:rPr>
        <w:fldChar w:fldCharType="separate"/>
      </w:r>
      <w:r>
        <w:rPr>
          <w:noProof/>
        </w:rPr>
        <w:t>154</w:t>
      </w:r>
      <w:r>
        <w:rPr>
          <w:noProof/>
        </w:rPr>
        <w:fldChar w:fldCharType="end"/>
      </w:r>
    </w:p>
    <w:p w14:paraId="05AECB6F" w14:textId="77777777" w:rsidR="001F791E" w:rsidRDefault="001F791E">
      <w:pPr>
        <w:pStyle w:val="TOC2"/>
        <w:rPr>
          <w:smallCaps w:val="0"/>
          <w:noProof/>
          <w:sz w:val="24"/>
          <w:szCs w:val="24"/>
        </w:rPr>
      </w:pPr>
      <w:r w:rsidRPr="005B194B">
        <w:rPr>
          <w:rFonts w:eastAsia="MS PGothic"/>
          <w:noProof/>
          <w:lang w:eastAsia="ja-JP"/>
        </w:rPr>
        <w:t>7.24 Use of a one-way hash without a salt [MVX]</w:t>
      </w:r>
      <w:r>
        <w:rPr>
          <w:noProof/>
        </w:rPr>
        <w:tab/>
      </w:r>
      <w:r>
        <w:rPr>
          <w:noProof/>
        </w:rPr>
        <w:fldChar w:fldCharType="begin"/>
      </w:r>
      <w:r>
        <w:rPr>
          <w:noProof/>
        </w:rPr>
        <w:instrText xml:space="preserve"> PAGEREF _Toc520048480 \h </w:instrText>
      </w:r>
      <w:r>
        <w:rPr>
          <w:noProof/>
        </w:rPr>
      </w:r>
      <w:r>
        <w:rPr>
          <w:noProof/>
        </w:rPr>
        <w:fldChar w:fldCharType="separate"/>
      </w:r>
      <w:r>
        <w:rPr>
          <w:noProof/>
        </w:rPr>
        <w:t>154</w:t>
      </w:r>
      <w:r>
        <w:rPr>
          <w:noProof/>
        </w:rPr>
        <w:fldChar w:fldCharType="end"/>
      </w:r>
    </w:p>
    <w:p w14:paraId="1DBF20F1" w14:textId="77777777" w:rsidR="001F791E" w:rsidRDefault="001F791E">
      <w:pPr>
        <w:pStyle w:val="TOC2"/>
        <w:rPr>
          <w:smallCaps w:val="0"/>
          <w:noProof/>
          <w:sz w:val="24"/>
          <w:szCs w:val="24"/>
        </w:rPr>
      </w:pPr>
      <w:r w:rsidRPr="005B194B">
        <w:rPr>
          <w:noProof/>
          <w:lang w:val="en-CA"/>
        </w:rPr>
        <w:t>7.25 Inadequately secure communication of shared resources [CGY ]</w:t>
      </w:r>
      <w:r>
        <w:rPr>
          <w:noProof/>
        </w:rPr>
        <w:tab/>
      </w:r>
      <w:r>
        <w:rPr>
          <w:noProof/>
        </w:rPr>
        <w:fldChar w:fldCharType="begin"/>
      </w:r>
      <w:r>
        <w:rPr>
          <w:noProof/>
        </w:rPr>
        <w:instrText xml:space="preserve"> PAGEREF _Toc520048481 \h </w:instrText>
      </w:r>
      <w:r>
        <w:rPr>
          <w:noProof/>
        </w:rPr>
      </w:r>
      <w:r>
        <w:rPr>
          <w:noProof/>
        </w:rPr>
        <w:fldChar w:fldCharType="separate"/>
      </w:r>
      <w:r>
        <w:rPr>
          <w:noProof/>
        </w:rPr>
        <w:t>155</w:t>
      </w:r>
      <w:r>
        <w:rPr>
          <w:noProof/>
        </w:rPr>
        <w:fldChar w:fldCharType="end"/>
      </w:r>
    </w:p>
    <w:p w14:paraId="485F7932" w14:textId="77777777" w:rsidR="001F791E" w:rsidRDefault="001F791E">
      <w:pPr>
        <w:pStyle w:val="TOC2"/>
        <w:rPr>
          <w:smallCaps w:val="0"/>
          <w:noProof/>
          <w:sz w:val="24"/>
          <w:szCs w:val="24"/>
        </w:rPr>
      </w:pPr>
      <w:r>
        <w:rPr>
          <w:noProof/>
        </w:rPr>
        <w:t>7.26 Memory locking [XZX]</w:t>
      </w:r>
      <w:r>
        <w:rPr>
          <w:noProof/>
        </w:rPr>
        <w:tab/>
      </w:r>
      <w:r>
        <w:rPr>
          <w:noProof/>
        </w:rPr>
        <w:fldChar w:fldCharType="begin"/>
      </w:r>
      <w:r>
        <w:rPr>
          <w:noProof/>
        </w:rPr>
        <w:instrText xml:space="preserve"> PAGEREF _Toc520048482 \h </w:instrText>
      </w:r>
      <w:r>
        <w:rPr>
          <w:noProof/>
        </w:rPr>
      </w:r>
      <w:r>
        <w:rPr>
          <w:noProof/>
        </w:rPr>
        <w:fldChar w:fldCharType="separate"/>
      </w:r>
      <w:r>
        <w:rPr>
          <w:noProof/>
        </w:rPr>
        <w:t>157</w:t>
      </w:r>
      <w:r>
        <w:rPr>
          <w:noProof/>
        </w:rPr>
        <w:fldChar w:fldCharType="end"/>
      </w:r>
    </w:p>
    <w:p w14:paraId="11B93D1F" w14:textId="77777777" w:rsidR="001F791E" w:rsidRDefault="001F791E">
      <w:pPr>
        <w:pStyle w:val="TOC2"/>
        <w:rPr>
          <w:smallCaps w:val="0"/>
          <w:noProof/>
          <w:sz w:val="24"/>
          <w:szCs w:val="24"/>
        </w:rPr>
      </w:pPr>
      <w:r>
        <w:rPr>
          <w:noProof/>
        </w:rPr>
        <w:t>7.27 Sensitive information not cleared before use [XZK]</w:t>
      </w:r>
      <w:r>
        <w:rPr>
          <w:noProof/>
        </w:rPr>
        <w:tab/>
      </w:r>
      <w:r>
        <w:rPr>
          <w:noProof/>
        </w:rPr>
        <w:fldChar w:fldCharType="begin"/>
      </w:r>
      <w:r>
        <w:rPr>
          <w:noProof/>
        </w:rPr>
        <w:instrText xml:space="preserve"> PAGEREF _Toc520048483 \h </w:instrText>
      </w:r>
      <w:r>
        <w:rPr>
          <w:noProof/>
        </w:rPr>
      </w:r>
      <w:r>
        <w:rPr>
          <w:noProof/>
        </w:rPr>
        <w:fldChar w:fldCharType="separate"/>
      </w:r>
      <w:r>
        <w:rPr>
          <w:noProof/>
        </w:rPr>
        <w:t>158</w:t>
      </w:r>
      <w:r>
        <w:rPr>
          <w:noProof/>
        </w:rPr>
        <w:fldChar w:fldCharType="end"/>
      </w:r>
    </w:p>
    <w:p w14:paraId="0A6A8C75" w14:textId="77777777" w:rsidR="001F791E" w:rsidRDefault="001F791E">
      <w:pPr>
        <w:pStyle w:val="TOC2"/>
        <w:rPr>
          <w:smallCaps w:val="0"/>
          <w:noProof/>
          <w:sz w:val="24"/>
          <w:szCs w:val="24"/>
        </w:rPr>
      </w:pPr>
      <w:r w:rsidRPr="005B194B">
        <w:rPr>
          <w:noProof/>
          <w:lang w:val="en-CA"/>
        </w:rPr>
        <w:t>7.28 Time consumption measurement [CCM</w:t>
      </w:r>
      <w:r>
        <w:rPr>
          <w:noProof/>
        </w:rPr>
        <w:t>]</w:t>
      </w:r>
      <w:r>
        <w:rPr>
          <w:noProof/>
        </w:rPr>
        <w:tab/>
      </w:r>
      <w:r>
        <w:rPr>
          <w:noProof/>
        </w:rPr>
        <w:fldChar w:fldCharType="begin"/>
      </w:r>
      <w:r>
        <w:rPr>
          <w:noProof/>
        </w:rPr>
        <w:instrText xml:space="preserve"> PAGEREF _Toc520048484 \h </w:instrText>
      </w:r>
      <w:r>
        <w:rPr>
          <w:noProof/>
        </w:rPr>
      </w:r>
      <w:r>
        <w:rPr>
          <w:noProof/>
        </w:rPr>
        <w:fldChar w:fldCharType="separate"/>
      </w:r>
      <w:r>
        <w:rPr>
          <w:noProof/>
        </w:rPr>
        <w:t>158</w:t>
      </w:r>
      <w:r>
        <w:rPr>
          <w:noProof/>
        </w:rPr>
        <w:fldChar w:fldCharType="end"/>
      </w:r>
    </w:p>
    <w:p w14:paraId="349B0ED7" w14:textId="77777777" w:rsidR="001F791E" w:rsidRDefault="001F791E">
      <w:pPr>
        <w:pStyle w:val="TOC2"/>
        <w:rPr>
          <w:smallCaps w:val="0"/>
          <w:noProof/>
          <w:sz w:val="24"/>
          <w:szCs w:val="24"/>
        </w:rPr>
      </w:pPr>
      <w:r>
        <w:rPr>
          <w:noProof/>
        </w:rPr>
        <w:t>7.29 Discrepancy information leak [XZL]</w:t>
      </w:r>
      <w:r>
        <w:rPr>
          <w:noProof/>
        </w:rPr>
        <w:tab/>
      </w:r>
      <w:r>
        <w:rPr>
          <w:noProof/>
        </w:rPr>
        <w:fldChar w:fldCharType="begin"/>
      </w:r>
      <w:r>
        <w:rPr>
          <w:noProof/>
        </w:rPr>
        <w:instrText xml:space="preserve"> PAGEREF _Toc520048485 \h </w:instrText>
      </w:r>
      <w:r>
        <w:rPr>
          <w:noProof/>
        </w:rPr>
      </w:r>
      <w:r>
        <w:rPr>
          <w:noProof/>
        </w:rPr>
        <w:fldChar w:fldCharType="separate"/>
      </w:r>
      <w:r>
        <w:rPr>
          <w:noProof/>
        </w:rPr>
        <w:t>159</w:t>
      </w:r>
      <w:r>
        <w:rPr>
          <w:noProof/>
        </w:rPr>
        <w:fldChar w:fldCharType="end"/>
      </w:r>
    </w:p>
    <w:p w14:paraId="3B9519A2" w14:textId="77777777" w:rsidR="001F791E" w:rsidRDefault="001F791E">
      <w:pPr>
        <w:pStyle w:val="TOC2"/>
        <w:rPr>
          <w:smallCaps w:val="0"/>
          <w:noProof/>
          <w:sz w:val="24"/>
          <w:szCs w:val="24"/>
        </w:rPr>
      </w:pPr>
      <w:r>
        <w:rPr>
          <w:noProof/>
        </w:rPr>
        <w:t>7.30 Unspecified functionality [BVQ]</w:t>
      </w:r>
      <w:r>
        <w:rPr>
          <w:noProof/>
        </w:rPr>
        <w:tab/>
      </w:r>
      <w:r>
        <w:rPr>
          <w:noProof/>
        </w:rPr>
        <w:fldChar w:fldCharType="begin"/>
      </w:r>
      <w:r>
        <w:rPr>
          <w:noProof/>
        </w:rPr>
        <w:instrText xml:space="preserve"> PAGEREF _Toc520048486 \h </w:instrText>
      </w:r>
      <w:r>
        <w:rPr>
          <w:noProof/>
        </w:rPr>
      </w:r>
      <w:r>
        <w:rPr>
          <w:noProof/>
        </w:rPr>
        <w:fldChar w:fldCharType="separate"/>
      </w:r>
      <w:r>
        <w:rPr>
          <w:noProof/>
        </w:rPr>
        <w:t>160</w:t>
      </w:r>
      <w:r>
        <w:rPr>
          <w:noProof/>
        </w:rPr>
        <w:fldChar w:fldCharType="end"/>
      </w:r>
    </w:p>
    <w:p w14:paraId="62053949" w14:textId="77777777" w:rsidR="001F791E" w:rsidRDefault="001F791E">
      <w:pPr>
        <w:pStyle w:val="TOC2"/>
        <w:rPr>
          <w:smallCaps w:val="0"/>
          <w:noProof/>
          <w:sz w:val="24"/>
          <w:szCs w:val="24"/>
        </w:rPr>
      </w:pPr>
      <w:r>
        <w:rPr>
          <w:noProof/>
        </w:rPr>
        <w:t xml:space="preserve">7.31 Fault tolerance and failure strategies [REU] </w:t>
      </w:r>
      <w:r>
        <w:rPr>
          <w:noProof/>
        </w:rPr>
        <w:tab/>
      </w:r>
      <w:r>
        <w:rPr>
          <w:noProof/>
        </w:rPr>
        <w:fldChar w:fldCharType="begin"/>
      </w:r>
      <w:r>
        <w:rPr>
          <w:noProof/>
        </w:rPr>
        <w:instrText xml:space="preserve"> PAGEREF _Toc520048487 \h </w:instrText>
      </w:r>
      <w:r>
        <w:rPr>
          <w:noProof/>
        </w:rPr>
      </w:r>
      <w:r>
        <w:rPr>
          <w:noProof/>
        </w:rPr>
        <w:fldChar w:fldCharType="separate"/>
      </w:r>
      <w:r>
        <w:rPr>
          <w:noProof/>
        </w:rPr>
        <w:t>161</w:t>
      </w:r>
      <w:r>
        <w:rPr>
          <w:noProof/>
        </w:rPr>
        <w:fldChar w:fldCharType="end"/>
      </w:r>
    </w:p>
    <w:p w14:paraId="7D7392C3" w14:textId="77777777" w:rsidR="001F791E" w:rsidRDefault="001F791E">
      <w:pPr>
        <w:pStyle w:val="TOC2"/>
        <w:rPr>
          <w:smallCaps w:val="0"/>
          <w:noProof/>
          <w:sz w:val="24"/>
          <w:szCs w:val="24"/>
        </w:rPr>
      </w:pPr>
      <w:r>
        <w:rPr>
          <w:noProof/>
        </w:rPr>
        <w:t>7.32 Distinguished values in data types</w:t>
      </w:r>
      <w:r>
        <w:rPr>
          <w:noProof/>
        </w:rPr>
        <w:tab/>
      </w:r>
      <w:r>
        <w:rPr>
          <w:noProof/>
        </w:rPr>
        <w:fldChar w:fldCharType="begin"/>
      </w:r>
      <w:r>
        <w:rPr>
          <w:noProof/>
        </w:rPr>
        <w:instrText xml:space="preserve"> PAGEREF _Toc520048488 \h </w:instrText>
      </w:r>
      <w:r>
        <w:rPr>
          <w:noProof/>
        </w:rPr>
      </w:r>
      <w:r>
        <w:rPr>
          <w:noProof/>
        </w:rPr>
        <w:fldChar w:fldCharType="separate"/>
      </w:r>
      <w:r>
        <w:rPr>
          <w:noProof/>
        </w:rPr>
        <w:t>164</w:t>
      </w:r>
      <w:r>
        <w:rPr>
          <w:noProof/>
        </w:rPr>
        <w:fldChar w:fldCharType="end"/>
      </w:r>
    </w:p>
    <w:p w14:paraId="55D23C99" w14:textId="77777777" w:rsidR="001F791E" w:rsidRDefault="001F791E">
      <w:pPr>
        <w:pStyle w:val="TOC2"/>
        <w:rPr>
          <w:smallCaps w:val="0"/>
          <w:noProof/>
          <w:sz w:val="24"/>
          <w:szCs w:val="24"/>
        </w:rPr>
      </w:pPr>
      <w:r w:rsidRPr="005B194B">
        <w:rPr>
          <w:noProof/>
          <w:lang w:val="en-CA"/>
        </w:rPr>
        <w:t>7.33 Clock issues [CCI]</w:t>
      </w:r>
      <w:r>
        <w:rPr>
          <w:noProof/>
        </w:rPr>
        <w:tab/>
      </w:r>
      <w:r>
        <w:rPr>
          <w:noProof/>
        </w:rPr>
        <w:fldChar w:fldCharType="begin"/>
      </w:r>
      <w:r>
        <w:rPr>
          <w:noProof/>
        </w:rPr>
        <w:instrText xml:space="preserve"> PAGEREF _Toc520048489 \h </w:instrText>
      </w:r>
      <w:r>
        <w:rPr>
          <w:noProof/>
        </w:rPr>
      </w:r>
      <w:r>
        <w:rPr>
          <w:noProof/>
        </w:rPr>
        <w:fldChar w:fldCharType="separate"/>
      </w:r>
      <w:r>
        <w:rPr>
          <w:noProof/>
        </w:rPr>
        <w:t>165</w:t>
      </w:r>
      <w:r>
        <w:rPr>
          <w:noProof/>
        </w:rPr>
        <w:fldChar w:fldCharType="end"/>
      </w:r>
    </w:p>
    <w:p w14:paraId="7D6B99DD" w14:textId="77777777" w:rsidR="001F791E" w:rsidRDefault="001F791E">
      <w:pPr>
        <w:pStyle w:val="TOC2"/>
        <w:rPr>
          <w:smallCaps w:val="0"/>
          <w:noProof/>
          <w:sz w:val="24"/>
          <w:szCs w:val="24"/>
        </w:rPr>
      </w:pPr>
      <w:r w:rsidRPr="005B194B">
        <w:rPr>
          <w:noProof/>
          <w:lang w:val="en-CA"/>
        </w:rPr>
        <w:t>7.34 Time drift and jitter [CDJ]</w:t>
      </w:r>
      <w:r>
        <w:rPr>
          <w:noProof/>
        </w:rPr>
        <w:tab/>
      </w:r>
      <w:r>
        <w:rPr>
          <w:noProof/>
        </w:rPr>
        <w:fldChar w:fldCharType="begin"/>
      </w:r>
      <w:r>
        <w:rPr>
          <w:noProof/>
        </w:rPr>
        <w:instrText xml:space="preserve"> PAGEREF _Toc520048490 \h </w:instrText>
      </w:r>
      <w:r>
        <w:rPr>
          <w:noProof/>
        </w:rPr>
      </w:r>
      <w:r>
        <w:rPr>
          <w:noProof/>
        </w:rPr>
        <w:fldChar w:fldCharType="separate"/>
      </w:r>
      <w:r>
        <w:rPr>
          <w:noProof/>
        </w:rPr>
        <w:t>168</w:t>
      </w:r>
      <w:r>
        <w:rPr>
          <w:noProof/>
        </w:rPr>
        <w:fldChar w:fldCharType="end"/>
      </w:r>
    </w:p>
    <w:p w14:paraId="23FA9CC9" w14:textId="77777777" w:rsidR="001F791E" w:rsidRDefault="001F791E">
      <w:pPr>
        <w:pStyle w:val="TOC2"/>
        <w:rPr>
          <w:smallCaps w:val="0"/>
          <w:noProof/>
          <w:sz w:val="24"/>
          <w:szCs w:val="24"/>
        </w:rPr>
      </w:pPr>
      <w:r w:rsidRPr="005B194B">
        <w:rPr>
          <w:rFonts w:cs="Arial-BoldMT"/>
          <w:bCs/>
          <w:noProof/>
        </w:rPr>
        <w:t>8.1 General</w:t>
      </w:r>
      <w:r>
        <w:rPr>
          <w:noProof/>
        </w:rPr>
        <w:tab/>
      </w:r>
      <w:r>
        <w:rPr>
          <w:noProof/>
        </w:rPr>
        <w:fldChar w:fldCharType="begin"/>
      </w:r>
      <w:r>
        <w:rPr>
          <w:noProof/>
        </w:rPr>
        <w:instrText xml:space="preserve"> PAGEREF _Toc520048491 \h </w:instrText>
      </w:r>
      <w:r>
        <w:rPr>
          <w:noProof/>
        </w:rPr>
      </w:r>
      <w:r>
        <w:rPr>
          <w:noProof/>
        </w:rPr>
        <w:fldChar w:fldCharType="separate"/>
      </w:r>
      <w:r>
        <w:rPr>
          <w:noProof/>
        </w:rPr>
        <w:t>170</w:t>
      </w:r>
      <w:r>
        <w:rPr>
          <w:noProof/>
        </w:rPr>
        <w:fldChar w:fldCharType="end"/>
      </w:r>
    </w:p>
    <w:p w14:paraId="605D9B44" w14:textId="77777777" w:rsidR="001F791E" w:rsidRDefault="001F791E">
      <w:pPr>
        <w:pStyle w:val="TOC2"/>
        <w:rPr>
          <w:smallCaps w:val="0"/>
          <w:noProof/>
          <w:sz w:val="24"/>
          <w:szCs w:val="24"/>
        </w:rPr>
      </w:pPr>
      <w:r w:rsidRPr="005B194B">
        <w:rPr>
          <w:rFonts w:cs="Arial-BoldMT"/>
          <w:bCs/>
          <w:noProof/>
        </w:rPr>
        <w:t>8.</w:t>
      </w:r>
      <w:r w:rsidRPr="005B194B">
        <w:rPr>
          <w:rFonts w:cs="Arial-BoldMT"/>
          <w:bCs/>
          <w:noProof/>
          <w:color w:val="FF0000"/>
        </w:rPr>
        <w:t>2</w:t>
      </w:r>
      <w:r w:rsidRPr="005B194B">
        <w:rPr>
          <w:rFonts w:cs="Arial-BoldMT"/>
          <w:bCs/>
          <w:noProof/>
        </w:rPr>
        <w:t xml:space="preserve"> Modifying Constants [UJO]</w:t>
      </w:r>
      <w:r>
        <w:rPr>
          <w:noProof/>
        </w:rPr>
        <w:tab/>
      </w:r>
      <w:r>
        <w:rPr>
          <w:noProof/>
        </w:rPr>
        <w:fldChar w:fldCharType="begin"/>
      </w:r>
      <w:r>
        <w:rPr>
          <w:noProof/>
        </w:rPr>
        <w:instrText xml:space="preserve"> PAGEREF _Toc520048492 \h </w:instrText>
      </w:r>
      <w:r>
        <w:rPr>
          <w:noProof/>
        </w:rPr>
      </w:r>
      <w:r>
        <w:rPr>
          <w:noProof/>
        </w:rPr>
        <w:fldChar w:fldCharType="separate"/>
      </w:r>
      <w:r>
        <w:rPr>
          <w:noProof/>
        </w:rPr>
        <w:t>170</w:t>
      </w:r>
      <w:r>
        <w:rPr>
          <w:noProof/>
        </w:rPr>
        <w:fldChar w:fldCharType="end"/>
      </w:r>
    </w:p>
    <w:p w14:paraId="021A6E27" w14:textId="77777777" w:rsidR="001F791E" w:rsidRDefault="001F791E">
      <w:pPr>
        <w:pStyle w:val="TOC1"/>
        <w:tabs>
          <w:tab w:val="right" w:leader="dot" w:pos="9973"/>
        </w:tabs>
        <w:rPr>
          <w:b w:val="0"/>
          <w:caps w:val="0"/>
          <w:noProof/>
          <w:sz w:val="24"/>
          <w:szCs w:val="24"/>
        </w:rPr>
      </w:pPr>
      <w:r>
        <w:rPr>
          <w:noProof/>
        </w:rPr>
        <w:lastRenderedPageBreak/>
        <w:t xml:space="preserve">Annex A </w:t>
      </w:r>
      <w:r w:rsidRPr="005B194B">
        <w:rPr>
          <w:b w:val="0"/>
          <w:noProof/>
        </w:rPr>
        <w:t>(</w:t>
      </w:r>
      <w:r w:rsidRPr="005B194B">
        <w:rPr>
          <w:b w:val="0"/>
          <w:i/>
          <w:noProof/>
        </w:rPr>
        <w:t>informative</w:t>
      </w:r>
      <w:r w:rsidRPr="005B194B">
        <w:rPr>
          <w:b w:val="0"/>
          <w:noProof/>
        </w:rPr>
        <w:t>)</w:t>
      </w:r>
      <w:r>
        <w:rPr>
          <w:noProof/>
        </w:rPr>
        <w:t xml:space="preserve"> Vulnerability Taxonomy and List</w:t>
      </w:r>
      <w:r>
        <w:rPr>
          <w:noProof/>
        </w:rPr>
        <w:tab/>
      </w:r>
      <w:r>
        <w:rPr>
          <w:noProof/>
        </w:rPr>
        <w:fldChar w:fldCharType="begin"/>
      </w:r>
      <w:r>
        <w:rPr>
          <w:noProof/>
        </w:rPr>
        <w:instrText xml:space="preserve"> PAGEREF _Toc520048493 \h </w:instrText>
      </w:r>
      <w:r>
        <w:rPr>
          <w:noProof/>
        </w:rPr>
      </w:r>
      <w:r>
        <w:rPr>
          <w:noProof/>
        </w:rPr>
        <w:fldChar w:fldCharType="separate"/>
      </w:r>
      <w:r>
        <w:rPr>
          <w:noProof/>
        </w:rPr>
        <w:t>172</w:t>
      </w:r>
      <w:r>
        <w:rPr>
          <w:noProof/>
        </w:rPr>
        <w:fldChar w:fldCharType="end"/>
      </w:r>
    </w:p>
    <w:p w14:paraId="4B00779A" w14:textId="77777777" w:rsidR="001F791E" w:rsidRDefault="001F791E">
      <w:pPr>
        <w:pStyle w:val="TOC2"/>
        <w:rPr>
          <w:smallCaps w:val="0"/>
          <w:noProof/>
          <w:sz w:val="24"/>
          <w:szCs w:val="24"/>
        </w:rPr>
      </w:pPr>
      <w:r>
        <w:rPr>
          <w:noProof/>
        </w:rPr>
        <w:t>A.1 General</w:t>
      </w:r>
      <w:r>
        <w:rPr>
          <w:noProof/>
        </w:rPr>
        <w:tab/>
      </w:r>
      <w:r>
        <w:rPr>
          <w:noProof/>
        </w:rPr>
        <w:fldChar w:fldCharType="begin"/>
      </w:r>
      <w:r>
        <w:rPr>
          <w:noProof/>
        </w:rPr>
        <w:instrText xml:space="preserve"> PAGEREF _Toc520048494 \h </w:instrText>
      </w:r>
      <w:r>
        <w:rPr>
          <w:noProof/>
        </w:rPr>
      </w:r>
      <w:r>
        <w:rPr>
          <w:noProof/>
        </w:rPr>
        <w:fldChar w:fldCharType="separate"/>
      </w:r>
      <w:r>
        <w:rPr>
          <w:noProof/>
        </w:rPr>
        <w:t>172</w:t>
      </w:r>
      <w:r>
        <w:rPr>
          <w:noProof/>
        </w:rPr>
        <w:fldChar w:fldCharType="end"/>
      </w:r>
    </w:p>
    <w:p w14:paraId="6BF939F1" w14:textId="77777777" w:rsidR="001F791E" w:rsidRDefault="001F791E">
      <w:pPr>
        <w:pStyle w:val="TOC2"/>
        <w:rPr>
          <w:smallCaps w:val="0"/>
          <w:noProof/>
          <w:sz w:val="24"/>
          <w:szCs w:val="24"/>
        </w:rPr>
      </w:pPr>
      <w:r>
        <w:rPr>
          <w:noProof/>
        </w:rPr>
        <w:t>A.2 Outline of Programming Language Vulnerabilities</w:t>
      </w:r>
      <w:r>
        <w:rPr>
          <w:noProof/>
        </w:rPr>
        <w:tab/>
      </w:r>
      <w:r>
        <w:rPr>
          <w:noProof/>
        </w:rPr>
        <w:fldChar w:fldCharType="begin"/>
      </w:r>
      <w:r>
        <w:rPr>
          <w:noProof/>
        </w:rPr>
        <w:instrText xml:space="preserve"> PAGEREF _Toc520048495 \h </w:instrText>
      </w:r>
      <w:r>
        <w:rPr>
          <w:noProof/>
        </w:rPr>
      </w:r>
      <w:r>
        <w:rPr>
          <w:noProof/>
        </w:rPr>
        <w:fldChar w:fldCharType="separate"/>
      </w:r>
      <w:r>
        <w:rPr>
          <w:noProof/>
        </w:rPr>
        <w:t>172</w:t>
      </w:r>
      <w:r>
        <w:rPr>
          <w:noProof/>
        </w:rPr>
        <w:fldChar w:fldCharType="end"/>
      </w:r>
    </w:p>
    <w:p w14:paraId="5330D214" w14:textId="77777777" w:rsidR="001F791E" w:rsidRDefault="001F791E">
      <w:pPr>
        <w:pStyle w:val="TOC2"/>
        <w:rPr>
          <w:smallCaps w:val="0"/>
          <w:noProof/>
          <w:sz w:val="24"/>
          <w:szCs w:val="24"/>
        </w:rPr>
      </w:pPr>
      <w:r>
        <w:rPr>
          <w:noProof/>
        </w:rPr>
        <w:t>A.3 Outline of Application Vulnerabilities</w:t>
      </w:r>
      <w:r>
        <w:rPr>
          <w:noProof/>
        </w:rPr>
        <w:tab/>
      </w:r>
      <w:r>
        <w:rPr>
          <w:noProof/>
        </w:rPr>
        <w:fldChar w:fldCharType="begin"/>
      </w:r>
      <w:r>
        <w:rPr>
          <w:noProof/>
        </w:rPr>
        <w:instrText xml:space="preserve"> PAGEREF _Toc520048496 \h </w:instrText>
      </w:r>
      <w:r>
        <w:rPr>
          <w:noProof/>
        </w:rPr>
      </w:r>
      <w:r>
        <w:rPr>
          <w:noProof/>
        </w:rPr>
        <w:fldChar w:fldCharType="separate"/>
      </w:r>
      <w:r>
        <w:rPr>
          <w:noProof/>
        </w:rPr>
        <w:t>174</w:t>
      </w:r>
      <w:r>
        <w:rPr>
          <w:noProof/>
        </w:rPr>
        <w:fldChar w:fldCharType="end"/>
      </w:r>
    </w:p>
    <w:p w14:paraId="12F8291A" w14:textId="77777777" w:rsidR="001F791E" w:rsidRDefault="001F791E">
      <w:pPr>
        <w:pStyle w:val="TOC2"/>
        <w:rPr>
          <w:smallCaps w:val="0"/>
          <w:noProof/>
          <w:sz w:val="24"/>
          <w:szCs w:val="24"/>
        </w:rPr>
      </w:pPr>
      <w:r>
        <w:rPr>
          <w:noProof/>
        </w:rPr>
        <w:t>A.4 Vulnerability List</w:t>
      </w:r>
      <w:r>
        <w:rPr>
          <w:noProof/>
        </w:rPr>
        <w:tab/>
      </w:r>
      <w:r>
        <w:rPr>
          <w:noProof/>
        </w:rPr>
        <w:fldChar w:fldCharType="begin"/>
      </w:r>
      <w:r>
        <w:rPr>
          <w:noProof/>
        </w:rPr>
        <w:instrText xml:space="preserve"> PAGEREF _Toc520048497 \h </w:instrText>
      </w:r>
      <w:r>
        <w:rPr>
          <w:noProof/>
        </w:rPr>
      </w:r>
      <w:r>
        <w:rPr>
          <w:noProof/>
        </w:rPr>
        <w:fldChar w:fldCharType="separate"/>
      </w:r>
      <w:r>
        <w:rPr>
          <w:noProof/>
        </w:rPr>
        <w:t>175</w:t>
      </w:r>
      <w:r>
        <w:rPr>
          <w:noProof/>
        </w:rPr>
        <w:fldChar w:fldCharType="end"/>
      </w:r>
    </w:p>
    <w:p w14:paraId="554D8A22" w14:textId="77777777" w:rsidR="001F791E" w:rsidRDefault="001F791E">
      <w:pPr>
        <w:pStyle w:val="TOC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_Toc520048498 \h </w:instrText>
      </w:r>
      <w:r>
        <w:rPr>
          <w:noProof/>
        </w:rPr>
      </w:r>
      <w:r>
        <w:rPr>
          <w:noProof/>
        </w:rPr>
        <w:fldChar w:fldCharType="separate"/>
      </w:r>
      <w:r>
        <w:rPr>
          <w:noProof/>
        </w:rPr>
        <w:t>178</w:t>
      </w:r>
      <w:r>
        <w:rPr>
          <w:noProof/>
        </w:rPr>
        <w:fldChar w:fldCharType="end"/>
      </w:r>
    </w:p>
    <w:p w14:paraId="1AB92354" w14:textId="77777777" w:rsidR="001F791E" w:rsidRDefault="001F791E">
      <w:pPr>
        <w:pStyle w:val="TOC1"/>
        <w:tabs>
          <w:tab w:val="right" w:leader="dot" w:pos="9973"/>
        </w:tabs>
        <w:rPr>
          <w:b w:val="0"/>
          <w:caps w:val="0"/>
          <w:noProof/>
          <w:sz w:val="24"/>
          <w:szCs w:val="24"/>
        </w:rPr>
      </w:pPr>
      <w:r>
        <w:rPr>
          <w:noProof/>
        </w:rPr>
        <w:t xml:space="preserve">Annex C </w:t>
      </w:r>
      <w:r w:rsidRPr="005B194B">
        <w:rPr>
          <w:b w:val="0"/>
          <w:noProof/>
        </w:rPr>
        <w:t>(</w:t>
      </w:r>
      <w:r w:rsidRPr="005B194B">
        <w:rPr>
          <w:b w:val="0"/>
          <w:i/>
          <w:noProof/>
        </w:rPr>
        <w:t>informative</w:t>
      </w:r>
      <w:r w:rsidRPr="005B194B">
        <w:rPr>
          <w:b w:val="0"/>
          <w:noProof/>
        </w:rPr>
        <w:t>)</w:t>
      </w:r>
      <w:r>
        <w:rPr>
          <w:noProof/>
        </w:rPr>
        <w:t xml:space="preserve"> Language Specific Vulnerability Template</w:t>
      </w:r>
      <w:r>
        <w:rPr>
          <w:noProof/>
        </w:rPr>
        <w:tab/>
      </w:r>
      <w:r>
        <w:rPr>
          <w:noProof/>
        </w:rPr>
        <w:fldChar w:fldCharType="begin"/>
      </w:r>
      <w:r>
        <w:rPr>
          <w:noProof/>
        </w:rPr>
        <w:instrText xml:space="preserve"> PAGEREF _Toc520048499 \h </w:instrText>
      </w:r>
      <w:r>
        <w:rPr>
          <w:noProof/>
        </w:rPr>
      </w:r>
      <w:r>
        <w:rPr>
          <w:noProof/>
        </w:rPr>
        <w:fldChar w:fldCharType="separate"/>
      </w:r>
      <w:r>
        <w:rPr>
          <w:noProof/>
        </w:rPr>
        <w:t>180</w:t>
      </w:r>
      <w:r>
        <w:rPr>
          <w:noProof/>
        </w:rPr>
        <w:fldChar w:fldCharType="end"/>
      </w:r>
    </w:p>
    <w:p w14:paraId="4B8D1359" w14:textId="77777777" w:rsidR="001F791E" w:rsidRDefault="001F791E">
      <w:pPr>
        <w:pStyle w:val="TOC2"/>
        <w:rPr>
          <w:smallCaps w:val="0"/>
          <w:noProof/>
          <w:sz w:val="24"/>
          <w:szCs w:val="24"/>
        </w:rPr>
      </w:pPr>
      <w:r>
        <w:rPr>
          <w:noProof/>
        </w:rPr>
        <w:t>Bibliography</w:t>
      </w:r>
      <w:r>
        <w:rPr>
          <w:noProof/>
        </w:rPr>
        <w:tab/>
      </w:r>
      <w:r>
        <w:rPr>
          <w:noProof/>
        </w:rPr>
        <w:fldChar w:fldCharType="begin"/>
      </w:r>
      <w:r>
        <w:rPr>
          <w:noProof/>
        </w:rPr>
        <w:instrText xml:space="preserve"> PAGEREF _Toc520048500 \h </w:instrText>
      </w:r>
      <w:r>
        <w:rPr>
          <w:noProof/>
        </w:rPr>
      </w:r>
      <w:r>
        <w:rPr>
          <w:noProof/>
        </w:rPr>
        <w:fldChar w:fldCharType="separate"/>
      </w:r>
      <w:r>
        <w:rPr>
          <w:noProof/>
        </w:rPr>
        <w:t>183</w:t>
      </w:r>
      <w:r>
        <w:rPr>
          <w:noProof/>
        </w:rPr>
        <w:fldChar w:fldCharType="end"/>
      </w:r>
    </w:p>
    <w:p w14:paraId="7E2C2242" w14:textId="77777777" w:rsidR="001F791E" w:rsidRDefault="001F791E">
      <w:pPr>
        <w:pStyle w:val="TOC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_Toc520048501 \h </w:instrText>
      </w:r>
      <w:r>
        <w:rPr>
          <w:noProof/>
        </w:rPr>
      </w:r>
      <w:r>
        <w:rPr>
          <w:noProof/>
        </w:rPr>
        <w:fldChar w:fldCharType="separate"/>
      </w:r>
      <w:r>
        <w:rPr>
          <w:noProof/>
        </w:rPr>
        <w:t>186</w:t>
      </w:r>
      <w:r>
        <w:rPr>
          <w:noProof/>
        </w:rPr>
        <w:fldChar w:fldCharType="end"/>
      </w:r>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22" w:name="_Toc443470358"/>
      <w:bookmarkStart w:id="23" w:name="_Toc450303208"/>
      <w:bookmarkStart w:id="24" w:name="_Toc358896355"/>
      <w:bookmarkStart w:id="25" w:name="_Toc440397600"/>
      <w:bookmarkStart w:id="26" w:name="_Toc520048367"/>
      <w:r>
        <w:lastRenderedPageBreak/>
        <w:t>Foreword</w:t>
      </w:r>
      <w:bookmarkEnd w:id="22"/>
      <w:bookmarkEnd w:id="23"/>
      <w:bookmarkEnd w:id="24"/>
      <w:bookmarkEnd w:id="25"/>
      <w:bookmarkEnd w:id="26"/>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Pr="00D5100B" w:rsidRDefault="00AD547A" w:rsidP="004A155C">
      <w:pPr>
        <w:rPr>
          <w:lang w:val="en-GB"/>
          <w:rPrChange w:id="27" w:author="Stephen Michell" w:date="2018-07-23T08:37:00Z">
            <w:rPr/>
          </w:rPrChange>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4D3C4728" w14:textId="77777777" w:rsidR="00D5100B" w:rsidRDefault="00EC76D3" w:rsidP="000D69D3">
      <w:pPr>
        <w:pStyle w:val="ListParagraph"/>
        <w:numPr>
          <w:ilvl w:val="0"/>
          <w:numId w:val="194"/>
        </w:numPr>
        <w:tabs>
          <w:tab w:val="left" w:leader="dot" w:pos="9923"/>
        </w:tabs>
        <w:rPr>
          <w:ins w:id="28" w:author="Stephen Michell" w:date="2018-07-23T08:38:00Z"/>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w:t>
      </w:r>
      <w:ins w:id="29" w:author="Stephen Michell" w:date="2018-07-23T08:38:00Z">
        <w:r w:rsidR="00D5100B">
          <w:rPr>
            <w:iCs/>
          </w:rPr>
          <w:t>:</w:t>
        </w:r>
      </w:ins>
    </w:p>
    <w:p w14:paraId="4AA15B35" w14:textId="77777777" w:rsidR="00D5100B" w:rsidRDefault="00EC76D3">
      <w:pPr>
        <w:pStyle w:val="ListParagraph"/>
        <w:numPr>
          <w:ilvl w:val="1"/>
          <w:numId w:val="194"/>
        </w:numPr>
        <w:tabs>
          <w:tab w:val="left" w:leader="dot" w:pos="9923"/>
        </w:tabs>
        <w:rPr>
          <w:ins w:id="30" w:author="Stephen Michell" w:date="2018-07-23T08:39:00Z"/>
          <w:iCs/>
        </w:rPr>
        <w:pPrChange w:id="31" w:author="Stephen Michell" w:date="2018-07-23T08:40:00Z">
          <w:pPr>
            <w:pStyle w:val="ListParagraph"/>
            <w:numPr>
              <w:numId w:val="194"/>
            </w:numPr>
            <w:tabs>
              <w:tab w:val="left" w:leader="dot" w:pos="9923"/>
            </w:tabs>
            <w:ind w:hanging="360"/>
          </w:pPr>
        </w:pPrChange>
      </w:pPr>
      <w:del w:id="32" w:author="Stephen Michell" w:date="2018-07-23T08:38:00Z">
        <w:r w:rsidDel="00D5100B">
          <w:rPr>
            <w:iCs/>
          </w:rPr>
          <w:delText>,</w:delText>
        </w:r>
      </w:del>
      <w:r>
        <w:rPr>
          <w:iCs/>
        </w:rPr>
        <w:t xml:space="preserve"> TR 24772-2 </w:t>
      </w:r>
      <w:ins w:id="33" w:author="Stephen Michell" w:date="2018-07-23T08:38:00Z">
        <w:r w:rsidR="00D5100B">
          <w:rPr>
            <w:iCs/>
          </w:rPr>
          <w:t xml:space="preserve">Information technology – Programming Languages </w:t>
        </w:r>
      </w:ins>
      <w:ins w:id="34" w:author="Stephen Michell" w:date="2018-07-23T08:39:00Z">
        <w:r w:rsidR="00D5100B">
          <w:rPr>
            <w:iCs/>
          </w:rPr>
          <w:t>–</w:t>
        </w:r>
      </w:ins>
      <w:ins w:id="35" w:author="Stephen Michell" w:date="2018-07-23T08:38:00Z">
        <w:r w:rsidR="00D5100B">
          <w:rPr>
            <w:iCs/>
          </w:rPr>
          <w:t xml:space="preserve"> </w:t>
        </w:r>
      </w:ins>
      <w:ins w:id="36" w:author="Stephen Michell" w:date="2018-07-23T08:39:00Z">
        <w:r w:rsidR="00D5100B">
          <w:rPr>
            <w:iCs/>
          </w:rPr>
          <w:t>Guidance to avoiding p</w:t>
        </w:r>
      </w:ins>
      <w:del w:id="37" w:author="Stephen Michell" w:date="2018-07-23T08:39:00Z">
        <w:r w:rsidDel="00D5100B">
          <w:rPr>
            <w:iCs/>
          </w:rPr>
          <w:delText>P</w:delText>
        </w:r>
      </w:del>
      <w:r>
        <w:rPr>
          <w:iCs/>
        </w:rPr>
        <w:t xml:space="preserve">rogramming </w:t>
      </w:r>
      <w:ins w:id="38" w:author="Stephen Michell" w:date="2018-07-23T08:39:00Z">
        <w:r w:rsidR="00D5100B">
          <w:rPr>
            <w:iCs/>
          </w:rPr>
          <w:t>l</w:t>
        </w:r>
      </w:ins>
      <w:del w:id="39" w:author="Stephen Michell" w:date="2018-07-23T08:39:00Z">
        <w:r w:rsidDel="00D5100B">
          <w:rPr>
            <w:iCs/>
          </w:rPr>
          <w:delText>L</w:delText>
        </w:r>
      </w:del>
      <w:r>
        <w:rPr>
          <w:iCs/>
        </w:rPr>
        <w:t>anguage</w:t>
      </w:r>
      <w:r w:rsidR="00A44392">
        <w:rPr>
          <w:iCs/>
        </w:rPr>
        <w:t xml:space="preserve"> </w:t>
      </w:r>
      <w:ins w:id="40" w:author="Stephen Michell" w:date="2018-07-23T08:39:00Z">
        <w:r w:rsidR="00D5100B">
          <w:rPr>
            <w:iCs/>
          </w:rPr>
          <w:t>v</w:t>
        </w:r>
      </w:ins>
      <w:del w:id="41" w:author="Stephen Michell" w:date="2018-07-23T08:39:00Z">
        <w:r w:rsidR="00A44392" w:rsidDel="00D5100B">
          <w:rPr>
            <w:iCs/>
          </w:rPr>
          <w:delText>V</w:delText>
        </w:r>
      </w:del>
      <w:r w:rsidR="00A44392">
        <w:rPr>
          <w:iCs/>
        </w:rPr>
        <w:t>ulnerabilities</w:t>
      </w:r>
      <w:ins w:id="42" w:author="Stephen Michell" w:date="2018-07-23T08:39:00Z">
        <w:r w:rsidR="00D5100B">
          <w:rPr>
            <w:iCs/>
          </w:rPr>
          <w:t>, Part 2:</w:t>
        </w:r>
      </w:ins>
      <w:del w:id="43" w:author="Stephen Michell" w:date="2018-07-23T08:39:00Z">
        <w:r w:rsidR="00A44392" w:rsidDel="00D5100B">
          <w:rPr>
            <w:iCs/>
          </w:rPr>
          <w:delText xml:space="preserve"> –</w:delText>
        </w:r>
      </w:del>
      <w:r w:rsidR="00A44392">
        <w:rPr>
          <w:iCs/>
        </w:rPr>
        <w:t xml:space="preserve"> Specific guidance for </w:t>
      </w:r>
      <w:r>
        <w:rPr>
          <w:iCs/>
        </w:rPr>
        <w:t>Ada</w:t>
      </w:r>
    </w:p>
    <w:p w14:paraId="0036D339" w14:textId="7D6B1935" w:rsidR="00D5100B" w:rsidRDefault="00D5100B">
      <w:pPr>
        <w:pStyle w:val="ListParagraph"/>
        <w:numPr>
          <w:ilvl w:val="1"/>
          <w:numId w:val="194"/>
        </w:numPr>
        <w:tabs>
          <w:tab w:val="left" w:leader="dot" w:pos="9923"/>
        </w:tabs>
        <w:rPr>
          <w:ins w:id="44" w:author="Stephen Michell" w:date="2018-07-23T08:41:00Z"/>
          <w:iCs/>
        </w:rPr>
        <w:pPrChange w:id="45" w:author="Stephen Michell" w:date="2018-07-23T08:41:00Z">
          <w:pPr>
            <w:pStyle w:val="ListParagraph"/>
            <w:numPr>
              <w:numId w:val="194"/>
            </w:numPr>
            <w:tabs>
              <w:tab w:val="left" w:leader="dot" w:pos="9923"/>
            </w:tabs>
            <w:ind w:hanging="360"/>
          </w:pPr>
        </w:pPrChange>
      </w:pPr>
      <w:ins w:id="46" w:author="Stephen Michell" w:date="2018-07-23T08:39:00Z">
        <w:r>
          <w:rPr>
            <w:iCs/>
          </w:rPr>
          <w:t>TR 24772-3 Information technology – Programming Languages – Guidance to avoiding programming language vulnerabilities, Part 2: Specific guidance for</w:t>
        </w:r>
      </w:ins>
      <w:ins w:id="47" w:author="Stephen Michell" w:date="2018-07-23T08:40:00Z">
        <w:r>
          <w:rPr>
            <w:iCs/>
          </w:rPr>
          <w:t xml:space="preserve"> C</w:t>
        </w:r>
      </w:ins>
    </w:p>
    <w:p w14:paraId="3067F68E" w14:textId="57A7C8E1" w:rsidR="00D5100B" w:rsidRPr="00D5100B" w:rsidRDefault="00D5100B">
      <w:pPr>
        <w:tabs>
          <w:tab w:val="left" w:leader="dot" w:pos="9923"/>
        </w:tabs>
        <w:ind w:left="1080"/>
        <w:rPr>
          <w:ins w:id="48" w:author="Stephen Michell" w:date="2018-07-23T08:40:00Z"/>
          <w:iCs/>
        </w:rPr>
        <w:pPrChange w:id="49" w:author="Stephen Michell" w:date="2018-07-23T08:41:00Z">
          <w:pPr>
            <w:pStyle w:val="ListParagraph"/>
            <w:numPr>
              <w:numId w:val="194"/>
            </w:numPr>
            <w:tabs>
              <w:tab w:val="left" w:leader="dot" w:pos="9923"/>
            </w:tabs>
            <w:ind w:hanging="360"/>
          </w:pPr>
        </w:pPrChange>
      </w:pPr>
      <w:ins w:id="50" w:author="Stephen Michell" w:date="2018-07-23T08:41:00Z">
        <w:r>
          <w:rPr>
            <w:iCs/>
          </w:rPr>
          <w:t xml:space="preserve">Parts for Python, PHP, Ruby, Spark, Fortran, COBOL and C++ will </w:t>
        </w:r>
      </w:ins>
      <w:ins w:id="51" w:author="Stephen Michell" w:date="2018-07-23T08:43:00Z">
        <w:r>
          <w:rPr>
            <w:iCs/>
          </w:rPr>
          <w:t>be published when available.</w:t>
        </w:r>
      </w:ins>
    </w:p>
    <w:p w14:paraId="775FA051" w14:textId="550C394F" w:rsidR="00EC76D3" w:rsidDel="00D5100B" w:rsidRDefault="00EC76D3" w:rsidP="000D69D3">
      <w:pPr>
        <w:pStyle w:val="ListParagraph"/>
        <w:numPr>
          <w:ilvl w:val="0"/>
          <w:numId w:val="194"/>
        </w:numPr>
        <w:tabs>
          <w:tab w:val="left" w:leader="dot" w:pos="9923"/>
        </w:tabs>
        <w:rPr>
          <w:del w:id="52" w:author="Stephen Michell" w:date="2018-07-23T08:41:00Z"/>
          <w:iCs/>
        </w:rPr>
      </w:pPr>
      <w:del w:id="53" w:author="Stephen Michell" w:date="2018-07-23T08:39:00Z">
        <w:r w:rsidDel="00D5100B">
          <w:rPr>
            <w:iCs/>
          </w:rPr>
          <w:delText>,</w:delText>
        </w:r>
      </w:del>
      <w:del w:id="54" w:author="Stephen Michell" w:date="2018-07-23T08:41:00Z">
        <w:r w:rsidR="00A44392" w:rsidDel="00D5100B">
          <w:rPr>
            <w:iCs/>
          </w:rPr>
          <w:delText xml:space="preserve"> TR 24772-</w:delText>
        </w:r>
        <w:r w:rsidR="00B01BD1" w:rsidDel="00D5100B">
          <w:rPr>
            <w:iCs/>
          </w:rPr>
          <w:delText>3</w:delText>
        </w:r>
        <w:r w:rsidR="00A44392" w:rsidDel="00D5100B">
          <w:rPr>
            <w:iCs/>
          </w:rPr>
          <w:delText xml:space="preserve"> Programming Language Vulnerabilities – Specific guidance for</w:delText>
        </w:r>
        <w:r w:rsidR="00CF033F" w:rsidDel="00D5100B">
          <w:rPr>
            <w:iCs/>
          </w:rPr>
          <w:delText xml:space="preserve"> </w:delText>
        </w:r>
        <w:r w:rsidR="00A44392" w:rsidDel="00D5100B">
          <w:rPr>
            <w:iCs/>
          </w:rPr>
          <w:delText>C,</w:delText>
        </w:r>
        <w:r w:rsidDel="00D5100B">
          <w:rPr>
            <w:iCs/>
          </w:rPr>
          <w:delText xml:space="preserve"> etc.</w:delText>
        </w:r>
      </w:del>
    </w:p>
    <w:p w14:paraId="400BC657" w14:textId="761AE5DA" w:rsidR="00A659A0" w:rsidRDefault="00A659A0" w:rsidP="000D69D3">
      <w:pPr>
        <w:pStyle w:val="ListParagraph"/>
        <w:numPr>
          <w:ilvl w:val="0"/>
          <w:numId w:val="194"/>
        </w:numPr>
        <w:tabs>
          <w:tab w:val="left" w:leader="dot" w:pos="9923"/>
        </w:tabs>
        <w:rPr>
          <w:iCs/>
        </w:rPr>
      </w:pPr>
      <w:r>
        <w:rPr>
          <w:iCs/>
        </w:rPr>
        <w:t>Recommendations to avoid vulnerabilities are ranked and the top 21 are placed in a table in clause 5.4, together with the vulnerabilities in clauses 6 and 7 that contain each recommendation.</w:t>
      </w:r>
    </w:p>
    <w:p w14:paraId="613A4E68" w14:textId="36ED6785" w:rsidR="00EC76D3" w:rsidRDefault="00D5100B" w:rsidP="000D69D3">
      <w:pPr>
        <w:pStyle w:val="ListParagraph"/>
        <w:numPr>
          <w:ilvl w:val="0"/>
          <w:numId w:val="194"/>
        </w:numPr>
        <w:tabs>
          <w:tab w:val="left" w:leader="dot" w:pos="9923"/>
        </w:tabs>
        <w:rPr>
          <w:iCs/>
        </w:rPr>
      </w:pPr>
      <w:ins w:id="55" w:author="Stephen Michell" w:date="2018-07-23T08:44:00Z">
        <w:r>
          <w:rPr>
            <w:iCs/>
          </w:rPr>
          <w:t>The following v</w:t>
        </w:r>
      </w:ins>
      <w:del w:id="56" w:author="Stephen Michell" w:date="2018-07-23T08:44:00Z">
        <w:r w:rsidR="00EC76D3" w:rsidDel="00D5100B">
          <w:rPr>
            <w:iCs/>
          </w:rPr>
          <w:delText>V</w:delText>
        </w:r>
      </w:del>
      <w:r w:rsidR="00EC76D3">
        <w:rPr>
          <w:iCs/>
        </w:rPr>
        <w:t>ulnerabilities that were documented in clause 8</w:t>
      </w:r>
      <w:r w:rsidR="00A44392">
        <w:rPr>
          <w:iCs/>
        </w:rPr>
        <w:t xml:space="preserve"> of version 2 </w:t>
      </w:r>
      <w:r w:rsidR="00EC76D3">
        <w:rPr>
          <w:iCs/>
        </w:rPr>
        <w:t>are now documented as part of clauses 6 and 7.</w:t>
      </w:r>
    </w:p>
    <w:p w14:paraId="7E2B3183" w14:textId="2FCDDA12" w:rsidR="001F791E" w:rsidRDefault="001F791E" w:rsidP="00D5100B">
      <w:pPr>
        <w:pStyle w:val="ListParagraph"/>
        <w:numPr>
          <w:ilvl w:val="1"/>
          <w:numId w:val="194"/>
        </w:numPr>
        <w:tabs>
          <w:tab w:val="left" w:leader="dot" w:pos="9923"/>
        </w:tabs>
        <w:rPr>
          <w:iCs/>
        </w:rPr>
      </w:pPr>
      <w:r>
        <w:rPr>
          <w:iCs/>
        </w:rPr>
        <w:t xml:space="preserve">[CGA] </w:t>
      </w:r>
      <w:r w:rsidR="00E26F91">
        <w:rPr>
          <w:iCs/>
        </w:rPr>
        <w:t>“</w:t>
      </w:r>
      <w:r>
        <w:rPr>
          <w:iCs/>
        </w:rPr>
        <w:t>Concurrency – Activation</w:t>
      </w:r>
      <w:r w:rsidR="00E26F91">
        <w:rPr>
          <w:iCs/>
        </w:rPr>
        <w:t>”</w:t>
      </w:r>
      <w:del w:id="57" w:author="Stephen Michell" w:date="2018-07-23T08:45:00Z">
        <w:r w:rsidR="00E26F91" w:rsidDel="00D5100B">
          <w:rPr>
            <w:iCs/>
          </w:rPr>
          <w:delText xml:space="preserve">, </w:delText>
        </w:r>
      </w:del>
      <w:del w:id="58" w:author="Stephen Michell" w:date="2018-07-23T08:44:00Z">
        <w:r w:rsidR="00E26F91" w:rsidDel="00D5100B">
          <w:rPr>
            <w:iCs/>
          </w:rPr>
          <w:delText>8.3</w:delText>
        </w:r>
      </w:del>
      <w:del w:id="59" w:author="Stephen Michell" w:date="2018-07-23T08:43:00Z">
        <w:r w:rsidR="00E26F91" w:rsidDel="00D5100B">
          <w:rPr>
            <w:iCs/>
          </w:rPr>
          <w:delText xml:space="preserve"> </w:delText>
        </w:r>
      </w:del>
      <w:del w:id="60" w:author="Stephen Michell" w:date="2018-07-23T08:44:00Z">
        <w:r w:rsidDel="00D5100B">
          <w:rPr>
            <w:iCs/>
          </w:rPr>
          <w:delText xml:space="preserve"> is 6.59</w:delText>
        </w:r>
      </w:del>
    </w:p>
    <w:p w14:paraId="52563D0D" w14:textId="2DDFBB3A" w:rsidR="00E26F91" w:rsidRDefault="00E26F91" w:rsidP="00D5100B">
      <w:pPr>
        <w:pStyle w:val="ListParagraph"/>
        <w:numPr>
          <w:ilvl w:val="1"/>
          <w:numId w:val="194"/>
        </w:numPr>
        <w:tabs>
          <w:tab w:val="left" w:leader="dot" w:pos="9923"/>
        </w:tabs>
        <w:rPr>
          <w:iCs/>
        </w:rPr>
      </w:pPr>
      <w:r>
        <w:rPr>
          <w:iCs/>
        </w:rPr>
        <w:t>[CGT] “Concurrency – Directed termination”</w:t>
      </w:r>
      <w:del w:id="61" w:author="Stephen Michell" w:date="2018-07-23T08:45:00Z">
        <w:r w:rsidDel="00D5100B">
          <w:rPr>
            <w:iCs/>
          </w:rPr>
          <w:delText>, 8.4 is 6.60</w:delText>
        </w:r>
      </w:del>
    </w:p>
    <w:p w14:paraId="053B1A5E" w14:textId="66D871B4" w:rsidR="00E26F91" w:rsidRDefault="00E26F91" w:rsidP="00D5100B">
      <w:pPr>
        <w:pStyle w:val="ListParagraph"/>
        <w:numPr>
          <w:ilvl w:val="1"/>
          <w:numId w:val="194"/>
        </w:numPr>
        <w:tabs>
          <w:tab w:val="left" w:leader="dot" w:pos="9923"/>
        </w:tabs>
        <w:rPr>
          <w:iCs/>
        </w:rPr>
      </w:pPr>
      <w:r>
        <w:rPr>
          <w:iCs/>
        </w:rPr>
        <w:t>[CGX] “Concurrent data access”</w:t>
      </w:r>
      <w:del w:id="62" w:author="Stephen Michell" w:date="2018-07-23T08:45:00Z">
        <w:r w:rsidDel="00D5100B">
          <w:rPr>
            <w:iCs/>
          </w:rPr>
          <w:delText>, 8.5 is 6.61</w:delText>
        </w:r>
      </w:del>
    </w:p>
    <w:p w14:paraId="5A7D60A1" w14:textId="7B21367D" w:rsidR="00E26F91" w:rsidRDefault="00E26F91" w:rsidP="00D5100B">
      <w:pPr>
        <w:pStyle w:val="ListParagraph"/>
        <w:numPr>
          <w:ilvl w:val="1"/>
          <w:numId w:val="194"/>
        </w:numPr>
        <w:tabs>
          <w:tab w:val="left" w:leader="dot" w:pos="9923"/>
        </w:tabs>
        <w:rPr>
          <w:iCs/>
        </w:rPr>
      </w:pPr>
      <w:r>
        <w:rPr>
          <w:iCs/>
        </w:rPr>
        <w:t>[CGS] Concurrency – Premature termination”</w:t>
      </w:r>
      <w:del w:id="63" w:author="Stephen Michell" w:date="2018-07-23T08:45:00Z">
        <w:r w:rsidDel="00D5100B">
          <w:rPr>
            <w:iCs/>
          </w:rPr>
          <w:delText>, 8.6 is 6.62</w:delText>
        </w:r>
      </w:del>
    </w:p>
    <w:p w14:paraId="3B6DB763" w14:textId="46459F2C" w:rsidR="00E26F91" w:rsidRDefault="00E26F91" w:rsidP="00D5100B">
      <w:pPr>
        <w:pStyle w:val="ListParagraph"/>
        <w:numPr>
          <w:ilvl w:val="1"/>
          <w:numId w:val="194"/>
        </w:numPr>
        <w:tabs>
          <w:tab w:val="left" w:leader="dot" w:pos="9923"/>
        </w:tabs>
        <w:rPr>
          <w:iCs/>
        </w:rPr>
      </w:pPr>
      <w:r>
        <w:rPr>
          <w:iCs/>
        </w:rPr>
        <w:lastRenderedPageBreak/>
        <w:t>[CGM] “Protocol lock errors”</w:t>
      </w:r>
      <w:ins w:id="64" w:author="Stephen Michell" w:date="2018-07-23T08:45:00Z">
        <w:r w:rsidR="00D5100B">
          <w:rPr>
            <w:iCs/>
          </w:rPr>
          <w:t xml:space="preserve"> </w:t>
        </w:r>
      </w:ins>
      <w:del w:id="65" w:author="Stephen Michell" w:date="2018-07-23T08:45:00Z">
        <w:r w:rsidDel="00D5100B">
          <w:rPr>
            <w:iCs/>
          </w:rPr>
          <w:delText>, 8.7</w:delText>
        </w:r>
      </w:del>
      <w:r>
        <w:rPr>
          <w:iCs/>
        </w:rPr>
        <w:t xml:space="preserve"> is “Lock protocol errors”</w:t>
      </w:r>
      <w:del w:id="66" w:author="Stephen Michell" w:date="2018-07-23T08:45:00Z">
        <w:r w:rsidDel="00D5100B">
          <w:rPr>
            <w:iCs/>
          </w:rPr>
          <w:delText>, 6.63</w:delText>
        </w:r>
      </w:del>
    </w:p>
    <w:p w14:paraId="6338281F" w14:textId="4FE4346E" w:rsidR="00E26F91" w:rsidRDefault="00E26F91" w:rsidP="00D5100B">
      <w:pPr>
        <w:pStyle w:val="ListParagraph"/>
        <w:numPr>
          <w:ilvl w:val="1"/>
          <w:numId w:val="194"/>
        </w:numPr>
        <w:tabs>
          <w:tab w:val="left" w:leader="dot" w:pos="9923"/>
        </w:tabs>
        <w:rPr>
          <w:iCs/>
        </w:rPr>
      </w:pPr>
      <w:r>
        <w:rPr>
          <w:iCs/>
        </w:rPr>
        <w:t>[CGY] “Inadequately secure communication of shared resources”</w:t>
      </w:r>
      <w:ins w:id="67" w:author="Tullio Vardanega" w:date="2018-07-27T08:17:00Z">
        <w:r w:rsidR="00BC4426">
          <w:rPr>
            <w:iCs/>
          </w:rPr>
          <w:t>.</w:t>
        </w:r>
      </w:ins>
      <w:del w:id="68" w:author="Stephen Michell" w:date="2018-07-23T08:45:00Z">
        <w:r w:rsidDel="00D5100B">
          <w:rPr>
            <w:iCs/>
          </w:rPr>
          <w:delText xml:space="preserve"> is 7.25</w:delText>
        </w:r>
      </w:del>
    </w:p>
    <w:p w14:paraId="4BA89FC9" w14:textId="1997B803" w:rsidR="001F3353" w:rsidRDefault="001F3353" w:rsidP="000D69D3">
      <w:pPr>
        <w:pStyle w:val="ListParagraph"/>
        <w:numPr>
          <w:ilvl w:val="0"/>
          <w:numId w:val="194"/>
        </w:numPr>
        <w:tabs>
          <w:tab w:val="left" w:leader="dot" w:pos="9923"/>
        </w:tabs>
        <w:rPr>
          <w:iCs/>
        </w:rPr>
      </w:pPr>
      <w:r>
        <w:rPr>
          <w:iCs/>
        </w:rPr>
        <w:t xml:space="preserve">Clauses 6.2 and 7.2 Terminology were integrated into clause 3, and all subclauses </w:t>
      </w:r>
      <w:r w:rsidR="000B4D52">
        <w:rPr>
          <w:iCs/>
        </w:rPr>
        <w:t>in clause 6 and 7 renumbered</w:t>
      </w:r>
      <w:del w:id="69" w:author="Tullio Vardanega" w:date="2018-07-27T08:15:00Z">
        <w:r w:rsidR="000B4D52" w:rsidDel="00BC4426">
          <w:rPr>
            <w:iCs/>
          </w:rPr>
          <w:delText xml:space="preserve"> </w:delText>
        </w:r>
      </w:del>
      <w:r w:rsidR="000B4D52">
        <w:rPr>
          <w:iCs/>
        </w:rPr>
        <w:t>.</w:t>
      </w:r>
    </w:p>
    <w:p w14:paraId="4BCAC84C" w14:textId="7660E270" w:rsidR="00656C7C" w:rsidRDefault="00656C7C" w:rsidP="000D69D3">
      <w:pPr>
        <w:pStyle w:val="ListParagraph"/>
        <w:numPr>
          <w:ilvl w:val="0"/>
          <w:numId w:val="194"/>
        </w:numPr>
        <w:tabs>
          <w:tab w:val="left" w:leader="dot" w:pos="9923"/>
        </w:tabs>
        <w:rPr>
          <w:iCs/>
        </w:rPr>
      </w:pPr>
      <w:r>
        <w:rPr>
          <w:iCs/>
        </w:rPr>
        <w:t>The following vulnerabilities have moved from clause 6 to clause 7 to reflect the fact that they are more realistically design vulnerabilities rather than programming language vulnerabilities</w:t>
      </w:r>
      <w:ins w:id="70" w:author="Tullio Vardanega" w:date="2018-07-27T08:16:00Z">
        <w:r w:rsidR="00BC4426">
          <w:rPr>
            <w:iCs/>
          </w:rPr>
          <w:t>:</w:t>
        </w:r>
      </w:ins>
    </w:p>
    <w:p w14:paraId="19FF1B63" w14:textId="77777777" w:rsidR="00656C7C" w:rsidRDefault="0056591A">
      <w:pPr>
        <w:pStyle w:val="ListParagraph"/>
        <w:numPr>
          <w:ilvl w:val="1"/>
          <w:numId w:val="194"/>
        </w:numPr>
        <w:tabs>
          <w:tab w:val="left" w:leader="dot" w:pos="9923"/>
        </w:tabs>
        <w:rPr>
          <w:iCs/>
        </w:rPr>
        <w:pPrChange w:id="71" w:author="Stephen Michell" w:date="2018-07-22T17:32:00Z">
          <w:pPr>
            <w:pStyle w:val="ListParagraph"/>
            <w:numPr>
              <w:numId w:val="194"/>
            </w:numPr>
            <w:tabs>
              <w:tab w:val="left" w:leader="dot" w:pos="9923"/>
            </w:tabs>
            <w:ind w:hanging="360"/>
          </w:pPr>
        </w:pPrChange>
      </w:pPr>
      <w:r>
        <w:rPr>
          <w:iCs/>
        </w:rPr>
        <w:t>[REU] “Termination strategy”, 6.39, became [REU] “Fault tolerance and failure strategy”</w:t>
      </w:r>
    </w:p>
    <w:p w14:paraId="412850C5" w14:textId="39FA8D2A" w:rsidR="001F3353" w:rsidRDefault="001F3353" w:rsidP="001F3353">
      <w:pPr>
        <w:pStyle w:val="ListParagraph"/>
        <w:numPr>
          <w:ilvl w:val="0"/>
          <w:numId w:val="194"/>
        </w:numPr>
        <w:tabs>
          <w:tab w:val="left" w:leader="dot" w:pos="9923"/>
        </w:tabs>
        <w:rPr>
          <w:ins w:id="72" w:author="Stephen Michell" w:date="2018-07-22T17:41:00Z"/>
          <w:iCs/>
        </w:rPr>
      </w:pPr>
      <w:ins w:id="73" w:author="Stephen Michell" w:date="2018-07-22T17:41:00Z">
        <w:r>
          <w:rPr>
            <w:iCs/>
          </w:rPr>
          <w:t>The following vulnerabilities were removed</w:t>
        </w:r>
      </w:ins>
      <w:ins w:id="74" w:author="Tullio Vardanega" w:date="2018-07-27T08:16:00Z">
        <w:r w:rsidR="00BC4426">
          <w:rPr>
            <w:iCs/>
          </w:rPr>
          <w:t>:</w:t>
        </w:r>
      </w:ins>
    </w:p>
    <w:p w14:paraId="42AF66CA" w14:textId="6FA03D32" w:rsidR="001F3353" w:rsidRDefault="001F3353" w:rsidP="001F3353">
      <w:pPr>
        <w:pStyle w:val="ListParagraph"/>
        <w:numPr>
          <w:ilvl w:val="1"/>
          <w:numId w:val="194"/>
        </w:numPr>
        <w:tabs>
          <w:tab w:val="left" w:leader="dot" w:pos="9923"/>
        </w:tabs>
        <w:rPr>
          <w:ins w:id="75" w:author="Stephen Michell" w:date="2018-07-22T17:41:00Z"/>
          <w:iCs/>
        </w:rPr>
      </w:pPr>
      <w:ins w:id="76" w:author="Stephen Michell" w:date="2018-07-22T17:41:00Z">
        <w:r>
          <w:rPr>
            <w:iCs/>
          </w:rPr>
          <w:t xml:space="preserve">[XZI] </w:t>
        </w:r>
      </w:ins>
      <w:ins w:id="77" w:author="Stephen Michell" w:date="2018-07-22T17:59:00Z">
        <w:r w:rsidR="0056591A">
          <w:rPr>
            <w:iCs/>
          </w:rPr>
          <w:t>“</w:t>
        </w:r>
      </w:ins>
      <w:ins w:id="78" w:author="Stephen Michell" w:date="2018-07-22T17:41:00Z">
        <w:r>
          <w:rPr>
            <w:iCs/>
          </w:rPr>
          <w:t>Sign extension error</w:t>
        </w:r>
      </w:ins>
      <w:ins w:id="79" w:author="Stephen Michell" w:date="2018-07-22T17:59:00Z">
        <w:r w:rsidR="0056591A">
          <w:rPr>
            <w:iCs/>
          </w:rPr>
          <w:t>”</w:t>
        </w:r>
      </w:ins>
      <w:ins w:id="80" w:author="Stephen Michell" w:date="2018-07-22T17:41:00Z">
        <w:r>
          <w:rPr>
            <w:iCs/>
          </w:rPr>
          <w:t>, 6.18</w:t>
        </w:r>
      </w:ins>
      <w:ins w:id="81" w:author="Stephen Michell" w:date="2018-07-22T17:42:00Z">
        <w:r>
          <w:rPr>
            <w:iCs/>
          </w:rPr>
          <w:t xml:space="preserve"> – integrated into </w:t>
        </w:r>
      </w:ins>
      <w:ins w:id="82" w:author="Stephen Michell" w:date="2018-07-22T17:44:00Z">
        <w:r>
          <w:rPr>
            <w:iCs/>
          </w:rPr>
          <w:t xml:space="preserve">[XTR] </w:t>
        </w:r>
      </w:ins>
      <w:ins w:id="83" w:author="Stephen Michell" w:date="2018-07-22T17:59:00Z">
        <w:r w:rsidR="0056591A">
          <w:rPr>
            <w:iCs/>
          </w:rPr>
          <w:t>“</w:t>
        </w:r>
      </w:ins>
      <w:ins w:id="84" w:author="Stephen Michell" w:date="2018-07-22T17:44:00Z">
        <w:r>
          <w:rPr>
            <w:iCs/>
          </w:rPr>
          <w:t>Type system</w:t>
        </w:r>
      </w:ins>
      <w:ins w:id="85" w:author="Stephen Michell" w:date="2018-07-22T17:59:00Z">
        <w:r w:rsidR="0056591A">
          <w:rPr>
            <w:iCs/>
          </w:rPr>
          <w:t>”</w:t>
        </w:r>
      </w:ins>
      <w:ins w:id="86" w:author="Stephen Michell" w:date="2018-07-22T17:44:00Z">
        <w:r>
          <w:rPr>
            <w:iCs/>
          </w:rPr>
          <w:t>, 6.3</w:t>
        </w:r>
      </w:ins>
      <w:ins w:id="87" w:author="Tullio Vardanega" w:date="2018-07-27T08:16:00Z">
        <w:r w:rsidR="00BC4426">
          <w:rPr>
            <w:iCs/>
          </w:rPr>
          <w:t>.</w:t>
        </w:r>
      </w:ins>
    </w:p>
    <w:p w14:paraId="3CE581F7" w14:textId="3F39FB16" w:rsidR="001F3353" w:rsidRDefault="001F3353" w:rsidP="000D69D3">
      <w:pPr>
        <w:pStyle w:val="ListParagraph"/>
        <w:numPr>
          <w:ilvl w:val="0"/>
          <w:numId w:val="194"/>
        </w:numPr>
        <w:tabs>
          <w:tab w:val="left" w:leader="dot" w:pos="9923"/>
        </w:tabs>
        <w:rPr>
          <w:ins w:id="88" w:author="Stephen Michell" w:date="2018-07-22T17:45:00Z"/>
          <w:iCs/>
        </w:rPr>
      </w:pPr>
      <w:ins w:id="89" w:author="Stephen Michell" w:date="2018-07-22T17:41:00Z">
        <w:r>
          <w:rPr>
            <w:iCs/>
          </w:rPr>
          <w:t xml:space="preserve"> </w:t>
        </w:r>
      </w:ins>
      <w:ins w:id="90" w:author="Stephen Michell" w:date="2018-07-22T17:45:00Z">
        <w:r>
          <w:rPr>
            <w:iCs/>
          </w:rPr>
          <w:t>The following vulnerabilities were renamed to better reflect the nature of the vulnerability</w:t>
        </w:r>
      </w:ins>
      <w:ins w:id="91" w:author="Tullio Vardanega" w:date="2018-07-27T08:16:00Z">
        <w:r w:rsidR="00BC4426">
          <w:rPr>
            <w:iCs/>
          </w:rPr>
          <w:t>:</w:t>
        </w:r>
      </w:ins>
    </w:p>
    <w:p w14:paraId="302F17A4" w14:textId="1913A4D3" w:rsidR="001F3353" w:rsidRDefault="001F3353">
      <w:pPr>
        <w:pStyle w:val="ListParagraph"/>
        <w:numPr>
          <w:ilvl w:val="1"/>
          <w:numId w:val="194"/>
        </w:numPr>
        <w:tabs>
          <w:tab w:val="left" w:leader="dot" w:pos="9923"/>
        </w:tabs>
        <w:rPr>
          <w:ins w:id="92" w:author="Stephen Michell" w:date="2018-07-22T17:52:00Z"/>
          <w:iCs/>
        </w:rPr>
        <w:pPrChange w:id="93" w:author="Stephen Michell" w:date="2018-07-22T17:46:00Z">
          <w:pPr>
            <w:pStyle w:val="ListParagraph"/>
            <w:numPr>
              <w:numId w:val="194"/>
            </w:numPr>
            <w:tabs>
              <w:tab w:val="left" w:leader="dot" w:pos="9923"/>
            </w:tabs>
            <w:ind w:hanging="360"/>
          </w:pPr>
        </w:pPrChange>
      </w:pPr>
      <w:ins w:id="94" w:author="Stephen Michell" w:date="2018-07-22T17:46:00Z">
        <w:r>
          <w:rPr>
            <w:iCs/>
          </w:rPr>
          <w:t>[HFC] Pointer casting and pointer type changes, 6.13 was renamed to Pointer type conversions</w:t>
        </w:r>
      </w:ins>
    </w:p>
    <w:p w14:paraId="5B80B66F" w14:textId="069D9DD8" w:rsidR="00A51E16" w:rsidRDefault="00A51E16">
      <w:pPr>
        <w:pStyle w:val="ListParagraph"/>
        <w:numPr>
          <w:ilvl w:val="1"/>
          <w:numId w:val="194"/>
        </w:numPr>
        <w:tabs>
          <w:tab w:val="left" w:leader="dot" w:pos="9923"/>
        </w:tabs>
        <w:rPr>
          <w:ins w:id="95" w:author="Stephen Michell" w:date="2018-07-22T17:55:00Z"/>
          <w:iCs/>
        </w:rPr>
        <w:pPrChange w:id="96" w:author="Stephen Michell" w:date="2018-07-22T17:46:00Z">
          <w:pPr>
            <w:pStyle w:val="ListParagraph"/>
            <w:numPr>
              <w:numId w:val="194"/>
            </w:numPr>
            <w:tabs>
              <w:tab w:val="left" w:leader="dot" w:pos="9923"/>
            </w:tabs>
            <w:ind w:hanging="360"/>
          </w:pPr>
        </w:pPrChange>
      </w:pPr>
      <w:ins w:id="97" w:author="Stephen Michell" w:date="2018-07-22T17:52:00Z">
        <w:r>
          <w:rPr>
            <w:iCs/>
          </w:rPr>
          <w:t>[JCW] Operator precedence/Order of evaluation</w:t>
        </w:r>
      </w:ins>
      <w:ins w:id="98" w:author="Stephen Michell" w:date="2018-07-22T17:53:00Z">
        <w:r>
          <w:rPr>
            <w:iCs/>
          </w:rPr>
          <w:t xml:space="preserve">, 6.25 was renamed to </w:t>
        </w:r>
      </w:ins>
      <w:ins w:id="99" w:author="Stephen Michell" w:date="2018-07-22T17:54:00Z">
        <w:r>
          <w:rPr>
            <w:iCs/>
          </w:rPr>
          <w:t>“</w:t>
        </w:r>
      </w:ins>
      <w:ins w:id="100" w:author="Stephen Michell" w:date="2018-07-22T17:53:00Z">
        <w:r>
          <w:rPr>
            <w:iCs/>
          </w:rPr>
          <w:t>Operator precedence and associativity</w:t>
        </w:r>
      </w:ins>
      <w:ins w:id="101" w:author="Stephen Michell" w:date="2018-07-22T17:54:00Z">
        <w:r>
          <w:rPr>
            <w:iCs/>
          </w:rPr>
          <w:t>”</w:t>
        </w:r>
      </w:ins>
      <w:ins w:id="102" w:author="Stephen Michell" w:date="2018-07-22T17:52:00Z">
        <w:del w:id="103" w:author="Tullio Vardanega" w:date="2018-07-27T08:17:00Z">
          <w:r w:rsidDel="00BC4426">
            <w:rPr>
              <w:iCs/>
            </w:rPr>
            <w:delText xml:space="preserve"> </w:delText>
          </w:r>
        </w:del>
      </w:ins>
    </w:p>
    <w:p w14:paraId="16A7E961" w14:textId="463E6A4F" w:rsidR="00FA3C67" w:rsidRDefault="009157E4">
      <w:pPr>
        <w:pStyle w:val="ListParagraph"/>
        <w:numPr>
          <w:ilvl w:val="1"/>
          <w:numId w:val="194"/>
        </w:numPr>
        <w:tabs>
          <w:tab w:val="left" w:leader="dot" w:pos="9923"/>
        </w:tabs>
        <w:rPr>
          <w:ins w:id="104" w:author="Stephen Michell" w:date="2018-07-22T19:14:00Z"/>
          <w:iCs/>
        </w:rPr>
        <w:pPrChange w:id="105" w:author="Stephen Michell" w:date="2018-07-22T19:17:00Z">
          <w:pPr>
            <w:pStyle w:val="ListParagraph"/>
            <w:numPr>
              <w:numId w:val="194"/>
            </w:numPr>
            <w:tabs>
              <w:tab w:val="left" w:leader="dot" w:pos="9923"/>
            </w:tabs>
            <w:ind w:hanging="360"/>
          </w:pPr>
        </w:pPrChange>
      </w:pPr>
      <w:ins w:id="106" w:author="Stephen Michell" w:date="2018-07-22T18:03:00Z">
        <w:r>
          <w:rPr>
            <w:iCs/>
          </w:rPr>
          <w:t xml:space="preserve">[[XYL] “Memory leak”, 6.41 was renamed to </w:t>
        </w:r>
      </w:ins>
      <w:ins w:id="107" w:author="Stephen Michell" w:date="2018-07-22T18:04:00Z">
        <w:r>
          <w:rPr>
            <w:iCs/>
          </w:rPr>
          <w:t>“Memory leaks and heap fragmentation”</w:t>
        </w:r>
      </w:ins>
    </w:p>
    <w:p w14:paraId="3DBAD75C" w14:textId="4F19DF5A" w:rsidR="00627F7A" w:rsidRPr="00FA3C67" w:rsidRDefault="00627F7A">
      <w:pPr>
        <w:pStyle w:val="ListParagraph"/>
        <w:numPr>
          <w:ilvl w:val="1"/>
          <w:numId w:val="194"/>
        </w:numPr>
        <w:tabs>
          <w:tab w:val="left" w:leader="dot" w:pos="9923"/>
        </w:tabs>
        <w:rPr>
          <w:ins w:id="108" w:author="Stephen Michell" w:date="2018-07-22T17:41:00Z"/>
          <w:iCs/>
        </w:rPr>
        <w:pPrChange w:id="109" w:author="Stephen Michell" w:date="2018-07-22T18:38:00Z">
          <w:pPr>
            <w:pStyle w:val="ListParagraph"/>
            <w:numPr>
              <w:numId w:val="194"/>
            </w:numPr>
            <w:tabs>
              <w:tab w:val="left" w:leader="dot" w:pos="9923"/>
            </w:tabs>
            <w:ind w:hanging="360"/>
          </w:pPr>
        </w:pPrChange>
      </w:pPr>
      <w:ins w:id="110" w:author="Stephen Michell" w:date="2018-07-22T19:14:00Z">
        <w:r>
          <w:rPr>
            <w:iCs/>
          </w:rPr>
          <w:t>[XYP] “Hard coded password</w:t>
        </w:r>
      </w:ins>
      <w:ins w:id="111" w:author="Stephen Michell" w:date="2018-07-22T19:15:00Z">
        <w:r>
          <w:rPr>
            <w:iCs/>
          </w:rPr>
          <w:t>”</w:t>
        </w:r>
      </w:ins>
      <w:ins w:id="112" w:author="Stephen Michell" w:date="2018-07-22T19:14:00Z">
        <w:r>
          <w:rPr>
            <w:iCs/>
          </w:rPr>
          <w:t xml:space="preserve">, 7.23 is renamed </w:t>
        </w:r>
      </w:ins>
      <w:ins w:id="113" w:author="Stephen Michell" w:date="2018-07-22T19:15:00Z">
        <w:r>
          <w:rPr>
            <w:iCs/>
          </w:rPr>
          <w:t>“Hard coded credentials”</w:t>
        </w:r>
      </w:ins>
      <w:ins w:id="114" w:author="Stephen Michell" w:date="2018-07-23T19:17:00Z">
        <w:r w:rsidR="005B5635">
          <w:rPr>
            <w:iCs/>
          </w:rPr>
          <w:t xml:space="preserve"> and moved to clause 7</w:t>
        </w:r>
      </w:ins>
      <w:ins w:id="115" w:author="Tullio Vardanega" w:date="2018-07-27T08:16:00Z">
        <w:r w:rsidR="00BC4426">
          <w:rPr>
            <w:iCs/>
          </w:rPr>
          <w:t>.</w:t>
        </w:r>
      </w:ins>
      <w:ins w:id="116" w:author="Stephen Michell" w:date="2018-07-22T19:15:00Z">
        <w:del w:id="117" w:author="Stephen Michell" w:date="2018-07-23T19:17:00Z">
          <w:r w:rsidDel="005B5635">
            <w:rPr>
              <w:iCs/>
            </w:rPr>
            <w:delText>, 7.</w:delText>
          </w:r>
        </w:del>
      </w:ins>
      <w:ins w:id="118" w:author="Stephen Michell" w:date="2018-07-22T19:16:00Z">
        <w:del w:id="119" w:author="Stephen Michell" w:date="2018-07-23T19:17:00Z">
          <w:r w:rsidDel="005B5635">
            <w:rPr>
              <w:iCs/>
            </w:rPr>
            <w:delText>16</w:delText>
          </w:r>
        </w:del>
      </w:ins>
    </w:p>
    <w:p w14:paraId="14DED788" w14:textId="6FFFD195" w:rsidR="00EC76D3" w:rsidRDefault="00EC76D3" w:rsidP="001F3353">
      <w:pPr>
        <w:pStyle w:val="ListParagraph"/>
        <w:numPr>
          <w:ilvl w:val="0"/>
          <w:numId w:val="194"/>
        </w:numPr>
        <w:tabs>
          <w:tab w:val="left" w:leader="dot" w:pos="9923"/>
        </w:tabs>
        <w:rPr>
          <w:ins w:id="120" w:author="Stephen Michell" w:date="2018-07-22T17:39:00Z"/>
          <w:iCs/>
        </w:rPr>
      </w:pPr>
      <w:r>
        <w:rPr>
          <w:iCs/>
        </w:rPr>
        <w:t>New vulnerabilities are adde</w:t>
      </w:r>
      <w:ins w:id="121" w:author="Stephen Michell" w:date="2018-07-22T17:30:00Z">
        <w:r w:rsidR="00656C7C">
          <w:rPr>
            <w:iCs/>
          </w:rPr>
          <w:t>d, specifically</w:t>
        </w:r>
      </w:ins>
      <w:del w:id="122" w:author="Stephen Michell" w:date="2018-07-22T17:30:00Z">
        <w:r w:rsidDel="00EF47A8">
          <w:rPr>
            <w:iCs/>
          </w:rPr>
          <w:delText>d</w:delText>
        </w:r>
        <w:r w:rsidR="00B01BD1" w:rsidDel="00EF47A8">
          <w:rPr>
            <w:iCs/>
          </w:rPr>
          <w:delText>.</w:delText>
        </w:r>
      </w:del>
      <w:ins w:id="123" w:author="Tullio Vardanega" w:date="2018-07-27T08:16:00Z">
        <w:r w:rsidR="00BC4426">
          <w:rPr>
            <w:iCs/>
          </w:rPr>
          <w:t>:</w:t>
        </w:r>
      </w:ins>
    </w:p>
    <w:p w14:paraId="366DD9EF" w14:textId="50A01604" w:rsidR="00D01FFF" w:rsidRDefault="00421418">
      <w:pPr>
        <w:pStyle w:val="ListParagraph"/>
        <w:numPr>
          <w:ilvl w:val="1"/>
          <w:numId w:val="194"/>
        </w:numPr>
        <w:tabs>
          <w:tab w:val="left" w:leader="dot" w:pos="9923"/>
        </w:tabs>
        <w:rPr>
          <w:ins w:id="124" w:author="Stephen Michell" w:date="2018-07-22T18:05:00Z"/>
          <w:iCs/>
        </w:rPr>
        <w:pPrChange w:id="125" w:author="Stephen Michell" w:date="2018-07-22T17:30:00Z">
          <w:pPr>
            <w:pStyle w:val="ListParagraph"/>
            <w:numPr>
              <w:numId w:val="194"/>
            </w:numPr>
            <w:tabs>
              <w:tab w:val="left" w:leader="dot" w:pos="9923"/>
            </w:tabs>
            <w:ind w:hanging="360"/>
          </w:pPr>
        </w:pPrChange>
      </w:pPr>
      <w:ins w:id="126" w:author="Stephen Michell" w:date="2018-07-22T18:00:00Z">
        <w:r>
          <w:rPr>
            <w:iCs/>
          </w:rPr>
          <w:t xml:space="preserve">[YAN] </w:t>
        </w:r>
      </w:ins>
      <w:ins w:id="127" w:author="Stephen Michell" w:date="2018-07-22T18:01:00Z">
        <w:r>
          <w:rPr>
            <w:iCs/>
          </w:rPr>
          <w:t>“</w:t>
        </w:r>
      </w:ins>
      <w:ins w:id="128" w:author="Stephen Michell" w:date="2018-07-22T18:00:00Z">
        <w:r>
          <w:rPr>
            <w:iCs/>
          </w:rPr>
          <w:t>Deep vs shallow copying</w:t>
        </w:r>
      </w:ins>
      <w:ins w:id="129" w:author="Stephen Michell" w:date="2018-07-22T18:01:00Z">
        <w:r>
          <w:rPr>
            <w:iCs/>
          </w:rPr>
          <w:t>”, 6.38</w:t>
        </w:r>
      </w:ins>
    </w:p>
    <w:p w14:paraId="11238A90" w14:textId="0E39F35C" w:rsidR="00627F7A" w:rsidRDefault="009157E4" w:rsidP="00627F7A">
      <w:pPr>
        <w:pStyle w:val="ListParagraph"/>
        <w:numPr>
          <w:ilvl w:val="1"/>
          <w:numId w:val="194"/>
        </w:numPr>
        <w:tabs>
          <w:tab w:val="left" w:leader="dot" w:pos="9923"/>
        </w:tabs>
        <w:rPr>
          <w:ins w:id="130" w:author="Stephen Michell" w:date="2018-07-22T19:17:00Z"/>
          <w:iCs/>
        </w:rPr>
      </w:pPr>
      <w:ins w:id="131" w:author="Stephen Michell" w:date="2018-07-22T18:05:00Z">
        <w:r>
          <w:rPr>
            <w:iCs/>
          </w:rPr>
          <w:t>[BLP] “Violations of the Liskov substitution principle or the contract model”</w:t>
        </w:r>
      </w:ins>
      <w:ins w:id="132" w:author="Stephen Michell" w:date="2018-07-23T19:15:00Z">
        <w:r w:rsidR="002369DD">
          <w:rPr>
            <w:iCs/>
          </w:rPr>
          <w:t xml:space="preserve">, </w:t>
        </w:r>
      </w:ins>
      <w:ins w:id="133" w:author="Stephen Michell" w:date="2018-07-22T18:06:00Z">
        <w:del w:id="134" w:author="Stephen Michell" w:date="2018-07-23T19:15:00Z">
          <w:r w:rsidDel="002369DD">
            <w:rPr>
              <w:iCs/>
            </w:rPr>
            <w:delText xml:space="preserve"> is</w:delText>
          </w:r>
        </w:del>
      </w:ins>
      <w:ins w:id="135" w:author="Stephen Michell" w:date="2018-07-22T18:36:00Z">
        <w:del w:id="136" w:author="Stephen Michell" w:date="2018-07-23T19:15:00Z">
          <w:r w:rsidR="00DC63A9" w:rsidDel="002369DD">
            <w:rPr>
              <w:iCs/>
            </w:rPr>
            <w:delText xml:space="preserve"> </w:delText>
          </w:r>
        </w:del>
        <w:r w:rsidR="00FA3C67">
          <w:rPr>
            <w:iCs/>
          </w:rPr>
          <w:t>6.42</w:t>
        </w:r>
        <w:del w:id="137" w:author="Tullio Vardanega" w:date="2018-07-27T08:17:00Z">
          <w:r w:rsidR="00FA3C67" w:rsidDel="00BC4426">
            <w:rPr>
              <w:iCs/>
            </w:rPr>
            <w:delText>.</w:delText>
          </w:r>
        </w:del>
      </w:ins>
      <w:ins w:id="138" w:author="Stephen Michell" w:date="2018-07-22T19:17:00Z">
        <w:del w:id="139" w:author="Tullio Vardanega" w:date="2018-07-27T08:17:00Z">
          <w:r w:rsidR="00627F7A" w:rsidRPr="00627F7A" w:rsidDel="00BC4426">
            <w:rPr>
              <w:iCs/>
            </w:rPr>
            <w:delText xml:space="preserve"> </w:delText>
          </w:r>
        </w:del>
      </w:ins>
    </w:p>
    <w:p w14:paraId="1B8780DE" w14:textId="13387902" w:rsidR="00627F7A" w:rsidRDefault="00627F7A" w:rsidP="00627F7A">
      <w:pPr>
        <w:pStyle w:val="ListParagraph"/>
        <w:numPr>
          <w:ilvl w:val="1"/>
          <w:numId w:val="194"/>
        </w:numPr>
        <w:tabs>
          <w:tab w:val="left" w:leader="dot" w:pos="9923"/>
        </w:tabs>
        <w:rPr>
          <w:ins w:id="140" w:author="Stephen Michell" w:date="2018-07-22T19:17:00Z"/>
          <w:iCs/>
        </w:rPr>
      </w:pPr>
      <w:ins w:id="141" w:author="Stephen Michell" w:date="2018-07-22T19:17:00Z">
        <w:r>
          <w:rPr>
            <w:iCs/>
          </w:rPr>
          <w:t>[PPH]</w:t>
        </w:r>
        <w:r w:rsidRPr="00FA3C67">
          <w:rPr>
            <w:iCs/>
          </w:rPr>
          <w:t xml:space="preserve"> Redispatching</w:t>
        </w:r>
      </w:ins>
      <w:ins w:id="142" w:author="Stephen Michell" w:date="2018-07-23T19:15:00Z">
        <w:r w:rsidR="002369DD">
          <w:rPr>
            <w:iCs/>
          </w:rPr>
          <w:t>,</w:t>
        </w:r>
      </w:ins>
      <w:ins w:id="143" w:author="Stephen Michell" w:date="2018-07-22T19:17:00Z">
        <w:del w:id="144" w:author="Stephen Michell" w:date="2018-07-23T19:15:00Z">
          <w:r w:rsidDel="002369DD">
            <w:rPr>
              <w:iCs/>
            </w:rPr>
            <w:delText xml:space="preserve"> is</w:delText>
          </w:r>
        </w:del>
        <w:r>
          <w:rPr>
            <w:iCs/>
          </w:rPr>
          <w:t xml:space="preserve"> 6.43</w:t>
        </w:r>
      </w:ins>
    </w:p>
    <w:p w14:paraId="49760BF3" w14:textId="5C4D2D4D" w:rsidR="009157E4" w:rsidRDefault="00627F7A">
      <w:pPr>
        <w:pStyle w:val="ListParagraph"/>
        <w:numPr>
          <w:ilvl w:val="1"/>
          <w:numId w:val="194"/>
        </w:numPr>
        <w:tabs>
          <w:tab w:val="left" w:leader="dot" w:pos="9923"/>
        </w:tabs>
        <w:rPr>
          <w:ins w:id="145" w:author="Stephen Michell" w:date="2018-07-22T18:36:00Z"/>
          <w:iCs/>
        </w:rPr>
        <w:pPrChange w:id="146" w:author="Stephen Michell" w:date="2018-07-22T17:30:00Z">
          <w:pPr>
            <w:pStyle w:val="ListParagraph"/>
            <w:numPr>
              <w:numId w:val="194"/>
            </w:numPr>
            <w:tabs>
              <w:tab w:val="left" w:leader="dot" w:pos="9923"/>
            </w:tabs>
            <w:ind w:hanging="360"/>
          </w:pPr>
        </w:pPrChange>
      </w:pPr>
      <w:ins w:id="147" w:author="Stephen Michell" w:date="2018-07-22T19:17:00Z">
        <w:r w:rsidRPr="00FA3C67">
          <w:rPr>
            <w:iCs/>
          </w:rPr>
          <w:t>[BKK] Polymorphic Variables</w:t>
        </w:r>
      </w:ins>
      <w:ins w:id="148" w:author="Stephen Michell" w:date="2018-07-23T19:15:00Z">
        <w:r w:rsidR="002369DD">
          <w:rPr>
            <w:iCs/>
          </w:rPr>
          <w:t>,</w:t>
        </w:r>
      </w:ins>
      <w:ins w:id="149" w:author="Stephen Michell" w:date="2018-07-22T19:17:00Z">
        <w:del w:id="150" w:author="Stephen Michell" w:date="2018-07-23T19:15:00Z">
          <w:r w:rsidRPr="00FA3C67" w:rsidDel="002369DD">
            <w:rPr>
              <w:iCs/>
            </w:rPr>
            <w:delText xml:space="preserve"> is</w:delText>
          </w:r>
        </w:del>
        <w:r w:rsidRPr="00FA3C67">
          <w:rPr>
            <w:iCs/>
          </w:rPr>
          <w:t xml:space="preserve"> 6.44</w:t>
        </w:r>
      </w:ins>
    </w:p>
    <w:p w14:paraId="02732858" w14:textId="29F8F870" w:rsidR="00FA3C67" w:rsidRDefault="00E26F91">
      <w:pPr>
        <w:pStyle w:val="ListParagraph"/>
        <w:numPr>
          <w:ilvl w:val="1"/>
          <w:numId w:val="194"/>
        </w:numPr>
        <w:tabs>
          <w:tab w:val="left" w:leader="dot" w:pos="9923"/>
        </w:tabs>
        <w:rPr>
          <w:ins w:id="151" w:author="Stephen Michell" w:date="2018-07-22T18:54:00Z"/>
          <w:iCs/>
        </w:rPr>
        <w:pPrChange w:id="152" w:author="Stephen Michell" w:date="2018-07-22T17:30:00Z">
          <w:pPr>
            <w:pStyle w:val="ListParagraph"/>
            <w:numPr>
              <w:numId w:val="194"/>
            </w:numPr>
            <w:tabs>
              <w:tab w:val="left" w:leader="dot" w:pos="9923"/>
            </w:tabs>
            <w:ind w:hanging="360"/>
          </w:pPr>
        </w:pPrChange>
      </w:pPr>
      <w:ins w:id="153" w:author="Stephen Michell" w:date="2018-07-22T18:54:00Z">
        <w:r>
          <w:rPr>
            <w:iCs/>
          </w:rPr>
          <w:t>[S</w:t>
        </w:r>
      </w:ins>
      <w:ins w:id="154" w:author="Stephen Michell" w:date="2018-07-22T18:55:00Z">
        <w:r>
          <w:rPr>
            <w:iCs/>
          </w:rPr>
          <w:t>HL</w:t>
        </w:r>
      </w:ins>
      <w:ins w:id="155" w:author="Stephen Michell" w:date="2018-07-22T18:54:00Z">
        <w:r>
          <w:rPr>
            <w:iCs/>
          </w:rPr>
          <w:t>] “Reliance on external format strings</w:t>
        </w:r>
      </w:ins>
      <w:ins w:id="156" w:author="Stephen Michell" w:date="2018-07-23T19:15:00Z">
        <w:r w:rsidR="002369DD">
          <w:rPr>
            <w:iCs/>
          </w:rPr>
          <w:t>,</w:t>
        </w:r>
      </w:ins>
      <w:ins w:id="157" w:author="Stephen Michell" w:date="2018-07-22T18:54:00Z">
        <w:del w:id="158" w:author="Stephen Michell" w:date="2018-07-23T19:15:00Z">
          <w:r w:rsidDel="002369DD">
            <w:rPr>
              <w:iCs/>
            </w:rPr>
            <w:delText xml:space="preserve"> is</w:delText>
          </w:r>
        </w:del>
        <w:r>
          <w:rPr>
            <w:iCs/>
          </w:rPr>
          <w:t xml:space="preserve"> 6.64</w:t>
        </w:r>
      </w:ins>
    </w:p>
    <w:p w14:paraId="4B5B4772" w14:textId="6788203B" w:rsidR="00E26F91" w:rsidRDefault="00E26F91">
      <w:pPr>
        <w:pStyle w:val="ListParagraph"/>
        <w:numPr>
          <w:ilvl w:val="1"/>
          <w:numId w:val="194"/>
        </w:numPr>
        <w:tabs>
          <w:tab w:val="left" w:leader="dot" w:pos="9923"/>
        </w:tabs>
        <w:rPr>
          <w:ins w:id="159" w:author="Stephen Michell" w:date="2018-07-22T18:57:00Z"/>
          <w:iCs/>
        </w:rPr>
        <w:pPrChange w:id="160" w:author="Stephen Michell" w:date="2018-07-22T17:30:00Z">
          <w:pPr>
            <w:pStyle w:val="ListParagraph"/>
            <w:numPr>
              <w:numId w:val="194"/>
            </w:numPr>
            <w:tabs>
              <w:tab w:val="left" w:leader="dot" w:pos="9923"/>
            </w:tabs>
            <w:ind w:hanging="360"/>
          </w:pPr>
        </w:pPrChange>
      </w:pPr>
      <w:ins w:id="161" w:author="Stephen Michell" w:date="2018-07-22T18:56:00Z">
        <w:r>
          <w:rPr>
            <w:iCs/>
          </w:rPr>
          <w:t>[CCM] “Time consumption and measurement</w:t>
        </w:r>
      </w:ins>
      <w:ins w:id="162" w:author="Stephen Michell" w:date="2018-07-22T18:57:00Z">
        <w:r w:rsidR="004A13FE">
          <w:rPr>
            <w:iCs/>
          </w:rPr>
          <w:t>”</w:t>
        </w:r>
      </w:ins>
      <w:ins w:id="163" w:author="Stephen Michell" w:date="2018-07-23T19:15:00Z">
        <w:r w:rsidR="002369DD">
          <w:rPr>
            <w:iCs/>
          </w:rPr>
          <w:t>,</w:t>
        </w:r>
      </w:ins>
      <w:ins w:id="164" w:author="Stephen Michell" w:date="2018-07-22T18:57:00Z">
        <w:del w:id="165" w:author="Stephen Michell" w:date="2018-07-23T19:15:00Z">
          <w:r w:rsidR="004A13FE" w:rsidDel="002369DD">
            <w:rPr>
              <w:iCs/>
            </w:rPr>
            <w:delText xml:space="preserve"> is</w:delText>
          </w:r>
        </w:del>
        <w:r w:rsidR="004A13FE">
          <w:rPr>
            <w:iCs/>
          </w:rPr>
          <w:t xml:space="preserve"> 7.28</w:t>
        </w:r>
      </w:ins>
    </w:p>
    <w:p w14:paraId="5A49DD7C" w14:textId="4D97940B" w:rsidR="004A13FE" w:rsidRDefault="004A13FE">
      <w:pPr>
        <w:pStyle w:val="ListParagraph"/>
        <w:numPr>
          <w:ilvl w:val="1"/>
          <w:numId w:val="194"/>
        </w:numPr>
        <w:tabs>
          <w:tab w:val="left" w:leader="dot" w:pos="9923"/>
        </w:tabs>
        <w:rPr>
          <w:ins w:id="166" w:author="Stephen Michell" w:date="2018-07-22T18:58:00Z"/>
          <w:iCs/>
        </w:rPr>
        <w:pPrChange w:id="167" w:author="Stephen Michell" w:date="2018-07-22T17:30:00Z">
          <w:pPr>
            <w:pStyle w:val="ListParagraph"/>
            <w:numPr>
              <w:numId w:val="194"/>
            </w:numPr>
            <w:tabs>
              <w:tab w:val="left" w:leader="dot" w:pos="9923"/>
            </w:tabs>
            <w:ind w:hanging="360"/>
          </w:pPr>
        </w:pPrChange>
      </w:pPr>
      <w:ins w:id="168" w:author="Stephen Michell" w:date="2018-07-22T18:57:00Z">
        <w:r>
          <w:rPr>
            <w:iCs/>
          </w:rPr>
          <w:t xml:space="preserve">[CCI] </w:t>
        </w:r>
      </w:ins>
      <w:ins w:id="169" w:author="Stephen Michell" w:date="2018-07-22T18:58:00Z">
        <w:r>
          <w:rPr>
            <w:iCs/>
          </w:rPr>
          <w:t>“Clock issues”</w:t>
        </w:r>
      </w:ins>
      <w:ins w:id="170" w:author="Stephen Michell" w:date="2018-07-23T19:15:00Z">
        <w:r w:rsidR="002369DD">
          <w:rPr>
            <w:iCs/>
          </w:rPr>
          <w:t>,</w:t>
        </w:r>
      </w:ins>
      <w:ins w:id="171" w:author="Stephen Michell" w:date="2018-07-22T18:58:00Z">
        <w:del w:id="172" w:author="Stephen Michell" w:date="2018-07-23T19:15:00Z">
          <w:r w:rsidDel="002369DD">
            <w:rPr>
              <w:iCs/>
            </w:rPr>
            <w:delText xml:space="preserve"> is</w:delText>
          </w:r>
        </w:del>
        <w:r>
          <w:rPr>
            <w:iCs/>
          </w:rPr>
          <w:t xml:space="preserve"> 7.33</w:t>
        </w:r>
      </w:ins>
    </w:p>
    <w:p w14:paraId="4B090F6A" w14:textId="4B174D33" w:rsidR="004A13FE" w:rsidRDefault="004A13FE">
      <w:pPr>
        <w:pStyle w:val="ListParagraph"/>
        <w:numPr>
          <w:ilvl w:val="1"/>
          <w:numId w:val="194"/>
        </w:numPr>
        <w:tabs>
          <w:tab w:val="left" w:leader="dot" w:pos="9923"/>
        </w:tabs>
        <w:rPr>
          <w:ins w:id="173" w:author="Stephen Michell" w:date="2018-07-22T18:58:00Z"/>
          <w:iCs/>
        </w:rPr>
        <w:pPrChange w:id="174" w:author="Stephen Michell" w:date="2018-07-22T17:30:00Z">
          <w:pPr>
            <w:pStyle w:val="ListParagraph"/>
            <w:numPr>
              <w:numId w:val="194"/>
            </w:numPr>
            <w:tabs>
              <w:tab w:val="left" w:leader="dot" w:pos="9923"/>
            </w:tabs>
            <w:ind w:hanging="360"/>
          </w:pPr>
        </w:pPrChange>
      </w:pPr>
      <w:ins w:id="175" w:author="Stephen Michell" w:date="2018-07-22T18:58:00Z">
        <w:r>
          <w:rPr>
            <w:iCs/>
          </w:rPr>
          <w:t>[CDJ] “Time drift and jitter”</w:t>
        </w:r>
      </w:ins>
      <w:ins w:id="176" w:author="Stephen Michell" w:date="2018-07-23T19:16:00Z">
        <w:r w:rsidR="002369DD">
          <w:rPr>
            <w:iCs/>
          </w:rPr>
          <w:t>,</w:t>
        </w:r>
      </w:ins>
      <w:ins w:id="177" w:author="Stephen Michell" w:date="2018-07-22T18:58:00Z">
        <w:del w:id="178" w:author="Stephen Michell" w:date="2018-07-23T19:16:00Z">
          <w:r w:rsidDel="002369DD">
            <w:rPr>
              <w:iCs/>
            </w:rPr>
            <w:delText xml:space="preserve"> is</w:delText>
          </w:r>
        </w:del>
        <w:r>
          <w:rPr>
            <w:iCs/>
          </w:rPr>
          <w:t xml:space="preserve"> 7.34</w:t>
        </w:r>
      </w:ins>
    </w:p>
    <w:p w14:paraId="62482E52" w14:textId="00006911" w:rsidR="004A13FE" w:rsidDel="00F4349A" w:rsidRDefault="00F4349A">
      <w:pPr>
        <w:pStyle w:val="ListParagraph"/>
        <w:numPr>
          <w:ilvl w:val="1"/>
          <w:numId w:val="194"/>
        </w:numPr>
        <w:tabs>
          <w:tab w:val="left" w:leader="dot" w:pos="9923"/>
        </w:tabs>
        <w:rPr>
          <w:ins w:id="179" w:author="Stephen Michell" w:date="2018-07-22T19:20:00Z"/>
          <w:del w:id="180" w:author="Stephen Michell" w:date="2018-07-23T19:18:00Z"/>
          <w:iCs/>
        </w:rPr>
        <w:pPrChange w:id="181" w:author="Stephen Michell" w:date="2018-07-22T17:30:00Z">
          <w:pPr>
            <w:pStyle w:val="ListParagraph"/>
            <w:numPr>
              <w:numId w:val="194"/>
            </w:numPr>
            <w:tabs>
              <w:tab w:val="left" w:leader="dot" w:pos="9923"/>
            </w:tabs>
            <w:ind w:hanging="360"/>
          </w:pPr>
        </w:pPrChange>
      </w:pPr>
      <w:ins w:id="182" w:author="Stephen Michell" w:date="2018-07-23T19:18:00Z">
        <w:r w:rsidDel="00F4349A">
          <w:rPr>
            <w:iCs/>
          </w:rPr>
          <w:t xml:space="preserve"> </w:t>
        </w:r>
      </w:ins>
      <w:ins w:id="183" w:author="Stephen Michell" w:date="2018-07-22T18:59:00Z">
        <w:del w:id="184" w:author="Stephen Michell" w:date="2018-07-23T19:18:00Z">
          <w:r w:rsidR="004A13FE" w:rsidDel="00F4349A">
            <w:rPr>
              <w:iCs/>
            </w:rPr>
            <w:delText xml:space="preserve">[UJO] </w:delText>
          </w:r>
        </w:del>
      </w:ins>
      <w:ins w:id="185" w:author="Stephen Michell" w:date="2018-07-22T19:00:00Z">
        <w:del w:id="186" w:author="Stephen Michell" w:date="2018-07-23T19:18:00Z">
          <w:r w:rsidR="004A13FE" w:rsidDel="00F4349A">
            <w:rPr>
              <w:iCs/>
            </w:rPr>
            <w:delText>“Modifying constants”</w:delText>
          </w:r>
        </w:del>
        <w:del w:id="187" w:author="Stephen Michell" w:date="2018-07-23T19:16:00Z">
          <w:r w:rsidR="004A13FE" w:rsidDel="002369DD">
            <w:rPr>
              <w:iCs/>
            </w:rPr>
            <w:delText xml:space="preserve"> is</w:delText>
          </w:r>
        </w:del>
        <w:del w:id="188" w:author="Stephen Michell" w:date="2018-07-23T19:18:00Z">
          <w:r w:rsidR="004A13FE" w:rsidDel="00F4349A">
            <w:rPr>
              <w:iCs/>
            </w:rPr>
            <w:delText xml:space="preserve"> 8.2 and will not be addressed by language-specific parts at this point in time.</w:delText>
          </w:r>
        </w:del>
      </w:ins>
    </w:p>
    <w:p w14:paraId="41F7E61D" w14:textId="3D903328" w:rsidR="0000446D" w:rsidRDefault="0000446D">
      <w:pPr>
        <w:pStyle w:val="ListParagraph"/>
        <w:numPr>
          <w:ilvl w:val="1"/>
          <w:numId w:val="194"/>
        </w:numPr>
        <w:tabs>
          <w:tab w:val="left" w:leader="dot" w:pos="9923"/>
        </w:tabs>
        <w:rPr>
          <w:ins w:id="189" w:author="Stephen Michell" w:date="2018-07-22T19:22:00Z"/>
          <w:iCs/>
        </w:rPr>
        <w:pPrChange w:id="190" w:author="Stephen Michell" w:date="2018-07-22T17:30:00Z">
          <w:pPr>
            <w:pStyle w:val="ListParagraph"/>
            <w:numPr>
              <w:numId w:val="194"/>
            </w:numPr>
            <w:tabs>
              <w:tab w:val="left" w:leader="dot" w:pos="9923"/>
            </w:tabs>
            <w:ind w:hanging="360"/>
          </w:pPr>
        </w:pPrChange>
      </w:pPr>
      <w:ins w:id="191" w:author="Stephen Michell" w:date="2018-07-22T19:20:00Z">
        <w:r>
          <w:rPr>
            <w:iCs/>
          </w:rPr>
          <w:t>[DLB] “Download of code without integrity check</w:t>
        </w:r>
      </w:ins>
      <w:ins w:id="192" w:author="Stephen Michell" w:date="2018-07-22T19:21:00Z">
        <w:r>
          <w:rPr>
            <w:iCs/>
          </w:rPr>
          <w:t>”</w:t>
        </w:r>
      </w:ins>
      <w:ins w:id="193" w:author="Stephen Michell" w:date="2018-07-23T19:16:00Z">
        <w:r w:rsidR="002369DD">
          <w:rPr>
            <w:iCs/>
          </w:rPr>
          <w:t>,</w:t>
        </w:r>
      </w:ins>
      <w:ins w:id="194" w:author="Stephen Michell" w:date="2018-07-22T19:21:00Z">
        <w:del w:id="195" w:author="Stephen Michell" w:date="2018-07-23T19:16:00Z">
          <w:r w:rsidDel="002369DD">
            <w:rPr>
              <w:iCs/>
            </w:rPr>
            <w:delText xml:space="preserve"> is</w:delText>
          </w:r>
        </w:del>
        <w:r>
          <w:rPr>
            <w:iCs/>
          </w:rPr>
          <w:t xml:space="preserve"> 7.3</w:t>
        </w:r>
      </w:ins>
    </w:p>
    <w:p w14:paraId="5B85114C" w14:textId="75ECCA5D" w:rsidR="00C01990" w:rsidRDefault="003E4637">
      <w:pPr>
        <w:pStyle w:val="ListParagraph"/>
        <w:numPr>
          <w:ilvl w:val="1"/>
          <w:numId w:val="194"/>
        </w:numPr>
        <w:tabs>
          <w:tab w:val="left" w:leader="dot" w:pos="9923"/>
        </w:tabs>
        <w:rPr>
          <w:ins w:id="196" w:author="Stephen Michell" w:date="2018-07-22T19:23:00Z"/>
          <w:iCs/>
        </w:rPr>
        <w:pPrChange w:id="197" w:author="Stephen Michell" w:date="2018-07-22T17:30:00Z">
          <w:pPr>
            <w:pStyle w:val="ListParagraph"/>
            <w:numPr>
              <w:numId w:val="194"/>
            </w:numPr>
            <w:tabs>
              <w:tab w:val="left" w:leader="dot" w:pos="9923"/>
            </w:tabs>
            <w:ind w:hanging="360"/>
          </w:pPr>
        </w:pPrChange>
      </w:pPr>
      <w:ins w:id="198" w:author="Stephen Michell" w:date="2018-07-22T19:25:00Z">
        <w:r>
          <w:rPr>
            <w:iCs/>
          </w:rPr>
          <w:t>[</w:t>
        </w:r>
      </w:ins>
      <w:ins w:id="199" w:author="Stephen Michell" w:date="2018-07-22T19:22:00Z">
        <w:r w:rsidR="00C01990">
          <w:rPr>
            <w:iCs/>
          </w:rPr>
          <w:t>DHU</w:t>
        </w:r>
      </w:ins>
      <w:ins w:id="200" w:author="Stephen Michell" w:date="2018-07-22T19:25:00Z">
        <w:r>
          <w:rPr>
            <w:iCs/>
          </w:rPr>
          <w:t>]</w:t>
        </w:r>
      </w:ins>
      <w:ins w:id="201" w:author="Stephen Michell" w:date="2018-07-22T19:22:00Z">
        <w:r w:rsidR="00C01990">
          <w:rPr>
            <w:iCs/>
          </w:rPr>
          <w:t xml:space="preserve"> “Inclusion of functionality from untrusted control sphere</w:t>
        </w:r>
      </w:ins>
      <w:ins w:id="202" w:author="Stephen Michell" w:date="2018-07-22T19:23:00Z">
        <w:r w:rsidR="00C01990">
          <w:rPr>
            <w:iCs/>
          </w:rPr>
          <w:t>”</w:t>
        </w:r>
      </w:ins>
      <w:ins w:id="203" w:author="Stephen Michell" w:date="2018-07-23T19:16:00Z">
        <w:r w:rsidR="002369DD">
          <w:rPr>
            <w:iCs/>
          </w:rPr>
          <w:t>,</w:t>
        </w:r>
      </w:ins>
      <w:ins w:id="204" w:author="Stephen Michell" w:date="2018-07-22T19:23:00Z">
        <w:del w:id="205" w:author="Stephen Michell" w:date="2018-07-23T19:16:00Z">
          <w:r w:rsidR="00C01990" w:rsidDel="002369DD">
            <w:rPr>
              <w:iCs/>
            </w:rPr>
            <w:delText xml:space="preserve"> is</w:delText>
          </w:r>
        </w:del>
        <w:r w:rsidR="00C01990">
          <w:rPr>
            <w:iCs/>
          </w:rPr>
          <w:t xml:space="preserve"> 7.5</w:t>
        </w:r>
      </w:ins>
    </w:p>
    <w:p w14:paraId="661525B8" w14:textId="181C3ECF" w:rsidR="003E4637" w:rsidRPr="003E4637" w:rsidRDefault="003E4637">
      <w:pPr>
        <w:pStyle w:val="ListParagraph"/>
        <w:numPr>
          <w:ilvl w:val="1"/>
          <w:numId w:val="194"/>
        </w:numPr>
        <w:tabs>
          <w:tab w:val="left" w:leader="dot" w:pos="9923"/>
        </w:tabs>
        <w:rPr>
          <w:ins w:id="206" w:author="Stephen Michell" w:date="2018-07-22T19:25:00Z"/>
          <w:iCs/>
          <w:rPrChange w:id="207" w:author="Stephen Michell" w:date="2018-07-22T19:26:00Z">
            <w:rPr>
              <w:ins w:id="208" w:author="Stephen Michell" w:date="2018-07-22T19:25:00Z"/>
              <w:noProof/>
            </w:rPr>
          </w:rPrChange>
        </w:rPr>
        <w:pPrChange w:id="209" w:author="Stephen Michell" w:date="2018-07-22T19:26:00Z">
          <w:pPr>
            <w:pStyle w:val="ListParagraph"/>
            <w:numPr>
              <w:numId w:val="194"/>
            </w:numPr>
            <w:tabs>
              <w:tab w:val="left" w:leader="dot" w:pos="9923"/>
            </w:tabs>
            <w:ind w:hanging="360"/>
          </w:pPr>
        </w:pPrChange>
      </w:pPr>
      <w:ins w:id="210" w:author="Stephen Michell" w:date="2018-07-22T19:25:00Z">
        <w:r>
          <w:rPr>
            <w:noProof/>
          </w:rPr>
          <w:t>[EFS] “</w:t>
        </w:r>
      </w:ins>
      <w:ins w:id="211" w:author="Stephen Michell" w:date="2018-07-22T19:24:00Z">
        <w:r>
          <w:rPr>
            <w:noProof/>
          </w:rPr>
          <w:t>Use of unchecked data from an uncontrolled or tainted source</w:t>
        </w:r>
      </w:ins>
      <w:ins w:id="212" w:author="Stephen Michell" w:date="2018-07-22T19:25:00Z">
        <w:r>
          <w:rPr>
            <w:noProof/>
          </w:rPr>
          <w:t>”</w:t>
        </w:r>
      </w:ins>
      <w:ins w:id="213" w:author="Stephen Michell" w:date="2018-07-23T19:16:00Z">
        <w:r w:rsidR="002369DD">
          <w:rPr>
            <w:noProof/>
          </w:rPr>
          <w:t>,</w:t>
        </w:r>
      </w:ins>
      <w:ins w:id="214" w:author="Stephen Michell" w:date="2018-07-22T19:25:00Z">
        <w:del w:id="215" w:author="Stephen Michell" w:date="2018-07-23T19:16:00Z">
          <w:r w:rsidDel="002369DD">
            <w:rPr>
              <w:noProof/>
            </w:rPr>
            <w:delText xml:space="preserve"> is</w:delText>
          </w:r>
        </w:del>
        <w:r>
          <w:rPr>
            <w:noProof/>
          </w:rPr>
          <w:t xml:space="preserve"> 7.6</w:t>
        </w:r>
      </w:ins>
    </w:p>
    <w:p w14:paraId="544DD28A" w14:textId="77777777" w:rsidR="00F4349A" w:rsidRPr="00F4349A" w:rsidRDefault="008E4731">
      <w:pPr>
        <w:pStyle w:val="ListParagraph"/>
        <w:numPr>
          <w:ilvl w:val="1"/>
          <w:numId w:val="194"/>
        </w:numPr>
        <w:tabs>
          <w:tab w:val="left" w:leader="dot" w:pos="9923"/>
        </w:tabs>
        <w:rPr>
          <w:ins w:id="216" w:author="Stephen Michell" w:date="2018-07-23T19:18:00Z"/>
          <w:iCs/>
          <w:rPrChange w:id="217" w:author="Stephen Michell" w:date="2018-07-23T19:18:00Z">
            <w:rPr>
              <w:ins w:id="218" w:author="Stephen Michell" w:date="2018-07-23T19:18:00Z"/>
              <w:rFonts w:eastAsia="MS PGothic"/>
              <w:noProof/>
              <w:lang w:eastAsia="ja-JP"/>
            </w:rPr>
          </w:rPrChange>
        </w:rPr>
        <w:pPrChange w:id="219" w:author="Stephen Michell" w:date="2018-07-23T19:18:00Z">
          <w:pPr>
            <w:pStyle w:val="ListParagraph"/>
            <w:numPr>
              <w:numId w:val="194"/>
            </w:numPr>
            <w:tabs>
              <w:tab w:val="left" w:leader="dot" w:pos="9923"/>
            </w:tabs>
            <w:ind w:hanging="360"/>
          </w:pPr>
        </w:pPrChange>
      </w:pPr>
      <w:ins w:id="220" w:author="Stephen Michell" w:date="2018-07-22T19:28:00Z">
        <w:r w:rsidRPr="005B194B">
          <w:rPr>
            <w:rFonts w:eastAsia="MS PGothic"/>
            <w:noProof/>
            <w:lang w:eastAsia="ja-JP"/>
          </w:rPr>
          <w:t>[PYQ]</w:t>
        </w:r>
        <w:r>
          <w:rPr>
            <w:rFonts w:eastAsia="MS PGothic"/>
            <w:noProof/>
            <w:lang w:eastAsia="ja-JP"/>
          </w:rPr>
          <w:t xml:space="preserve"> “</w:t>
        </w:r>
        <w:r w:rsidRPr="005B194B">
          <w:rPr>
            <w:rFonts w:eastAsia="MS PGothic"/>
            <w:noProof/>
            <w:lang w:eastAsia="ja-JP"/>
          </w:rPr>
          <w:t>URL redirection to untrusted sit</w:t>
        </w:r>
        <w:r>
          <w:rPr>
            <w:rFonts w:eastAsia="MS PGothic"/>
            <w:noProof/>
            <w:lang w:eastAsia="ja-JP"/>
          </w:rPr>
          <w:t>e ('open redirect')”</w:t>
        </w:r>
      </w:ins>
      <w:ins w:id="221" w:author="Stephen Michell" w:date="2018-07-23T19:16:00Z">
        <w:r w:rsidR="002369DD">
          <w:rPr>
            <w:rFonts w:eastAsia="MS PGothic"/>
            <w:noProof/>
            <w:lang w:eastAsia="ja-JP"/>
          </w:rPr>
          <w:t>,</w:t>
        </w:r>
      </w:ins>
      <w:ins w:id="222" w:author="Stephen Michell" w:date="2018-07-22T19:28:00Z">
        <w:del w:id="223" w:author="Stephen Michell" w:date="2018-07-23T19:16:00Z">
          <w:r w:rsidDel="002369DD">
            <w:rPr>
              <w:rFonts w:eastAsia="MS PGothic"/>
              <w:noProof/>
              <w:lang w:eastAsia="ja-JP"/>
            </w:rPr>
            <w:delText xml:space="preserve"> is</w:delText>
          </w:r>
        </w:del>
        <w:r>
          <w:rPr>
            <w:rFonts w:eastAsia="MS PGothic"/>
            <w:noProof/>
            <w:lang w:eastAsia="ja-JP"/>
          </w:rPr>
          <w:t xml:space="preserve"> 7.</w:t>
        </w:r>
      </w:ins>
      <w:ins w:id="224" w:author="Stephen Michell" w:date="2018-07-22T19:29:00Z">
        <w:r>
          <w:rPr>
            <w:rFonts w:eastAsia="MS PGothic"/>
            <w:noProof/>
            <w:lang w:eastAsia="ja-JP"/>
          </w:rPr>
          <w:t>8</w:t>
        </w:r>
      </w:ins>
    </w:p>
    <w:p w14:paraId="23E7CA36" w14:textId="20570BF8" w:rsidR="008E4731" w:rsidRPr="00F4349A" w:rsidRDefault="00F4349A">
      <w:pPr>
        <w:pStyle w:val="ListParagraph"/>
        <w:numPr>
          <w:ilvl w:val="1"/>
          <w:numId w:val="194"/>
        </w:numPr>
        <w:tabs>
          <w:tab w:val="left" w:leader="dot" w:pos="9923"/>
        </w:tabs>
        <w:rPr>
          <w:iCs/>
        </w:rPr>
        <w:pPrChange w:id="225" w:author="Stephen Michell" w:date="2018-07-23T19:18:00Z">
          <w:pPr>
            <w:pStyle w:val="ListParagraph"/>
            <w:numPr>
              <w:numId w:val="194"/>
            </w:numPr>
            <w:tabs>
              <w:tab w:val="left" w:leader="dot" w:pos="9923"/>
            </w:tabs>
            <w:ind w:hanging="360"/>
          </w:pPr>
        </w:pPrChange>
      </w:pPr>
      <w:ins w:id="226" w:author="Stephen Michell" w:date="2018-07-23T19:18:00Z">
        <w:r>
          <w:rPr>
            <w:iCs/>
          </w:rPr>
          <w:t>[UJO] “Modifying constants”, 8.2</w:t>
        </w:r>
      </w:ins>
      <w:ins w:id="227" w:author="Tullio Vardanega" w:date="2018-07-27T08:17:00Z">
        <w:r w:rsidR="00BC4426">
          <w:rPr>
            <w:iCs/>
          </w:rPr>
          <w:t xml:space="preserve">, </w:t>
        </w:r>
      </w:ins>
      <w:commentRangeStart w:id="228"/>
      <w:ins w:id="229" w:author="Tullio Vardanega" w:date="2018-07-27T08:18:00Z">
        <w:r w:rsidR="00BC4426">
          <w:rPr>
            <w:iCs/>
          </w:rPr>
          <w:t>which</w:t>
        </w:r>
      </w:ins>
      <w:ins w:id="230" w:author="Stephen Michell" w:date="2018-07-23T19:18:00Z">
        <w:r>
          <w:rPr>
            <w:iCs/>
          </w:rPr>
          <w:t xml:space="preserve"> </w:t>
        </w:r>
        <w:del w:id="231" w:author="Tullio Vardanega" w:date="2018-07-27T08:18:00Z">
          <w:r w:rsidDel="00BC4426">
            <w:rPr>
              <w:iCs/>
            </w:rPr>
            <w:delText xml:space="preserve">and </w:delText>
          </w:r>
        </w:del>
        <w:r>
          <w:rPr>
            <w:iCs/>
          </w:rPr>
          <w:t>will not be addressed by language-specific parts at this point in time</w:t>
        </w:r>
      </w:ins>
      <w:commentRangeEnd w:id="228"/>
      <w:r w:rsidR="00BC4426">
        <w:rPr>
          <w:rStyle w:val="CommentReference"/>
        </w:rPr>
        <w:commentReference w:id="228"/>
      </w:r>
      <w:ins w:id="232" w:author="Stephen Michell" w:date="2018-07-23T19:18:00Z">
        <w:r>
          <w:rPr>
            <w:iCs/>
          </w:rPr>
          <w:t>.</w:t>
        </w:r>
      </w:ins>
    </w:p>
    <w:p w14:paraId="3101F595" w14:textId="114423D9" w:rsidR="00EC76D3" w:rsidRDefault="00EC76D3" w:rsidP="000D69D3">
      <w:pPr>
        <w:pStyle w:val="ListParagraph"/>
        <w:numPr>
          <w:ilvl w:val="0"/>
          <w:numId w:val="194"/>
        </w:numPr>
        <w:tabs>
          <w:tab w:val="left" w:leader="dot" w:pos="9923"/>
        </w:tabs>
        <w:rPr>
          <w:iCs/>
        </w:rPr>
      </w:pPr>
      <w:r>
        <w:rPr>
          <w:iCs/>
        </w:rPr>
        <w:t>Guidance material for each vulnerability given in subclause 6.X.5 is reworded to be more explicit and directive.</w:t>
      </w:r>
    </w:p>
    <w:p w14:paraId="47CCA5F1" w14:textId="4D8341DB" w:rsidR="00EC76D3" w:rsidRPr="00EC76D3" w:rsidRDefault="00EC76D3" w:rsidP="000D69D3">
      <w:pPr>
        <w:pStyle w:val="ListParagraph"/>
        <w:numPr>
          <w:ilvl w:val="0"/>
          <w:numId w:val="194"/>
        </w:numPr>
        <w:tabs>
          <w:tab w:val="left" w:leader="dot" w:pos="9923"/>
        </w:tabs>
        <w:rPr>
          <w:iCs/>
        </w:rPr>
      </w:pPr>
      <w:r>
        <w:rPr>
          <w:iCs/>
        </w:rPr>
        <w:t xml:space="preserve">Addition material </w:t>
      </w:r>
      <w:ins w:id="233" w:author="Tullio Vardanega" w:date="2018-07-27T08:19:00Z">
        <w:r w:rsidR="00BC4426">
          <w:rPr>
            <w:iCs/>
          </w:rPr>
          <w:t xml:space="preserve">has been added </w:t>
        </w:r>
      </w:ins>
      <w:r>
        <w:rPr>
          <w:iCs/>
        </w:rPr>
        <w:t>for some vulnerabilities</w:t>
      </w:r>
      <w:ins w:id="234" w:author="Stephen Michell" w:date="2018-07-29T16:46:00Z">
        <w:r w:rsidR="00A90535">
          <w:rPr>
            <w:iCs/>
          </w:rPr>
          <w:t xml:space="preserve"> to reflect addition knowledge gained since the publication of edition 2</w:t>
        </w:r>
      </w:ins>
      <w:del w:id="235" w:author="Tullio Vardanega" w:date="2018-07-27T08:19:00Z">
        <w:r w:rsidDel="00BC4426">
          <w:rPr>
            <w:iCs/>
          </w:rPr>
          <w:delText xml:space="preserve"> has been added</w:delText>
        </w:r>
      </w:del>
      <w:r w:rsidR="00B01BD1">
        <w:rPr>
          <w:iCs/>
        </w:rPr>
        <w:t>.</w:t>
      </w:r>
    </w:p>
    <w:p w14:paraId="19D3A30C" w14:textId="77777777" w:rsidR="00A32382" w:rsidRPr="00BD083E" w:rsidRDefault="00A32382" w:rsidP="00A32382">
      <w:bookmarkStart w:id="236" w:name="_Toc443470359"/>
      <w:bookmarkStart w:id="237" w:name="_Toc450303209"/>
      <w:r w:rsidRPr="00BD083E">
        <w:br w:type="page"/>
      </w:r>
    </w:p>
    <w:p w14:paraId="6722C79E" w14:textId="77777777" w:rsidR="00A32382" w:rsidRDefault="00A32382" w:rsidP="00A32382">
      <w:pPr>
        <w:pStyle w:val="Heading1"/>
      </w:pPr>
      <w:bookmarkStart w:id="238" w:name="_Toc358896356"/>
      <w:bookmarkStart w:id="239" w:name="_Toc440397601"/>
      <w:bookmarkStart w:id="240" w:name="_Toc520048368"/>
      <w:r>
        <w:lastRenderedPageBreak/>
        <w:t>Introduction</w:t>
      </w:r>
      <w:bookmarkEnd w:id="236"/>
      <w:bookmarkEnd w:id="237"/>
      <w:bookmarkEnd w:id="238"/>
      <w:bookmarkEnd w:id="239"/>
      <w:bookmarkEnd w:id="240"/>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exhibit undefined behavio</w:t>
      </w:r>
      <w:r w:rsidR="0018658F">
        <w:rPr>
          <w:color w:val="auto"/>
        </w:rPr>
        <w:t>u</w:t>
      </w:r>
      <w:r w:rsidRPr="00397B90">
        <w:rPr>
          <w:color w:val="auto"/>
        </w:rPr>
        <w:t>r,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Default="00694B06" w:rsidP="00B72322">
      <w:pPr>
        <w:autoSpaceDE w:val="0"/>
        <w:autoSpaceDN w:val="0"/>
        <w:adjustRightInd w:val="0"/>
        <w:spacing w:after="0" w:line="240" w:lineRule="auto"/>
        <w:ind w:right="263"/>
        <w:rPr>
          <w:ins w:id="241" w:author="Stephen Michell" w:date="2018-04-27T11:36:00Z"/>
        </w:r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57DB2FBE" w14:textId="77777777" w:rsidR="006F3962" w:rsidRDefault="006F3962" w:rsidP="00B72322">
      <w:pPr>
        <w:autoSpaceDE w:val="0"/>
        <w:autoSpaceDN w:val="0"/>
        <w:adjustRightInd w:val="0"/>
        <w:spacing w:after="0" w:line="240" w:lineRule="auto"/>
        <w:ind w:right="263"/>
        <w:rPr>
          <w:ins w:id="242" w:author="Stephen Michell" w:date="2018-04-27T11:36:00Z"/>
        </w:rPr>
      </w:pPr>
    </w:p>
    <w:p w14:paraId="143564C9" w14:textId="77777777" w:rsidR="006F3962" w:rsidRPr="004A155C" w:rsidRDefault="006F3962" w:rsidP="00B72322">
      <w:pPr>
        <w:autoSpaceDE w:val="0"/>
        <w:autoSpaceDN w:val="0"/>
        <w:adjustRightInd w:val="0"/>
        <w:spacing w:after="0" w:line="240" w:lineRule="auto"/>
        <w:ind w:right="263"/>
        <w:sectPr w:rsidR="006F3962" w:rsidRPr="004A155C" w:rsidSect="001B49C6">
          <w:headerReference w:type="even" r:id="rId11"/>
          <w:headerReference w:type="default" r:id="rId12"/>
          <w:footerReference w:type="even" r:id="rId13"/>
          <w:footerReference w:type="default" r:id="rId14"/>
          <w:headerReference w:type="first" r:id="rId15"/>
          <w:footerReference w:type="first" r:id="rId16"/>
          <w:type w:val="oddPage"/>
          <w:pgSz w:w="11899" w:h="16838" w:code="9"/>
          <w:pgMar w:top="734" w:right="562" w:bottom="821" w:left="792" w:header="706" w:footer="576" w:gutter="562"/>
          <w:pgNumType w:fmt="lowerRoman"/>
          <w:cols w:space="720"/>
        </w:sectPr>
      </w:pP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243" w:name="_Toc358896357"/>
      <w:bookmarkStart w:id="244" w:name="_Toc440397602"/>
      <w:bookmarkStart w:id="245" w:name="_Toc520048369"/>
      <w:r w:rsidRPr="00B35625">
        <w:t>1.</w:t>
      </w:r>
      <w:r>
        <w:t xml:space="preserve"> Scope</w:t>
      </w:r>
      <w:bookmarkStart w:id="246" w:name="_Toc443461091"/>
      <w:bookmarkStart w:id="247" w:name="_Toc443470360"/>
      <w:bookmarkStart w:id="248" w:name="_Toc450303210"/>
      <w:bookmarkStart w:id="249" w:name="_Toc192557820"/>
      <w:bookmarkStart w:id="250" w:name="_Toc336348220"/>
      <w:bookmarkEnd w:id="243"/>
      <w:bookmarkEnd w:id="244"/>
      <w:bookmarkEnd w:id="245"/>
    </w:p>
    <w:bookmarkEnd w:id="246"/>
    <w:bookmarkEnd w:id="247"/>
    <w:bookmarkEnd w:id="248"/>
    <w:bookmarkEnd w:id="249"/>
    <w:bookmarkEnd w:id="250"/>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251" w:name="_Toc358896358"/>
      <w:bookmarkStart w:id="252" w:name="_Toc440397603"/>
      <w:bookmarkStart w:id="253" w:name="_Toc520048370"/>
      <w:bookmarkStart w:id="254" w:name="_Toc443461093"/>
      <w:bookmarkStart w:id="255" w:name="_Toc443470362"/>
      <w:bookmarkStart w:id="256" w:name="_Toc450303212"/>
      <w:bookmarkStart w:id="257" w:name="_Toc192557830"/>
      <w:r w:rsidRPr="008731B5">
        <w:t>2.</w:t>
      </w:r>
      <w:r w:rsidR="00142882">
        <w:t xml:space="preserve"> </w:t>
      </w:r>
      <w:r w:rsidRPr="008731B5">
        <w:t xml:space="preserve">Normative </w:t>
      </w:r>
      <w:r w:rsidRPr="00BC4165">
        <w:t>references</w:t>
      </w:r>
      <w:bookmarkEnd w:id="251"/>
      <w:bookmarkEnd w:id="252"/>
      <w:bookmarkEnd w:id="253"/>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252691D5" w:rsidR="00007753" w:rsidRPr="00A90535" w:rsidRDefault="00007753" w:rsidP="0004275C">
      <w:pPr>
        <w:rPr>
          <w:rFonts w:ascii="Times New Roman" w:eastAsia="Times New Roman" w:hAnsi="Times New Roman" w:cs="Times New Roman"/>
          <w:sz w:val="24"/>
          <w:szCs w:val="24"/>
          <w:lang w:val="en-CA"/>
          <w:rPrChange w:id="258" w:author="Stephen Michell" w:date="2018-07-29T16:50:00Z">
            <w:rPr>
              <w:rFonts w:cs="Helvetica Neue"/>
              <w:i/>
              <w:color w:val="313131"/>
            </w:rPr>
          </w:rPrChange>
        </w:rPr>
      </w:pPr>
      <w:r w:rsidRPr="00BC4426">
        <w:rPr>
          <w:rFonts w:cs="Helvetica Neue"/>
          <w:i/>
          <w:color w:val="313131"/>
          <w:lang w:val="it-IT"/>
          <w:rPrChange w:id="259" w:author="Tullio Vardanega" w:date="2018-07-27T08:13:00Z">
            <w:rPr>
              <w:rFonts w:cs="Helvetica Neue"/>
              <w:i/>
              <w:color w:val="313131"/>
            </w:rPr>
          </w:rPrChange>
        </w:rPr>
        <w:t>ISO/IEC 10967-1: 2012</w:t>
      </w:r>
      <w:ins w:id="260" w:author="Stephen Michell" w:date="2018-07-29T16:49:00Z">
        <w:r w:rsidR="00A90535">
          <w:rPr>
            <w:rFonts w:cs="Helvetica Neue"/>
            <w:i/>
            <w:color w:val="313131"/>
            <w:lang w:val="it-IT"/>
          </w:rPr>
          <w:t xml:space="preserve"> </w:t>
        </w:r>
      </w:ins>
      <w:ins w:id="261" w:author="Stephen Michell" w:date="2018-07-29T16:51:00Z">
        <w:r w:rsidR="00A90535">
          <w:rPr>
            <w:rFonts w:cs="Helvetica Neue"/>
            <w:i/>
            <w:color w:val="313131"/>
          </w:rPr>
          <w:t>In</w:t>
        </w:r>
      </w:ins>
      <w:ins w:id="262" w:author="Stephen Michell" w:date="2018-07-29T16:49:00Z">
        <w:r w:rsidR="00A90535" w:rsidRPr="00A90535">
          <w:rPr>
            <w:rFonts w:cs="Helvetica Neue"/>
            <w:i/>
            <w:color w:val="313131"/>
            <w:rPrChange w:id="263" w:author="Stephen Michell" w:date="2018-07-29T16:51:00Z">
              <w:rPr>
                <w:rFonts w:ascii="Helvetica Neue" w:eastAsia="Times New Roman" w:hAnsi="Helvetica Neue" w:cs="Times New Roman"/>
                <w:color w:val="7A7A7A"/>
                <w:sz w:val="24"/>
                <w:szCs w:val="24"/>
                <w:shd w:val="clear" w:color="auto" w:fill="FFFFFF"/>
                <w:lang w:val="en-CA"/>
              </w:rPr>
            </w:rPrChange>
          </w:rPr>
          <w:t>formation technology -- Language independent arithmetic -- Part 1: Integer and floating point arithmetic</w:t>
        </w:r>
      </w:ins>
      <w:del w:id="264" w:author="Stephen Michell" w:date="2018-07-29T16:49:00Z">
        <w:r w:rsidRPr="00BC4426" w:rsidDel="00A90535">
          <w:rPr>
            <w:rFonts w:cs="Helvetica Neue"/>
            <w:i/>
            <w:color w:val="313131"/>
            <w:lang w:val="it-IT"/>
            <w:rPrChange w:id="265" w:author="Tullio Vardanega" w:date="2018-07-27T08:13:00Z">
              <w:rPr>
                <w:rFonts w:cs="Helvetica Neue"/>
                <w:i/>
                <w:color w:val="313131"/>
              </w:rPr>
            </w:rPrChange>
          </w:rPr>
          <w:delText xml:space="preserve"> …</w:delText>
        </w:r>
      </w:del>
    </w:p>
    <w:p w14:paraId="25C5F8DE" w14:textId="134DF5BC" w:rsidR="00007753" w:rsidRPr="00A90535" w:rsidRDefault="00007753" w:rsidP="0004275C">
      <w:pPr>
        <w:rPr>
          <w:rFonts w:ascii="Times New Roman" w:eastAsia="Times New Roman" w:hAnsi="Times New Roman" w:cs="Times New Roman"/>
          <w:sz w:val="24"/>
          <w:szCs w:val="24"/>
          <w:lang w:val="en-CA"/>
          <w:rPrChange w:id="266" w:author="Stephen Michell" w:date="2018-07-29T16:50:00Z">
            <w:rPr>
              <w:rFonts w:cs="Helvetica Neue"/>
              <w:i/>
              <w:color w:val="313131"/>
            </w:rPr>
          </w:rPrChange>
        </w:rPr>
      </w:pPr>
      <w:r w:rsidRPr="00BC4426">
        <w:rPr>
          <w:rFonts w:cs="Helvetica Neue"/>
          <w:i/>
          <w:color w:val="313131"/>
          <w:lang w:val="it-IT"/>
          <w:rPrChange w:id="267" w:author="Tullio Vardanega" w:date="2018-07-27T08:13:00Z">
            <w:rPr>
              <w:rFonts w:cs="Helvetica Neue"/>
              <w:i/>
              <w:color w:val="313131"/>
            </w:rPr>
          </w:rPrChange>
        </w:rPr>
        <w:t>ISO/IEC 10967-2:2001</w:t>
      </w:r>
      <w:ins w:id="268" w:author="Stephen Michell" w:date="2018-07-29T16:50:00Z">
        <w:r w:rsidR="00A90535">
          <w:rPr>
            <w:rFonts w:cs="Helvetica Neue"/>
            <w:i/>
            <w:color w:val="313131"/>
            <w:lang w:val="it-IT"/>
          </w:rPr>
          <w:t xml:space="preserve"> </w:t>
        </w:r>
        <w:r w:rsidR="00A90535" w:rsidRPr="00A90535">
          <w:rPr>
            <w:rFonts w:cs="Helvetica Neue"/>
            <w:i/>
            <w:color w:val="313131"/>
            <w:rPrChange w:id="269" w:author="Stephen Michell" w:date="2018-07-29T16:52:00Z">
              <w:rPr>
                <w:rFonts w:ascii="Helvetica Neue" w:eastAsia="Times New Roman" w:hAnsi="Helvetica Neue" w:cs="Times New Roman"/>
                <w:color w:val="7A7A7A"/>
                <w:sz w:val="24"/>
                <w:szCs w:val="24"/>
                <w:shd w:val="clear" w:color="auto" w:fill="FFFFFF"/>
                <w:lang w:val="en-CA"/>
              </w:rPr>
            </w:rPrChange>
          </w:rPr>
          <w:t>Information technology -- Language independent arithmetic -- Part 2: Elementary numerical functions</w:t>
        </w:r>
      </w:ins>
      <w:del w:id="270" w:author="Stephen Michell" w:date="2018-07-29T16:50:00Z">
        <w:r w:rsidRPr="00BC4426" w:rsidDel="00A90535">
          <w:rPr>
            <w:rFonts w:cs="Helvetica Neue"/>
            <w:i/>
            <w:color w:val="313131"/>
            <w:lang w:val="it-IT"/>
            <w:rPrChange w:id="271" w:author="Tullio Vardanega" w:date="2018-07-27T08:13:00Z">
              <w:rPr>
                <w:rFonts w:cs="Helvetica Neue"/>
                <w:i/>
                <w:color w:val="313131"/>
              </w:rPr>
            </w:rPrChange>
          </w:rPr>
          <w:delText xml:space="preserve"> …</w:delText>
        </w:r>
      </w:del>
    </w:p>
    <w:p w14:paraId="75B4B666" w14:textId="3B544723" w:rsidR="00007753" w:rsidRPr="00BC4426" w:rsidDel="00A90535" w:rsidRDefault="00007753" w:rsidP="0004275C">
      <w:pPr>
        <w:rPr>
          <w:del w:id="272" w:author="Stephen Michell" w:date="2018-07-29T16:51:00Z"/>
          <w:rFonts w:cs="Helvetica Neue"/>
          <w:i/>
          <w:color w:val="313131"/>
          <w:lang w:val="it-IT"/>
          <w:rPrChange w:id="273" w:author="Tullio Vardanega" w:date="2018-07-27T08:13:00Z">
            <w:rPr>
              <w:del w:id="274" w:author="Stephen Michell" w:date="2018-07-29T16:51:00Z"/>
              <w:rFonts w:cs="Helvetica Neue"/>
              <w:i/>
              <w:color w:val="313131"/>
            </w:rPr>
          </w:rPrChange>
        </w:rPr>
      </w:pPr>
      <w:r w:rsidRPr="00BC4426">
        <w:rPr>
          <w:rFonts w:cs="Helvetica Neue"/>
          <w:i/>
          <w:color w:val="313131"/>
          <w:lang w:val="it-IT"/>
          <w:rPrChange w:id="275" w:author="Tullio Vardanega" w:date="2018-07-27T08:13:00Z">
            <w:rPr>
              <w:rFonts w:cs="Helvetica Neue"/>
              <w:i/>
              <w:color w:val="313131"/>
            </w:rPr>
          </w:rPrChange>
        </w:rPr>
        <w:t xml:space="preserve">ISO/IEC 10967-3:2006 </w:t>
      </w:r>
      <w:ins w:id="276" w:author="Stephen Michell" w:date="2018-07-29T16:50:00Z">
        <w:r w:rsidR="00A90535">
          <w:rPr>
            <w:rFonts w:cs="Helvetica Neue"/>
            <w:i/>
            <w:color w:val="313131"/>
            <w:lang w:val="it-IT"/>
          </w:rPr>
          <w:t xml:space="preserve"> </w:t>
        </w:r>
        <w:r w:rsidR="00A90535" w:rsidRPr="00A90535">
          <w:rPr>
            <w:rFonts w:cs="Helvetica Neue"/>
            <w:i/>
            <w:color w:val="313131"/>
            <w:rPrChange w:id="277" w:author="Stephen Michell" w:date="2018-07-29T16:52:00Z">
              <w:rPr>
                <w:rFonts w:ascii="Helvetica Neue" w:eastAsia="Times New Roman" w:hAnsi="Helvetica Neue" w:cs="Times New Roman"/>
                <w:color w:val="7A7A7A"/>
                <w:sz w:val="24"/>
                <w:szCs w:val="24"/>
                <w:shd w:val="clear" w:color="auto" w:fill="FFFFFF"/>
                <w:lang w:val="en-CA"/>
              </w:rPr>
            </w:rPrChange>
          </w:rPr>
          <w:t>Information technology -- Language independent arithmetic -- Part 3: Complex integer and floating point arithmetic and complex elementary numerical functions</w:t>
        </w:r>
      </w:ins>
      <w:del w:id="278" w:author="Stephen Michell" w:date="2018-07-29T16:50:00Z">
        <w:r w:rsidRPr="00BC4426" w:rsidDel="00A90535">
          <w:rPr>
            <w:rFonts w:cs="Helvetica Neue"/>
            <w:i/>
            <w:color w:val="313131"/>
            <w:lang w:val="it-IT"/>
            <w:rPrChange w:id="279" w:author="Tullio Vardanega" w:date="2018-07-27T08:13:00Z">
              <w:rPr>
                <w:rFonts w:cs="Helvetica Neue"/>
                <w:i/>
                <w:color w:val="313131"/>
              </w:rPr>
            </w:rPrChange>
          </w:rPr>
          <w:delText>…</w:delText>
        </w:r>
      </w:del>
    </w:p>
    <w:p w14:paraId="7317FADA" w14:textId="77777777" w:rsidR="003208E2" w:rsidRPr="00BC4426" w:rsidRDefault="003208E2" w:rsidP="0004275C">
      <w:pPr>
        <w:rPr>
          <w:rFonts w:cs="Helvetica Neue"/>
          <w:i/>
          <w:color w:val="313131"/>
          <w:lang w:val="it-IT"/>
          <w:rPrChange w:id="280" w:author="Tullio Vardanega" w:date="2018-07-27T08:13:00Z">
            <w:rPr>
              <w:rFonts w:cs="Helvetica Neue"/>
              <w:i/>
              <w:color w:val="313131"/>
            </w:rPr>
          </w:rPrChange>
        </w:rPr>
      </w:pPr>
    </w:p>
    <w:p w14:paraId="7B273B7A" w14:textId="77777777" w:rsidR="00415515" w:rsidRDefault="00D14B18" w:rsidP="00874216">
      <w:pPr>
        <w:pStyle w:val="Heading1"/>
      </w:pPr>
      <w:bookmarkStart w:id="281" w:name="_Toc358896359"/>
      <w:bookmarkStart w:id="282" w:name="_Toc440397604"/>
      <w:bookmarkStart w:id="283" w:name="_Toc520048371"/>
      <w:bookmarkStart w:id="284" w:name="_Toc443461094"/>
      <w:bookmarkStart w:id="285" w:name="_Toc443470363"/>
      <w:bookmarkStart w:id="286" w:name="_Toc450303213"/>
      <w:bookmarkStart w:id="287" w:name="_Toc192557831"/>
      <w:bookmarkEnd w:id="254"/>
      <w:bookmarkEnd w:id="255"/>
      <w:bookmarkEnd w:id="256"/>
      <w:bookmarkEnd w:id="257"/>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81"/>
      <w:bookmarkEnd w:id="282"/>
      <w:bookmarkEnd w:id="283"/>
    </w:p>
    <w:p w14:paraId="2B21A9F6" w14:textId="77777777" w:rsidR="00443478" w:rsidRDefault="00A32382">
      <w:pPr>
        <w:pStyle w:val="Heading2"/>
      </w:pPr>
      <w:bookmarkStart w:id="288" w:name="_Toc358896360"/>
      <w:bookmarkStart w:id="289" w:name="_Toc440397605"/>
      <w:bookmarkStart w:id="290" w:name="_Toc520048372"/>
      <w:r w:rsidRPr="008731B5">
        <w:t>3</w:t>
      </w:r>
      <w:r w:rsidR="003C59B1">
        <w:t>.1</w:t>
      </w:r>
      <w:r w:rsidR="00142882">
        <w:t xml:space="preserve"> </w:t>
      </w:r>
      <w:r w:rsidRPr="008731B5">
        <w:t>Terms</w:t>
      </w:r>
      <w:r w:rsidR="00D14B18">
        <w:t xml:space="preserve"> and </w:t>
      </w:r>
      <w:r w:rsidRPr="008731B5">
        <w:t>definitions</w:t>
      </w:r>
      <w:bookmarkEnd w:id="284"/>
      <w:bookmarkEnd w:id="285"/>
      <w:bookmarkEnd w:id="286"/>
      <w:bookmarkEnd w:id="287"/>
      <w:bookmarkEnd w:id="288"/>
      <w:bookmarkEnd w:id="289"/>
      <w:bookmarkEnd w:id="290"/>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lastRenderedPageBreak/>
        <w:t>protoc</w:t>
      </w:r>
      <w:r>
        <w:rPr>
          <w:b/>
        </w:rPr>
        <w:t>o</w:t>
      </w:r>
      <w:r w:rsidRPr="001426B4">
        <w:rPr>
          <w:b/>
        </w:rPr>
        <w:t>l</w:t>
      </w:r>
    </w:p>
    <w:p w14:paraId="2E61A4BC" w14:textId="77777777" w:rsidR="00C03F0B" w:rsidRPr="001426B4" w:rsidRDefault="00C03F0B" w:rsidP="00C03F0B">
      <w:pPr>
        <w:spacing w:after="240"/>
      </w:pPr>
      <w:r w:rsidRPr="001426B4">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Defence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291"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291"/>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13D61EAF"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r w:rsidR="00EC15F8">
        <w:t>.</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292"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292"/>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Default="00A32382" w:rsidP="00A32382">
      <w:r>
        <w:t>weakness in an information system, system security procedures, internal controls, or implementation that could be exploited or triggered by a threat</w:t>
      </w:r>
    </w:p>
    <w:p w14:paraId="508940CD" w14:textId="43064870" w:rsidR="00FF7811" w:rsidRPr="00FF7811" w:rsidRDefault="00FF7811">
      <w:pPr>
        <w:spacing w:after="0"/>
        <w:rPr>
          <w:b/>
          <w:rPrChange w:id="293" w:author="ploedere" w:date="2018-04-25T22:41:00Z">
            <w:rPr/>
          </w:rPrChange>
        </w:rPr>
        <w:pPrChange w:id="294" w:author="ploedere" w:date="2018-04-25T22:41:00Z">
          <w:pPr/>
        </w:pPrChange>
      </w:pPr>
      <w:r w:rsidRPr="00FF7811">
        <w:rPr>
          <w:b/>
          <w:rPrChange w:id="295" w:author="ploedere" w:date="2018-04-25T22:41:00Z">
            <w:rPr/>
          </w:rPrChange>
        </w:rPr>
        <w:t>3.1.5.4</w:t>
      </w:r>
    </w:p>
    <w:p w14:paraId="7C2153DE" w14:textId="259B5F44" w:rsidR="00FF7811" w:rsidRDefault="00FF7811">
      <w:pPr>
        <w:spacing w:after="0"/>
        <w:rPr>
          <w:b/>
        </w:rPr>
        <w:pPrChange w:id="296" w:author="ploedere" w:date="2018-04-25T22:41:00Z">
          <w:pPr/>
        </w:pPrChange>
      </w:pPr>
      <w:commentRangeStart w:id="297"/>
      <w:r w:rsidRPr="00FF7811">
        <w:rPr>
          <w:b/>
          <w:rPrChange w:id="298" w:author="ploedere" w:date="2018-04-25T22:41:00Z">
            <w:rPr/>
          </w:rPrChange>
        </w:rPr>
        <w:t>Failure</w:t>
      </w:r>
      <w:commentRangeEnd w:id="297"/>
      <w:r>
        <w:rPr>
          <w:rStyle w:val="CommentReference"/>
        </w:rPr>
        <w:commentReference w:id="297"/>
      </w:r>
      <w:r w:rsidRPr="00FF7811">
        <w:rPr>
          <w:b/>
          <w:rPrChange w:id="299" w:author="ploedere" w:date="2018-04-25T22:41:00Z">
            <w:rPr/>
          </w:rPrChange>
        </w:rPr>
        <w:t xml:space="preserve"> </w:t>
      </w:r>
      <w:r w:rsidRPr="00FF7811">
        <w:rPr>
          <w:rPrChange w:id="300" w:author="ploedere" w:date="2018-04-25T22:41:00Z">
            <w:rPr>
              <w:b/>
            </w:rPr>
          </w:rPrChange>
        </w:rPr>
        <w:fldChar w:fldCharType="begin"/>
      </w:r>
      <w:r w:rsidRPr="00FF7811">
        <w:instrText xml:space="preserve"> XE "failure" </w:instrText>
      </w:r>
      <w:r w:rsidRPr="00FF7811">
        <w:rPr>
          <w:rPrChange w:id="301" w:author="ploedere" w:date="2018-04-25T22:41:00Z">
            <w:rPr>
              <w:b/>
            </w:rPr>
          </w:rPrChange>
        </w:rPr>
        <w:fldChar w:fldCharType="end"/>
      </w:r>
    </w:p>
    <w:p w14:paraId="54A271AB" w14:textId="114CB99A" w:rsidR="00FF7811" w:rsidRPr="00FF7811" w:rsidRDefault="00FF7811">
      <w:pPr>
        <w:spacing w:after="0"/>
        <w:rPr>
          <w:ins w:id="302" w:author="ploedere" w:date="2018-04-25T22:39:00Z"/>
        </w:rPr>
        <w:pPrChange w:id="303" w:author="ploedere" w:date="2018-04-25T22:41:00Z">
          <w:pPr/>
        </w:pPrChange>
      </w:pPr>
      <w:r w:rsidRPr="00FF7811">
        <w:rPr>
          <w:rPrChange w:id="304" w:author="ploedere" w:date="2018-04-25T22:41:00Z">
            <w:rPr>
              <w:b/>
            </w:rPr>
          </w:rPrChange>
        </w:rPr>
        <w:t>A malfunction of the system or component</w:t>
      </w:r>
      <w:del w:id="305" w:author="Stephen Michell" w:date="2018-04-26T07:45:00Z">
        <w:r w:rsidRPr="00FF7811" w:rsidDel="00B70BDE">
          <w:rPr>
            <w:rPrChange w:id="306" w:author="ploedere" w:date="2018-04-25T22:41:00Z">
              <w:rPr>
                <w:b/>
              </w:rPr>
            </w:rPrChange>
          </w:rPr>
          <w:delText>.</w:delText>
        </w:r>
      </w:del>
      <w:ins w:id="307" w:author="Stephen Michell" w:date="2018-04-26T07:45:00Z">
        <w:r w:rsidR="00B70BDE">
          <w:t xml:space="preserve"> which has as </w:t>
        </w:r>
      </w:ins>
      <w:ins w:id="308" w:author="ploedere" w:date="2018-04-25T22:40:00Z">
        <w:del w:id="309" w:author="Stephen Michell" w:date="2018-04-26T07:46:00Z">
          <w:r w:rsidRPr="00FF7811" w:rsidDel="00B70BDE">
            <w:rPr>
              <w:rPrChange w:id="310" w:author="ploedere" w:date="2018-04-25T22:41:00Z">
                <w:rPr>
                  <w:b/>
                </w:rPr>
              </w:rPrChange>
            </w:rPr>
            <w:delText xml:space="preserve"> S</w:delText>
          </w:r>
        </w:del>
      </w:ins>
      <w:ins w:id="311" w:author="Stephen Michell" w:date="2018-04-26T07:46:00Z">
        <w:r w:rsidR="00B70BDE">
          <w:t>s</w:t>
        </w:r>
      </w:ins>
      <w:ins w:id="312" w:author="ploedere" w:date="2018-04-25T22:40:00Z">
        <w:r w:rsidRPr="00FF7811">
          <w:rPr>
            <w:rPrChange w:id="313" w:author="ploedere" w:date="2018-04-25T22:41:00Z">
              <w:rPr>
                <w:b/>
              </w:rPr>
            </w:rPrChange>
          </w:rPr>
          <w:t>ubcategories</w:t>
        </w:r>
        <w:del w:id="314" w:author="Stephen Michell" w:date="2018-04-26T07:46:00Z">
          <w:r w:rsidRPr="00FF7811" w:rsidDel="00B70BDE">
            <w:rPr>
              <w:rPrChange w:id="315" w:author="ploedere" w:date="2018-04-25T22:41:00Z">
                <w:rPr>
                  <w:b/>
                </w:rPr>
              </w:rPrChange>
            </w:rPr>
            <w:delText xml:space="preserve"> include</w:delText>
          </w:r>
        </w:del>
      </w:ins>
      <w:ins w:id="316" w:author="Stephen Michell" w:date="2018-04-26T07:45:00Z">
        <w:r w:rsidR="00B70BDE">
          <w:t xml:space="preserve"> omission failure, commission failure, timing failure and value failure</w:t>
        </w:r>
      </w:ins>
    </w:p>
    <w:p w14:paraId="47385E16" w14:textId="77777777" w:rsidR="00B70BDE" w:rsidRDefault="00B70BDE">
      <w:pPr>
        <w:rPr>
          <w:ins w:id="317" w:author="Stephen Michell" w:date="2018-04-26T07:46:00Z"/>
          <w:iCs/>
        </w:rPr>
        <w:pPrChange w:id="318" w:author="Stephen Michell" w:date="2018-04-26T07:46:00Z">
          <w:pPr>
            <w:pStyle w:val="ListParagraph"/>
            <w:numPr>
              <w:numId w:val="200"/>
            </w:numPr>
            <w:ind w:hanging="360"/>
          </w:pPr>
        </w:pPrChange>
      </w:pPr>
    </w:p>
    <w:p w14:paraId="221A8C53" w14:textId="77777777" w:rsidR="00442E8D" w:rsidRDefault="00B70BDE">
      <w:pPr>
        <w:rPr>
          <w:ins w:id="319" w:author="Stephen Michell" w:date="2018-04-26T07:55:00Z"/>
          <w:iCs/>
        </w:rPr>
        <w:pPrChange w:id="320" w:author="Stephen Michell" w:date="2018-04-26T07:46:00Z">
          <w:pPr>
            <w:pStyle w:val="ListParagraph"/>
            <w:numPr>
              <w:numId w:val="200"/>
            </w:numPr>
            <w:ind w:hanging="360"/>
          </w:pPr>
        </w:pPrChange>
      </w:pPr>
      <w:ins w:id="321" w:author="Stephen Michell" w:date="2018-04-26T07:46:00Z">
        <w:r w:rsidRPr="009C104D">
          <w:rPr>
            <w:b/>
          </w:rPr>
          <w:t>3</w:t>
        </w:r>
        <w:r>
          <w:rPr>
            <w:b/>
          </w:rPr>
          <w:t>.1.5.5</w:t>
        </w:r>
        <w:r>
          <w:rPr>
            <w:b/>
          </w:rPr>
          <w:br/>
        </w:r>
      </w:ins>
      <w:moveToRangeStart w:id="322" w:author="ploedere" w:date="2018-04-25T22:39:00Z" w:name="move512459309"/>
      <w:moveTo w:id="323" w:author="ploedere" w:date="2018-04-25T22:39:00Z">
        <w:del w:id="324" w:author="Stephen Michell" w:date="2018-04-26T07:49:00Z">
          <w:r w:rsidR="00FF7811" w:rsidRPr="00B70BDE" w:rsidDel="00B70BDE">
            <w:rPr>
              <w:b/>
              <w:iCs/>
              <w:rPrChange w:id="325" w:author="Stephen Michell" w:date="2018-04-26T07:46:00Z">
                <w:rPr>
                  <w:iCs/>
                </w:rPr>
              </w:rPrChange>
            </w:rPr>
            <w:delText>o</w:delText>
          </w:r>
        </w:del>
      </w:moveTo>
      <w:ins w:id="326" w:author="Stephen Michell" w:date="2018-04-26T07:49:00Z">
        <w:r>
          <w:rPr>
            <w:b/>
            <w:iCs/>
          </w:rPr>
          <w:t>O</w:t>
        </w:r>
      </w:ins>
      <w:moveTo w:id="327" w:author="ploedere" w:date="2018-04-25T22:39:00Z">
        <w:r w:rsidR="00FF7811" w:rsidRPr="00B70BDE">
          <w:rPr>
            <w:b/>
            <w:iCs/>
            <w:rPrChange w:id="328" w:author="Stephen Michell" w:date="2018-04-26T07:46:00Z">
              <w:rPr>
                <w:iCs/>
              </w:rPr>
            </w:rPrChange>
          </w:rPr>
          <w:t>mission failure</w:t>
        </w:r>
        <w:del w:id="329" w:author="ploedere" w:date="2018-04-25T22:42:00Z">
          <w:r w:rsidR="00FF7811" w:rsidRPr="00B70BDE" w:rsidDel="00FF7811">
            <w:rPr>
              <w:iCs/>
            </w:rPr>
            <w:delText>s</w:delText>
          </w:r>
        </w:del>
      </w:moveTo>
      <w:ins w:id="330" w:author="Stephen Michell" w:date="2018-04-26T07:46:00Z">
        <w:r>
          <w:rPr>
            <w:iCs/>
          </w:rPr>
          <w:br/>
        </w:r>
      </w:ins>
      <w:moveTo w:id="331" w:author="ploedere" w:date="2018-04-25T22:39:00Z">
        <w:del w:id="332" w:author="Stephen Michell" w:date="2018-04-26T07:46:00Z">
          <w:r w:rsidR="00FF7811" w:rsidRPr="00B70BDE" w:rsidDel="00B70BDE">
            <w:rPr>
              <w:iCs/>
            </w:rPr>
            <w:delText xml:space="preserve">: </w:delText>
          </w:r>
        </w:del>
      </w:moveTo>
      <w:ins w:id="333" w:author="Stephen Michell" w:date="2018-04-26T07:46:00Z">
        <w:r>
          <w:rPr>
            <w:iCs/>
          </w:rPr>
          <w:t>A</w:t>
        </w:r>
      </w:ins>
      <w:moveTo w:id="334" w:author="ploedere" w:date="2018-04-25T22:39:00Z">
        <w:del w:id="335" w:author="Stephen Michell" w:date="2018-04-26T07:47:00Z">
          <w:r w:rsidR="00FF7811" w:rsidRPr="00B70BDE" w:rsidDel="00B70BDE">
            <w:rPr>
              <w:iCs/>
            </w:rPr>
            <w:delText>a</w:delText>
          </w:r>
        </w:del>
        <w:r w:rsidR="00FF7811" w:rsidRPr="00B70BDE">
          <w:rPr>
            <w:iCs/>
          </w:rPr>
          <w:t xml:space="preserve"> service </w:t>
        </w:r>
      </w:moveTo>
      <w:ins w:id="336" w:author="Stephen Michell" w:date="2018-04-26T07:51:00Z">
        <w:r>
          <w:rPr>
            <w:iCs/>
          </w:rPr>
          <w:t xml:space="preserve">that </w:t>
        </w:r>
      </w:ins>
      <w:moveTo w:id="337" w:author="ploedere" w:date="2018-04-25T22:39:00Z">
        <w:r w:rsidR="00FF7811" w:rsidRPr="00B70BDE">
          <w:rPr>
            <w:iCs/>
          </w:rPr>
          <w:t xml:space="preserve">is </w:t>
        </w:r>
        <w:del w:id="338" w:author="Stephen Michell" w:date="2018-04-26T07:52:00Z">
          <w:r w:rsidR="00FF7811" w:rsidRPr="00B70BDE" w:rsidDel="00B70BDE">
            <w:rPr>
              <w:iCs/>
            </w:rPr>
            <w:delText>asked for</w:delText>
          </w:r>
        </w:del>
      </w:moveTo>
      <w:ins w:id="339" w:author="Stephen Michell" w:date="2018-04-26T07:52:00Z">
        <w:r>
          <w:rPr>
            <w:iCs/>
          </w:rPr>
          <w:t>requested</w:t>
        </w:r>
      </w:ins>
      <w:moveTo w:id="340" w:author="ploedere" w:date="2018-04-25T22:39:00Z">
        <w:r w:rsidR="00FF7811" w:rsidRPr="00B70BDE">
          <w:rPr>
            <w:iCs/>
          </w:rPr>
          <w:t xml:space="preserve"> but never rendered</w:t>
        </w:r>
        <w:del w:id="341" w:author="Stephen Michell" w:date="2018-04-26T07:52:00Z">
          <w:r w:rsidR="00FF7811" w:rsidRPr="00B70BDE" w:rsidDel="00B70BDE">
            <w:rPr>
              <w:iCs/>
            </w:rPr>
            <w:delText>. The</w:delText>
          </w:r>
        </w:del>
      </w:moveTo>
      <w:ins w:id="342" w:author="Stephen Michell" w:date="2018-04-26T07:52:00Z">
        <w:r>
          <w:rPr>
            <w:iCs/>
          </w:rPr>
          <w:t xml:space="preserve"> </w:t>
        </w:r>
      </w:ins>
    </w:p>
    <w:p w14:paraId="58A250B6" w14:textId="484199FB" w:rsidR="00FF7811" w:rsidRPr="00B70BDE" w:rsidRDefault="00442E8D">
      <w:pPr>
        <w:ind w:left="403"/>
        <w:rPr>
          <w:b/>
          <w:rPrChange w:id="343" w:author="Stephen Michell" w:date="2018-04-26T07:46:00Z">
            <w:rPr/>
          </w:rPrChange>
        </w:rPr>
        <w:pPrChange w:id="344" w:author="Stephen Michell" w:date="2018-04-26T07:55:00Z">
          <w:pPr>
            <w:pStyle w:val="ListParagraph"/>
            <w:numPr>
              <w:numId w:val="200"/>
            </w:numPr>
            <w:ind w:hanging="360"/>
          </w:pPr>
        </w:pPrChange>
      </w:pPr>
      <w:commentRangeStart w:id="345"/>
      <w:ins w:id="346" w:author="Stephen Michell" w:date="2018-04-26T07:55:00Z">
        <w:r w:rsidRPr="00642EA3">
          <w:rPr>
            <w:b/>
            <w:iCs/>
            <w:rPrChange w:id="347" w:author="Stephen Michell" w:date="2018-07-29T16:55:00Z">
              <w:rPr>
                <w:iCs/>
              </w:rPr>
            </w:rPrChange>
          </w:rPr>
          <w:lastRenderedPageBreak/>
          <w:t>No</w:t>
        </w:r>
      </w:ins>
      <w:ins w:id="348" w:author="Tullio Vardanega" w:date="2018-07-27T08:26:00Z">
        <w:r w:rsidR="00EC15F8" w:rsidRPr="00642EA3">
          <w:rPr>
            <w:b/>
            <w:iCs/>
            <w:rPrChange w:id="349" w:author="Stephen Michell" w:date="2018-07-29T16:55:00Z">
              <w:rPr>
                <w:iCs/>
              </w:rPr>
            </w:rPrChange>
          </w:rPr>
          <w:softHyphen/>
        </w:r>
        <w:r w:rsidR="00EC15F8" w:rsidRPr="00642EA3">
          <w:rPr>
            <w:b/>
            <w:iCs/>
            <w:rPrChange w:id="350" w:author="Stephen Michell" w:date="2018-07-29T16:55:00Z">
              <w:rPr>
                <w:iCs/>
              </w:rPr>
            </w:rPrChange>
          </w:rPr>
          <w:softHyphen/>
        </w:r>
        <w:r w:rsidR="00EC15F8" w:rsidRPr="00642EA3">
          <w:rPr>
            <w:b/>
            <w:iCs/>
            <w:rPrChange w:id="351" w:author="Stephen Michell" w:date="2018-07-29T16:55:00Z">
              <w:rPr>
                <w:iCs/>
              </w:rPr>
            </w:rPrChange>
          </w:rPr>
          <w:softHyphen/>
        </w:r>
      </w:ins>
      <w:ins w:id="352" w:author="Stephen Michell" w:date="2018-04-26T07:55:00Z">
        <w:r w:rsidRPr="00642EA3">
          <w:rPr>
            <w:b/>
            <w:iCs/>
            <w:rPrChange w:id="353" w:author="Stephen Michell" w:date="2018-07-29T16:55:00Z">
              <w:rPr>
                <w:iCs/>
              </w:rPr>
            </w:rPrChange>
          </w:rPr>
          <w:t>te</w:t>
        </w:r>
      </w:ins>
      <w:commentRangeEnd w:id="345"/>
      <w:r w:rsidR="00EC15F8">
        <w:rPr>
          <w:rStyle w:val="CommentReference"/>
        </w:rPr>
        <w:commentReference w:id="345"/>
      </w:r>
      <w:ins w:id="354" w:author="Stephen Michell" w:date="2018-04-26T07:55:00Z">
        <w:r>
          <w:rPr>
            <w:iCs/>
          </w:rPr>
          <w:t xml:space="preserve">: The </w:t>
        </w:r>
      </w:ins>
      <w:moveTo w:id="355" w:author="ploedere" w:date="2018-04-25T22:39:00Z">
        <w:del w:id="356" w:author="Stephen Michell" w:date="2018-04-26T07:55:00Z">
          <w:r w:rsidR="00FF7811" w:rsidRPr="00B70BDE" w:rsidDel="00442E8D">
            <w:rPr>
              <w:iCs/>
            </w:rPr>
            <w:delText xml:space="preserve"> </w:delText>
          </w:r>
        </w:del>
        <w:r w:rsidR="00FF7811" w:rsidRPr="00B70BDE">
          <w:rPr>
            <w:iCs/>
          </w:rPr>
          <w:t xml:space="preserve">client </w:t>
        </w:r>
        <w:del w:id="357" w:author="Stephen Michell" w:date="2018-04-26T07:52:00Z">
          <w:r w:rsidR="00FF7811" w:rsidRPr="00B70BDE" w:rsidDel="00B70BDE">
            <w:rPr>
              <w:iCs/>
            </w:rPr>
            <w:delText>migh</w:delText>
          </w:r>
        </w:del>
      </w:moveTo>
      <w:ins w:id="358" w:author="Stephen Michell" w:date="2018-04-26T07:52:00Z">
        <w:r w:rsidR="00B70BDE">
          <w:rPr>
            <w:iCs/>
          </w:rPr>
          <w:t>may</w:t>
        </w:r>
      </w:ins>
      <w:moveTo w:id="359" w:author="ploedere" w:date="2018-04-25T22:39:00Z">
        <w:del w:id="360" w:author="Stephen Michell" w:date="2018-04-26T07:55:00Z">
          <w:r w:rsidR="00FF7811" w:rsidRPr="00B70BDE" w:rsidDel="00442E8D">
            <w:rPr>
              <w:iCs/>
            </w:rPr>
            <w:delText>t</w:delText>
          </w:r>
        </w:del>
        <w:r w:rsidR="00FF7811" w:rsidRPr="00B70BDE">
          <w:rPr>
            <w:iCs/>
          </w:rPr>
          <w:t xml:space="preserve"> wait forever or may be notified about the failure (termination) of the service.</w:t>
        </w:r>
      </w:moveTo>
    </w:p>
    <w:p w14:paraId="74F92EE8" w14:textId="5CECD0CD" w:rsidR="00B70BDE" w:rsidRDefault="00B70BDE">
      <w:pPr>
        <w:pStyle w:val="ListParagraph"/>
        <w:ind w:left="0"/>
        <w:rPr>
          <w:ins w:id="361" w:author="Tullio Vardanega" w:date="2018-07-27T08:26:00Z"/>
          <w:iCs/>
        </w:rPr>
        <w:pPrChange w:id="362" w:author="Stephen Michell" w:date="2018-04-26T07:47:00Z">
          <w:pPr>
            <w:pStyle w:val="ListParagraph"/>
            <w:numPr>
              <w:numId w:val="200"/>
            </w:numPr>
            <w:ind w:hanging="360"/>
          </w:pPr>
        </w:pPrChange>
      </w:pPr>
      <w:ins w:id="363" w:author="Stephen Michell" w:date="2018-04-26T07:48:00Z">
        <w:r w:rsidRPr="009C104D">
          <w:rPr>
            <w:b/>
          </w:rPr>
          <w:t>3</w:t>
        </w:r>
        <w:r>
          <w:rPr>
            <w:b/>
          </w:rPr>
          <w:t>.1.5.6</w:t>
        </w:r>
        <w:r>
          <w:rPr>
            <w:b/>
          </w:rPr>
          <w:br/>
        </w:r>
      </w:ins>
      <w:moveTo w:id="364" w:author="ploedere" w:date="2018-04-25T22:39:00Z">
        <w:del w:id="365" w:author="Stephen Michell" w:date="2018-04-26T07:49:00Z">
          <w:r w:rsidR="00FF7811" w:rsidRPr="00B70BDE" w:rsidDel="00B70BDE">
            <w:rPr>
              <w:b/>
              <w:iCs/>
              <w:rPrChange w:id="366" w:author="Stephen Michell" w:date="2018-04-26T07:47:00Z">
                <w:rPr>
                  <w:iCs/>
                </w:rPr>
              </w:rPrChange>
            </w:rPr>
            <w:delText>c</w:delText>
          </w:r>
        </w:del>
      </w:moveTo>
      <w:ins w:id="367" w:author="Stephen Michell" w:date="2018-04-26T07:49:00Z">
        <w:r>
          <w:rPr>
            <w:b/>
            <w:iCs/>
          </w:rPr>
          <w:t>C</w:t>
        </w:r>
      </w:ins>
      <w:moveTo w:id="368" w:author="ploedere" w:date="2018-04-25T22:39:00Z">
        <w:r w:rsidR="00FF7811" w:rsidRPr="00B70BDE">
          <w:rPr>
            <w:b/>
            <w:iCs/>
            <w:rPrChange w:id="369" w:author="Stephen Michell" w:date="2018-04-26T07:47:00Z">
              <w:rPr>
                <w:iCs/>
              </w:rPr>
            </w:rPrChange>
          </w:rPr>
          <w:t>ommission failure</w:t>
        </w:r>
        <w:del w:id="370" w:author="ploedere" w:date="2018-04-25T22:42:00Z">
          <w:r w:rsidR="00FF7811" w:rsidRPr="000F063C" w:rsidDel="00FF7811">
            <w:rPr>
              <w:iCs/>
            </w:rPr>
            <w:delText>s</w:delText>
          </w:r>
        </w:del>
        <w:del w:id="371" w:author="Stephen Michell" w:date="2018-04-26T07:49:00Z">
          <w:r w:rsidR="00FF7811" w:rsidRPr="000F063C" w:rsidDel="00B70BDE">
            <w:rPr>
              <w:iCs/>
            </w:rPr>
            <w:delText>:</w:delText>
          </w:r>
        </w:del>
      </w:moveTo>
      <w:ins w:id="372" w:author="Stephen Michell" w:date="2018-04-26T07:47:00Z">
        <w:r>
          <w:rPr>
            <w:iCs/>
          </w:rPr>
          <w:br/>
        </w:r>
      </w:ins>
      <w:moveTo w:id="373" w:author="ploedere" w:date="2018-04-25T22:39:00Z">
        <w:del w:id="374" w:author="Stephen Michell" w:date="2018-04-26T07:47:00Z">
          <w:r w:rsidR="00FF7811" w:rsidRPr="000F063C" w:rsidDel="00B70BDE">
            <w:rPr>
              <w:iCs/>
            </w:rPr>
            <w:delText xml:space="preserve"> </w:delText>
          </w:r>
        </w:del>
        <w:del w:id="375" w:author="Stephen Michell" w:date="2018-04-26T07:49:00Z">
          <w:r w:rsidR="00FF7811" w:rsidRPr="000F063C" w:rsidDel="00B70BDE">
            <w:rPr>
              <w:iCs/>
            </w:rPr>
            <w:delText>a</w:delText>
          </w:r>
        </w:del>
      </w:moveTo>
      <w:ins w:id="376" w:author="Stephen Michell" w:date="2018-04-26T07:49:00Z">
        <w:r>
          <w:rPr>
            <w:iCs/>
          </w:rPr>
          <w:t>A</w:t>
        </w:r>
      </w:ins>
      <w:moveTo w:id="377" w:author="ploedere" w:date="2018-04-25T22:39:00Z">
        <w:r w:rsidR="00FF7811" w:rsidRPr="000F063C">
          <w:rPr>
            <w:iCs/>
          </w:rPr>
          <w:t xml:space="preserve"> service </w:t>
        </w:r>
      </w:moveTo>
      <w:ins w:id="378" w:author="Stephen Michell" w:date="2018-04-26T07:52:00Z">
        <w:r>
          <w:rPr>
            <w:iCs/>
          </w:rPr>
          <w:t xml:space="preserve">that </w:t>
        </w:r>
      </w:ins>
      <w:moveTo w:id="379" w:author="ploedere" w:date="2018-04-25T22:39:00Z">
        <w:r w:rsidR="00FF7811" w:rsidRPr="000F063C">
          <w:rPr>
            <w:iCs/>
          </w:rPr>
          <w:t>initiates unexpected actions, e. g.,</w:t>
        </w:r>
        <w:r w:rsidR="00FF7811">
          <w:rPr>
            <w:iCs/>
          </w:rPr>
          <w:t xml:space="preserve"> </w:t>
        </w:r>
        <w:r w:rsidR="00FF7811" w:rsidRPr="000F063C">
          <w:rPr>
            <w:iCs/>
          </w:rPr>
          <w:t xml:space="preserve">communication that is unexpected by the receiver. </w:t>
        </w:r>
      </w:moveTo>
    </w:p>
    <w:p w14:paraId="0413217E" w14:textId="77777777" w:rsidR="00EC15F8" w:rsidRDefault="00EC15F8">
      <w:pPr>
        <w:pStyle w:val="ListParagraph"/>
        <w:ind w:left="0"/>
        <w:rPr>
          <w:ins w:id="380" w:author="Stephen Michell" w:date="2018-04-26T07:53:00Z"/>
          <w:iCs/>
        </w:rPr>
        <w:pPrChange w:id="381" w:author="Stephen Michell" w:date="2018-04-26T07:47:00Z">
          <w:pPr>
            <w:pStyle w:val="ListParagraph"/>
            <w:numPr>
              <w:numId w:val="200"/>
            </w:numPr>
            <w:ind w:hanging="360"/>
          </w:pPr>
        </w:pPrChange>
      </w:pPr>
    </w:p>
    <w:p w14:paraId="65FF3280" w14:textId="33047A9B" w:rsidR="00FF7811" w:rsidRPr="000F063C" w:rsidRDefault="00B70BDE">
      <w:pPr>
        <w:pStyle w:val="ListParagraph"/>
        <w:ind w:left="403"/>
        <w:rPr>
          <w:iCs/>
        </w:rPr>
        <w:pPrChange w:id="382" w:author="Stephen Michell" w:date="2018-04-26T07:53:00Z">
          <w:pPr>
            <w:pStyle w:val="ListParagraph"/>
            <w:numPr>
              <w:numId w:val="200"/>
            </w:numPr>
            <w:ind w:hanging="360"/>
          </w:pPr>
        </w:pPrChange>
      </w:pPr>
      <w:ins w:id="383" w:author="Stephen Michell" w:date="2018-04-26T07:53:00Z">
        <w:r>
          <w:rPr>
            <w:iCs/>
          </w:rPr>
          <w:t xml:space="preserve">Note: </w:t>
        </w:r>
      </w:ins>
      <w:moveTo w:id="384" w:author="ploedere" w:date="2018-04-25T22:39:00Z">
        <w:r w:rsidR="00FF7811" w:rsidRPr="000F063C">
          <w:rPr>
            <w:iCs/>
          </w:rPr>
          <w:t>The service might wait forever</w:t>
        </w:r>
        <w:r w:rsidR="00FF7811">
          <w:rPr>
            <w:iCs/>
          </w:rPr>
          <w:t>, causing omission failures for subsequent calls by clients</w:t>
        </w:r>
        <w:r w:rsidR="00FF7811" w:rsidRPr="000F063C">
          <w:rPr>
            <w:iCs/>
          </w:rPr>
          <w:t xml:space="preserve">. </w:t>
        </w:r>
        <w:r w:rsidR="00FF7811">
          <w:rPr>
            <w:iCs/>
          </w:rPr>
          <w:t xml:space="preserve">The receiver might be hindered to do its legitimate actions in time. </w:t>
        </w:r>
        <w:r w:rsidR="00FF7811" w:rsidRPr="000F063C">
          <w:rPr>
            <w:iCs/>
          </w:rPr>
          <w:t>At</w:t>
        </w:r>
        <w:r w:rsidR="00FF7811">
          <w:rPr>
            <w:iCs/>
          </w:rPr>
          <w:t xml:space="preserve"> a minimum, resour</w:t>
        </w:r>
        <w:r w:rsidR="00FF7811" w:rsidRPr="000F063C">
          <w:rPr>
            <w:iCs/>
          </w:rPr>
          <w:t xml:space="preserve">ces </w:t>
        </w:r>
        <w:r w:rsidR="00FF7811">
          <w:rPr>
            <w:iCs/>
          </w:rPr>
          <w:t xml:space="preserve">are consumed that are </w:t>
        </w:r>
        <w:r w:rsidR="00FF7811" w:rsidRPr="000F063C">
          <w:rPr>
            <w:iCs/>
          </w:rPr>
          <w:t xml:space="preserve">possibly needed by others. </w:t>
        </w:r>
      </w:moveTo>
    </w:p>
    <w:p w14:paraId="28F0882A" w14:textId="77777777" w:rsidR="00B70BDE" w:rsidRDefault="00B70BDE">
      <w:pPr>
        <w:rPr>
          <w:ins w:id="385" w:author="Stephen Michell" w:date="2018-04-26T07:54:00Z"/>
          <w:iCs/>
        </w:rPr>
        <w:pPrChange w:id="386" w:author="Stephen Michell" w:date="2018-04-26T07:48:00Z">
          <w:pPr>
            <w:pStyle w:val="ListParagraph"/>
            <w:numPr>
              <w:numId w:val="200"/>
            </w:numPr>
            <w:ind w:hanging="360"/>
          </w:pPr>
        </w:pPrChange>
      </w:pPr>
      <w:ins w:id="387" w:author="Stephen Michell" w:date="2018-04-26T07:48:00Z">
        <w:r w:rsidRPr="009C104D">
          <w:rPr>
            <w:b/>
          </w:rPr>
          <w:t>3</w:t>
        </w:r>
        <w:r>
          <w:rPr>
            <w:b/>
          </w:rPr>
          <w:t>.1.5.7</w:t>
        </w:r>
        <w:r>
          <w:rPr>
            <w:b/>
          </w:rPr>
          <w:br/>
        </w:r>
      </w:ins>
      <w:moveTo w:id="388" w:author="ploedere" w:date="2018-04-25T22:39:00Z">
        <w:del w:id="389" w:author="Stephen Michell" w:date="2018-04-26T07:49:00Z">
          <w:r w:rsidR="00FF7811" w:rsidRPr="00B70BDE" w:rsidDel="00B70BDE">
            <w:rPr>
              <w:b/>
              <w:iCs/>
              <w:rPrChange w:id="390" w:author="Stephen Michell" w:date="2018-04-26T07:47:00Z">
                <w:rPr>
                  <w:iCs/>
                </w:rPr>
              </w:rPrChange>
            </w:rPr>
            <w:delText>t</w:delText>
          </w:r>
        </w:del>
      </w:moveTo>
      <w:ins w:id="391" w:author="Stephen Michell" w:date="2018-04-26T07:49:00Z">
        <w:r>
          <w:rPr>
            <w:b/>
            <w:iCs/>
          </w:rPr>
          <w:t>T</w:t>
        </w:r>
      </w:ins>
      <w:moveTo w:id="392" w:author="ploedere" w:date="2018-04-25T22:39:00Z">
        <w:r w:rsidR="00FF7811" w:rsidRPr="00B70BDE">
          <w:rPr>
            <w:b/>
            <w:iCs/>
            <w:rPrChange w:id="393" w:author="Stephen Michell" w:date="2018-04-26T07:47:00Z">
              <w:rPr>
                <w:iCs/>
              </w:rPr>
            </w:rPrChange>
          </w:rPr>
          <w:t>iming failure</w:t>
        </w:r>
        <w:del w:id="394" w:author="ploedere" w:date="2018-04-25T22:42:00Z">
          <w:r w:rsidR="00FF7811" w:rsidRPr="00B70BDE" w:rsidDel="00FF7811">
            <w:rPr>
              <w:iCs/>
            </w:rPr>
            <w:delText>s</w:delText>
          </w:r>
        </w:del>
      </w:moveTo>
      <w:ins w:id="395" w:author="Stephen Michell" w:date="2018-04-26T07:47:00Z">
        <w:r w:rsidRPr="00B70BDE">
          <w:rPr>
            <w:iCs/>
          </w:rPr>
          <w:br/>
        </w:r>
      </w:ins>
      <w:moveTo w:id="396" w:author="ploedere" w:date="2018-04-25T22:39:00Z">
        <w:del w:id="397" w:author="Stephen Michell" w:date="2018-04-26T07:47:00Z">
          <w:r w:rsidR="00FF7811" w:rsidRPr="00B70BDE" w:rsidDel="00B70BDE">
            <w:rPr>
              <w:iCs/>
            </w:rPr>
            <w:delText>:</w:delText>
          </w:r>
        </w:del>
        <w:r w:rsidR="00FF7811" w:rsidRPr="00B70BDE">
          <w:rPr>
            <w:iCs/>
          </w:rPr>
          <w:t xml:space="preserve"> </w:t>
        </w:r>
        <w:del w:id="398" w:author="Stephen Michell" w:date="2018-04-26T07:49:00Z">
          <w:r w:rsidR="00FF7811" w:rsidRPr="00B70BDE" w:rsidDel="00B70BDE">
            <w:rPr>
              <w:iCs/>
            </w:rPr>
            <w:delText>a</w:delText>
          </w:r>
        </w:del>
      </w:moveTo>
      <w:ins w:id="399" w:author="Stephen Michell" w:date="2018-04-26T07:49:00Z">
        <w:r>
          <w:rPr>
            <w:iCs/>
          </w:rPr>
          <w:t>A</w:t>
        </w:r>
      </w:ins>
      <w:moveTo w:id="400" w:author="ploedere" w:date="2018-04-25T22:39:00Z">
        <w:r w:rsidR="00FF7811" w:rsidRPr="00B70BDE">
          <w:rPr>
            <w:iCs/>
          </w:rPr>
          <w:t xml:space="preserve"> service </w:t>
        </w:r>
      </w:moveTo>
      <w:ins w:id="401" w:author="Stephen Michell" w:date="2018-04-26T07:50:00Z">
        <w:r>
          <w:rPr>
            <w:iCs/>
          </w:rPr>
          <w:t xml:space="preserve">that </w:t>
        </w:r>
      </w:ins>
      <w:moveTo w:id="402" w:author="ploedere" w:date="2018-04-25T22:39:00Z">
        <w:r w:rsidR="00FF7811" w:rsidRPr="00B70BDE">
          <w:rPr>
            <w:iCs/>
          </w:rPr>
          <w:t>is not rendered before an imposed deadline</w:t>
        </w:r>
      </w:moveTo>
      <w:ins w:id="403" w:author="Stephen Michell" w:date="2018-04-26T07:54:00Z">
        <w:r>
          <w:rPr>
            <w:iCs/>
          </w:rPr>
          <w:t>.</w:t>
        </w:r>
      </w:ins>
    </w:p>
    <w:p w14:paraId="0A415748" w14:textId="2F502BD5" w:rsidR="00FF7811" w:rsidRPr="00B70BDE" w:rsidRDefault="00442E8D">
      <w:pPr>
        <w:ind w:left="403"/>
        <w:rPr>
          <w:iCs/>
        </w:rPr>
        <w:pPrChange w:id="404" w:author="Stephen Michell" w:date="2018-04-26T07:56:00Z">
          <w:pPr>
            <w:pStyle w:val="ListParagraph"/>
            <w:numPr>
              <w:numId w:val="200"/>
            </w:numPr>
            <w:ind w:hanging="360"/>
          </w:pPr>
        </w:pPrChange>
      </w:pPr>
      <w:ins w:id="405" w:author="Stephen Michell" w:date="2018-04-26T07:54:00Z">
        <w:r>
          <w:rPr>
            <w:iCs/>
          </w:rPr>
          <w:t>Note: This result</w:t>
        </w:r>
      </w:ins>
      <w:ins w:id="406" w:author="Stephen Michell" w:date="2018-04-26T07:56:00Z">
        <w:r>
          <w:rPr>
            <w:iCs/>
          </w:rPr>
          <w:t>s</w:t>
        </w:r>
      </w:ins>
      <w:ins w:id="407" w:author="Stephen Michell" w:date="2018-04-26T07:54:00Z">
        <w:r>
          <w:rPr>
            <w:iCs/>
          </w:rPr>
          <w:t xml:space="preserve"> in a </w:t>
        </w:r>
      </w:ins>
      <w:moveTo w:id="408" w:author="ploedere" w:date="2018-04-25T22:39:00Z">
        <w:del w:id="409" w:author="Stephen Michell" w:date="2018-04-26T07:50:00Z">
          <w:r w:rsidR="00FF7811" w:rsidRPr="00B70BDE" w:rsidDel="00B70BDE">
            <w:rPr>
              <w:iCs/>
            </w:rPr>
            <w:delText>. S</w:delText>
          </w:r>
        </w:del>
      </w:moveTo>
      <w:ins w:id="410" w:author="Stephen Michell" w:date="2018-04-26T07:50:00Z">
        <w:r w:rsidR="00B70BDE">
          <w:rPr>
            <w:iCs/>
          </w:rPr>
          <w:t xml:space="preserve"> s</w:t>
        </w:r>
      </w:ins>
      <w:moveTo w:id="411" w:author="ploedere" w:date="2018-04-25T22:39:00Z">
        <w:r w:rsidR="00FF7811" w:rsidRPr="00B70BDE">
          <w:rPr>
            <w:iCs/>
          </w:rPr>
          <w:t>ystem response</w:t>
        </w:r>
        <w:del w:id="412" w:author="Stephen Michell" w:date="2018-04-26T07:55:00Z">
          <w:r w:rsidR="00FF7811" w:rsidRPr="00B70BDE" w:rsidDel="00442E8D">
            <w:rPr>
              <w:iCs/>
            </w:rPr>
            <w:delText>s</w:delText>
          </w:r>
        </w:del>
        <w:r w:rsidR="00FF7811" w:rsidRPr="00B70BDE">
          <w:rPr>
            <w:iCs/>
          </w:rPr>
          <w:t xml:space="preserve"> </w:t>
        </w:r>
        <w:del w:id="413" w:author="Stephen Michell" w:date="2018-04-26T07:50:00Z">
          <w:r w:rsidR="00FF7811" w:rsidRPr="00B70BDE" w:rsidDel="00B70BDE">
            <w:rPr>
              <w:iCs/>
            </w:rPr>
            <w:delText>will be</w:delText>
          </w:r>
        </w:del>
      </w:moveTo>
      <w:ins w:id="414" w:author="Stephen Michell" w:date="2018-04-26T07:50:00Z">
        <w:r w:rsidR="00B70BDE">
          <w:rPr>
            <w:iCs/>
          </w:rPr>
          <w:t xml:space="preserve">that is </w:t>
        </w:r>
      </w:ins>
      <w:moveTo w:id="415" w:author="ploedere" w:date="2018-04-25T22:39:00Z">
        <w:r w:rsidR="00FF7811" w:rsidRPr="00B70BDE">
          <w:rPr>
            <w:iCs/>
          </w:rPr>
          <w:t xml:space="preserve"> (too) late, causing corresponding damages to the real world affected by the system.</w:t>
        </w:r>
      </w:moveTo>
    </w:p>
    <w:p w14:paraId="51458409" w14:textId="77777777" w:rsidR="00442E8D" w:rsidRDefault="00B70BDE">
      <w:pPr>
        <w:ind w:left="43"/>
        <w:rPr>
          <w:ins w:id="416" w:author="Stephen Michell" w:date="2018-04-26T07:56:00Z"/>
          <w:iCs/>
        </w:rPr>
        <w:pPrChange w:id="417" w:author="Stephen Michell" w:date="2018-04-26T07:48:00Z">
          <w:pPr>
            <w:pStyle w:val="ListParagraph"/>
            <w:numPr>
              <w:numId w:val="200"/>
            </w:numPr>
            <w:ind w:hanging="360"/>
          </w:pPr>
        </w:pPrChange>
      </w:pPr>
      <w:ins w:id="418" w:author="Stephen Michell" w:date="2018-04-26T07:48:00Z">
        <w:r w:rsidRPr="009C104D">
          <w:rPr>
            <w:b/>
          </w:rPr>
          <w:t>3</w:t>
        </w:r>
        <w:r>
          <w:rPr>
            <w:b/>
          </w:rPr>
          <w:t>.1.5.8</w:t>
        </w:r>
        <w:r>
          <w:rPr>
            <w:b/>
          </w:rPr>
          <w:br/>
        </w:r>
      </w:ins>
      <w:moveTo w:id="419" w:author="ploedere" w:date="2018-04-25T22:39:00Z">
        <w:r w:rsidR="00FF7811" w:rsidRPr="00B70BDE">
          <w:rPr>
            <w:b/>
            <w:iCs/>
            <w:rPrChange w:id="420" w:author="Stephen Michell" w:date="2018-04-26T07:48:00Z">
              <w:rPr>
                <w:iCs/>
              </w:rPr>
            </w:rPrChange>
          </w:rPr>
          <w:t>Value failure</w:t>
        </w:r>
        <w:del w:id="421" w:author="ploedere" w:date="2018-04-25T22:42:00Z">
          <w:r w:rsidR="00FF7811" w:rsidRPr="00B70BDE" w:rsidDel="00FF7811">
            <w:rPr>
              <w:iCs/>
            </w:rPr>
            <w:delText>s</w:delText>
          </w:r>
        </w:del>
      </w:moveTo>
      <w:ins w:id="422" w:author="Stephen Michell" w:date="2018-04-26T07:48:00Z">
        <w:r>
          <w:rPr>
            <w:iCs/>
          </w:rPr>
          <w:br/>
        </w:r>
      </w:ins>
      <w:moveTo w:id="423" w:author="ploedere" w:date="2018-04-25T22:39:00Z">
        <w:del w:id="424" w:author="Stephen Michell" w:date="2018-04-26T07:48:00Z">
          <w:r w:rsidR="00FF7811" w:rsidRPr="00B70BDE" w:rsidDel="00B70BDE">
            <w:rPr>
              <w:iCs/>
            </w:rPr>
            <w:delText>:</w:delText>
          </w:r>
        </w:del>
        <w:del w:id="425" w:author="Stephen Michell" w:date="2018-04-26T07:49:00Z">
          <w:r w:rsidR="00FF7811" w:rsidRPr="00B70BDE" w:rsidDel="00B70BDE">
            <w:rPr>
              <w:iCs/>
            </w:rPr>
            <w:delText xml:space="preserve"> </w:delText>
          </w:r>
        </w:del>
      </w:moveTo>
      <w:ins w:id="426" w:author="Stephen Michell" w:date="2018-04-26T07:49:00Z">
        <w:r>
          <w:rPr>
            <w:iCs/>
          </w:rPr>
          <w:t>A</w:t>
        </w:r>
      </w:ins>
      <w:moveTo w:id="427" w:author="ploedere" w:date="2018-04-25T22:39:00Z">
        <w:del w:id="428" w:author="Stephen Michell" w:date="2018-04-26T07:49:00Z">
          <w:r w:rsidR="00FF7811" w:rsidRPr="00B70BDE" w:rsidDel="00B70BDE">
            <w:rPr>
              <w:iCs/>
            </w:rPr>
            <w:delText>a</w:delText>
          </w:r>
        </w:del>
        <w:r w:rsidR="00FF7811" w:rsidRPr="00B70BDE">
          <w:rPr>
            <w:iCs/>
          </w:rPr>
          <w:t xml:space="preserve"> service delivers incorrect or tainted results</w:t>
        </w:r>
        <w:del w:id="429" w:author="Stephen Michell" w:date="2018-04-26T07:56:00Z">
          <w:r w:rsidR="00FF7811" w:rsidRPr="00B70BDE" w:rsidDel="00442E8D">
            <w:rPr>
              <w:iCs/>
            </w:rPr>
            <w:delText>.</w:delText>
          </w:r>
        </w:del>
        <w:r w:rsidR="00FF7811" w:rsidRPr="00B70BDE">
          <w:rPr>
            <w:iCs/>
          </w:rPr>
          <w:t xml:space="preserve"> </w:t>
        </w:r>
      </w:moveTo>
    </w:p>
    <w:p w14:paraId="07BE2586" w14:textId="28A630EA" w:rsidR="00FF7811" w:rsidRPr="00442E8D" w:rsidRDefault="00442E8D">
      <w:pPr>
        <w:ind w:left="403"/>
        <w:rPr>
          <w:iCs/>
        </w:rPr>
        <w:pPrChange w:id="430" w:author="Stephen Michell" w:date="2018-04-26T07:56:00Z">
          <w:pPr>
            <w:pStyle w:val="ListParagraph"/>
            <w:numPr>
              <w:numId w:val="200"/>
            </w:numPr>
            <w:ind w:hanging="360"/>
          </w:pPr>
        </w:pPrChange>
      </w:pPr>
      <w:ins w:id="431" w:author="Stephen Michell" w:date="2018-04-26T07:56:00Z">
        <w:r>
          <w:rPr>
            <w:iCs/>
          </w:rPr>
          <w:t xml:space="preserve">Note: </w:t>
        </w:r>
      </w:ins>
      <w:moveTo w:id="432" w:author="ploedere" w:date="2018-04-25T22:39:00Z">
        <w:r w:rsidR="00FF7811" w:rsidRPr="00B70BDE">
          <w:rPr>
            <w:iCs/>
          </w:rPr>
          <w:t>The client continues computations with these corrupted values, causing a spread of</w:t>
        </w:r>
        <w:r w:rsidR="00FF7811" w:rsidRPr="00442E8D">
          <w:rPr>
            <w:iCs/>
          </w:rPr>
          <w:t xml:space="preserve"> consequential application errors. </w:t>
        </w:r>
      </w:moveTo>
    </w:p>
    <w:moveToRangeEnd w:id="322"/>
    <w:p w14:paraId="6315DBE8" w14:textId="77777777" w:rsidR="00FF7811" w:rsidRPr="00653C40" w:rsidRDefault="00FF7811" w:rsidP="00A32382"/>
    <w:p w14:paraId="2E51896D" w14:textId="77777777" w:rsidR="00443478" w:rsidRDefault="003C59B1">
      <w:pPr>
        <w:pStyle w:val="Heading2"/>
      </w:pPr>
      <w:bookmarkStart w:id="433" w:name="_Toc358896361"/>
      <w:bookmarkStart w:id="434" w:name="_Toc440397606"/>
      <w:bookmarkStart w:id="435" w:name="_Toc520048373"/>
      <w:r>
        <w:t>3.2</w:t>
      </w:r>
      <w:r w:rsidR="00142882">
        <w:t xml:space="preserve"> </w:t>
      </w:r>
      <w:r w:rsidR="00BC1E3E">
        <w:t>Symbols and conventions</w:t>
      </w:r>
      <w:bookmarkEnd w:id="433"/>
      <w:bookmarkEnd w:id="434"/>
      <w:bookmarkEnd w:id="435"/>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436" w:name="_Toc358896362"/>
      <w:bookmarkStart w:id="437" w:name="_Toc440397607"/>
      <w:bookmarkStart w:id="438" w:name="_Toc520048374"/>
      <w:bookmarkStart w:id="439" w:name="_Toc443461095"/>
      <w:bookmarkStart w:id="440" w:name="_Toc443470364"/>
      <w:bookmarkStart w:id="441" w:name="_Toc450303214"/>
      <w:r>
        <w:t>4.</w:t>
      </w:r>
      <w:r w:rsidR="00142882">
        <w:t xml:space="preserve"> </w:t>
      </w:r>
      <w:r>
        <w:t xml:space="preserve">Basic </w:t>
      </w:r>
      <w:r w:rsidR="00BC5FB7">
        <w:t>concepts</w:t>
      </w:r>
      <w:bookmarkEnd w:id="436"/>
      <w:bookmarkEnd w:id="437"/>
      <w:bookmarkEnd w:id="438"/>
    </w:p>
    <w:p w14:paraId="3A3314FB" w14:textId="77777777" w:rsidR="00443478" w:rsidRDefault="00E20BDC">
      <w:pPr>
        <w:pStyle w:val="Heading2"/>
        <w:ind w:left="720" w:hanging="720"/>
      </w:pPr>
      <w:bookmarkStart w:id="442" w:name="_Toc358896363"/>
      <w:bookmarkStart w:id="443" w:name="_Toc440397608"/>
      <w:bookmarkStart w:id="444" w:name="_Toc520048375"/>
      <w:r>
        <w:t>4.1</w:t>
      </w:r>
      <w:r w:rsidR="00142882">
        <w:t xml:space="preserve"> </w:t>
      </w:r>
      <w:r w:rsidR="00945AB6">
        <w:t>Purpose of this Technical Report</w:t>
      </w:r>
      <w:bookmarkEnd w:id="442"/>
      <w:bookmarkEnd w:id="443"/>
      <w:bookmarkEnd w:id="444"/>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behaviour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lastRenderedPageBreak/>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445" w:name="_Toc358896364"/>
      <w:bookmarkStart w:id="446" w:name="_Toc440397609"/>
      <w:bookmarkStart w:id="447" w:name="_Toc520048376"/>
      <w:r>
        <w:t>4.</w:t>
      </w:r>
      <w:r w:rsidR="008118BC">
        <w:t>2</w:t>
      </w:r>
      <w:r w:rsidR="00142882">
        <w:t xml:space="preserve"> </w:t>
      </w:r>
      <w:r>
        <w:t xml:space="preserve">Intended </w:t>
      </w:r>
      <w:r w:rsidR="00BC5FB7">
        <w:t>audience</w:t>
      </w:r>
      <w:bookmarkEnd w:id="445"/>
      <w:bookmarkEnd w:id="446"/>
      <w:bookmarkEnd w:id="447"/>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development practices address the issues presented by the chosen programming languages, for example by subsetting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448" w:name="_Toc358896365"/>
      <w:bookmarkStart w:id="449" w:name="_Toc440397610"/>
      <w:bookmarkStart w:id="450" w:name="_Toc520048377"/>
      <w:r>
        <w:t>4.</w:t>
      </w:r>
      <w:r w:rsidR="008118BC">
        <w:t>3</w:t>
      </w:r>
      <w:r w:rsidR="00142882">
        <w:t xml:space="preserve"> </w:t>
      </w:r>
      <w:r>
        <w:t xml:space="preserve">How to </w:t>
      </w:r>
      <w:r w:rsidR="00BC5FB7">
        <w:t>use this document</w:t>
      </w:r>
      <w:bookmarkEnd w:id="448"/>
      <w:bookmarkEnd w:id="449"/>
      <w:bookmarkEnd w:id="450"/>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lastRenderedPageBreak/>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5B515C58"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ins w:id="451" w:author="Stephen Michell" w:date="2018-04-27T11:38:00Z">
        <w:r w:rsidR="00371B8F">
          <w:rPr>
            <w:rFonts w:eastAsia="Tahoma"/>
          </w:rPr>
          <w:t xml:space="preserve"> Clause 5 also provides a summary list of the top </w:t>
        </w:r>
      </w:ins>
      <w:ins w:id="452" w:author="Stephen Michell" w:date="2018-07-22T19:36:00Z">
        <w:r w:rsidR="00A659A0">
          <w:rPr>
            <w:rFonts w:eastAsia="Tahoma"/>
          </w:rPr>
          <w:t>21</w:t>
        </w:r>
      </w:ins>
      <w:ins w:id="453" w:author="Stephen Michell" w:date="2018-04-27T11:38:00Z">
        <w:del w:id="454" w:author="Stephen Michell" w:date="2018-07-22T19:36:00Z">
          <w:r w:rsidR="00371B8F" w:rsidDel="00A659A0">
            <w:rPr>
              <w:rFonts w:eastAsia="Tahoma"/>
            </w:rPr>
            <w:delText>15</w:delText>
          </w:r>
        </w:del>
        <w:r w:rsidR="00371B8F">
          <w:rPr>
            <w:rFonts w:eastAsia="Tahoma"/>
          </w:rPr>
          <w:t xml:space="preserve"> approaches to avoiding the most common vulnerabilities in a tabular form with references to clause</w:t>
        </w:r>
      </w:ins>
      <w:ins w:id="455" w:author="Stephen Michell" w:date="2018-07-22T19:37:00Z">
        <w:r w:rsidR="00A659A0">
          <w:rPr>
            <w:rFonts w:eastAsia="Tahoma"/>
          </w:rPr>
          <w:t>s</w:t>
        </w:r>
      </w:ins>
      <w:ins w:id="456" w:author="Stephen Michell" w:date="2018-04-27T11:38:00Z">
        <w:r w:rsidR="00371B8F">
          <w:rPr>
            <w:rFonts w:eastAsia="Tahoma"/>
          </w:rPr>
          <w:t xml:space="preserve"> 6 </w:t>
        </w:r>
      </w:ins>
      <w:ins w:id="457" w:author="Stephen Michell" w:date="2018-07-22T19:37:00Z">
        <w:r w:rsidR="00A659A0">
          <w:rPr>
            <w:rFonts w:eastAsia="Tahoma"/>
          </w:rPr>
          <w:t xml:space="preserve">and 7 </w:t>
        </w:r>
      </w:ins>
      <w:ins w:id="458" w:author="Stephen Michell" w:date="2018-04-27T11:38:00Z">
        <w:r w:rsidR="00371B8F">
          <w:rPr>
            <w:rFonts w:eastAsia="Tahoma"/>
          </w:rPr>
          <w:t>guidance.</w:t>
        </w:r>
      </w:ins>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lastRenderedPageBreak/>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31AE5D53"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r w:rsidR="00A34B0D">
        <w:rPr>
          <w:rFonts w:eastAsia="Tahoma"/>
        </w:rPr>
        <w:t>-</w:t>
      </w:r>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459" w:name="_Toc192557840"/>
      <w:bookmarkStart w:id="460" w:name="_Toc358896366"/>
      <w:bookmarkStart w:id="461" w:name="_Toc440397611"/>
      <w:bookmarkStart w:id="462" w:name="_Toc520048378"/>
      <w:r w:rsidRPr="00A5713F">
        <w:t>5</w:t>
      </w:r>
      <w:bookmarkEnd w:id="439"/>
      <w:bookmarkEnd w:id="440"/>
      <w:bookmarkEnd w:id="441"/>
      <w:r w:rsidR="00142882">
        <w:t xml:space="preserve"> </w:t>
      </w:r>
      <w:r w:rsidRPr="00A5713F">
        <w:t>Vulnerability issues</w:t>
      </w:r>
      <w:bookmarkEnd w:id="459"/>
      <w:bookmarkEnd w:id="460"/>
      <w:bookmarkEnd w:id="461"/>
      <w:r w:rsidR="00C540A7">
        <w:t xml:space="preserve"> </w:t>
      </w:r>
      <w:r w:rsidR="00A44392">
        <w:t>and general avoidance mechanisms</w:t>
      </w:r>
      <w:bookmarkEnd w:id="462"/>
    </w:p>
    <w:p w14:paraId="70542D7E" w14:textId="77777777" w:rsidR="00276586" w:rsidRPr="00A5713F" w:rsidRDefault="00276586" w:rsidP="00276586">
      <w:pPr>
        <w:pStyle w:val="Heading2"/>
      </w:pPr>
      <w:bookmarkStart w:id="463" w:name="_Toc358896367"/>
      <w:bookmarkStart w:id="464" w:name="_Toc440397612"/>
      <w:bookmarkStart w:id="465" w:name="_Toc520048379"/>
      <w:bookmarkStart w:id="466" w:name="_Toc443461096"/>
      <w:bookmarkStart w:id="467" w:name="_Toc443470365"/>
      <w:bookmarkStart w:id="468" w:name="_Toc450303215"/>
      <w:r w:rsidRPr="00A5713F">
        <w:t>5.1</w:t>
      </w:r>
      <w:r w:rsidR="00142882">
        <w:t xml:space="preserve"> </w:t>
      </w:r>
      <w:r w:rsidRPr="00A5713F">
        <w:t>Predictable execution</w:t>
      </w:r>
      <w:bookmarkEnd w:id="463"/>
      <w:bookmarkEnd w:id="464"/>
      <w:bookmarkEnd w:id="465"/>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 xml:space="preserve">Furthermore, today’s ubiquitous connectivity of software systems virtually guarantees that most software will be attacked—either because it is a target for penetration or because it offers a springboard for penetration of other </w:t>
      </w:r>
      <w:r w:rsidRPr="00A5713F">
        <w:lastRenderedPageBreak/>
        <w:t>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2E710B52"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w:t>
      </w:r>
      <w:commentRangeStart w:id="469"/>
      <w:r w:rsidRPr="00A5713F">
        <w:t>see</w:t>
      </w:r>
      <w:commentRangeEnd w:id="469"/>
      <w:r w:rsidR="00476471">
        <w:rPr>
          <w:rStyle w:val="CommentReference"/>
        </w:rPr>
        <w:commentReference w:id="469"/>
      </w:r>
      <w:ins w:id="470" w:author="Stephen Michell" w:date="2018-07-29T16:57:00Z">
        <w:r w:rsidR="00642EA3">
          <w:t xml:space="preserve"> Clause</w:t>
        </w:r>
      </w:ins>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ins w:id="471" w:author="Stephen Michell" w:date="2018-04-26T11:41:00Z">
        <w:r w:rsidR="00536E83">
          <w:fldChar w:fldCharType="begin"/>
        </w:r>
        <w:r w:rsidR="00536E83">
          <w:instrText xml:space="preserve"> HYPERLINK \l "_7.16_Hard-coded_password" </w:instrText>
        </w:r>
        <w:r w:rsidR="00536E83">
          <w:fldChar w:fldCharType="separate"/>
        </w:r>
        <w:r w:rsidR="00536E83" w:rsidRPr="00A34B0D">
          <w:rPr>
            <w:rStyle w:val="Hyperlink"/>
            <w:b/>
            <w:i/>
          </w:rPr>
          <w:t xml:space="preserve">7.16 Hard Coded </w:t>
        </w:r>
        <w:r w:rsidR="00536E83">
          <w:rPr>
            <w:rStyle w:val="Hyperlink"/>
            <w:b/>
            <w:i/>
          </w:rPr>
          <w:t>Credentials</w:t>
        </w:r>
        <w:r w:rsidR="00536E83">
          <w:rPr>
            <w:rStyle w:val="Hyperlink"/>
            <w:b/>
            <w:i/>
          </w:rPr>
          <w:fldChar w:fldCharType="end"/>
        </w:r>
        <w:r w:rsidR="00536E83">
          <w:rPr>
            <w:b/>
            <w:i/>
            <w:color w:val="0070C0"/>
            <w:u w:val="single"/>
          </w:rPr>
          <w:t xml:space="preserve"> </w:t>
        </w:r>
      </w:ins>
      <w:ins w:id="472" w:author="Stephen Michell" w:date="2018-04-26T08:00:00Z">
        <w:r w:rsidR="00442E8D">
          <w:rPr>
            <w:b/>
            <w:i/>
            <w:color w:val="0070C0"/>
            <w:u w:val="single"/>
          </w:rPr>
          <w:t>[</w:t>
        </w:r>
      </w:ins>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473" w:name="_Toc358896368"/>
      <w:bookmarkStart w:id="474" w:name="_Toc440397613"/>
      <w:bookmarkStart w:id="475" w:name="_Toc520048380"/>
      <w:r w:rsidRPr="00A5713F">
        <w:t>5.2</w:t>
      </w:r>
      <w:r w:rsidR="00142882">
        <w:t xml:space="preserve"> </w:t>
      </w:r>
      <w:r w:rsidRPr="00A5713F">
        <w:t>Sources of unpredictability in language specification</w:t>
      </w:r>
      <w:bookmarkEnd w:id="473"/>
      <w:bookmarkEnd w:id="474"/>
      <w:bookmarkEnd w:id="475"/>
    </w:p>
    <w:p w14:paraId="40D90781" w14:textId="77777777" w:rsidR="00276586" w:rsidRPr="00A5713F" w:rsidRDefault="00276586" w:rsidP="0057762A">
      <w:pPr>
        <w:pStyle w:val="Heading2"/>
        <w:spacing w:before="240"/>
      </w:pPr>
      <w:bookmarkStart w:id="476" w:name="_Toc358896369"/>
      <w:bookmarkStart w:id="477" w:name="_Toc440397614"/>
      <w:bookmarkStart w:id="478" w:name="_Toc520048381"/>
      <w:r w:rsidRPr="00A5713F">
        <w:t>5.2.1</w:t>
      </w:r>
      <w:r w:rsidR="00142882">
        <w:t xml:space="preserve"> </w:t>
      </w:r>
      <w:r w:rsidRPr="00A5713F">
        <w:t>Incomplete or evolving specification</w:t>
      </w:r>
      <w:bookmarkEnd w:id="476"/>
      <w:bookmarkEnd w:id="477"/>
      <w:bookmarkEnd w:id="478"/>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479" w:name="_Toc358896370"/>
      <w:bookmarkStart w:id="480" w:name="_Toc440397615"/>
      <w:bookmarkStart w:id="481" w:name="_Toc520048382"/>
      <w:r w:rsidRPr="00A5713F">
        <w:t>5.2.2</w:t>
      </w:r>
      <w:r w:rsidR="00142882">
        <w:t xml:space="preserve"> </w:t>
      </w:r>
      <w:r w:rsidRPr="00A5713F">
        <w:t>Undefined behaviour</w:t>
      </w:r>
      <w:bookmarkEnd w:id="479"/>
      <w:bookmarkEnd w:id="480"/>
      <w:bookmarkEnd w:id="481"/>
    </w:p>
    <w:p w14:paraId="10CE03E0" w14:textId="7E72B85D"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482" w:name="_Toc358896371"/>
      <w:bookmarkStart w:id="483" w:name="_Toc440397616"/>
      <w:bookmarkStart w:id="484" w:name="_Toc520048383"/>
      <w:r w:rsidRPr="00A5713F">
        <w:lastRenderedPageBreak/>
        <w:t>5.2.3</w:t>
      </w:r>
      <w:r w:rsidR="00142882">
        <w:t xml:space="preserve"> </w:t>
      </w:r>
      <w:r w:rsidRPr="00A5713F">
        <w:t>Unspecified behaviour</w:t>
      </w:r>
      <w:bookmarkEnd w:id="482"/>
      <w:bookmarkEnd w:id="483"/>
      <w:bookmarkEnd w:id="484"/>
    </w:p>
    <w:p w14:paraId="60A10524" w14:textId="77777777"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485" w:name="_Toc358896372"/>
      <w:bookmarkStart w:id="486" w:name="_Toc440397617"/>
      <w:bookmarkStart w:id="487" w:name="_Toc520048384"/>
      <w:r w:rsidRPr="00A5713F">
        <w:t>5.2.4</w:t>
      </w:r>
      <w:r w:rsidR="00142882">
        <w:t xml:space="preserve"> </w:t>
      </w:r>
      <w:r w:rsidRPr="00A5713F">
        <w:t>Implementation-defined behaviour</w:t>
      </w:r>
      <w:bookmarkEnd w:id="485"/>
      <w:bookmarkEnd w:id="486"/>
      <w:bookmarkEnd w:id="487"/>
    </w:p>
    <w:p w14:paraId="2272A167" w14:textId="13A1B1E2"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w:t>
      </w:r>
      <w:r w:rsidR="0060309B">
        <w:t xml:space="preserve"> </w:t>
      </w:r>
      <w:r w:rsidRPr="00A5713F">
        <w:t>—</w:t>
      </w:r>
      <w:r w:rsidR="0060309B">
        <w:t xml:space="preserve"> </w:t>
      </w:r>
      <w:r w:rsidRPr="00A5713F">
        <w:t xml:space="preserve">sometimes </w:t>
      </w:r>
      <w:r w:rsidR="0060309B">
        <w:t xml:space="preserve">even </w:t>
      </w:r>
      <w:r w:rsidRPr="00A5713F">
        <w:t>if different compiler switch settings are used.</w:t>
      </w:r>
    </w:p>
    <w:p w14:paraId="22A6C0DD" w14:textId="77777777" w:rsidR="00276586" w:rsidRPr="00A5713F" w:rsidRDefault="00276586" w:rsidP="00276586">
      <w:pPr>
        <w:pStyle w:val="Heading2"/>
      </w:pPr>
      <w:bookmarkStart w:id="488" w:name="_Toc358896373"/>
      <w:bookmarkStart w:id="489" w:name="_Toc440397618"/>
      <w:bookmarkStart w:id="490" w:name="_Toc520048385"/>
      <w:r w:rsidRPr="00A5713F">
        <w:t>5.2.5</w:t>
      </w:r>
      <w:r w:rsidR="00142882">
        <w:t xml:space="preserve"> </w:t>
      </w:r>
      <w:r w:rsidRPr="00A5713F">
        <w:t>Difficult features</w:t>
      </w:r>
      <w:bookmarkEnd w:id="488"/>
      <w:bookmarkEnd w:id="489"/>
      <w:bookmarkEnd w:id="490"/>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491" w:name="_Toc358896374"/>
      <w:bookmarkStart w:id="492" w:name="_Toc440397619"/>
      <w:bookmarkStart w:id="493" w:name="_Toc520048386"/>
      <w:r w:rsidRPr="00A5713F">
        <w:t>5.2.6</w:t>
      </w:r>
      <w:r w:rsidR="00142882">
        <w:t xml:space="preserve"> </w:t>
      </w:r>
      <w:r w:rsidRPr="00A5713F">
        <w:t>Inadequate language support</w:t>
      </w:r>
      <w:bookmarkEnd w:id="491"/>
      <w:bookmarkEnd w:id="492"/>
      <w:bookmarkEnd w:id="493"/>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494" w:name="_Toc358896375"/>
      <w:bookmarkStart w:id="495" w:name="_Toc440397620"/>
      <w:bookmarkStart w:id="496" w:name="_Toc520048387"/>
      <w:r w:rsidRPr="00A5713F">
        <w:t>5.3</w:t>
      </w:r>
      <w:r w:rsidR="00142882">
        <w:t xml:space="preserve"> </w:t>
      </w:r>
      <w:r w:rsidRPr="00A5713F">
        <w:t>Sources of unpredictability in language usage</w:t>
      </w:r>
      <w:bookmarkEnd w:id="494"/>
      <w:bookmarkEnd w:id="495"/>
      <w:bookmarkEnd w:id="496"/>
    </w:p>
    <w:p w14:paraId="7FB990BB" w14:textId="77777777" w:rsidR="00276586" w:rsidRPr="00A5713F" w:rsidRDefault="00276586" w:rsidP="00650261">
      <w:pPr>
        <w:pStyle w:val="Heading2"/>
      </w:pPr>
      <w:bookmarkStart w:id="497" w:name="_Toc358896376"/>
      <w:bookmarkStart w:id="498" w:name="_Toc440397621"/>
      <w:bookmarkStart w:id="499" w:name="_Toc520048388"/>
      <w:r w:rsidRPr="00A5713F">
        <w:t>5.3.1</w:t>
      </w:r>
      <w:r w:rsidR="00142882">
        <w:t xml:space="preserve"> </w:t>
      </w:r>
      <w:r w:rsidRPr="00A5713F">
        <w:t>Porting and interoperation</w:t>
      </w:r>
      <w:bookmarkEnd w:id="497"/>
      <w:bookmarkEnd w:id="498"/>
      <w:bookmarkEnd w:id="499"/>
    </w:p>
    <w:p w14:paraId="0CF249C7" w14:textId="6ACF4082" w:rsidR="00276586" w:rsidRPr="00A5713F" w:rsidRDefault="00276586" w:rsidP="00276586">
      <w:r w:rsidRPr="00A5713F">
        <w:t>When a program is recompiled using a different compiler, recompiled using different switches, executed with different libraries, executed on a different platform, or even interfaced with different systems, its behaviour will change.</w:t>
      </w:r>
      <w:r w:rsidR="00CF033F">
        <w:t xml:space="preserve"> </w:t>
      </w:r>
      <w:r w:rsidR="00966DF2">
        <w:t>Such c</w:t>
      </w:r>
      <w:r w:rsidRPr="00A5713F">
        <w:t>hanges result from different choices for unspecified and implementation-defined behaviour,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500" w:name="_Toc358896377"/>
      <w:bookmarkStart w:id="501" w:name="_Toc440397622"/>
      <w:bookmarkStart w:id="502" w:name="_Toc520048389"/>
      <w:r w:rsidRPr="00A5713F">
        <w:t>5.3.2</w:t>
      </w:r>
      <w:r w:rsidR="00142882">
        <w:t xml:space="preserve"> </w:t>
      </w:r>
      <w:r w:rsidRPr="00A5713F">
        <w:t>Compiler selection and usage</w:t>
      </w:r>
      <w:bookmarkEnd w:id="500"/>
      <w:bookmarkEnd w:id="501"/>
      <w:bookmarkEnd w:id="502"/>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w:t>
      </w:r>
      <w:r w:rsidRPr="00A5713F">
        <w:lastRenderedPageBreak/>
        <w:t xml:space="preserve">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r w:rsidR="00B73A2F">
        <w:t>behaviour</w:t>
      </w:r>
      <w:r w:rsidRPr="00A5713F">
        <w:t>.</w:t>
      </w:r>
    </w:p>
    <w:p w14:paraId="1290B7DE" w14:textId="77BEE190" w:rsidR="003E7BB9" w:rsidRDefault="003E7BB9" w:rsidP="003E7BB9">
      <w:pPr>
        <w:pStyle w:val="Heading2"/>
      </w:pPr>
      <w:bookmarkStart w:id="503" w:name="_Toc440397623"/>
      <w:bookmarkStart w:id="504" w:name="_Toc520048390"/>
      <w:r>
        <w:t>5.4 Top avoidance mechanisms</w:t>
      </w:r>
      <w:bookmarkEnd w:id="503"/>
      <w:bookmarkEnd w:id="504"/>
      <w:r w:rsidR="00C540A7">
        <w:t xml:space="preserve"> </w:t>
      </w:r>
    </w:p>
    <w:p w14:paraId="5A216732" w14:textId="5CDDC7BC"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w:t>
      </w:r>
      <w:r w:rsidR="00642EA3">
        <w:rPr>
          <w:snapToGrid w:val="0"/>
          <w:lang w:val="en"/>
        </w:rPr>
        <w:t>clauses</w:t>
      </w:r>
      <w:r w:rsidR="00642EA3">
        <w:rPr>
          <w:snapToGrid w:val="0"/>
          <w:lang w:val="en"/>
        </w:rPr>
        <w:t xml:space="preserve"> </w:t>
      </w:r>
      <w:r w:rsidR="00B52A23">
        <w:rPr>
          <w:rStyle w:val="CommentReference"/>
        </w:rPr>
        <w:commentReference w:id="505"/>
      </w:r>
      <w:r>
        <w:rPr>
          <w:snapToGrid w:val="0"/>
          <w:lang w:val="en"/>
        </w:rPr>
        <w:t xml:space="preserve">6 and 7 provides a set of ways that the vulnerability can be avoided or mitigated. Many of the mitigations and avoidance mechanisms are common. This subclause </w:t>
      </w:r>
      <w:r w:rsidR="00FB08CF">
        <w:rPr>
          <w:snapToGrid w:val="0"/>
          <w:lang w:val="en"/>
        </w:rPr>
        <w:t>provides the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234"/>
        <w:gridCol w:w="3001"/>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75A7EC35" w14:textId="2BEAAA7F" w:rsidR="00005C8B" w:rsidRPr="00447BD1" w:rsidRDefault="00005C8B" w:rsidP="00A659A0">
            <w:pPr>
              <w:autoSpaceDE w:val="0"/>
              <w:autoSpaceDN w:val="0"/>
              <w:adjustRightInd w:val="0"/>
              <w:rPr>
                <w:sz w:val="20"/>
                <w:szCs w:val="20"/>
                <w:lang w:val="en"/>
              </w:rPr>
            </w:pPr>
            <w:r w:rsidRPr="00447BD1">
              <w:rPr>
                <w:sz w:val="20"/>
                <w:szCs w:val="20"/>
                <w:lang w:val="en"/>
              </w:rPr>
              <w:t xml:space="preserve">7.18 </w:t>
            </w:r>
            <w:r w:rsidR="00966DF2">
              <w:rPr>
                <w:sz w:val="20"/>
                <w:szCs w:val="20"/>
                <w:lang w:val="en"/>
              </w:rPr>
              <w:t xml:space="preserve">          </w:t>
            </w: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contextualSpacing/>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contextualSpacing/>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contextualSpacing/>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A659A0">
              <w:rPr>
                <w:sz w:val="20"/>
                <w:szCs w:val="20"/>
                <w:lang w:val="en"/>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A659A0">
            <w:pPr>
              <w:autoSpaceDE w:val="0"/>
              <w:autoSpaceDN w:val="0"/>
              <w:adjustRightInd w:val="0"/>
              <w:spacing w:after="200" w:line="276" w:lineRule="auto"/>
              <w:contextualSpacing/>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716D32E"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w:t>
            </w:r>
            <w:r w:rsidR="00625E20">
              <w:rPr>
                <w:rFonts w:cstheme="minorHAnsi"/>
                <w:sz w:val="20"/>
                <w:szCs w:val="20"/>
              </w:rPr>
              <w:t>u</w:t>
            </w:r>
            <w:r w:rsidR="0094023F" w:rsidRPr="00447BD1">
              <w:rPr>
                <w:rFonts w:cstheme="minorHAnsi"/>
                <w:sz w:val="20"/>
                <w:szCs w:val="20"/>
              </w:rPr>
              <w:t>r</w:t>
            </w:r>
            <w:r>
              <w:rPr>
                <w:rFonts w:cstheme="minorHAnsi"/>
                <w:sz w:val="20"/>
                <w:szCs w:val="20"/>
              </w:rPr>
              <w:t>, and if the construct is needed, test</w:t>
            </w:r>
            <w:r w:rsidR="0094023F" w:rsidRPr="00447BD1">
              <w:rPr>
                <w:rFonts w:cstheme="minorHAnsi"/>
                <w:sz w:val="20"/>
                <w:szCs w:val="20"/>
              </w:rPr>
              <w:t xml:space="preserve"> for all possible behaviours.</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6F092481" w14:textId="649B99EF" w:rsidR="0094023F" w:rsidRPr="00447BD1" w:rsidRDefault="0094023F" w:rsidP="00966DF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r w:rsidR="00966DF2">
              <w:rPr>
                <w:rFonts w:cstheme="minorHAnsi"/>
                <w:bCs/>
                <w:sz w:val="20"/>
                <w:szCs w:val="20"/>
              </w:rPr>
              <w:t xml:space="preserve">          </w:t>
            </w: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Be aware of short-circuiting behaviour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7F4E5AB1" w14:textId="77777777" w:rsidR="00A14019" w:rsidRPr="00A5713F" w:rsidRDefault="00A14019" w:rsidP="00276586"/>
    <w:p w14:paraId="11A286CC" w14:textId="406D50D2" w:rsidR="003A6772" w:rsidRDefault="00A32382" w:rsidP="00A659A0">
      <w:pPr>
        <w:pStyle w:val="Heading1"/>
      </w:pPr>
      <w:bookmarkStart w:id="506" w:name="_Toc192557848"/>
      <w:bookmarkStart w:id="507" w:name="_Toc358896378"/>
      <w:bookmarkStart w:id="508" w:name="_Toc440397624"/>
      <w:bookmarkStart w:id="509" w:name="_Toc520048391"/>
      <w:bookmarkEnd w:id="466"/>
      <w:bookmarkEnd w:id="467"/>
      <w:bookmarkEnd w:id="468"/>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506"/>
      <w:bookmarkEnd w:id="507"/>
      <w:bookmarkEnd w:id="508"/>
      <w:bookmarkEnd w:id="509"/>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510" w:name="_Toc440397625"/>
      <w:bookmarkStart w:id="511" w:name="_Toc520048392"/>
      <w:r>
        <w:t>6.1</w:t>
      </w:r>
      <w:r w:rsidR="006E4376">
        <w:t xml:space="preserve"> </w:t>
      </w:r>
      <w:r>
        <w:t>General</w:t>
      </w:r>
      <w:bookmarkEnd w:id="510"/>
      <w:bookmarkEnd w:id="511"/>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lastRenderedPageBreak/>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In each case, the behaviour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512" w:name="_Toc358896380"/>
      <w:bookmarkStart w:id="513" w:name="_Toc192557849"/>
    </w:p>
    <w:bookmarkEnd w:id="512"/>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32B7F18C" w:rsidR="00766F59" w:rsidRPr="00766F59" w:rsidRDefault="00B52A23" w:rsidP="00766F59">
      <w:r>
        <w:t xml:space="preserve">In general, this </w:t>
      </w:r>
      <w:r w:rsidR="00766F59">
        <w:t>clause will</w:t>
      </w:r>
      <w:r>
        <w:t xml:space="preserve"> </w:t>
      </w:r>
      <w:r w:rsidR="00766F59">
        <w:t>use the terminology that is most natural to the description of each individual vulnerability.</w:t>
      </w:r>
      <w:r w:rsidR="00CF033F">
        <w:t xml:space="preserve"> </w:t>
      </w:r>
      <w:r w:rsidR="00766F59">
        <w:t>Hence</w:t>
      </w:r>
      <w:r>
        <w:t>,</w:t>
      </w:r>
      <w:r w:rsidR="00766F59">
        <w:t xml:space="preserve"> terminology may differ from description to description.</w:t>
      </w:r>
    </w:p>
    <w:p w14:paraId="48BC8D6A" w14:textId="3ABD7B40" w:rsidR="00A32382" w:rsidRPr="000F6B54" w:rsidRDefault="00A32382" w:rsidP="00A32382">
      <w:pPr>
        <w:pStyle w:val="Heading2"/>
      </w:pPr>
      <w:bookmarkStart w:id="514" w:name="_Ref313956872"/>
      <w:bookmarkStart w:id="515" w:name="_Toc358896381"/>
      <w:bookmarkStart w:id="516" w:name="_Toc440397626"/>
      <w:bookmarkStart w:id="517" w:name="_Toc520048393"/>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518" w:name="IHN"/>
      <w:r w:rsidR="00B83D23">
        <w:instrText>[IHN]</w:instrText>
      </w:r>
      <w:bookmarkEnd w:id="518"/>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514"/>
      <w:bookmarkEnd w:id="515"/>
      <w:bookmarkEnd w:id="516"/>
      <w:bookmarkEnd w:id="517"/>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lastRenderedPageBreak/>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integer i;</w:t>
      </w:r>
      <w:r w:rsidRPr="00582DA8">
        <w:rPr>
          <w:rFonts w:ascii="Courier New" w:hAnsi="Courier New" w:cs="Courier New"/>
        </w:rPr>
        <w:br/>
        <w:t>a := a + i;</w:t>
      </w:r>
    </w:p>
    <w:p w14:paraId="7AC49251" w14:textId="39AD17D1" w:rsidR="00BA2101" w:rsidRDefault="00BA2101" w:rsidP="00BA2101">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r w:rsidRPr="009C104D">
        <w:rPr>
          <w:rFonts w:ascii="Courier New" w:hAnsi="Courier New"/>
        </w:rPr>
        <w:t>a := a + float(i)</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commentRangeStart w:id="519"/>
      <w:r w:rsidRPr="009C104D">
        <w:rPr>
          <w:rFonts w:ascii="Courier New" w:hAnsi="Courier New"/>
        </w:rPr>
        <w:t>type Celsius is new Float;</w:t>
      </w:r>
      <w:r w:rsidRPr="009C104D">
        <w:br/>
      </w:r>
      <w:r w:rsidRPr="009C104D">
        <w:rPr>
          <w:rFonts w:ascii="Courier New" w:hAnsi="Courier New"/>
        </w:rPr>
        <w:tab/>
        <w:t>type Fahrenheit is new Float;</w:t>
      </w:r>
      <w:commentRangeEnd w:id="519"/>
      <w:r w:rsidR="00B52A23">
        <w:rPr>
          <w:rStyle w:val="CommentReference"/>
        </w:rPr>
        <w:commentReference w:id="519"/>
      </w:r>
    </w:p>
    <w:p w14:paraId="1B2B91C9" w14:textId="3CC270D1" w:rsidR="008F4C97" w:rsidRDefault="00A32382" w:rsidP="00A32382">
      <w:r>
        <w:lastRenderedPageBreak/>
        <w:t>The declaration makes it impossible to add a value of type Celsius to a value of type Fahrenheit without explicit conversion</w:t>
      </w:r>
      <w:r w:rsidR="008F4C97">
        <w:t>. Even explicit conversions also require additional numeric calculations that respect the relationship of the real-world units being converted. For example F = C (where F is Fahrenheit and C is Celcius) only works when C=-40</w:t>
      </w:r>
      <w:r w:rsidR="000B1BA3">
        <w:t>, otherwise one needs F = convert_to_fahrenheit(C) which performs 9*C/5+32.</w:t>
      </w:r>
    </w:p>
    <w:p w14:paraId="5A0C2A1E" w14:textId="71848137" w:rsidR="00B95CAA" w:rsidRDefault="00B95CAA" w:rsidP="00A32382">
      <w:r>
        <w:t xml:space="preserve"> As another example, the following Pascal {“Pascal”} code </w:t>
      </w:r>
    </w:p>
    <w:p w14:paraId="17E08C41" w14:textId="55BA514A" w:rsidR="00B95CAA" w:rsidRDefault="00B95CAA" w:rsidP="00A32382">
      <w:r>
        <w:tab/>
        <w:t>type AltitudeInFeet = -1500</w:t>
      </w:r>
      <w:r w:rsidR="00625E20">
        <w:t>.</w:t>
      </w:r>
      <w:r>
        <w:t>. 45000;</w:t>
      </w:r>
    </w:p>
    <w:p w14:paraId="00962FCF" w14:textId="11A251DF" w:rsidR="002A51AB" w:rsidRPr="00CE6736" w:rsidRDefault="00B95CAA" w:rsidP="00A32382">
      <w:r>
        <w:t xml:space="preserve">defines the operating range of a plane and lets the compiler decide on the appropriate underlying representation in contrast to a predefined type “Integer” which might be represented in 16 bits (insufficient for the purpose) or 32 bits, depending on the target architecture.   </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15E0B27E" w14:textId="682C4ED5" w:rsidR="008F4C97" w:rsidRDefault="008F4C97" w:rsidP="000D69D3">
      <w:pPr>
        <w:numPr>
          <w:ilvl w:val="0"/>
          <w:numId w:val="38"/>
        </w:numPr>
        <w:spacing w:after="0"/>
        <w:rPr>
          <w:iCs/>
        </w:rPr>
      </w:pPr>
      <w:r>
        <w:rPr>
          <w:lang w:val="en-GB"/>
        </w:rPr>
        <w:t>Always respect the implied unit systems, when converting explicitly from one numeric type to another.</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41D87276" w14:textId="0A6EC451" w:rsidR="00341B6F" w:rsidRDefault="00A32382" w:rsidP="00642EA3">
      <w:pPr>
        <w:numPr>
          <w:ilvl w:val="0"/>
          <w:numId w:val="38"/>
        </w:numPr>
        <w:spacing w:after="0"/>
        <w:ind w:left="714" w:hanging="357"/>
        <w:rPr>
          <w:iCs/>
        </w:rPr>
      </w:pPr>
      <w:r>
        <w:rPr>
          <w:iCs/>
        </w:rPr>
        <w:t>Analyze the problem to be solved to learn the magnitudes and/or the precisions of the quantities needed as auxiliary variables, partial results and final results.</w:t>
      </w:r>
    </w:p>
    <w:p w14:paraId="09D5A02C" w14:textId="77777777" w:rsidR="006263C6" w:rsidRDefault="002B4D18" w:rsidP="00341B6F">
      <w:pPr>
        <w:numPr>
          <w:ilvl w:val="0"/>
          <w:numId w:val="38"/>
        </w:numPr>
        <w:rPr>
          <w:iCs/>
        </w:rPr>
      </w:pPr>
      <w:r w:rsidRPr="00341B6F">
        <w:rPr>
          <w:iCs/>
        </w:rPr>
        <w:t>Create types that more accurately model the problem domain, with corresponding safe operations and conversions in lieu of using primitive types.</w:t>
      </w:r>
    </w:p>
    <w:p w14:paraId="6B32581D" w14:textId="566E085A" w:rsidR="00541BC8" w:rsidRPr="00341B6F" w:rsidRDefault="006263C6" w:rsidP="00341B6F">
      <w:pPr>
        <w:numPr>
          <w:ilvl w:val="0"/>
          <w:numId w:val="38"/>
        </w:numPr>
        <w:rPr>
          <w:iCs/>
        </w:rPr>
      </w:pPr>
      <w:r w:rsidRPr="00575644">
        <w:rPr>
          <w:kern w:val="32"/>
        </w:rPr>
        <w:lastRenderedPageBreak/>
        <w:t>Minimize use of predefined numeric types</w:t>
      </w:r>
      <w:r>
        <w:rPr>
          <w:kern w:val="32"/>
        </w:rPr>
        <w:t xml:space="preserve"> whose </w:t>
      </w:r>
      <w:r w:rsidRPr="00575644">
        <w:rPr>
          <w:kern w:val="32"/>
        </w:rPr>
        <w:t xml:space="preserve">ranges and precisions are implementation defined. Instead, </w:t>
      </w:r>
      <w:r>
        <w:rPr>
          <w:kern w:val="32"/>
        </w:rPr>
        <w:t>use types whose ranges and precision are guaranteed.</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520" w:name="_Ref313957212"/>
      <w:bookmarkStart w:id="521" w:name="_Toc358896382"/>
      <w:bookmarkStart w:id="522" w:name="_Toc440397627"/>
      <w:bookmarkStart w:id="523" w:name="_Toc520048394"/>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524" w:name="STR"/>
      <w:r w:rsidR="00B83D23">
        <w:instrText>STR</w:instrText>
      </w:r>
      <w:bookmarkEnd w:id="524"/>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520"/>
      <w:bookmarkEnd w:id="521"/>
      <w:bookmarkEnd w:id="522"/>
      <w:bookmarkEnd w:id="523"/>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 xml:space="preserve">Problems can arise </w:t>
      </w:r>
      <w:r w:rsidRPr="00397B90">
        <w:rPr>
          <w:lang w:val="en-GB"/>
        </w:rPr>
        <w:lastRenderedPageBreak/>
        <w:t>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525" w:name="_Ref313957086"/>
      <w:bookmarkStart w:id="526" w:name="_Ref313984470"/>
      <w:bookmarkStart w:id="527" w:name="_Ref313984492"/>
      <w:bookmarkStart w:id="528" w:name="_Ref313984499"/>
      <w:bookmarkStart w:id="529" w:name="_Toc358896383"/>
      <w:bookmarkStart w:id="530" w:name="_Toc440397628"/>
      <w:bookmarkStart w:id="531" w:name="_Toc520048395"/>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532" w:name="PLF"/>
      <w:r w:rsidR="00B83D23">
        <w:instrText>PLF</w:instrText>
      </w:r>
      <w:bookmarkEnd w:id="532"/>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525"/>
      <w:bookmarkEnd w:id="526"/>
      <w:bookmarkEnd w:id="527"/>
      <w:bookmarkEnd w:id="528"/>
      <w:bookmarkEnd w:id="529"/>
      <w:bookmarkEnd w:id="530"/>
      <w:bookmarkEnd w:id="531"/>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 xml:space="preserve">If IEC 60559 is not </w:t>
      </w:r>
      <w:r w:rsidR="00297E5D">
        <w:rPr>
          <w:rFonts w:cs="Arial"/>
          <w:szCs w:val="20"/>
        </w:rPr>
        <w:lastRenderedPageBreak/>
        <w:t>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r w:rsidRPr="00044A93">
        <w:t>So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lastRenderedPageBreak/>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lastRenderedPageBreak/>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4C0C3951" w14:textId="564355FC" w:rsidR="00B33E28" w:rsidRDefault="00211C39" w:rsidP="00A659A0">
      <w:pPr>
        <w:numPr>
          <w:ilvl w:val="0"/>
          <w:numId w:val="26"/>
        </w:numPr>
        <w:spacing w:after="0"/>
        <w:ind w:left="714" w:hanging="357"/>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0CFFA3D0" w14:textId="77777777" w:rsidR="000B7C2D" w:rsidRDefault="00343707" w:rsidP="00A659A0">
      <w:pPr>
        <w:numPr>
          <w:ilvl w:val="0"/>
          <w:numId w:val="113"/>
        </w:numPr>
        <w:spacing w:after="0"/>
        <w:ind w:left="714" w:hanging="357"/>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A659A0">
      <w:pPr>
        <w:numPr>
          <w:ilvl w:val="0"/>
          <w:numId w:val="113"/>
        </w:numPr>
        <w:ind w:left="714" w:hanging="357"/>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533" w:name="_Ref313906129"/>
      <w:bookmarkStart w:id="534" w:name="_Ref313906133"/>
      <w:bookmarkStart w:id="535" w:name="_Ref313948292"/>
      <w:bookmarkStart w:id="536" w:name="_Toc358896384"/>
      <w:bookmarkStart w:id="537" w:name="_Toc440397629"/>
      <w:bookmarkStart w:id="538" w:name="_Toc520048396"/>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539" w:name="CCB"/>
      <w:r w:rsidR="00B83D23">
        <w:instrText>CCB</w:instrText>
      </w:r>
      <w:bookmarkEnd w:id="539"/>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533"/>
      <w:bookmarkEnd w:id="534"/>
      <w:bookmarkEnd w:id="535"/>
      <w:bookmarkEnd w:id="536"/>
      <w:bookmarkEnd w:id="537"/>
      <w:bookmarkEnd w:id="538"/>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 xml:space="preserve">Most languages that provide enumeration types also provide mechanisms to set non-default representations. If these mechanisms do not enforce whole-type operations and check for conflicts then some members of the set </w:t>
      </w:r>
      <w:r>
        <w:rPr>
          <w:rFonts w:eastAsia="MS Mincho"/>
          <w:lang w:eastAsia="ar-SA"/>
        </w:rPr>
        <w:lastRenderedPageBreak/>
        <w:t>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r>
        <w:rPr>
          <w:rFonts w:eastAsia="MS Mincho"/>
          <w:lang w:eastAsia="ar-SA"/>
        </w:rPr>
        <w:t>Holzmann</w:t>
      </w:r>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lastRenderedPageBreak/>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r w:rsidRPr="00FE23BC">
        <w:rPr>
          <w:rFonts w:ascii="Courier New" w:hAnsi="Courier New" w:cs="Courier New"/>
        </w:rPr>
        <w:t>enum Directions {back, forward, stop};</w:t>
      </w:r>
      <w:r w:rsidRPr="00FE23BC">
        <w:rPr>
          <w:rFonts w:ascii="Courier New" w:hAnsi="Courier New" w:cs="Courier New"/>
        </w:rPr>
        <w:br/>
        <w:t>enum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704696F6" w:rsidR="00443478" w:rsidRDefault="000A1BDB">
      <w:pPr>
        <w:pStyle w:val="Heading2"/>
      </w:pPr>
      <w:bookmarkStart w:id="540" w:name="_Toc520048397"/>
      <w:bookmarkStart w:id="541" w:name="_Ref313948858"/>
      <w:bookmarkStart w:id="542" w:name="_Toc358896385"/>
      <w:bookmarkStart w:id="543" w:name="_Toc440397630"/>
      <w:r>
        <w:t>6.</w:t>
      </w:r>
      <w:r w:rsidR="006D2B9D">
        <w:t>6</w:t>
      </w:r>
      <w:r w:rsidR="00142882">
        <w:t xml:space="preserve"> </w:t>
      </w:r>
      <w:r w:rsidR="00A32382">
        <w:t>Conversion</w:t>
      </w:r>
      <w:r w:rsidR="00A32382" w:rsidRPr="00B05D88">
        <w:t xml:space="preserve"> </w:t>
      </w:r>
      <w:r w:rsidR="004006EC">
        <w:t>e</w:t>
      </w:r>
      <w:r w:rsidR="00A32382" w:rsidRPr="00B05D88">
        <w:t>rrors</w:t>
      </w:r>
      <w:bookmarkEnd w:id="513"/>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544" w:name="FLC"/>
      <w:r w:rsidR="00B83D23">
        <w:instrText>FLC</w:instrText>
      </w:r>
      <w:bookmarkEnd w:id="544"/>
      <w:r w:rsidR="00B83D23">
        <w:instrText>]</w:instrText>
      </w:r>
      <w:r w:rsidR="00775BBD">
        <w:instrText xml:space="preserve">" </w:instrText>
      </w:r>
      <w:r w:rsidR="003E6398">
        <w:fldChar w:fldCharType="end"/>
      </w:r>
      <w:r w:rsidR="00142882">
        <w:t xml:space="preserve"> </w:t>
      </w:r>
      <w:r w:rsidR="00A32382" w:rsidRPr="00B05D88">
        <w:t>[</w:t>
      </w:r>
      <w:r w:rsidR="00A32382">
        <w:t>FLC</w:t>
      </w:r>
      <w:r w:rsidR="00333B98">
        <w:t>]</w:t>
      </w:r>
      <w:bookmarkEnd w:id="540"/>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541"/>
      <w:bookmarkEnd w:id="542"/>
      <w:bookmarkEnd w:id="543"/>
    </w:p>
    <w:p w14:paraId="3DEC4C69" w14:textId="4C70363C" w:rsidR="00A32382" w:rsidRPr="00B05D88" w:rsidRDefault="000A1BDB" w:rsidP="00A32382">
      <w:pPr>
        <w:pStyle w:val="Heading3"/>
      </w:pPr>
      <w:bookmarkStart w:id="545"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545"/>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aVar := anExpression</w:t>
      </w:r>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r w:rsidRPr="00B21E5A">
        <w:rPr>
          <w:rFonts w:ascii="Courier New" w:hAnsi="Courier New" w:cs="Courier New"/>
          <w:bCs/>
        </w:rPr>
        <w:t>foo(arg1, arg2, arg3, … , argN)</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lastRenderedPageBreak/>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F124B57" w14:textId="0D918BE5" w:rsidR="00682432" w:rsidRPr="00B23745" w:rsidRDefault="00682432" w:rsidP="00341B6F">
      <w:r w:rsidRPr="0014559C">
        <w:t xml:space="preserve">See also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r w:rsidR="00236283">
        <w:t>[BKK</w:t>
      </w:r>
      <w:r w:rsidR="00236283">
        <w:fldChar w:fldCharType="begin"/>
      </w:r>
      <w:r w:rsidR="00236283">
        <w:instrText xml:space="preserve"> XE "BKK – Polymorphic variables" </w:instrText>
      </w:r>
      <w:r w:rsidR="00236283">
        <w:fldChar w:fldCharType="end"/>
      </w:r>
      <w:r w:rsidR="00236283" w:rsidRPr="00D80A85">
        <w:t>]</w:t>
      </w:r>
      <w:r w:rsidR="001C5E80" w:rsidRPr="0048662C">
        <w:fldChar w:fldCharType="end"/>
      </w:r>
      <w:r w:rsidR="00341B6F">
        <w:t xml:space="preserve"> </w:t>
      </w:r>
      <w:r>
        <w:t>for up</w:t>
      </w:r>
      <w:r w:rsidR="001E7D0B">
        <w:t>-</w:t>
      </w:r>
      <w:r>
        <w:t>casting errors.</w:t>
      </w:r>
    </w:p>
    <w:p w14:paraId="7C176C49" w14:textId="0B5AB487" w:rsidR="00A32382" w:rsidRPr="00B05D88" w:rsidRDefault="000A1BDB" w:rsidP="00A32382">
      <w:pPr>
        <w:pStyle w:val="Heading3"/>
      </w:pPr>
      <w:bookmarkStart w:id="546" w:name="_Toc192557852"/>
      <w:r>
        <w:t>6.</w:t>
      </w:r>
      <w:r w:rsidR="006D2B9D">
        <w:t>6</w:t>
      </w:r>
      <w:r w:rsidR="00A32382" w:rsidRPr="00B05D88">
        <w:t>.2</w:t>
      </w:r>
      <w:r w:rsidR="00142882">
        <w:t xml:space="preserve"> </w:t>
      </w:r>
      <w:r w:rsidR="00A32382" w:rsidRPr="00B05D88">
        <w:t>Cross reference</w:t>
      </w:r>
      <w:bookmarkEnd w:id="546"/>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547" w:name="_Toc192557854"/>
      <w:r>
        <w:t>6.</w:t>
      </w:r>
      <w:r w:rsidR="006D2B9D">
        <w:t>6</w:t>
      </w:r>
      <w:r w:rsidR="00A32382" w:rsidRPr="00B05D88">
        <w:t>.3</w:t>
      </w:r>
      <w:r w:rsidR="00142882">
        <w:t xml:space="preserve"> </w:t>
      </w:r>
      <w:r w:rsidR="00A32382" w:rsidRPr="00B05D88">
        <w:t>Mechanism of failure</w:t>
      </w:r>
      <w:bookmarkEnd w:id="547"/>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057E69FA"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7A3CA2EE" w14:textId="57D83FAB" w:rsidR="008F4C97"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2B96E8EB" w14:textId="2E995571" w:rsidR="00707D74" w:rsidRPr="00FE4EFE" w:rsidRDefault="008F4C97" w:rsidP="0077702F">
      <w:r>
        <w:lastRenderedPageBreak/>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72F56AC6" w14:textId="0766BFE8" w:rsidR="00A32382" w:rsidRPr="00B05D88" w:rsidRDefault="000A1BDB" w:rsidP="00A32382">
      <w:pPr>
        <w:pStyle w:val="Heading3"/>
      </w:pPr>
      <w:bookmarkStart w:id="548" w:name="_Toc192557855"/>
      <w:r>
        <w:t>6.</w:t>
      </w:r>
      <w:r w:rsidR="006D2B9D">
        <w:t>6</w:t>
      </w:r>
      <w:r w:rsidR="00A32382" w:rsidRPr="00B05D88">
        <w:t>.4</w:t>
      </w:r>
      <w:bookmarkEnd w:id="548"/>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6F9388AE"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commentRangeStart w:id="549"/>
      <w:r w:rsidR="00BB2F88" w:rsidRPr="007C4B87">
        <w:rPr>
          <w:rFonts w:asciiTheme="minorHAnsi" w:hAnsiTheme="minorHAnsi"/>
          <w:sz w:val="22"/>
          <w:szCs w:val="22"/>
        </w:rPr>
        <w:t>See</w:t>
      </w:r>
      <w:commentRangeEnd w:id="549"/>
      <w:r w:rsidR="005F54FB">
        <w:rPr>
          <w:rStyle w:val="CommentReference"/>
          <w:rFonts w:asciiTheme="minorHAnsi" w:hAnsiTheme="minorHAnsi" w:cstheme="minorBidi"/>
        </w:rPr>
        <w:commentReference w:id="549"/>
      </w:r>
      <w:r w:rsidR="00642EA3">
        <w:rPr>
          <w:rFonts w:asciiTheme="minorHAnsi" w:hAnsiTheme="minorHAnsi"/>
          <w:sz w:val="22"/>
          <w:szCs w:val="22"/>
        </w:rPr>
        <w:t xml:space="preserve"> clause</w:t>
      </w:r>
      <w:r w:rsidR="00BB2F88" w:rsidRPr="007C4B87">
        <w:rPr>
          <w:rFonts w:asciiTheme="minorHAnsi" w:hAnsiTheme="minorHAnsi"/>
          <w:sz w:val="22"/>
          <w:szCs w:val="22"/>
        </w:rPr>
        <w:t xml:space="preserve"> </w:t>
      </w:r>
      <w:r w:rsidR="001C5E80" w:rsidRPr="007C4B87">
        <w:rPr>
          <w:rFonts w:asciiTheme="minorHAnsi" w:hAnsiTheme="minorHAnsi"/>
          <w:sz w:val="22"/>
          <w:szCs w:val="22"/>
        </w:rPr>
        <w:t>6</w:t>
      </w:r>
      <w:ins w:id="550" w:author="Stephen Michell" w:date="2018-07-22T19:43:00Z">
        <w:r w:rsidR="00B36B06">
          <w:rPr>
            <w:rFonts w:asciiTheme="minorHAnsi" w:hAnsiTheme="minorHAnsi"/>
            <w:sz w:val="22"/>
            <w:szCs w:val="22"/>
          </w:rPr>
          <w:fldChar w:fldCharType="begin"/>
        </w:r>
        <w:r w:rsidR="00B36B06">
          <w:rPr>
            <w:rFonts w:asciiTheme="minorHAnsi" w:hAnsiTheme="minorHAnsi"/>
            <w:sz w:val="22"/>
            <w:szCs w:val="22"/>
          </w:rPr>
          <w:instrText xml:space="preserve"> HYPERLINK  \l "_6.44_Polymorphic_variables_1" </w:instrText>
        </w:r>
        <w:r w:rsidR="00B36B06">
          <w:rPr>
            <w:rFonts w:asciiTheme="minorHAnsi" w:hAnsiTheme="minorHAnsi"/>
            <w:sz w:val="22"/>
            <w:szCs w:val="22"/>
          </w:rPr>
          <w:fldChar w:fldCharType="separate"/>
        </w:r>
        <w:r w:rsidR="001C5E80" w:rsidRPr="00B36B06">
          <w:rPr>
            <w:rStyle w:val="Hyperlink"/>
            <w:rFonts w:asciiTheme="minorHAnsi" w:hAnsiTheme="minorHAnsi"/>
            <w:sz w:val="22"/>
            <w:szCs w:val="22"/>
          </w:rPr>
          <w:t xml:space="preserve">.44 Polymorphic Variables [BKK] </w:t>
        </w:r>
        <w:r w:rsidR="0044469D" w:rsidRPr="00B36B06">
          <w:rPr>
            <w:rStyle w:val="Hyperlink"/>
            <w:rFonts w:asciiTheme="minorHAnsi" w:hAnsiTheme="minorHAnsi"/>
            <w:sz w:val="22"/>
            <w:szCs w:val="22"/>
          </w:rPr>
          <w:t>u</w:t>
        </w:r>
        <w:r w:rsidR="00BB2F88" w:rsidRPr="00B36B06">
          <w:rPr>
            <w:rStyle w:val="Hyperlink"/>
            <w:rFonts w:asciiTheme="minorHAnsi" w:hAnsiTheme="minorHAnsi"/>
            <w:sz w:val="22"/>
            <w:szCs w:val="22"/>
          </w:rPr>
          <w:t>pcasts and downcasts</w:t>
        </w:r>
        <w:r w:rsidR="00B36B06">
          <w:rPr>
            <w:rFonts w:asciiTheme="minorHAnsi" w:hAnsiTheme="minorHAnsi"/>
            <w:sz w:val="22"/>
            <w:szCs w:val="22"/>
          </w:rPr>
          <w:fldChar w:fldCharType="end"/>
        </w:r>
      </w:ins>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551" w:name="_Toc174091390"/>
      <w:bookmarkStart w:id="552" w:name="_Toc192557856"/>
      <w:r>
        <w:t>6.</w:t>
      </w:r>
      <w:r w:rsidR="006D2B9D">
        <w:t>6</w:t>
      </w:r>
      <w:r w:rsidR="00A32382" w:rsidRPr="00B05D88">
        <w:t>.5</w:t>
      </w:r>
      <w:r w:rsidR="00142882">
        <w:t xml:space="preserve"> </w:t>
      </w:r>
      <w:r w:rsidR="00A32382" w:rsidRPr="00B05D88">
        <w:t>Avoiding the vulnerability or mitigating its effects</w:t>
      </w:r>
      <w:bookmarkEnd w:id="551"/>
      <w:bookmarkEnd w:id="552"/>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32C0D925" w14:textId="2B5733EA" w:rsidR="00AC33AA" w:rsidRPr="00546508" w:rsidRDefault="00AC33AA" w:rsidP="000D69D3">
      <w:pPr>
        <w:pStyle w:val="ListParagraph"/>
        <w:numPr>
          <w:ilvl w:val="0"/>
          <w:numId w:val="122"/>
        </w:numPr>
      </w:pPr>
      <w:r>
        <w:rPr>
          <w:lang w:val="en-GB"/>
        </w:rPr>
        <w:t>Always respect the implied unit systems, when converting explicitly from one numeric type to another.</w:t>
      </w:r>
    </w:p>
    <w:p w14:paraId="76AFE774" w14:textId="708DD64D" w:rsidR="00A32382" w:rsidRDefault="00A32382" w:rsidP="00A32382">
      <w:pPr>
        <w:pStyle w:val="Heading3"/>
      </w:pPr>
      <w:bookmarkStart w:id="553" w:name="_Toc192557857"/>
      <w:r>
        <w:t>6.</w:t>
      </w:r>
      <w:r w:rsidR="006D2B9D">
        <w:t>6</w:t>
      </w:r>
      <w:r w:rsidRPr="00B05D88">
        <w:t>.6</w:t>
      </w:r>
      <w:r w:rsidR="00142882">
        <w:t xml:space="preserve"> </w:t>
      </w:r>
      <w:bookmarkEnd w:id="553"/>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554" w:name="_Ref313948619"/>
      <w:bookmarkStart w:id="555" w:name="_Toc358896386"/>
      <w:bookmarkStart w:id="556" w:name="_Toc440397631"/>
      <w:bookmarkStart w:id="557" w:name="_Toc520048398"/>
      <w:bookmarkStart w:id="558" w:name="_Toc192557869"/>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559" w:name="CJM"/>
      <w:r w:rsidR="005221EA">
        <w:instrText>CJM</w:instrText>
      </w:r>
      <w:bookmarkEnd w:id="559"/>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554"/>
      <w:bookmarkEnd w:id="555"/>
      <w:bookmarkEnd w:id="556"/>
      <w:bookmarkEnd w:id="557"/>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r w:rsidRPr="002D2FA3">
        <w:rPr>
          <w:rFonts w:ascii="Courier New" w:hAnsi="Courier New" w:cs="ArialMT"/>
          <w:color w:val="000000"/>
        </w:rPr>
        <w:t>strncpy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r w:rsidRPr="002D2FA3">
        <w:rPr>
          <w:rFonts w:ascii="Courier New" w:hAnsi="Courier New" w:cs="ArialMT"/>
          <w:color w:val="000000"/>
        </w:rPr>
        <w:t>strcpy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C Bounds Checking Library[13]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lastRenderedPageBreak/>
        <w:t>Specifying a string construct that does not need a string termination character.</w:t>
      </w:r>
    </w:p>
    <w:p w14:paraId="14522C0C" w14:textId="0C7CBE57" w:rsidR="00C63270" w:rsidRDefault="000A1BDB" w:rsidP="001E6F49">
      <w:pPr>
        <w:pStyle w:val="Heading2"/>
      </w:pPr>
      <w:bookmarkStart w:id="560" w:name="_Ref313948896"/>
      <w:bookmarkStart w:id="561" w:name="_Toc358896387"/>
      <w:bookmarkStart w:id="562" w:name="_Toc440397632"/>
      <w:bookmarkStart w:id="563" w:name="_Toc520048399"/>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564" w:name="HCB"/>
      <w:r w:rsidR="00466D60" w:rsidRPr="00466D60">
        <w:t>HCB</w:t>
      </w:r>
      <w:bookmarkEnd w:id="564"/>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560"/>
      <w:bookmarkEnd w:id="561"/>
      <w:bookmarkEnd w:id="562"/>
      <w:bookmarkEnd w:id="563"/>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 xml:space="preserve">Even in applications that do not explicitly use function </w:t>
      </w:r>
      <w:r w:rsidRPr="00466D60">
        <w:lastRenderedPageBreak/>
        <w:t>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lastRenderedPageBreak/>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565" w:name="_Ref313957370"/>
      <w:bookmarkStart w:id="566" w:name="_Toc358896388"/>
      <w:bookmarkStart w:id="567" w:name="_Toc440397633"/>
      <w:bookmarkStart w:id="568" w:name="_Toc520048400"/>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569" w:name="XYZ"/>
      <w:r w:rsidR="00A32382" w:rsidRPr="00165A58">
        <w:t>XYZ</w:t>
      </w:r>
      <w:bookmarkEnd w:id="569"/>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565"/>
      <w:bookmarkEnd w:id="566"/>
      <w:bookmarkEnd w:id="567"/>
      <w:bookmarkEnd w:id="568"/>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 xml:space="preserve">If the memory corrupted is data, rather than instructions, the system might continue to </w:t>
      </w:r>
      <w:r w:rsidRPr="00AC54D3">
        <w:rPr>
          <w:rFonts w:cs="ArialMT"/>
        </w:rPr>
        <w:lastRenderedPageBreak/>
        <w:t>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3EB842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15AAFBA6" w:rsidR="00A32382" w:rsidRPr="00AC54D3" w:rsidRDefault="00421AA5" w:rsidP="000D69D3">
      <w:pPr>
        <w:numPr>
          <w:ilvl w:val="0"/>
          <w:numId w:val="15"/>
        </w:numPr>
        <w:spacing w:after="0" w:line="240" w:lineRule="auto"/>
      </w:pPr>
      <w:r>
        <w:t>Consider choosing</w:t>
      </w:r>
      <w:r w:rsidR="00A32382" w:rsidRPr="00AC54D3">
        <w:t xml:space="preserve"> a language that is not susceptible to these issues.</w:t>
      </w:r>
    </w:p>
    <w:p w14:paraId="4CA0F995" w14:textId="77777777" w:rsidR="000B1BA3" w:rsidRDefault="00A32382" w:rsidP="00B36B06">
      <w:pPr>
        <w:numPr>
          <w:ilvl w:val="0"/>
          <w:numId w:val="15"/>
        </w:numPr>
        <w:spacing w:after="0" w:line="240" w:lineRule="auto"/>
      </w:pPr>
      <w:r w:rsidRPr="00AC54D3">
        <w:t>When available, use whole array operations whenever possible.</w:t>
      </w:r>
    </w:p>
    <w:p w14:paraId="66BCF887" w14:textId="3936696C" w:rsidR="000B1BA3" w:rsidRPr="00AC54D3" w:rsidRDefault="000B1BA3" w:rsidP="00B36B06">
      <w:pPr>
        <w:numPr>
          <w:ilvl w:val="0"/>
          <w:numId w:val="15"/>
        </w:numPr>
        <w:spacing w:after="0" w:line="240" w:lineRule="auto"/>
      </w:pPr>
      <w:r w:rsidRPr="00B36B06">
        <w:t>Do not suppress bounds checks if provided by the language.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570" w:name="_Ref313957363"/>
      <w:bookmarkStart w:id="571" w:name="_Toc358896389"/>
      <w:bookmarkStart w:id="572" w:name="_Toc440397634"/>
      <w:bookmarkStart w:id="573" w:name="_Toc520048401"/>
      <w:r>
        <w:lastRenderedPageBreak/>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574" w:name="XYW"/>
      <w:r w:rsidR="00A32382" w:rsidRPr="00CA45BD">
        <w:t>XYW</w:t>
      </w:r>
      <w:bookmarkEnd w:id="574"/>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570"/>
      <w:bookmarkEnd w:id="571"/>
      <w:bookmarkEnd w:id="572"/>
      <w:bookmarkEnd w:id="573"/>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163D115B" w14:textId="12E6CA19" w:rsidR="00D5434D" w:rsidRDefault="00AC59E8" w:rsidP="00AC59E8">
      <w:pPr>
        <w:rPr>
          <w:ins w:id="575" w:author="Stephen Michell" w:date="2018-04-29T05:09:00Z"/>
        </w:rPr>
      </w:pPr>
      <w:ins w:id="576" w:author="Stephen Michell" w:date="2018-04-29T05:00:00Z">
        <w:r>
          <w:t xml:space="preserve">When the size and addresses of both the source and destination of </w:t>
        </w:r>
      </w:ins>
      <w:ins w:id="577" w:author="Stephen Michell" w:date="2018-04-29T05:02:00Z">
        <w:r>
          <w:t xml:space="preserve">an array or compound object </w:t>
        </w:r>
      </w:ins>
      <w:ins w:id="578" w:author="Stephen Michell" w:date="2018-04-29T05:00:00Z">
        <w:r>
          <w:t xml:space="preserve">are not </w:t>
        </w:r>
      </w:ins>
      <w:ins w:id="579" w:author="Stephen Michell" w:date="2018-04-29T05:02:00Z">
        <w:r>
          <w:t>checked before the copy operation begins, the results can be catastrophic to program integrity.</w:t>
        </w:r>
      </w:ins>
      <w:ins w:id="580" w:author="Stephen Michell" w:date="2018-04-29T05:04:00Z">
        <w:r>
          <w:t xml:space="preserve"> The classic case of buffer overflow </w:t>
        </w:r>
      </w:ins>
      <w:ins w:id="581" w:author="Stephen Michell" w:date="2018-04-29T05:06:00Z">
        <w:r>
          <w:t xml:space="preserve">happens </w:t>
        </w:r>
      </w:ins>
      <w:del w:id="582" w:author="Stephen Michell" w:date="2018-04-29T05:05:00Z">
        <w:r w:rsidR="00A32382" w:rsidDel="00AC59E8">
          <w:delText xml:space="preserve">A buffer overflow occurs </w:delText>
        </w:r>
      </w:del>
      <w:r w:rsidR="00A32382">
        <w:t xml:space="preserve">when some number of bytes (or other units of storage) is copied from one buffer to another and the amount being copied is greater than is allocated for the destination buffer. </w:t>
      </w:r>
      <w:ins w:id="583" w:author="Stephen Michell" w:date="2018-04-29T05:05:00Z">
        <w:r>
          <w:t>Data corruption can</w:t>
        </w:r>
      </w:ins>
      <w:ins w:id="584" w:author="Stephen Michell" w:date="2018-04-29T05:06:00Z">
        <w:r>
          <w:t xml:space="preserve"> happen when the program, or the programmer, does not check for overlap between the source </w:t>
        </w:r>
      </w:ins>
      <w:ins w:id="585" w:author="Stephen Michell" w:date="2018-04-29T05:07:00Z">
        <w:r w:rsidR="00466BBD">
          <w:t xml:space="preserve">and target. </w:t>
        </w:r>
      </w:ins>
    </w:p>
    <w:p w14:paraId="75F3BB65" w14:textId="3AE3E771" w:rsidR="00D5434D" w:rsidRDefault="00466BBD" w:rsidP="00AC59E8">
      <w:pPr>
        <w:rPr>
          <w:ins w:id="586" w:author="Stephen Michell" w:date="2018-04-29T05:10:00Z"/>
        </w:rPr>
      </w:pPr>
      <w:ins w:id="587" w:author="Stephen Michell" w:date="2018-04-29T05:07:00Z">
        <w:r>
          <w:t>The first situation</w:t>
        </w:r>
      </w:ins>
      <w:ins w:id="588" w:author="Stephen Michell" w:date="2018-04-29T05:09:00Z">
        <w:r w:rsidR="00D5434D">
          <w:t>, overflow of a buffer in a sensitive region of a system,</w:t>
        </w:r>
      </w:ins>
      <w:ins w:id="589" w:author="Stephen Michell" w:date="2018-04-29T05:07:00Z">
        <w:r>
          <w:t xml:space="preserve"> has been exploited </w:t>
        </w:r>
      </w:ins>
      <w:ins w:id="590" w:author="Stephen Michell" w:date="2018-04-29T05:08:00Z">
        <w:r w:rsidR="00D5434D">
          <w:t xml:space="preserve">as a classic attack vector to render systems inoperable or to take them over. </w:t>
        </w:r>
      </w:ins>
    </w:p>
    <w:p w14:paraId="4E8D2B36" w14:textId="3C8F69C6" w:rsidR="00A32382" w:rsidRDefault="00D5434D" w:rsidP="00AC59E8">
      <w:ins w:id="591" w:author="Stephen Michell" w:date="2018-04-29T05:08:00Z">
        <w:r>
          <w:t>The se</w:t>
        </w:r>
      </w:ins>
      <w:ins w:id="592" w:author="Stephen Michell" w:date="2018-04-29T05:10:00Z">
        <w:r>
          <w:t xml:space="preserve">cond situation, </w:t>
        </w:r>
      </w:ins>
      <w:ins w:id="593" w:author="Stephen Michell" w:date="2018-04-29T05:11:00Z">
        <w:r w:rsidR="00274E50">
          <w:t xml:space="preserve">that of overlap, can result in </w:t>
        </w:r>
      </w:ins>
      <w:ins w:id="594" w:author="Stephen Michell" w:date="2018-04-29T05:12:00Z">
        <w:r w:rsidR="003772B3">
          <w:t>data corruption</w:t>
        </w:r>
      </w:ins>
      <w:r w:rsidR="005F54FB">
        <w:t>,</w:t>
      </w:r>
      <w:ins w:id="595" w:author="Stephen Michell" w:date="2018-04-29T05:12:00Z">
        <w:r w:rsidR="003772B3">
          <w:t xml:space="preserve"> which can result in incorrect functioning of the system with potentially </w:t>
        </w:r>
      </w:ins>
      <w:ins w:id="596" w:author="Stephen Michell" w:date="2018-04-29T05:13:00Z">
        <w:r w:rsidR="003772B3">
          <w:t>disastrous</w:t>
        </w:r>
      </w:ins>
      <w:ins w:id="597" w:author="Stephen Michell" w:date="2018-04-29T05:12:00Z">
        <w:r w:rsidR="003772B3">
          <w:t xml:space="preserve"> consequences to the </w:t>
        </w:r>
      </w:ins>
      <w:ins w:id="598" w:author="Stephen Michell" w:date="2018-04-29T05:13:00Z">
        <w:r w:rsidR="003772B3">
          <w:t>containing system.</w:t>
        </w:r>
      </w:ins>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3F2C5ED5" w14:textId="0E17528A" w:rsidR="00B129F3" w:rsidRPr="00AB1962" w:rsidRDefault="000A1BDB" w:rsidP="00042A40">
      <w:pPr>
        <w:pStyle w:val="Heading3"/>
      </w:pPr>
      <w:r>
        <w:t>6.</w:t>
      </w:r>
      <w:r w:rsidR="00292CD8">
        <w:t>1</w:t>
      </w:r>
      <w:r w:rsidR="006D2B9D">
        <w:t>0</w:t>
      </w:r>
      <w:r w:rsidR="00A32382" w:rsidRPr="00CA45BD">
        <w:t>.3</w:t>
      </w:r>
      <w:r w:rsidR="00142882">
        <w:t xml:space="preserve"> </w:t>
      </w:r>
      <w:r w:rsidR="00A32382" w:rsidRPr="00CA45BD">
        <w:t>Mechanism of failure</w:t>
      </w:r>
    </w:p>
    <w:p w14:paraId="2D4E1907" w14:textId="5432A308" w:rsidR="00A32382" w:rsidRDefault="00A32382" w:rsidP="00A32382">
      <w:r>
        <w:t>Many languages and some third</w:t>
      </w:r>
      <w:r w:rsidR="00966DF2">
        <w:t>-</w:t>
      </w:r>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66DC234E" w14:textId="41C25543" w:rsidR="0044535C" w:rsidRDefault="0044535C" w:rsidP="00A32382">
      <w:pPr>
        <w:rPr>
          <w:ins w:id="599" w:author="Stephen Michell" w:date="2018-04-26T08:14:00Z"/>
        </w:rPr>
      </w:pPr>
      <w:ins w:id="600" w:author="Stephen Michell" w:date="2018-04-26T08:14:00Z">
        <w:r>
          <w:t xml:space="preserve">When the source and target areas overlap, some libraries do not produce the expected outcome of copying the value of the source area into the target area, because they do not </w:t>
        </w:r>
      </w:ins>
      <w:ins w:id="601" w:author="Stephen Michell" w:date="2018-04-26T08:15:00Z">
        <w:r>
          <w:t xml:space="preserve">identify the situation and </w:t>
        </w:r>
      </w:ins>
      <w:ins w:id="602" w:author="Stephen Michell" w:date="2018-04-26T08:14:00Z">
        <w:r w:rsidR="00AB1962">
          <w:t>save into a temporary first to isolate the overlapped ranges.</w:t>
        </w:r>
        <w:r>
          <w:t xml:space="preserve"> </w:t>
        </w:r>
      </w:ins>
    </w:p>
    <w:p w14:paraId="2822F8E9" w14:textId="64D54F69"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w:t>
      </w:r>
      <w:commentRangeStart w:id="603"/>
      <w:r>
        <w:t>in</w:t>
      </w:r>
      <w:commentRangeEnd w:id="603"/>
      <w:ins w:id="604" w:author="Stephen Michell" w:date="2018-07-29T17:04:00Z">
        <w:r w:rsidR="00042A40">
          <w:t xml:space="preserve"> clause</w:t>
        </w:r>
      </w:ins>
      <w:r w:rsidR="005F54FB">
        <w:rPr>
          <w:rStyle w:val="CommentReference"/>
        </w:rPr>
        <w:commentReference w:id="603"/>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605" w:author="Stephen Michell" w:date="2018-04-29T05:14:00Z">
        <w:r w:rsidR="00236283" w:rsidDel="003772B3">
          <w:rPr>
            <w:i/>
            <w:color w:val="0070C0"/>
            <w:u w:val="single"/>
          </w:rPr>
          <w:fldChar w:fldCharType="begin"/>
        </w:r>
        <w:r w:rsidR="00236283" w:rsidRPr="00AB1962" w:rsidDel="003772B3">
          <w:rPr>
            <w:i/>
            <w:color w:val="0070C0"/>
            <w:u w:val="single"/>
          </w:rPr>
          <w:delInstrText xml:space="preserve"> XE</w:delInstrText>
        </w:r>
        <w:r w:rsidR="00236283" w:rsidDel="003772B3">
          <w:delInstrText xml:space="preserve"> "</w:delInstrText>
        </w:r>
        <w:r w:rsidR="00236283" w:rsidRPr="00B53360" w:rsidDel="003772B3">
          <w:delInstrText xml:space="preserve">Language </w:delInstrText>
        </w:r>
        <w:r w:rsidR="00236283" w:rsidDel="003772B3">
          <w:delInstrText>v</w:delInstrText>
        </w:r>
        <w:r w:rsidR="00236283" w:rsidRPr="00B53360" w:rsidDel="003772B3">
          <w:delInstrText>ul</w:delInstrText>
        </w:r>
        <w:r w:rsidR="00236283" w:rsidDel="003772B3">
          <w:delInstrText xml:space="preserve">nerabilities: Unchecked array indexing [XYZ]" </w:delInstrText>
        </w:r>
        <w:r w:rsidR="00236283" w:rsidDel="003772B3">
          <w:fldChar w:fldCharType="end"/>
        </w:r>
      </w:del>
      <w:r w:rsidR="00236283" w:rsidRPr="00165A58">
        <w:t xml:space="preserve"> [XYZ</w:t>
      </w:r>
      <w:del w:id="606" w:author="Stephen Michell" w:date="2018-04-29T05:14:00Z">
        <w:r w:rsidR="00236283" w:rsidDel="003772B3">
          <w:fldChar w:fldCharType="begin"/>
        </w:r>
        <w:r w:rsidR="00236283" w:rsidDel="003772B3">
          <w:delInstrText xml:space="preserve"> XE "</w:delInstrText>
        </w:r>
        <w:r w:rsidR="00236283" w:rsidRPr="008855DA" w:rsidDel="003772B3">
          <w:delInstrText>XYZ</w:delInstrText>
        </w:r>
        <w:r w:rsidR="00236283" w:rsidDel="003772B3">
          <w:delInstrText xml:space="preserve"> – Unchecked array indexing" </w:delInstrText>
        </w:r>
        <w:r w:rsidR="00236283" w:rsidDel="003772B3">
          <w:fldChar w:fldCharType="end"/>
        </w:r>
      </w:del>
      <w:r w:rsidR="00236283" w:rsidRPr="00165A58">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030833D3" w:rsidR="00A32382" w:rsidRDefault="00A32382" w:rsidP="000D69D3">
      <w:pPr>
        <w:numPr>
          <w:ilvl w:val="0"/>
          <w:numId w:val="29"/>
        </w:numPr>
        <w:tabs>
          <w:tab w:val="left" w:pos="720"/>
        </w:tabs>
        <w:suppressAutoHyphens/>
      </w:pPr>
      <w:r>
        <w:lastRenderedPageBreak/>
        <w:t>The same range of languages having the characteristics listed in</w:t>
      </w:r>
      <w:r w:rsidR="00042A40">
        <w:t xml:space="preserve"> 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607"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"Language vulnerabilities: Unchecked array indexing [XYZ]" </w:delInstrText>
        </w:r>
        <w:r w:rsidR="00236283" w:rsidRPr="00AB1962" w:rsidDel="0066652A">
          <w:rPr>
            <w:i/>
            <w:color w:val="0070C0"/>
            <w:u w:val="single"/>
          </w:rPr>
          <w:fldChar w:fldCharType="end"/>
        </w:r>
      </w:del>
      <w:r w:rsidR="00236283" w:rsidRPr="00AB1962">
        <w:rPr>
          <w:i/>
          <w:color w:val="0070C0"/>
          <w:u w:val="single"/>
        </w:rPr>
        <w:t xml:space="preserve"> [XYZ</w:t>
      </w:r>
      <w:del w:id="608"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"XYZ – Unchecked array indexing" </w:delInstrText>
        </w:r>
        <w:r w:rsidR="00236283" w:rsidRPr="00AB1962" w:rsidDel="0066652A">
          <w:rPr>
            <w:i/>
            <w:color w:val="0070C0"/>
            <w:u w:val="single"/>
          </w:rPr>
          <w:fldChar w:fldCharType="end"/>
        </w:r>
      </w:del>
      <w:r w:rsidR="00236283" w:rsidRPr="00AB1962">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77772707" w14:textId="3FCB5163" w:rsidR="000B1BA3" w:rsidRDefault="00A32382">
      <w:pPr>
        <w:pStyle w:val="ListParagraph"/>
        <w:numPr>
          <w:ilvl w:val="0"/>
          <w:numId w:val="23"/>
        </w:numPr>
        <w:rPr>
          <w:ins w:id="609" w:author="Stephen Michell" w:date="2018-04-29T05:15:00Z"/>
          <w:lang w:val="de-DE"/>
        </w:rPr>
        <w:pPrChange w:id="610" w:author="Stephen Michell" w:date="2018-04-27T10:24:00Z">
          <w:pPr/>
        </w:pPrChange>
      </w:pPr>
      <w:r>
        <w:t>Use static analysis to verify that the appropriate library functions are only called with arguments that do not result in a buffer overrun</w:t>
      </w:r>
      <w:ins w:id="611" w:author="Stephen Michell" w:date="2018-04-29T05:17:00Z">
        <w:r w:rsidR="00D13A46">
          <w:t xml:space="preserve"> or overlap</w:t>
        </w:r>
      </w:ins>
      <w:r>
        <w:t>.</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ins w:id="612" w:author="Stephen Michell" w:date="2018-04-27T10:24:00Z">
        <w:r w:rsidR="000B1BA3" w:rsidRPr="000B1BA3">
          <w:rPr>
            <w:lang w:val="de-DE"/>
          </w:rPr>
          <w:t xml:space="preserve"> </w:t>
        </w:r>
      </w:ins>
    </w:p>
    <w:p w14:paraId="4CF4E709" w14:textId="28C49B58" w:rsidR="00BD0B79" w:rsidRPr="000B1BA3" w:rsidRDefault="00BD0B79">
      <w:pPr>
        <w:pStyle w:val="ListParagraph"/>
        <w:numPr>
          <w:ilvl w:val="0"/>
          <w:numId w:val="23"/>
        </w:numPr>
        <w:rPr>
          <w:ins w:id="613" w:author="Stephen Michell" w:date="2018-04-27T10:24:00Z"/>
          <w:lang w:val="de-DE"/>
        </w:rPr>
        <w:pPrChange w:id="614" w:author="Stephen Michell" w:date="2018-04-27T10:24:00Z">
          <w:pPr/>
        </w:pPrChange>
      </w:pPr>
      <w:ins w:id="615" w:author="Stephen Michell" w:date="2018-04-29T05:15:00Z">
        <w:r>
          <w:rPr>
            <w:lang w:val="de-DE"/>
          </w:rPr>
          <w:t xml:space="preserve">Sanitize input data so that excessively large input data </w:t>
        </w:r>
      </w:ins>
      <w:ins w:id="616" w:author="Stephen Michell" w:date="2018-04-29T05:17:00Z">
        <w:r>
          <w:rPr>
            <w:lang w:val="de-DE"/>
          </w:rPr>
          <w:t>that could result in</w:t>
        </w:r>
      </w:ins>
      <w:ins w:id="617" w:author="Stephen Michell" w:date="2018-04-29T05:18:00Z">
        <w:r w:rsidR="00D13A46">
          <w:rPr>
            <w:lang w:val="de-DE"/>
          </w:rPr>
          <w:t xml:space="preserve"> overflows</w:t>
        </w:r>
      </w:ins>
      <w:ins w:id="618" w:author="Stephen Michell" w:date="2018-04-29T05:17:00Z">
        <w:r>
          <w:rPr>
            <w:lang w:val="de-DE"/>
          </w:rPr>
          <w:t xml:space="preserve"> </w:t>
        </w:r>
      </w:ins>
      <w:ins w:id="619" w:author="Stephen Michell" w:date="2018-04-29T05:15:00Z">
        <w:r>
          <w:rPr>
            <w:lang w:val="de-DE"/>
          </w:rPr>
          <w:t>is rejected.</w:t>
        </w:r>
      </w:ins>
    </w:p>
    <w:p w14:paraId="55DEC519" w14:textId="5114CDF6" w:rsidR="00A32382" w:rsidRDefault="000B1BA3">
      <w:pPr>
        <w:pStyle w:val="ListParagraph"/>
        <w:numPr>
          <w:ilvl w:val="0"/>
          <w:numId w:val="23"/>
        </w:numPr>
        <w:pPrChange w:id="620" w:author="Stephen Michell" w:date="2018-04-27T11:49:00Z">
          <w:pPr>
            <w:numPr>
              <w:numId w:val="23"/>
            </w:numPr>
            <w:tabs>
              <w:tab w:val="left" w:pos="720"/>
            </w:tabs>
            <w:suppressAutoHyphens/>
            <w:ind w:left="720" w:hanging="360"/>
          </w:pPr>
        </w:pPrChange>
      </w:pPr>
      <w:commentRangeStart w:id="621"/>
      <w:ins w:id="622" w:author="Stephen Michell" w:date="2018-04-27T10:24:00Z">
        <w:r w:rsidRPr="00966DF2">
          <w:rPr>
            <w:rPrChange w:id="623" w:author="Stephen Michell" w:date="2018-04-27T11:49:00Z">
              <w:rPr>
                <w:lang w:val="en-GB"/>
              </w:rPr>
            </w:rPrChange>
          </w:rPr>
          <w:t>Do not suppress bounds checks if provided by the language.</w:t>
        </w:r>
      </w:ins>
      <w:commentRangeEnd w:id="621"/>
      <w:r w:rsidR="0066652A">
        <w:rPr>
          <w:rStyle w:val="CommentReference"/>
        </w:rPr>
        <w:commentReference w:id="621"/>
      </w:r>
    </w:p>
    <w:p w14:paraId="5E3C2ABE" w14:textId="6E7496F6" w:rsidR="00A32382" w:rsidRDefault="00D07EBE" w:rsidP="00D07EBE">
      <w:pPr>
        <w:pStyle w:val="Heading3"/>
      </w:pPr>
      <w:bookmarkStart w:id="624" w:name="_Ref336414790"/>
      <w:r>
        <w:t>6.</w:t>
      </w:r>
      <w:r w:rsidR="00B53106">
        <w:t>1</w:t>
      </w:r>
      <w:r w:rsidR="006D2B9D">
        <w:t>0</w:t>
      </w:r>
      <w:r>
        <w:t>.6</w:t>
      </w:r>
      <w:r w:rsidR="00142882">
        <w:t xml:space="preserve"> </w:t>
      </w:r>
      <w:bookmarkEnd w:id="624"/>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255BD6DA" w:rsidR="00443478" w:rsidRDefault="00A32382">
      <w:pPr>
        <w:pStyle w:val="Heading2"/>
      </w:pPr>
      <w:bookmarkStart w:id="625" w:name="_6.11_Pointer_type"/>
      <w:bookmarkStart w:id="626" w:name="_6.11_Pointer_type_1"/>
      <w:bookmarkStart w:id="627" w:name="_Toc520048402"/>
      <w:bookmarkStart w:id="628" w:name="_Ref313948959"/>
      <w:bookmarkStart w:id="629" w:name="_Toc358896390"/>
      <w:bookmarkStart w:id="630" w:name="_Toc440397635"/>
      <w:bookmarkEnd w:id="625"/>
      <w:bookmarkEnd w:id="626"/>
      <w:r>
        <w:t>6.</w:t>
      </w:r>
      <w:r w:rsidR="00B53106">
        <w:t>1</w:t>
      </w:r>
      <w:r w:rsidR="006D2B9D">
        <w:t>1</w:t>
      </w:r>
      <w:r w:rsidR="00142882">
        <w:t xml:space="preserve"> </w:t>
      </w:r>
      <w:r>
        <w:t xml:space="preserve">Pointer </w:t>
      </w:r>
      <w:r w:rsidR="008B42EB">
        <w:t xml:space="preserve">type conversions </w:t>
      </w:r>
      <w:r w:rsidR="00966DF2">
        <w:t>[HFC]</w:t>
      </w:r>
      <w:bookmarkEnd w:id="627"/>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628"/>
      <w:bookmarkEnd w:id="629"/>
      <w:bookmarkEnd w:id="630"/>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lastRenderedPageBreak/>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16B1DFF8" w:rsidR="00A32382" w:rsidRPr="005206AA" w:rsidRDefault="00A32382" w:rsidP="00A32382">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35D0B991" w:rsidR="00A32382" w:rsidRPr="00B05D88" w:rsidRDefault="00A32382" w:rsidP="00A32382">
      <w:pPr>
        <w:pStyle w:val="Heading2"/>
      </w:pPr>
      <w:bookmarkStart w:id="631" w:name="_Toc520048403"/>
      <w:bookmarkStart w:id="632" w:name="_Ref313957150"/>
      <w:bookmarkStart w:id="633" w:name="_Toc358896391"/>
      <w:bookmarkStart w:id="634" w:name="_Toc440397636"/>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631"/>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632"/>
      <w:bookmarkEnd w:id="633"/>
      <w:bookmarkEnd w:id="634"/>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lastRenderedPageBreak/>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5EC5484E" w:rsidR="00C63270" w:rsidRDefault="00A32382">
      <w:pPr>
        <w:pStyle w:val="Heading2"/>
      </w:pPr>
      <w:bookmarkStart w:id="635" w:name="_Toc520048404"/>
      <w:bookmarkStart w:id="636" w:name="_Ref313957324"/>
      <w:bookmarkStart w:id="637" w:name="_Toc358896392"/>
      <w:bookmarkStart w:id="638" w:name="_Toc440397637"/>
      <w:r>
        <w:t>6.</w:t>
      </w:r>
      <w:r w:rsidR="00B53106">
        <w:t>1</w:t>
      </w:r>
      <w:r w:rsidR="006D2B9D">
        <w:t>3</w:t>
      </w:r>
      <w:r w:rsidR="00142882">
        <w:t xml:space="preserve"> </w:t>
      </w:r>
      <w:r w:rsidRPr="00DC0330">
        <w:t xml:space="preserve">Null </w:t>
      </w:r>
      <w:r w:rsidR="008B42EB">
        <w:t>p</w:t>
      </w:r>
      <w:r w:rsidRPr="00DC0330">
        <w:t xml:space="preserve">ointer </w:t>
      </w:r>
      <w:bookmarkEnd w:id="558"/>
      <w:r w:rsidR="008B42EB">
        <w:t>d</w:t>
      </w:r>
      <w:r w:rsidR="008B42EB" w:rsidRPr="00DC0330">
        <w:t>ereference</w:t>
      </w:r>
      <w:r w:rsidR="008B42EB">
        <w:t xml:space="preserve"> </w:t>
      </w:r>
      <w:r w:rsidR="00635751" w:rsidRPr="00DC0330">
        <w:t>[XYH</w:t>
      </w:r>
      <w:r w:rsidR="00635751">
        <w:t>]</w:t>
      </w:r>
      <w:bookmarkEnd w:id="635"/>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636"/>
      <w:bookmarkEnd w:id="637"/>
      <w:bookmarkEnd w:id="638"/>
      <w:r w:rsidR="00A61133" w:rsidRPr="00A61133">
        <w:t xml:space="preserve"> </w:t>
      </w:r>
    </w:p>
    <w:p w14:paraId="61259960" w14:textId="7F246852" w:rsidR="00C63270" w:rsidRDefault="00A32382">
      <w:pPr>
        <w:pStyle w:val="Heading3"/>
      </w:pPr>
      <w:bookmarkStart w:id="639"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639"/>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640" w:name="_Toc192557872"/>
      <w:r>
        <w:t>6.</w:t>
      </w:r>
      <w:r w:rsidR="00B53106">
        <w:t>1</w:t>
      </w:r>
      <w:r w:rsidR="006D2B9D">
        <w:t>3</w:t>
      </w:r>
      <w:r w:rsidRPr="00DC0330">
        <w:t>.2</w:t>
      </w:r>
      <w:r w:rsidR="00142882">
        <w:t xml:space="preserve"> </w:t>
      </w:r>
      <w:r w:rsidRPr="00DC0330">
        <w:t>Cross reference</w:t>
      </w:r>
      <w:bookmarkEnd w:id="640"/>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641" w:name="_Toc192557874"/>
      <w:r>
        <w:lastRenderedPageBreak/>
        <w:t>6.</w:t>
      </w:r>
      <w:r w:rsidR="00B53106">
        <w:t>1</w:t>
      </w:r>
      <w:r w:rsidR="006D2B9D">
        <w:t>3</w:t>
      </w:r>
      <w:r w:rsidRPr="00DC0330">
        <w:t>.3</w:t>
      </w:r>
      <w:r w:rsidR="00142882">
        <w:t xml:space="preserve"> </w:t>
      </w:r>
      <w:r w:rsidRPr="00DC0330">
        <w:t>Mechanism of failure</w:t>
      </w:r>
      <w:bookmarkEnd w:id="641"/>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642" w:name="_Toc192557875"/>
      <w:r>
        <w:t>6.</w:t>
      </w:r>
      <w:r w:rsidR="00B53106">
        <w:t>1</w:t>
      </w:r>
      <w:r w:rsidR="006D2B9D">
        <w:t>3</w:t>
      </w:r>
      <w:r w:rsidRPr="00DC0330">
        <w:t>.4</w:t>
      </w:r>
      <w:bookmarkEnd w:id="642"/>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643" w:name="_Toc192557876"/>
      <w:r>
        <w:t>6.</w:t>
      </w:r>
      <w:r w:rsidR="00B53106">
        <w:t>1</w:t>
      </w:r>
      <w:r w:rsidR="006D2B9D">
        <w:t>3</w:t>
      </w:r>
      <w:r w:rsidRPr="00DC0330">
        <w:t>.5</w:t>
      </w:r>
      <w:r w:rsidR="00142882">
        <w:t xml:space="preserve"> </w:t>
      </w:r>
      <w:r w:rsidRPr="00DC0330">
        <w:t>Avoiding the vulnerability or mitigating its effects</w:t>
      </w:r>
      <w:bookmarkEnd w:id="643"/>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644" w:name="_Toc192557877"/>
      <w:r>
        <w:t>6.</w:t>
      </w:r>
      <w:r w:rsidR="00B53106">
        <w:t>1</w:t>
      </w:r>
      <w:r w:rsidR="006D2B9D">
        <w:t>3</w:t>
      </w:r>
      <w:r>
        <w:t>.6</w:t>
      </w:r>
      <w:r w:rsidR="00142882">
        <w:t xml:space="preserve"> </w:t>
      </w:r>
      <w:bookmarkEnd w:id="644"/>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71285046" w:rsidR="00443478" w:rsidRDefault="00A32382">
      <w:pPr>
        <w:pStyle w:val="Heading2"/>
      </w:pPr>
      <w:bookmarkStart w:id="645" w:name="_Toc192557879"/>
      <w:bookmarkStart w:id="646" w:name="_Toc520048405"/>
      <w:bookmarkStart w:id="647" w:name="_Ref313957330"/>
      <w:bookmarkStart w:id="648" w:name="_Toc358896393"/>
      <w:bookmarkStart w:id="649" w:name="_Toc440397638"/>
      <w:r>
        <w:t>6.</w:t>
      </w:r>
      <w:r w:rsidR="00B53106">
        <w:t>1</w:t>
      </w:r>
      <w:r w:rsidR="006D2B9D">
        <w:t>4</w:t>
      </w:r>
      <w:r w:rsidR="00142882">
        <w:t xml:space="preserve"> </w:t>
      </w:r>
      <w:r>
        <w:t xml:space="preserve">Dangling </w:t>
      </w:r>
      <w:r w:rsidR="008B42EB">
        <w:t xml:space="preserve">reference </w:t>
      </w:r>
      <w:r>
        <w:t xml:space="preserve">to </w:t>
      </w:r>
      <w:bookmarkEnd w:id="645"/>
      <w:r w:rsidR="008B42EB">
        <w:t xml:space="preserve">heap </w:t>
      </w:r>
      <w:r w:rsidR="00635751" w:rsidRPr="008E1E64" w:rsidDel="00E50F6E">
        <w:t>[</w:t>
      </w:r>
      <w:r w:rsidR="00635751" w:rsidRPr="008E1E64">
        <w:t>XYK]</w:t>
      </w:r>
      <w:bookmarkEnd w:id="646"/>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647"/>
      <w:bookmarkEnd w:id="648"/>
      <w:bookmarkEnd w:id="649"/>
      <w:r w:rsidR="00A61133" w:rsidRPr="00A61133">
        <w:t xml:space="preserve"> </w:t>
      </w:r>
    </w:p>
    <w:p w14:paraId="5553D06A" w14:textId="0BDF0A5A" w:rsidR="00443478" w:rsidRDefault="00A32382">
      <w:pPr>
        <w:pStyle w:val="Heading3"/>
      </w:pPr>
      <w:bookmarkStart w:id="650"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650"/>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5D4C3FBE" w:rsidR="00A32382" w:rsidRDefault="00A32382" w:rsidP="00A32382">
      <w:r>
        <w:t>This description concerns the former case, dangling references to the heap.</w:t>
      </w:r>
      <w:r w:rsidR="00CF033F">
        <w:t xml:space="preserve"> </w:t>
      </w:r>
      <w:r>
        <w:t>The description of dangling references to stack frames</w:t>
      </w:r>
      <w:r w:rsidR="00AB1962">
        <w:t xml:space="preserve"> can be found </w:t>
      </w:r>
      <w:commentRangeStart w:id="651"/>
      <w:r w:rsidR="00AB1962">
        <w:t>in</w:t>
      </w:r>
      <w:commentRangeEnd w:id="651"/>
      <w:r w:rsidR="00042A40">
        <w:t xml:space="preserve"> clause</w:t>
      </w:r>
      <w:r w:rsidR="005F54FB">
        <w:rPr>
          <w:rStyle w:val="CommentReference"/>
        </w:rPr>
        <w:commentReference w:id="651"/>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In many languages references are called pointers; the issues are identical.</w:t>
      </w:r>
    </w:p>
    <w:p w14:paraId="2354A128" w14:textId="4FFF84A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free(),</w:t>
      </w:r>
      <w:r w:rsidR="00D13A46">
        <w:t xml:space="preserve"> t</w:t>
      </w:r>
      <w:r>
        <w:t xml:space="preserve">wice on the same </w:t>
      </w:r>
      <w:r w:rsidR="00E3554F">
        <w:t>pointer value</w:t>
      </w:r>
      <w:r>
        <w:t>.</w:t>
      </w:r>
      <w:r w:rsidR="00CF033F">
        <w:t xml:space="preserve"> </w:t>
      </w:r>
      <w:r>
        <w:t xml:space="preserve">Such a “Double Free”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00B74FE8" w14:textId="0A1A9BBA" w:rsidR="00A32382" w:rsidRDefault="00A32382" w:rsidP="00A32382">
      <w:r>
        <w:t xml:space="preserve">Memory corruption through the use of a dangling reference is among the most difficult  errors to locate. </w:t>
      </w:r>
    </w:p>
    <w:p w14:paraId="138118A1" w14:textId="77777777" w:rsidR="00A32382" w:rsidRDefault="00A32382" w:rsidP="00A32382">
      <w:r>
        <w:lastRenderedPageBreak/>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652" w:name="_Toc192557882"/>
      <w:r>
        <w:t>6.</w:t>
      </w:r>
      <w:r w:rsidR="00B53106">
        <w:t>1</w:t>
      </w:r>
      <w:r w:rsidR="006D2B9D">
        <w:t>4</w:t>
      </w:r>
      <w:r w:rsidRPr="008E1E64">
        <w:t>.2</w:t>
      </w:r>
      <w:r w:rsidR="00142882">
        <w:t xml:space="preserve"> </w:t>
      </w:r>
      <w:r w:rsidRPr="008E1E64">
        <w:t>Cross reference</w:t>
      </w:r>
      <w:bookmarkEnd w:id="652"/>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653" w:name="_Toc192557884"/>
      <w:r>
        <w:t>6.</w:t>
      </w:r>
      <w:r w:rsidR="00B53106">
        <w:t>1</w:t>
      </w:r>
      <w:r w:rsidR="006D2B9D">
        <w:t>4</w:t>
      </w:r>
      <w:r w:rsidRPr="008E1E64">
        <w:t>.3</w:t>
      </w:r>
      <w:r w:rsidR="00142882">
        <w:t xml:space="preserve"> </w:t>
      </w:r>
      <w:r w:rsidRPr="008E1E64">
        <w:t>Mechanism of failure</w:t>
      </w:r>
      <w:bookmarkEnd w:id="653"/>
    </w:p>
    <w:p w14:paraId="723EF7A8" w14:textId="21B0F497"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654" w:name="_Toc192557885"/>
      <w:r>
        <w:t>6.</w:t>
      </w:r>
      <w:r w:rsidR="00B53106">
        <w:t>1</w:t>
      </w:r>
      <w:r w:rsidR="006D2B9D">
        <w:t>4</w:t>
      </w:r>
      <w:r w:rsidRPr="008E1E64">
        <w:t>.4</w:t>
      </w:r>
      <w:bookmarkEnd w:id="654"/>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lastRenderedPageBreak/>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655" w:name="_Toc192557886"/>
      <w:r>
        <w:t>6.</w:t>
      </w:r>
      <w:r w:rsidR="00B53106">
        <w:t>1</w:t>
      </w:r>
      <w:r w:rsidR="006D2B9D">
        <w:t>4</w:t>
      </w:r>
      <w:r w:rsidRPr="008E1E64">
        <w:t>.5</w:t>
      </w:r>
      <w:r w:rsidR="00142882">
        <w:t xml:space="preserve"> </w:t>
      </w:r>
      <w:r w:rsidRPr="008E1E64">
        <w:t>Avoiding the vulnerability or mitigating its effects</w:t>
      </w:r>
      <w:bookmarkEnd w:id="655"/>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656" w:name="_Toc192316172"/>
      <w:bookmarkStart w:id="657" w:name="_Toc192325324"/>
      <w:bookmarkStart w:id="658" w:name="_Toc192325826"/>
      <w:bookmarkStart w:id="659" w:name="_Toc192326328"/>
      <w:bookmarkStart w:id="660" w:name="_Toc192326830"/>
      <w:bookmarkStart w:id="661" w:name="_Toc192327334"/>
      <w:bookmarkStart w:id="662" w:name="_Toc192557387"/>
      <w:bookmarkStart w:id="663" w:name="_Toc192557888"/>
      <w:bookmarkStart w:id="664" w:name="_Toc192557889"/>
      <w:bookmarkEnd w:id="656"/>
      <w:bookmarkEnd w:id="657"/>
      <w:bookmarkEnd w:id="658"/>
      <w:bookmarkEnd w:id="659"/>
      <w:bookmarkEnd w:id="660"/>
      <w:bookmarkEnd w:id="661"/>
      <w:bookmarkEnd w:id="662"/>
      <w:bookmarkEnd w:id="663"/>
      <w:r>
        <w:t>6.</w:t>
      </w:r>
      <w:r w:rsidR="00B53106">
        <w:t>1</w:t>
      </w:r>
      <w:r w:rsidR="006D2B9D">
        <w:t>4</w:t>
      </w:r>
      <w:r>
        <w:t>.6</w:t>
      </w:r>
      <w:r w:rsidR="00142882">
        <w:t xml:space="preserve"> </w:t>
      </w:r>
      <w:bookmarkEnd w:id="664"/>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1E15E3D6"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ins w:id="665" w:author="Stephen Michell" w:date="2018-04-27T11:55:00Z">
        <w:r w:rsidR="00635751">
          <w:t xml:space="preserve"> Such an operation is called an idempotent operation.</w:t>
        </w:r>
        <w:r w:rsidR="00635751" w:rsidRPr="00635751" w:rsidDel="00E50F6E">
          <w:t xml:space="preserve"> </w:t>
        </w:r>
      </w:ins>
      <w:ins w:id="666" w:author="Stephen Michell" w:date="2018-04-27T11:56:00Z">
        <w:r w:rsidR="00635751">
          <w:fldChar w:fldCharType="begin"/>
        </w:r>
        <w:r w:rsidR="00635751">
          <w:instrText xml:space="preserve"> XE "idempotent</w:instrText>
        </w:r>
        <w:del w:id="667" w:author="Stephen Michell" w:date="2018-04-29T05:25:00Z">
          <w:r w:rsidR="00635751" w:rsidDel="00317741">
            <w:delInstrText xml:space="preserve"> operation</w:delInstrText>
          </w:r>
        </w:del>
        <w:r w:rsidR="00635751">
          <w:instrText xml:space="preserve">" </w:instrText>
        </w:r>
        <w:r w:rsidR="00635751">
          <w:fldChar w:fldCharType="end"/>
        </w:r>
      </w:ins>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204AEFFD" w:rsidR="001610CB" w:rsidRDefault="00D74147" w:rsidP="001D2288">
      <w:pPr>
        <w:pStyle w:val="Heading2"/>
      </w:pPr>
      <w:bookmarkStart w:id="668" w:name="_Toc520048406"/>
      <w:bookmarkStart w:id="669" w:name="_Ref313948839"/>
      <w:bookmarkStart w:id="670" w:name="_Toc358896394"/>
      <w:bookmarkStart w:id="671" w:name="_Toc440397639"/>
      <w:bookmarkStart w:id="672" w:name="_Toc192557921"/>
      <w:r>
        <w:lastRenderedPageBreak/>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668"/>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669"/>
      <w:bookmarkEnd w:id="670"/>
      <w:bookmarkEnd w:id="671"/>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39529572" w:rsidR="00D74147" w:rsidRDefault="00D74147" w:rsidP="00D74147">
      <w:r>
        <w:t>Wrap-around errors can occur whenever a value is incremented past the maximum or decremented past the minimum value representable in its type and, depending upon</w:t>
      </w:r>
      <w:r w:rsidR="006654E2">
        <w:t xml:space="preserve"> whether:</w:t>
      </w:r>
    </w:p>
    <w:p w14:paraId="601E6B90" w14:textId="28BD0573" w:rsidR="00D74147" w:rsidRPr="0012449A" w:rsidRDefault="00D74147" w:rsidP="000D69D3">
      <w:pPr>
        <w:pStyle w:val="ListParagraph"/>
        <w:numPr>
          <w:ilvl w:val="0"/>
          <w:numId w:val="161"/>
        </w:numPr>
        <w:spacing w:after="0" w:line="240" w:lineRule="auto"/>
      </w:pPr>
      <w:r w:rsidRPr="0012449A">
        <w:t>the type is signed or unsigned</w:t>
      </w:r>
      <w:r>
        <w:t>,</w:t>
      </w:r>
    </w:p>
    <w:p w14:paraId="0A116A3A" w14:textId="36B484F6" w:rsidR="00D74147" w:rsidRPr="0012449A" w:rsidRDefault="00136D41" w:rsidP="000D69D3">
      <w:pPr>
        <w:pStyle w:val="ListParagraph"/>
        <w:numPr>
          <w:ilvl w:val="0"/>
          <w:numId w:val="161"/>
        </w:numPr>
        <w:spacing w:after="0" w:line="240" w:lineRule="auto"/>
      </w:pPr>
      <w:r>
        <w:t>t</w:t>
      </w:r>
      <w:r w:rsidR="00D74147" w:rsidRPr="0012449A">
        <w:t xml:space="preserve">he specification of the language semantics and/or </w:t>
      </w:r>
      <w:r w:rsidR="001E7D0B" w:rsidRPr="0012449A">
        <w:t>implementation choices,</w:t>
      </w:r>
    </w:p>
    <w:p w14:paraId="5924F0A9" w14:textId="7686D0A9" w:rsidR="001610CB" w:rsidRDefault="00136D41" w:rsidP="00136D41">
      <w:pPr>
        <w:pStyle w:val="ListParagraph"/>
        <w:numPr>
          <w:ilvl w:val="0"/>
          <w:numId w:val="161"/>
        </w:numPr>
        <w:spacing w:after="0" w:line="240" w:lineRule="auto"/>
      </w:pPr>
      <w:r>
        <w:t>the computation “</w:t>
      </w:r>
      <w:r w:rsidR="001E7D0B">
        <w:t xml:space="preserve">wraps around" to an unexpected value. </w:t>
      </w:r>
    </w:p>
    <w:p w14:paraId="79316912" w14:textId="4CE98951" w:rsidR="00D74147" w:rsidRDefault="00D74147" w:rsidP="002A757C">
      <w:pPr>
        <w:autoSpaceDE w:val="0"/>
      </w:pP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B36B06">
        <w:rPr>
          <w:i/>
          <w:color w:val="0070C0"/>
          <w:u w:val="single"/>
        </w:rPr>
        <w:t>6.16 Using shift operations for multiplication and division [PIK]</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lastRenderedPageBreak/>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2DCFF5A7" w:rsidR="001610CB" w:rsidRPr="00CD5AF7" w:rsidRDefault="00D74147">
      <w:pPr>
        <w:pStyle w:val="Heading2"/>
        <w:rPr>
          <w:rFonts w:asciiTheme="minorHAnsi" w:hAnsiTheme="minorHAnsi"/>
          <w:sz w:val="22"/>
          <w:szCs w:val="22"/>
        </w:rPr>
      </w:pPr>
      <w:bookmarkStart w:id="673" w:name="_Toc520048407"/>
      <w:bookmarkStart w:id="674" w:name="_Ref313957075"/>
      <w:bookmarkStart w:id="675" w:name="_Toc358896395"/>
      <w:bookmarkStart w:id="676" w:name="_Toc440397640"/>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673"/>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674"/>
      <w:bookmarkEnd w:id="675"/>
      <w:bookmarkEnd w:id="676"/>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239D036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lastRenderedPageBreak/>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6D4D1309" w:rsidR="008A7C50" w:rsidRPr="00B80A60" w:rsidRDefault="008A7C50" w:rsidP="008A7C50">
      <w:pPr>
        <w:pStyle w:val="Heading2"/>
      </w:pPr>
      <w:bookmarkStart w:id="677" w:name="_Ref313956996"/>
      <w:bookmarkStart w:id="678" w:name="_Toc358896397"/>
      <w:bookmarkStart w:id="679" w:name="_Toc440397641"/>
      <w:bookmarkStart w:id="680" w:name="_Toc520048408"/>
      <w:bookmarkEnd w:id="672"/>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677"/>
      <w:bookmarkEnd w:id="678"/>
      <w:bookmarkEnd w:id="679"/>
      <w:bookmarkEnd w:id="680"/>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lastRenderedPageBreak/>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lastRenderedPageBreak/>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E4D74">
      <w:pPr>
        <w:numPr>
          <w:ilvl w:val="0"/>
          <w:numId w:val="37"/>
        </w:numPr>
        <w:spacing w:after="0"/>
      </w:pPr>
      <w:r w:rsidRPr="00B80A60">
        <w:t>Use languages with a requirement to declare names before use or use available tool or compiler options to enforce such a requirement.</w:t>
      </w:r>
    </w:p>
    <w:p w14:paraId="3BFE3023" w14:textId="77777777" w:rsidR="0083178D" w:rsidRDefault="0083178D" w:rsidP="000E4D74">
      <w:pPr>
        <w:numPr>
          <w:ilvl w:val="0"/>
          <w:numId w:val="37"/>
        </w:numPr>
        <w:spacing w:after="0"/>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0E148212" w:rsidR="00B80BA0" w:rsidRPr="008A7C50" w:rsidRDefault="00F82C1F" w:rsidP="008A7C50">
      <w:pPr>
        <w:pStyle w:val="Heading2"/>
      </w:pPr>
      <w:bookmarkStart w:id="681" w:name="_Toc520048409"/>
      <w:bookmarkStart w:id="682" w:name="_Ref313957315"/>
      <w:bookmarkStart w:id="683" w:name="_Toc358896398"/>
      <w:bookmarkStart w:id="684" w:name="_Toc440397642"/>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681"/>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682"/>
      <w:bookmarkEnd w:id="683"/>
      <w:bookmarkEnd w:id="684"/>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7B4C05DB" w:rsidR="00B80BA0" w:rsidRPr="00F21099" w:rsidRDefault="00B80BA0" w:rsidP="00F82C1F">
      <w:pPr>
        <w:rPr>
          <w:lang w:eastAsia="zh-CN"/>
        </w:rPr>
      </w:pPr>
      <w:r>
        <w:rPr>
          <w:lang w:eastAsia="zh-CN"/>
        </w:rPr>
        <w:t xml:space="preserve">This vulnerability is very similar </w:t>
      </w:r>
      <w:commentRangeStart w:id="685"/>
      <w:r>
        <w:rPr>
          <w:lang w:eastAsia="zh-CN"/>
        </w:rPr>
        <w:t>to</w:t>
      </w:r>
      <w:commentRangeEnd w:id="685"/>
      <w:r w:rsidR="00042A40">
        <w:rPr>
          <w:lang w:eastAsia="zh-CN"/>
        </w:rPr>
        <w:t xml:space="preserve"> clause</w:t>
      </w:r>
      <w:r w:rsidR="006654E2">
        <w:rPr>
          <w:rStyle w:val="CommentReference"/>
        </w:rPr>
        <w:commentReference w:id="685"/>
      </w:r>
      <w:r>
        <w:rPr>
          <w:lang w:eastAsia="zh-CN"/>
        </w:rPr>
        <w:t xml:space="preserve">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236283" w:rsidRPr="000E4D74">
        <w:rPr>
          <w:i/>
          <w:color w:val="0070C0"/>
          <w:u w:val="single"/>
          <w:lang w:eastAsia="zh-CN"/>
        </w:rPr>
        <w:t>6.19 Unused variable</w:t>
      </w:r>
      <w:r w:rsidR="00635751">
        <w:rPr>
          <w:i/>
          <w:color w:val="0070C0"/>
          <w:u w:val="single"/>
          <w:lang w:eastAsia="zh-CN"/>
        </w:rPr>
        <w:t xml:space="preserve"> </w:t>
      </w:r>
      <w:r w:rsidR="00236283" w:rsidRPr="000E4D74">
        <w:rPr>
          <w:i/>
          <w:color w:val="0070C0"/>
          <w:u w:val="single"/>
          <w:lang w:eastAsia="zh-CN"/>
        </w:rPr>
        <w:t>[YZS</w:t>
      </w:r>
      <w:r w:rsidR="00236283" w:rsidRPr="000E4D74">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722E0E5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lang w:eastAsia="zh-CN"/>
        </w:rPr>
        <w:t>6.19 Unused variable [YZS</w:t>
      </w:r>
      <w:r w:rsidR="00236283" w:rsidRPr="000E4D74">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lastRenderedPageBreak/>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7DAB0B49" w:rsidR="00B80BA0" w:rsidRPr="00F21099" w:rsidRDefault="00F82C1F" w:rsidP="00F82C1F">
      <w:pPr>
        <w:pStyle w:val="Heading2"/>
        <w:rPr>
          <w:lang w:eastAsia="zh-CN"/>
        </w:rPr>
      </w:pPr>
      <w:bookmarkStart w:id="686" w:name="_6.19_Unused_variable"/>
      <w:bookmarkStart w:id="687" w:name="_Toc520048410"/>
      <w:bookmarkStart w:id="688" w:name="_Ref313957409"/>
      <w:bookmarkStart w:id="689" w:name="_Toc358896399"/>
      <w:bookmarkStart w:id="690" w:name="_Toc440397643"/>
      <w:bookmarkEnd w:id="686"/>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F567B0" w:rsidRPr="00F21099">
        <w:rPr>
          <w:lang w:eastAsia="zh-CN"/>
        </w:rPr>
        <w:t>[</w:t>
      </w:r>
      <w:r w:rsidR="00F567B0">
        <w:rPr>
          <w:lang w:eastAsia="zh-CN"/>
        </w:rPr>
        <w:t>YZS</w:t>
      </w:r>
      <w:r w:rsidR="00F567B0" w:rsidRPr="00F21099">
        <w:rPr>
          <w:lang w:eastAsia="zh-CN"/>
        </w:rPr>
        <w:t>]</w:t>
      </w:r>
      <w:bookmarkEnd w:id="687"/>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bookmarkEnd w:id="688"/>
      <w:bookmarkEnd w:id="689"/>
      <w:bookmarkEnd w:id="690"/>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430233C4"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w:t>
      </w:r>
      <w:commentRangeStart w:id="691"/>
      <w:r w:rsidRPr="00A840CB">
        <w:rPr>
          <w:rFonts w:eastAsia="Times New Roman"/>
        </w:rPr>
        <w:t>to</w:t>
      </w:r>
      <w:commentRangeEnd w:id="691"/>
      <w:ins w:id="692" w:author="Stephen Michell" w:date="2018-07-29T17:07:00Z">
        <w:r w:rsidR="00042A40">
          <w:rPr>
            <w:rFonts w:eastAsia="Times New Roman"/>
          </w:rPr>
          <w:t xml:space="preserve"> clause</w:t>
        </w:r>
      </w:ins>
      <w:r w:rsidR="006654E2">
        <w:rPr>
          <w:rStyle w:val="CommentReference"/>
        </w:rPr>
        <w:commentReference w:id="691"/>
      </w:r>
      <w:r w:rsidRPr="00A840CB">
        <w:rPr>
          <w:rFonts w:eastAsia="Times New Roman"/>
        </w:rPr>
        <w:t xml:space="preserve">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236283" w:rsidRPr="000E4D74">
        <w:rPr>
          <w:i/>
          <w:color w:val="0070C0"/>
          <w:u w:val="single"/>
        </w:rPr>
        <w:t>6.18 Dead store [WXQ]</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lastRenderedPageBreak/>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7EBD20F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rPr>
        <w:t>6.18 Dead store [WXQ]</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4896665" w:rsidR="006D14A3" w:rsidRPr="00974897" w:rsidRDefault="000A1BDB" w:rsidP="006D14A3">
      <w:pPr>
        <w:pStyle w:val="Heading2"/>
      </w:pPr>
      <w:bookmarkStart w:id="693" w:name="_Toc520048411"/>
      <w:bookmarkStart w:id="694" w:name="_Ref313957400"/>
      <w:bookmarkStart w:id="695" w:name="_Toc358896400"/>
      <w:bookmarkStart w:id="696" w:name="_Toc440397644"/>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693"/>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694"/>
      <w:bookmarkEnd w:id="695"/>
      <w:bookmarkEnd w:id="696"/>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 xml:space="preserve">This weakness can also lead to vulnerabilities </w:t>
      </w:r>
      <w:r w:rsidRPr="00F949FD">
        <w:lastRenderedPageBreak/>
        <w:t>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r w:rsidRPr="00CD5C60">
        <w:rPr>
          <w:rStyle w:val="HTMLCode"/>
          <w:sz w:val="22"/>
          <w:szCs w:val="22"/>
        </w:rPr>
        <w:t>some_var</w:t>
      </w:r>
      <w:r w:rsidRPr="00974897">
        <w:t xml:space="preserve"> has been defined in different scopes.</w:t>
      </w:r>
    </w:p>
    <w:p w14:paraId="2F55A08E" w14:textId="5934E438" w:rsidR="0047685D" w:rsidRPr="00CC0B1C" w:rsidRDefault="006D14A3" w:rsidP="006D14A3">
      <w:r w:rsidRPr="00974897">
        <w:t xml:space="preserve">If either the definition of </w:t>
      </w:r>
      <w:r w:rsidRPr="00CD5C60">
        <w:rPr>
          <w:rStyle w:val="HTMLCode"/>
          <w:sz w:val="22"/>
          <w:szCs w:val="22"/>
        </w:rPr>
        <w:t>some_var</w:t>
      </w:r>
      <w:r w:rsidRPr="00974897">
        <w:t xml:space="preserve"> or </w:t>
      </w:r>
      <w:r w:rsidRPr="00CD5C60">
        <w:rPr>
          <w:rStyle w:val="HTMLCode"/>
          <w:sz w:val="22"/>
          <w:szCs w:val="22"/>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CD5C60">
        <w:rPr>
          <w:rStyle w:val="HTMLCode"/>
          <w:sz w:val="22"/>
          <w:szCs w:val="22"/>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CD5C60">
        <w:rPr>
          <w:rStyle w:val="HTMLCode"/>
          <w:sz w:val="22"/>
          <w:szCs w:val="22"/>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02FD4613" w14:textId="19E6B575" w:rsidR="006D14A3" w:rsidRPr="00CC0B1C" w:rsidRDefault="006D14A3" w:rsidP="006D14A3">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extern int global_symbol_definition_lookup_table_a[100];</w:t>
      </w:r>
    </w:p>
    <w:p w14:paraId="4E5B09AE" w14:textId="77777777" w:rsidR="006D14A3" w:rsidRPr="00CD5C60" w:rsidRDefault="006D14A3" w:rsidP="006D14A3">
      <w:pPr>
        <w:ind w:left="403"/>
        <w:rPr>
          <w:rStyle w:val="HTMLCode"/>
          <w:sz w:val="22"/>
          <w:szCs w:val="22"/>
        </w:rPr>
      </w:pPr>
      <w:r w:rsidRPr="00CD5C60">
        <w:rPr>
          <w:rStyle w:val="HTMLCode"/>
          <w:sz w:val="22"/>
          <w:szCs w:val="22"/>
        </w:rPr>
        <w:t>extern int global_symbol_definition_lookup_table_b[100];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lastRenderedPageBreak/>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307D6ADE" w:rsidR="00DD59E7" w:rsidRDefault="006D14A3">
      <w:pPr>
        <w:pStyle w:val="Heading2"/>
      </w:pPr>
      <w:bookmarkStart w:id="697" w:name="_Toc520048412"/>
      <w:bookmarkStart w:id="698" w:name="_Ref313906186"/>
      <w:bookmarkStart w:id="699" w:name="_Toc358896401"/>
      <w:bookmarkStart w:id="700" w:name="_Toc440397645"/>
      <w:r w:rsidRPr="006D1B48">
        <w:lastRenderedPageBreak/>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697"/>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698"/>
      <w:bookmarkEnd w:id="699"/>
      <w:bookmarkEnd w:id="700"/>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X :=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65B027B6"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w:t>
      </w:r>
      <w:commentRangeStart w:id="701"/>
      <w:r w:rsidRPr="006D1B48">
        <w:t>see</w:t>
      </w:r>
      <w:commentRangeEnd w:id="701"/>
      <w:r w:rsidR="00042A40">
        <w:t xml:space="preserve"> clause</w:t>
      </w:r>
      <w:r w:rsidR="006654E2">
        <w:rPr>
          <w:rStyle w:val="CommentReference"/>
        </w:rPr>
        <w:commentReference w:id="701"/>
      </w:r>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r>
        <w:rPr>
          <w:bCs/>
        </w:rPr>
        <w:t>.</w:t>
      </w:r>
      <w:r w:rsidR="00CF033F">
        <w:rPr>
          <w:bCs/>
        </w:rPr>
        <w:t xml:space="preserve"> </w:t>
      </w:r>
      <w:r w:rsidRPr="006D1B48">
        <w:t xml:space="preserve">In the context of namespaces, however, adding signature matching to the name binding process, merely extends the described problem from simple names to full signatures, but does not alter the mechanism or quality of the described </w:t>
      </w:r>
      <w:r w:rsidRPr="006D1B48">
        <w:lastRenderedPageBreak/>
        <w:t>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A59F57C" w:rsidR="006D14A3" w:rsidRPr="00682F72" w:rsidRDefault="006D14A3" w:rsidP="006D14A3">
      <w:pPr>
        <w:pStyle w:val="Heading2"/>
        <w:spacing w:before="0" w:line="250" w:lineRule="exact"/>
      </w:pPr>
      <w:bookmarkStart w:id="702" w:name="_Toc520048413"/>
      <w:bookmarkStart w:id="703" w:name="_Ref313956938"/>
      <w:bookmarkStart w:id="704" w:name="_Toc358896402"/>
      <w:bookmarkStart w:id="705" w:name="_Toc440397646"/>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4860A6" w:rsidRPr="00682F72">
        <w:t>[LAV</w:t>
      </w:r>
      <w:r w:rsidR="004860A6">
        <w:t>]</w:t>
      </w:r>
      <w:bookmarkEnd w:id="702"/>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bookmarkEnd w:id="703"/>
      <w:bookmarkEnd w:id="704"/>
      <w:bookmarkEnd w:id="705"/>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lastRenderedPageBreak/>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lastRenderedPageBreak/>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6A9B2B8E"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 xml:space="preserve">routines are present, identify where early initialization occurs and show </w:t>
      </w:r>
      <w:ins w:id="706" w:author="Stephen Michell" w:date="2018-04-29T05:44:00Z">
        <w:r w:rsidR="00003EC3">
          <w:rPr>
            <w:rFonts w:eastAsia="MS Mincho" w:cs="Times New Roman"/>
            <w:lang w:eastAsia="ar-SA"/>
          </w:rPr>
          <w:t xml:space="preserve">statically </w:t>
        </w:r>
      </w:ins>
      <w:r w:rsidRPr="008B252A">
        <w:rPr>
          <w:rFonts w:eastAsia="MS Mincho" w:cs="Times New Roman"/>
          <w:lang w:eastAsia="ar-SA"/>
        </w:rPr>
        <w:t>that the correct order is set</w:t>
      </w:r>
      <w:ins w:id="707" w:author="Stephen Michell" w:date="2018-04-29T05:44:00Z">
        <w:r w:rsidR="00003EC3">
          <w:rPr>
            <w:rFonts w:eastAsia="MS Mincho" w:cs="Times New Roman"/>
            <w:lang w:eastAsia="ar-SA"/>
          </w:rPr>
          <w:t xml:space="preserve">, i.e. </w:t>
        </w:r>
      </w:ins>
      <w:r w:rsidRPr="008B252A">
        <w:rPr>
          <w:rFonts w:eastAsia="MS Mincho" w:cs="Times New Roman"/>
          <w:lang w:eastAsia="ar-SA"/>
        </w:rPr>
        <w:t xml:space="preserve">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5DE2DF38"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w:t>
      </w:r>
      <w:ins w:id="708" w:author="Stephen Michell" w:date="2018-04-29T05:44:00Z">
        <w:r w:rsidR="00003EC3">
          <w:rPr>
            <w:rFonts w:eastAsia="MS Mincho" w:cs="Times New Roman"/>
            <w:lang w:eastAsia="ar-SA"/>
          </w:rPr>
          <w:t xml:space="preserve"> statically</w:t>
        </w:r>
      </w:ins>
      <w:r w:rsidRPr="008B252A">
        <w:rPr>
          <w:rFonts w:eastAsia="MS Mincho" w:cs="Times New Roman"/>
          <w:lang w:eastAsia="ar-SA"/>
        </w:rPr>
        <w:t xml:space="preserve">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5C11960D" w:rsidR="00A32382" w:rsidRDefault="00A32382" w:rsidP="00A32382">
      <w:pPr>
        <w:pStyle w:val="Heading2"/>
        <w:numPr>
          <w:ilvl w:val="1"/>
          <w:numId w:val="0"/>
        </w:numPr>
        <w:tabs>
          <w:tab w:val="num" w:pos="0"/>
        </w:tabs>
        <w:spacing w:before="240" w:line="240" w:lineRule="auto"/>
      </w:pPr>
      <w:bookmarkStart w:id="709" w:name="_Toc192558046"/>
      <w:bookmarkStart w:id="710" w:name="_Toc520048414"/>
      <w:bookmarkStart w:id="711" w:name="_Ref313956888"/>
      <w:bookmarkStart w:id="712" w:name="_Toc358896403"/>
      <w:bookmarkStart w:id="713" w:name="_Toc440397647"/>
      <w:r>
        <w:lastRenderedPageBreak/>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709"/>
      <w:r w:rsidR="005F0F52">
        <w:t xml:space="preserve"> </w:t>
      </w:r>
      <w:r w:rsidR="004860A6">
        <w:t>[JCW]</w:t>
      </w:r>
      <w:bookmarkEnd w:id="710"/>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711"/>
      <w:bookmarkEnd w:id="712"/>
      <w:bookmarkEnd w:id="713"/>
      <w:r w:rsidR="00A61133" w:rsidRPr="00A61133">
        <w:t xml:space="preserve"> </w:t>
      </w:r>
    </w:p>
    <w:p w14:paraId="0C589FA1" w14:textId="21BA5F07" w:rsidR="00A32382" w:rsidRDefault="00A32382" w:rsidP="00A32382">
      <w:pPr>
        <w:pStyle w:val="Heading3"/>
      </w:pPr>
      <w:bookmarkStart w:id="714" w:name="_Toc192558048"/>
      <w:r>
        <w:t>6.</w:t>
      </w:r>
      <w:r w:rsidR="00C668FA">
        <w:t>2</w:t>
      </w:r>
      <w:r w:rsidR="003E251B">
        <w:t>3</w:t>
      </w:r>
      <w:r>
        <w:t>.1</w:t>
      </w:r>
      <w:r w:rsidR="00142882">
        <w:t xml:space="preserve"> </w:t>
      </w:r>
      <w:r>
        <w:t>Description of application vulnerability</w:t>
      </w:r>
      <w:bookmarkEnd w:id="714"/>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Heading3"/>
      </w:pPr>
      <w:bookmarkStart w:id="715" w:name="_Toc192558050"/>
      <w:r>
        <w:t>6.</w:t>
      </w:r>
      <w:r w:rsidR="00C668FA">
        <w:t>2</w:t>
      </w:r>
      <w:r w:rsidR="003E251B">
        <w:t>3</w:t>
      </w:r>
      <w:r>
        <w:t>.3</w:t>
      </w:r>
      <w:r w:rsidR="00142882">
        <w:t xml:space="preserve"> </w:t>
      </w:r>
      <w:r>
        <w:t>Mechanism of failure</w:t>
      </w:r>
      <w:bookmarkEnd w:id="715"/>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r>
        <w:t>ed</w:t>
      </w:r>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716" w:name="_Toc192558051"/>
      <w:r>
        <w:t>6.</w:t>
      </w:r>
      <w:r w:rsidR="00C668FA">
        <w:t>2</w:t>
      </w:r>
      <w:r w:rsidR="003E251B">
        <w:t>3</w:t>
      </w:r>
      <w:r>
        <w:t>.</w:t>
      </w:r>
      <w:bookmarkEnd w:id="716"/>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717" w:name="_Toc192558052"/>
      <w:r>
        <w:t>6.</w:t>
      </w:r>
      <w:r w:rsidR="00C668FA">
        <w:t>2</w:t>
      </w:r>
      <w:r w:rsidR="003E251B">
        <w:t>3</w:t>
      </w:r>
      <w:r>
        <w:t>.5</w:t>
      </w:r>
      <w:r w:rsidR="00142882">
        <w:t xml:space="preserve"> </w:t>
      </w:r>
      <w:r>
        <w:t>Avoiding the vulnerability or mitigating its effects</w:t>
      </w:r>
      <w:bookmarkEnd w:id="717"/>
    </w:p>
    <w:p w14:paraId="05342EDF" w14:textId="77777777" w:rsidR="00A32382" w:rsidRPr="00044A93" w:rsidRDefault="00A32382" w:rsidP="00FD7F0D">
      <w:r w:rsidRPr="00044A93">
        <w:t>Software developers can avoid the vulnerability or mitigate its ill effects in the following ways:</w:t>
      </w:r>
    </w:p>
    <w:p w14:paraId="3DF6E3B3" w14:textId="5A0EE74C"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 xml:space="preserve">cross-referenced </w:t>
      </w:r>
      <w:commentRangeStart w:id="718"/>
      <w:r w:rsidR="00F72E4A">
        <w:t>in</w:t>
      </w:r>
      <w:commentRangeEnd w:id="718"/>
      <w:r w:rsidR="00042A40">
        <w:t xml:space="preserve"> clause</w:t>
      </w:r>
      <w:r w:rsidR="00B929EB">
        <w:rPr>
          <w:rStyle w:val="CommentReference"/>
        </w:rPr>
        <w:commentReference w:id="718"/>
      </w:r>
      <w:r w:rsidR="00F72E4A">
        <w:t xml:space="preserve"> 6.24.2</w:t>
      </w:r>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lastRenderedPageBreak/>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719" w:name="_Toc192558053"/>
      <w:r>
        <w:t>6.</w:t>
      </w:r>
      <w:r w:rsidR="00C668FA">
        <w:t>2</w:t>
      </w:r>
      <w:r w:rsidR="003E251B">
        <w:t>3</w:t>
      </w:r>
      <w:r>
        <w:t>.6</w:t>
      </w:r>
      <w:r w:rsidR="00142882">
        <w:t xml:space="preserve"> </w:t>
      </w:r>
      <w:bookmarkEnd w:id="719"/>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Language definitions should avoid providing precedence or a particular associativity for operators that are not typically ordered with respect to one another in arithmetic, and instead require full parenthesization to avoid misinterpretation.</w:t>
      </w:r>
    </w:p>
    <w:p w14:paraId="5FFE778C" w14:textId="6CC577D9" w:rsidR="00DD59E7" w:rsidRDefault="00A32382">
      <w:pPr>
        <w:pStyle w:val="Heading2"/>
      </w:pPr>
      <w:bookmarkStart w:id="720" w:name="_6.24_Side-effects_and"/>
      <w:bookmarkStart w:id="721" w:name="_Toc520048415"/>
      <w:bookmarkStart w:id="722" w:name="_Ref313957170"/>
      <w:bookmarkStart w:id="723" w:name="_Toc358896404"/>
      <w:bookmarkStart w:id="724" w:name="_Toc440397648"/>
      <w:bookmarkEnd w:id="720"/>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721"/>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bookmarkEnd w:id="722"/>
      <w:bookmarkEnd w:id="723"/>
      <w:bookmarkEnd w:id="724"/>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r w:rsidRPr="00671E30">
        <w:rPr>
          <w:rFonts w:ascii="Courier New" w:hAnsi="Courier New" w:cs="Courier New"/>
        </w:rPr>
        <w:t>i = v[i++]</w:t>
      </w:r>
      <w:r w:rsidRPr="00671E30">
        <w:t>”)</w:t>
      </w:r>
      <w:r w:rsidRPr="00692A3F">
        <w:t>, two or more side-effects modify the same object, undefined behaviour results.</w:t>
      </w:r>
    </w:p>
    <w:p w14:paraId="4E7A20F5" w14:textId="0BA05225"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59A01AA4" w:rsidR="00320978" w:rsidRDefault="00320978" w:rsidP="00A32382">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lastRenderedPageBreak/>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behaviour,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f(i) + i++;</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a[i++] = b[i++];</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j = i++ * i++;</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671E30">
        <w:rPr>
          <w:rFonts w:ascii="Courier New" w:hAnsi="Courier New" w:cs="Courier New"/>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5B9D2B6F" w:rsidR="00A32382" w:rsidRDefault="00A32382" w:rsidP="000D69D3">
      <w:pPr>
        <w:numPr>
          <w:ilvl w:val="0"/>
          <w:numId w:val="42"/>
        </w:numPr>
        <w:spacing w:after="0"/>
      </w:pPr>
      <w:r>
        <w:t>Make use of one or more programming guidelines</w:t>
      </w:r>
      <w:r w:rsidR="00320978">
        <w:t>,</w:t>
      </w:r>
      <w:r>
        <w:t xml:space="preserve"> which (a) prohibit t unspecified or undefined behaviours, and (b) can be enforced by static analysis.</w:t>
      </w:r>
      <w:r w:rsidR="00CF033F">
        <w:t xml:space="preserve"> </w:t>
      </w:r>
      <w:r>
        <w:t xml:space="preserve">(See JSF AV and MISRA rules in </w:t>
      </w:r>
      <w:r w:rsidR="00057D0C">
        <w:t>this clause</w:t>
      </w:r>
      <w:r>
        <w:t>)</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0C3E354D" w:rsidR="00A32382" w:rsidRPr="00C245B6" w:rsidRDefault="00A32382" w:rsidP="00A32382">
      <w:pPr>
        <w:pStyle w:val="Heading2"/>
      </w:pPr>
      <w:bookmarkStart w:id="725" w:name="_Toc520048416"/>
      <w:bookmarkStart w:id="726" w:name="_Toc192558055"/>
      <w:bookmarkStart w:id="727" w:name="_Ref313956928"/>
      <w:bookmarkStart w:id="728" w:name="_Toc358896405"/>
      <w:bookmarkStart w:id="729" w:name="_Toc440397649"/>
      <w:r w:rsidRPr="00C245B6">
        <w:lastRenderedPageBreak/>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725"/>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726"/>
      <w:bookmarkEnd w:id="727"/>
      <w:bookmarkEnd w:id="728"/>
      <w:bookmarkEnd w:id="729"/>
      <w:r w:rsidR="00DC7E5B" w:rsidRPr="00DC7E5B">
        <w:t xml:space="preserve"> </w:t>
      </w:r>
    </w:p>
    <w:p w14:paraId="7827656A" w14:textId="182B2F0D" w:rsidR="00A32382" w:rsidRDefault="00A32382" w:rsidP="00A32382">
      <w:pPr>
        <w:pStyle w:val="Heading3"/>
      </w:pPr>
      <w:bookmarkStart w:id="730"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730"/>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731" w:name="_Toc192558058"/>
      <w:r>
        <w:t>6.</w:t>
      </w:r>
      <w:r w:rsidR="00C668FA">
        <w:t>2</w:t>
      </w:r>
      <w:r w:rsidR="003E251B">
        <w:t>5</w:t>
      </w:r>
      <w:r>
        <w:t>.2</w:t>
      </w:r>
      <w:r w:rsidR="00142882">
        <w:t xml:space="preserve"> </w:t>
      </w:r>
      <w:r>
        <w:t>Cross reference</w:t>
      </w:r>
      <w:bookmarkEnd w:id="731"/>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732" w:name="_Toc192558060"/>
      <w:r>
        <w:t>6.</w:t>
      </w:r>
      <w:r w:rsidR="00C668FA">
        <w:t>2</w:t>
      </w:r>
      <w:r w:rsidR="003E251B">
        <w:t>5</w:t>
      </w:r>
      <w:r>
        <w:t>.3</w:t>
      </w:r>
      <w:r w:rsidR="00142882">
        <w:t xml:space="preserve"> </w:t>
      </w:r>
      <w:r w:rsidRPr="00760C0C">
        <w:t>Mechanism</w:t>
      </w:r>
      <w:r>
        <w:t xml:space="preserve"> of failure</w:t>
      </w:r>
      <w:bookmarkEnd w:id="732"/>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lastRenderedPageBreak/>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733" w:name="_Toc192558061"/>
      <w:r>
        <w:t>6.</w:t>
      </w:r>
      <w:r w:rsidR="00C668FA">
        <w:t>2</w:t>
      </w:r>
      <w:r w:rsidR="003E251B">
        <w:t>5</w:t>
      </w:r>
      <w:r>
        <w:t>.</w:t>
      </w:r>
      <w:bookmarkEnd w:id="733"/>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734" w:name="_Toc192558062"/>
      <w:r>
        <w:t>6.</w:t>
      </w:r>
      <w:r w:rsidR="00C668FA">
        <w:t>2</w:t>
      </w:r>
      <w:r w:rsidR="003E251B">
        <w:t>5</w:t>
      </w:r>
      <w:r>
        <w:t>.5</w:t>
      </w:r>
      <w:r w:rsidR="00142882">
        <w:t xml:space="preserve"> </w:t>
      </w:r>
      <w:r>
        <w:t>Avoiding the vulnerability or mitigating its effects</w:t>
      </w:r>
      <w:bookmarkEnd w:id="734"/>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98F790E" w:rsidR="00F72E4A" w:rsidRPr="00044A93" w:rsidRDefault="00F72E4A" w:rsidP="000D69D3">
      <w:pPr>
        <w:pStyle w:val="ListParagraph"/>
        <w:numPr>
          <w:ilvl w:val="0"/>
          <w:numId w:val="126"/>
        </w:numPr>
      </w:pPr>
      <w:r>
        <w:t xml:space="preserve">Use static analysis tools that detect and warn of expressions that include assignment within </w:t>
      </w:r>
      <w:r w:rsidR="008A7701">
        <w:t xml:space="preserve">an </w:t>
      </w:r>
      <w:r>
        <w:t>expression.</w:t>
      </w:r>
    </w:p>
    <w:p w14:paraId="2BF8B741" w14:textId="6A66BD48" w:rsidR="004A31B5" w:rsidRDefault="004A31B5" w:rsidP="000D69D3">
      <w:pPr>
        <w:pStyle w:val="ListParagraph"/>
        <w:numPr>
          <w:ilvl w:val="0"/>
          <w:numId w:val="126"/>
        </w:numPr>
        <w:rPr>
          <w:ins w:id="735" w:author="Stephen Michell" w:date="2018-04-29T05:55:00Z"/>
        </w:rPr>
      </w:pPr>
      <w:ins w:id="736" w:author="Stephen Michell" w:date="2018-04-29T05:52:00Z">
        <w:r>
          <w:t xml:space="preserve">Annotate code that includes assignment </w:t>
        </w:r>
      </w:ins>
      <w:ins w:id="737" w:author="Stephen Michell" w:date="2018-04-29T05:53:00Z">
        <w:r>
          <w:t>within an expression to show that it is intentional and include rationale to show that it is side-effect free.</w:t>
        </w:r>
      </w:ins>
    </w:p>
    <w:p w14:paraId="2F1D8700" w14:textId="358CA06B" w:rsidR="00A32382" w:rsidRPr="00044A93" w:rsidRDefault="004A31B5" w:rsidP="004A31B5">
      <w:pPr>
        <w:pStyle w:val="ListParagraph"/>
        <w:numPr>
          <w:ilvl w:val="0"/>
          <w:numId w:val="126"/>
        </w:numPr>
      </w:pPr>
      <w:ins w:id="738" w:author="Stephen Michell" w:date="2018-04-29T05:55:00Z">
        <w:r>
          <w:t>Avoid the use of statements that have no program effect (i.e. “null” statements). If necessary, document with comments the rationale for their use in each instance.</w:t>
        </w:r>
      </w:ins>
      <w:del w:id="739" w:author="Stephen Michell" w:date="2018-04-29T05:56:00Z">
        <w:r w:rsidR="00A32382" w:rsidRPr="00044A93" w:rsidDel="004A31B5">
          <w:delTex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delText>
        </w:r>
        <w:r w:rsidR="00CF033F" w:rsidDel="004A31B5">
          <w:delText xml:space="preserve"> </w:delText>
        </w:r>
        <w:r w:rsidR="00A32382" w:rsidRPr="00044A93" w:rsidDel="004A31B5">
          <w:delText>In general, except for those rare instances, all statements should either have a side effect or cause control flow to change.</w:delText>
        </w:r>
      </w:del>
    </w:p>
    <w:p w14:paraId="1AD0E777" w14:textId="3C9B58CB" w:rsidR="00443478" w:rsidRDefault="007910A3">
      <w:pPr>
        <w:pStyle w:val="Heading3"/>
      </w:pPr>
      <w:bookmarkStart w:id="740" w:name="_Toc192558063"/>
      <w:r>
        <w:t>6.</w:t>
      </w:r>
      <w:r w:rsidR="00C668FA">
        <w:t>2</w:t>
      </w:r>
      <w:r w:rsidR="003E251B">
        <w:t>5</w:t>
      </w:r>
      <w:r>
        <w:t>.6</w:t>
      </w:r>
      <w:r w:rsidR="00142882">
        <w:t xml:space="preserve"> </w:t>
      </w:r>
      <w:bookmarkEnd w:id="740"/>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CD4B14E" w:rsidR="00C63270" w:rsidRDefault="00A32382">
      <w:pPr>
        <w:pStyle w:val="Heading2"/>
      </w:pPr>
      <w:bookmarkStart w:id="741" w:name="_Toc192557931"/>
      <w:bookmarkStart w:id="742" w:name="_Toc520048417"/>
      <w:bookmarkStart w:id="743" w:name="_Ref313957433"/>
      <w:bookmarkStart w:id="744" w:name="_Toc358896406"/>
      <w:bookmarkStart w:id="745" w:name="_Toc440397650"/>
      <w:r>
        <w:t>6.</w:t>
      </w:r>
      <w:r w:rsidR="00C668FA">
        <w:t>2</w:t>
      </w:r>
      <w:r w:rsidR="003E251B">
        <w:t>6</w:t>
      </w:r>
      <w:r w:rsidR="00142882">
        <w:t xml:space="preserve"> </w:t>
      </w:r>
      <w:r>
        <w:t xml:space="preserve">Dead and </w:t>
      </w:r>
      <w:r w:rsidR="00D54CDC">
        <w:t>d</w:t>
      </w:r>
      <w:r>
        <w:t xml:space="preserve">eactivated </w:t>
      </w:r>
      <w:r w:rsidR="00D54CDC">
        <w:t>c</w:t>
      </w:r>
      <w:r>
        <w:t>ode</w:t>
      </w:r>
      <w:bookmarkEnd w:id="741"/>
      <w:r w:rsidR="00142882">
        <w:t xml:space="preserve"> </w:t>
      </w:r>
      <w:r w:rsidR="004860A6">
        <w:t>[</w:t>
      </w:r>
      <w:r w:rsidR="004860A6" w:rsidRPr="00102E0D">
        <w:t>XYQ</w:t>
      </w:r>
      <w:r w:rsidR="004860A6">
        <w:t>]</w:t>
      </w:r>
      <w:bookmarkEnd w:id="742"/>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743"/>
      <w:bookmarkEnd w:id="744"/>
      <w:bookmarkEnd w:id="745"/>
    </w:p>
    <w:p w14:paraId="2155F05A" w14:textId="12055DD4" w:rsidR="00A32382" w:rsidRPr="00102E0D" w:rsidRDefault="00A32382" w:rsidP="00A32382">
      <w:pPr>
        <w:pStyle w:val="Heading3"/>
      </w:pPr>
      <w:bookmarkStart w:id="746"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746"/>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lastRenderedPageBreak/>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1BEE2B6C" w:rsidR="007B1AB6" w:rsidRDefault="007B1AB6" w:rsidP="00A32382">
      <w:r>
        <w:t xml:space="preserve">Dead and Deactivated code is considered </w:t>
      </w:r>
      <w:r w:rsidR="002C207C">
        <w:t xml:space="preserve">separately from the description </w:t>
      </w:r>
      <w:commentRangeStart w:id="747"/>
      <w:r w:rsidR="002C207C">
        <w:t>of</w:t>
      </w:r>
      <w:commentRangeEnd w:id="747"/>
      <w:ins w:id="748" w:author="Stephen Michell" w:date="2018-07-29T17:10:00Z">
        <w:r w:rsidR="00042A40">
          <w:t xml:space="preserve"> clause</w:t>
        </w:r>
      </w:ins>
      <w:r w:rsidR="00B929EB">
        <w:rPr>
          <w:rStyle w:val="CommentReference"/>
        </w:rPr>
        <w:commentReference w:id="747"/>
      </w:r>
      <w:r w:rsidR="002C207C">
        <w:t xml:space="preserve"> </w:t>
      </w:r>
      <w:r w:rsidR="004860A6">
        <w:t xml:space="preserve">6.21 </w:t>
      </w:r>
      <w:hyperlink w:anchor="_6.19_Unused_variable" w:history="1">
        <w:r w:rsidR="002C207C" w:rsidRPr="004860A6">
          <w:rPr>
            <w:rStyle w:val="Hyperlink"/>
          </w:rPr>
          <w:t>Unused Variable</w:t>
        </w:r>
      </w:hyperlink>
      <w:r w:rsidR="004860A6">
        <w:t xml:space="preserve"> [YCS].</w:t>
      </w:r>
    </w:p>
    <w:p w14:paraId="6F0F16E0" w14:textId="72ED54D2" w:rsidR="00A32382" w:rsidRDefault="00A32382" w:rsidP="00A32382">
      <w:pPr>
        <w:pStyle w:val="Heading3"/>
      </w:pPr>
      <w:bookmarkStart w:id="749" w:name="_Toc192316222"/>
      <w:bookmarkStart w:id="750" w:name="_Toc192325374"/>
      <w:bookmarkStart w:id="751" w:name="_Toc192325876"/>
      <w:bookmarkStart w:id="752" w:name="_Toc192326378"/>
      <w:bookmarkStart w:id="753" w:name="_Toc192326880"/>
      <w:bookmarkStart w:id="754" w:name="_Toc192327384"/>
      <w:bookmarkStart w:id="755" w:name="_Toc192557437"/>
      <w:bookmarkStart w:id="756" w:name="_Toc192557938"/>
      <w:bookmarkStart w:id="757" w:name="_Toc192557939"/>
      <w:bookmarkEnd w:id="749"/>
      <w:bookmarkEnd w:id="750"/>
      <w:bookmarkEnd w:id="751"/>
      <w:bookmarkEnd w:id="752"/>
      <w:bookmarkEnd w:id="753"/>
      <w:bookmarkEnd w:id="754"/>
      <w:bookmarkEnd w:id="755"/>
      <w:bookmarkEnd w:id="756"/>
      <w:r w:rsidRPr="00102E0D">
        <w:t>6.</w:t>
      </w:r>
      <w:r w:rsidR="00C668FA">
        <w:t>2</w:t>
      </w:r>
      <w:r w:rsidR="003E251B">
        <w:t>6</w:t>
      </w:r>
      <w:r w:rsidRPr="00102E0D">
        <w:t>.2</w:t>
      </w:r>
      <w:r w:rsidR="00074057">
        <w:t xml:space="preserve"> </w:t>
      </w:r>
      <w:r w:rsidRPr="00102E0D">
        <w:t>Cross reference</w:t>
      </w:r>
      <w:bookmarkEnd w:id="757"/>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758" w:name="_Toc192557941"/>
      <w:r>
        <w:t>6.</w:t>
      </w:r>
      <w:r w:rsidR="00C668FA">
        <w:t>2</w:t>
      </w:r>
      <w:r w:rsidR="003E251B">
        <w:t>6</w:t>
      </w:r>
      <w:r w:rsidRPr="00102E0D">
        <w:t>.3</w:t>
      </w:r>
      <w:r w:rsidR="00074057">
        <w:t xml:space="preserve"> </w:t>
      </w:r>
      <w:r w:rsidRPr="00102E0D">
        <w:t>Mechanism of failure</w:t>
      </w:r>
      <w:bookmarkEnd w:id="758"/>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46F36ED3"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12FBC0FB"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28D6BBEB" w:rsidR="00A32382" w:rsidRDefault="00A32382" w:rsidP="00A32382">
      <w:pPr>
        <w:spacing w:after="0"/>
        <w:ind w:left="403" w:firstLine="403"/>
        <w:rPr>
          <w:rFonts w:ascii="Courier New" w:hAnsi="Courier New" w:cs="Courier New"/>
        </w:rPr>
      </w:pPr>
      <w:r>
        <w:rPr>
          <w:rFonts w:ascii="Courier New" w:hAnsi="Courier New" w:cs="Courier New"/>
        </w:rPr>
        <w:t>int i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 xml:space="preserve">if (i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r w:rsidRPr="00480343">
        <w:rPr>
          <w:rFonts w:ascii="Courier New" w:hAnsi="Courier New" w:cs="Courier New"/>
        </w:rPr>
        <w:t>fun_a();</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else fun_b();</w:t>
      </w:r>
    </w:p>
    <w:p w14:paraId="765DE009" w14:textId="4AD72446" w:rsidR="00A32382" w:rsidRDefault="00A32382" w:rsidP="00A32382">
      <w:r w:rsidRPr="00480343">
        <w:rPr>
          <w:rFonts w:ascii="Courier New" w:hAnsi="Courier New" w:cs="Courier New"/>
        </w:rPr>
        <w:t>fun_b</w:t>
      </w:r>
      <w:r w:rsidR="00494D08">
        <w:rPr>
          <w:rFonts w:ascii="Courier New" w:hAnsi="Courier New" w:cs="Courier New"/>
        </w:rPr>
        <w:t>()</w:t>
      </w:r>
      <w:r>
        <w:t xml:space="preserve"> is </w:t>
      </w:r>
      <w:r w:rsidR="00494D08">
        <w:t xml:space="preserve">Dead </w:t>
      </w:r>
      <w:r>
        <w:t xml:space="preserve">code, as only </w:t>
      </w:r>
      <w:r w:rsidRPr="00480343">
        <w:rPr>
          <w:rFonts w:ascii="Courier New" w:hAnsi="Courier New" w:cs="Courier New"/>
        </w:rPr>
        <w:t>fun_a</w:t>
      </w:r>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lastRenderedPageBreak/>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759" w:name="_Toc192557942"/>
      <w:r>
        <w:t>6.</w:t>
      </w:r>
      <w:r w:rsidR="00C668FA">
        <w:t>2</w:t>
      </w:r>
      <w:r w:rsidR="003E251B">
        <w:t>6</w:t>
      </w:r>
      <w:r w:rsidRPr="00102E0D">
        <w:t>.4</w:t>
      </w:r>
      <w:bookmarkEnd w:id="759"/>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760" w:name="_Toc192557943"/>
      <w:r>
        <w:t>6.</w:t>
      </w:r>
      <w:r w:rsidR="00C668FA">
        <w:t>2</w:t>
      </w:r>
      <w:r w:rsidR="003E251B">
        <w:t>6</w:t>
      </w:r>
      <w:r w:rsidRPr="00102E0D">
        <w:t>.5</w:t>
      </w:r>
      <w:r w:rsidR="00074057">
        <w:t xml:space="preserve"> </w:t>
      </w:r>
      <w:r w:rsidRPr="00102E0D">
        <w:t>Avoiding the vulnerability or mitigating its effects</w:t>
      </w:r>
      <w:bookmarkEnd w:id="760"/>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761" w:name="_Toc192557944"/>
      <w:r>
        <w:t>6.</w:t>
      </w:r>
      <w:r w:rsidR="00C668FA">
        <w:t>2</w:t>
      </w:r>
      <w:r w:rsidR="003E251B">
        <w:t>6</w:t>
      </w:r>
      <w:r w:rsidRPr="00102E0D">
        <w:t>.6</w:t>
      </w:r>
      <w:r w:rsidR="00074057">
        <w:t xml:space="preserve"> </w:t>
      </w:r>
      <w:bookmarkEnd w:id="761"/>
      <w:r w:rsidR="00BE3FD8">
        <w:t>Implications for language design and evolution</w:t>
      </w:r>
    </w:p>
    <w:p w14:paraId="4DE28073" w14:textId="77777777" w:rsidR="005905CE" w:rsidRPr="005905CE" w:rsidRDefault="005905CE" w:rsidP="00015D73">
      <w:pPr>
        <w:ind w:left="403"/>
      </w:pPr>
      <w:r>
        <w:t>[None]</w:t>
      </w:r>
    </w:p>
    <w:p w14:paraId="056696D2" w14:textId="3AB77269" w:rsidR="00A32382" w:rsidRDefault="00A32382" w:rsidP="00A32382">
      <w:pPr>
        <w:pStyle w:val="Heading2"/>
      </w:pPr>
      <w:bookmarkStart w:id="762" w:name="_Toc520048418"/>
      <w:bookmarkStart w:id="763" w:name="_Toc192558016"/>
      <w:bookmarkStart w:id="764" w:name="_Ref313948640"/>
      <w:bookmarkStart w:id="765" w:name="_Toc358896407"/>
      <w:bookmarkStart w:id="766" w:name="_Toc440397651"/>
      <w:r>
        <w:lastRenderedPageBreak/>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C4694B">
        <w:t>[CLL]</w:t>
      </w:r>
      <w:bookmarkEnd w:id="762"/>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bookmarkEnd w:id="763"/>
      <w:bookmarkEnd w:id="764"/>
      <w:bookmarkEnd w:id="765"/>
      <w:bookmarkEnd w:id="766"/>
      <w:r w:rsidR="00DC7E5B" w:rsidRPr="00DC7E5B">
        <w:t xml:space="preserve"> </w:t>
      </w:r>
    </w:p>
    <w:p w14:paraId="4BB49E00" w14:textId="23947567" w:rsidR="00A32382" w:rsidRDefault="00A32382" w:rsidP="00A32382">
      <w:pPr>
        <w:pStyle w:val="Heading3"/>
      </w:pPr>
      <w:bookmarkStart w:id="767" w:name="_Toc192558018"/>
      <w:r>
        <w:t>6.</w:t>
      </w:r>
      <w:r w:rsidR="00C668FA">
        <w:t>2</w:t>
      </w:r>
      <w:r w:rsidR="003E251B">
        <w:t>7</w:t>
      </w:r>
      <w:r>
        <w:t>.1</w:t>
      </w:r>
      <w:r w:rsidR="00074057">
        <w:t xml:space="preserve"> </w:t>
      </w:r>
      <w:r>
        <w:t>Description of application vulnerability</w:t>
      </w:r>
      <w:bookmarkEnd w:id="767"/>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768" w:name="_Toc192558019"/>
      <w:r>
        <w:t>6.</w:t>
      </w:r>
      <w:r w:rsidR="00C668FA">
        <w:t>2</w:t>
      </w:r>
      <w:r w:rsidR="003E251B">
        <w:t>7</w:t>
      </w:r>
      <w:r>
        <w:t>.</w:t>
      </w:r>
      <w:r w:rsidR="000C3CDC">
        <w:t>2</w:t>
      </w:r>
      <w:r w:rsidR="00074057">
        <w:t xml:space="preserve"> </w:t>
      </w:r>
      <w:r>
        <w:t>Cross reference</w:t>
      </w:r>
      <w:bookmarkEnd w:id="768"/>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769" w:name="_Toc192558021"/>
      <w:r>
        <w:t>6.</w:t>
      </w:r>
      <w:r w:rsidR="00C668FA">
        <w:t>2</w:t>
      </w:r>
      <w:r w:rsidR="003E251B">
        <w:t>7</w:t>
      </w:r>
      <w:r>
        <w:t>.3</w:t>
      </w:r>
      <w:r w:rsidR="00074057">
        <w:t xml:space="preserve"> </w:t>
      </w:r>
      <w:r w:rsidR="000C3CDC">
        <w:t>Mechanism of</w:t>
      </w:r>
      <w:r>
        <w:t xml:space="preserve"> failure</w:t>
      </w:r>
      <w:bookmarkEnd w:id="769"/>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770" w:name="_Toc192558022"/>
      <w:r>
        <w:t>6.</w:t>
      </w:r>
      <w:r w:rsidR="00C668FA">
        <w:t>2</w:t>
      </w:r>
      <w:r w:rsidR="003E251B">
        <w:t>7</w:t>
      </w:r>
      <w:r>
        <w:t>.</w:t>
      </w:r>
      <w:bookmarkEnd w:id="770"/>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771"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771"/>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lastRenderedPageBreak/>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772" w:name="_Toc192558024"/>
      <w:r>
        <w:t>6.</w:t>
      </w:r>
      <w:r w:rsidR="00C668FA">
        <w:t>2</w:t>
      </w:r>
      <w:r w:rsidR="003E251B">
        <w:t>7</w:t>
      </w:r>
      <w:r>
        <w:t>.6</w:t>
      </w:r>
      <w:r w:rsidR="00074057">
        <w:t xml:space="preserve"> </w:t>
      </w:r>
      <w:bookmarkEnd w:id="772"/>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377F6720" w:rsidR="00DD59E7" w:rsidRDefault="00A32382">
      <w:pPr>
        <w:pStyle w:val="Heading2"/>
      </w:pPr>
      <w:bookmarkStart w:id="773" w:name="_Toc192558026"/>
      <w:bookmarkStart w:id="774" w:name="_Toc520048419"/>
      <w:bookmarkStart w:id="775" w:name="_Ref313948694"/>
      <w:bookmarkStart w:id="776" w:name="_Toc358896408"/>
      <w:bookmarkStart w:id="777" w:name="_Toc440397652"/>
      <w:r>
        <w:t>6.</w:t>
      </w:r>
      <w:r w:rsidR="00346584">
        <w:t>2</w:t>
      </w:r>
      <w:r w:rsidR="003E251B">
        <w:t>8</w:t>
      </w:r>
      <w:r w:rsidR="00074057">
        <w:t xml:space="preserve"> </w:t>
      </w:r>
      <w:r>
        <w:t xml:space="preserve">Demarcation of </w:t>
      </w:r>
      <w:bookmarkEnd w:id="773"/>
      <w:r w:rsidR="00D54CDC">
        <w:t xml:space="preserve">control flow </w:t>
      </w:r>
      <w:r w:rsidR="00C4694B" w:rsidDel="00B21E5A">
        <w:t>[</w:t>
      </w:r>
      <w:r w:rsidR="00C4694B">
        <w:t>EOJ]</w:t>
      </w:r>
      <w:bookmarkEnd w:id="774"/>
      <w:r w:rsidR="00C4694B" w:rsidRPr="00DC7E5B">
        <w:t xml:space="preserve">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bookmarkEnd w:id="775"/>
      <w:bookmarkEnd w:id="776"/>
      <w:bookmarkEnd w:id="777"/>
      <w:r w:rsidR="00DC7E5B" w:rsidRPr="00DC7E5B">
        <w:t xml:space="preserve"> </w:t>
      </w:r>
    </w:p>
    <w:p w14:paraId="42AF3243" w14:textId="27F58D08" w:rsidR="00DD59E7" w:rsidRDefault="00A32382">
      <w:pPr>
        <w:pStyle w:val="Heading3"/>
      </w:pPr>
      <w:bookmarkStart w:id="778" w:name="_Toc192558028"/>
      <w:r>
        <w:t>6.</w:t>
      </w:r>
      <w:r w:rsidR="00346584">
        <w:t>2</w:t>
      </w:r>
      <w:r w:rsidR="003E251B">
        <w:t>8</w:t>
      </w:r>
      <w:r>
        <w:t>.1</w:t>
      </w:r>
      <w:r w:rsidR="00074057">
        <w:t xml:space="preserve"> </w:t>
      </w:r>
      <w:r>
        <w:t>Description of application vulnerability</w:t>
      </w:r>
      <w:bookmarkEnd w:id="778"/>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779" w:name="_Toc192558029"/>
      <w:r>
        <w:t>6.</w:t>
      </w:r>
      <w:r w:rsidR="00346584">
        <w:t>2</w:t>
      </w:r>
      <w:r w:rsidR="003E251B">
        <w:t>8</w:t>
      </w:r>
      <w:r>
        <w:t>.2</w:t>
      </w:r>
      <w:r w:rsidR="00074057">
        <w:t xml:space="preserve"> </w:t>
      </w:r>
      <w:r>
        <w:t>Cross reference</w:t>
      </w:r>
      <w:bookmarkEnd w:id="779"/>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780" w:name="_Toc192558031"/>
      <w:r>
        <w:t>6.</w:t>
      </w:r>
      <w:r w:rsidR="00346584">
        <w:t>2</w:t>
      </w:r>
      <w:r w:rsidR="003E251B">
        <w:t>8</w:t>
      </w:r>
      <w:r>
        <w:t>.3</w:t>
      </w:r>
      <w:r w:rsidR="00074057">
        <w:t xml:space="preserve"> </w:t>
      </w:r>
      <w:r>
        <w:t>Mechanism of failure</w:t>
      </w:r>
      <w:bookmarkEnd w:id="780"/>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781" w:name="_Toc192558032"/>
      <w:r>
        <w:t>6.</w:t>
      </w:r>
      <w:r w:rsidR="00346584">
        <w:t>2</w:t>
      </w:r>
      <w:r w:rsidR="003E251B">
        <w:t>8</w:t>
      </w:r>
      <w:r>
        <w:t>.</w:t>
      </w:r>
      <w:bookmarkEnd w:id="781"/>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782" w:name="_Toc192558033"/>
      <w:r>
        <w:t>6.</w:t>
      </w:r>
      <w:r w:rsidR="00346584">
        <w:t>2</w:t>
      </w:r>
      <w:r w:rsidR="002901BE">
        <w:t>8</w:t>
      </w:r>
      <w:r>
        <w:t>.5</w:t>
      </w:r>
      <w:r w:rsidR="00074057">
        <w:t xml:space="preserve"> </w:t>
      </w:r>
      <w:r>
        <w:t>Avoiding the vulnerability or mitigating its effects</w:t>
      </w:r>
      <w:bookmarkEnd w:id="782"/>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lastRenderedPageBreak/>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t>if expression then statement else statement;)</w:t>
      </w:r>
      <w:r w:rsidRPr="009829EA">
        <w:t xml:space="preserve"> </w:t>
      </w:r>
    </w:p>
    <w:p w14:paraId="1F49338B" w14:textId="1BC7DD0D" w:rsidR="00A32382" w:rsidRPr="009829EA" w:rsidRDefault="00570AC3" w:rsidP="009829EA">
      <w:pPr>
        <w:spacing w:after="0" w:line="240" w:lineRule="auto"/>
        <w:ind w:left="720"/>
        <w:rPr>
          <w:i/>
        </w:rPr>
      </w:pPr>
      <w:r w:rsidRPr="009829EA">
        <w:t xml:space="preserve">always use the compound version (i.e. C's </w:t>
      </w:r>
      <w:r w:rsidRPr="009829EA">
        <w:rPr>
          <w:rFonts w:ascii="Courier New" w:hAnsi="Courier New" w:cs="Courier New"/>
        </w:rPr>
        <w:t>{</w:t>
      </w:r>
      <w:r w:rsidR="00625E20">
        <w:rPr>
          <w:rFonts w:ascii="Courier New" w:hAnsi="Courier New" w:cs="Courier New"/>
        </w:rPr>
        <w:t>.</w:t>
      </w:r>
      <w:r w:rsidRPr="009829EA">
        <w:rPr>
          <w:rFonts w:ascii="Courier New" w:hAnsi="Courier New" w:cs="Courier New"/>
        </w:rPr>
        <w:t>.. }</w:t>
      </w:r>
      <w:r w:rsidRPr="009829EA">
        <w:t xml:space="preserve"> or Pascal's </w:t>
      </w:r>
      <w:r w:rsidRPr="009829EA">
        <w:rPr>
          <w:rFonts w:ascii="Courier New" w:hAnsi="Courier New" w:cs="Courier New"/>
        </w:rPr>
        <w:t>begin</w:t>
      </w:r>
      <w:r w:rsidR="00625E20">
        <w:rPr>
          <w:rFonts w:ascii="Courier New" w:hAnsi="Courier New" w:cs="Courier New"/>
        </w:rPr>
        <w:t>.</w:t>
      </w:r>
      <w:r w:rsidRPr="009829EA">
        <w:rPr>
          <w:rFonts w:ascii="Courier New" w:hAnsi="Courier New" w:cs="Courier New"/>
        </w:rPr>
        <w:t>.. end</w:t>
      </w:r>
      <w:r w:rsidRPr="009829EA">
        <w:t>).</w:t>
      </w:r>
    </w:p>
    <w:p w14:paraId="564B24A0" w14:textId="4039BE95" w:rsidR="00A32382" w:rsidRDefault="003A054D" w:rsidP="003A054D">
      <w:pPr>
        <w:pStyle w:val="Heading3"/>
      </w:pPr>
      <w:bookmarkStart w:id="783" w:name="_Toc192558034"/>
      <w:r>
        <w:t>6.</w:t>
      </w:r>
      <w:r w:rsidR="00346584">
        <w:t>2</w:t>
      </w:r>
      <w:r w:rsidR="002901BE">
        <w:t>8</w:t>
      </w:r>
      <w:r>
        <w:t>.6</w:t>
      </w:r>
      <w:r w:rsidR="00074057">
        <w:t xml:space="preserve"> </w:t>
      </w:r>
      <w:bookmarkEnd w:id="783"/>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7CDB26A1" w:rsidR="00A32382" w:rsidRPr="00760FE0" w:rsidRDefault="00A32382" w:rsidP="00A32382">
      <w:pPr>
        <w:pStyle w:val="Heading2"/>
        <w:rPr>
          <w:b w:val="0"/>
          <w:sz w:val="22"/>
          <w:szCs w:val="22"/>
        </w:rPr>
      </w:pPr>
      <w:bookmarkStart w:id="784" w:name="_Toc520048420"/>
      <w:bookmarkStart w:id="785" w:name="_Ref313957302"/>
      <w:bookmarkStart w:id="786" w:name="_Toc358896409"/>
      <w:bookmarkStart w:id="787" w:name="_Toc440397653"/>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C4694B" w:rsidRPr="00D241CE">
        <w:t>[TEX]</w:t>
      </w:r>
      <w:bookmarkEnd w:id="784"/>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bookmarkEnd w:id="785"/>
      <w:bookmarkEnd w:id="786"/>
      <w:bookmarkEnd w:id="787"/>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lastRenderedPageBreak/>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t>Language designers should consider the addition of an identifier type for loop control that cannot be modified by anything other than the loop control construct.</w:t>
      </w:r>
    </w:p>
    <w:p w14:paraId="271B0BB2" w14:textId="57979DA3" w:rsidR="00C63270" w:rsidRDefault="000A1BDB">
      <w:pPr>
        <w:pStyle w:val="Heading2"/>
      </w:pPr>
      <w:bookmarkStart w:id="788" w:name="_Toc192557976"/>
      <w:bookmarkStart w:id="789" w:name="_Toc520048421"/>
      <w:bookmarkStart w:id="790" w:name="_Ref313957450"/>
      <w:bookmarkStart w:id="791" w:name="_Toc358896410"/>
      <w:bookmarkStart w:id="792" w:name="_Toc440397654"/>
      <w:r>
        <w:t>6.</w:t>
      </w:r>
      <w:r w:rsidR="00DA30E5">
        <w:t>3</w:t>
      </w:r>
      <w:r w:rsidR="002901BE">
        <w:t>0</w:t>
      </w:r>
      <w:r w:rsidR="00074057">
        <w:t xml:space="preserve"> </w:t>
      </w:r>
      <w:r w:rsidR="00A32382" w:rsidRPr="00CA5236">
        <w:t xml:space="preserve">Off-by-one </w:t>
      </w:r>
      <w:r w:rsidR="00D54CDC">
        <w:t>e</w:t>
      </w:r>
      <w:r w:rsidR="00A32382" w:rsidRPr="00CA5236">
        <w:t>rror</w:t>
      </w:r>
      <w:bookmarkEnd w:id="788"/>
      <w:r w:rsidR="00074057">
        <w:t xml:space="preserve"> </w:t>
      </w:r>
      <w:r w:rsidR="00C4694B" w:rsidRPr="00CA5236">
        <w:t>[XZH]</w:t>
      </w:r>
      <w:bookmarkEnd w:id="789"/>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790"/>
      <w:bookmarkEnd w:id="791"/>
      <w:bookmarkEnd w:id="792"/>
      <w:r w:rsidR="00DC7E5B" w:rsidRPr="00DC7E5B">
        <w:t xml:space="preserve"> </w:t>
      </w:r>
    </w:p>
    <w:p w14:paraId="539C8427" w14:textId="0186C62F" w:rsidR="00C63270" w:rsidRDefault="000A1BDB">
      <w:pPr>
        <w:pStyle w:val="Heading3"/>
      </w:pPr>
      <w:bookmarkStart w:id="793"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793"/>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lastRenderedPageBreak/>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794" w:name="_Toc192557979"/>
      <w:r>
        <w:t>6.</w:t>
      </w:r>
      <w:r w:rsidR="00DA30E5">
        <w:t>3</w:t>
      </w:r>
      <w:r w:rsidR="002901BE">
        <w:t>0</w:t>
      </w:r>
      <w:r w:rsidR="00A32382" w:rsidRPr="00CA5236">
        <w:t>.2</w:t>
      </w:r>
      <w:r w:rsidR="00074057">
        <w:t xml:space="preserve"> </w:t>
      </w:r>
      <w:r w:rsidR="00A32382" w:rsidRPr="00CA5236">
        <w:t>Cross reference</w:t>
      </w:r>
      <w:bookmarkEnd w:id="794"/>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795" w:name="_Toc192557981"/>
      <w:r>
        <w:t>6.</w:t>
      </w:r>
      <w:r w:rsidR="00DA30E5">
        <w:t>3</w:t>
      </w:r>
      <w:r w:rsidR="002901BE">
        <w:t>0</w:t>
      </w:r>
      <w:r w:rsidR="00A32382" w:rsidRPr="00CA5236">
        <w:t>.3</w:t>
      </w:r>
      <w:r w:rsidR="00074057">
        <w:t xml:space="preserve"> </w:t>
      </w:r>
      <w:r w:rsidR="00A32382" w:rsidRPr="00CA5236">
        <w:t>Mechanism of failure</w:t>
      </w:r>
      <w:bookmarkEnd w:id="795"/>
    </w:p>
    <w:p w14:paraId="44267E94" w14:textId="77777777" w:rsidR="00A32382" w:rsidRDefault="00A32382" w:rsidP="00A32382">
      <w:r>
        <w:t>An off-by-one error could lead to:</w:t>
      </w:r>
    </w:p>
    <w:p w14:paraId="13D2D686" w14:textId="50F3E349" w:rsidR="00A32382" w:rsidRDefault="00A32382" w:rsidP="000D69D3">
      <w:pPr>
        <w:numPr>
          <w:ilvl w:val="0"/>
          <w:numId w:val="29"/>
        </w:numPr>
        <w:tabs>
          <w:tab w:val="left" w:pos="720"/>
        </w:tabs>
        <w:suppressAutoHyphens/>
        <w:spacing w:after="0"/>
        <w:rPr>
          <w:lang w:eastAsia="ar-SA"/>
        </w:rPr>
      </w:pPr>
      <w:r>
        <w:rPr>
          <w:lang w:eastAsia="ar-SA"/>
        </w:rPr>
        <w:t>an out-of</w:t>
      </w:r>
      <w:r w:rsidR="006B06C5">
        <w:rPr>
          <w:lang w:eastAsia="ar-SA"/>
        </w:rPr>
        <w:t>-</w:t>
      </w:r>
      <w:r>
        <w:rPr>
          <w:lang w:eastAsia="ar-SA"/>
        </w:rPr>
        <w:t>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48653B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796" w:name="_Toc192557982"/>
      <w:r>
        <w:t>6.</w:t>
      </w:r>
      <w:r w:rsidR="00DA30E5">
        <w:t>3</w:t>
      </w:r>
      <w:r w:rsidR="002901BE">
        <w:t>0</w:t>
      </w:r>
      <w:r w:rsidR="00A32382" w:rsidRPr="00A36745">
        <w:t>.4</w:t>
      </w:r>
      <w:bookmarkEnd w:id="796"/>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797"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797"/>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lastRenderedPageBreak/>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798" w:name="_Toc192557984"/>
      <w:r>
        <w:t>6.</w:t>
      </w:r>
      <w:r w:rsidR="00DA30E5">
        <w:t>3</w:t>
      </w:r>
      <w:r w:rsidR="002901BE">
        <w:t>0</w:t>
      </w:r>
      <w:r>
        <w:t>.6</w:t>
      </w:r>
      <w:r w:rsidR="00074057">
        <w:t xml:space="preserve"> </w:t>
      </w:r>
      <w:bookmarkEnd w:id="798"/>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3B5AC50B" w:rsidR="00A32382" w:rsidRPr="00B05D88" w:rsidRDefault="00A32382" w:rsidP="00A32382">
      <w:pPr>
        <w:pStyle w:val="Heading2"/>
        <w:spacing w:before="0"/>
      </w:pPr>
      <w:bookmarkStart w:id="799" w:name="_Toc174091383"/>
      <w:bookmarkStart w:id="800" w:name="_Toc520048422"/>
      <w:bookmarkStart w:id="801" w:name="_Ref313948712"/>
      <w:bookmarkStart w:id="802" w:name="_Toc358896411"/>
      <w:bookmarkStart w:id="803" w:name="_Toc440397655"/>
      <w:r w:rsidRPr="00B05D88">
        <w:t>6.</w:t>
      </w:r>
      <w:r w:rsidR="00DA30E5">
        <w:t>3</w:t>
      </w:r>
      <w:r w:rsidR="002901BE">
        <w:t>1</w:t>
      </w:r>
      <w:bookmarkEnd w:id="799"/>
      <w:r w:rsidR="00074057">
        <w:t xml:space="preserve"> </w:t>
      </w:r>
      <w:r w:rsidRPr="00B05D88">
        <w:t xml:space="preserve">Structured </w:t>
      </w:r>
      <w:r w:rsidR="00551BE5">
        <w:t>p</w:t>
      </w:r>
      <w:r w:rsidRPr="00B05D88">
        <w:t>rogramming</w:t>
      </w:r>
      <w:r w:rsidR="00074057">
        <w:t xml:space="preserve"> </w:t>
      </w:r>
      <w:r w:rsidR="00C4694B" w:rsidRPr="00B05D88">
        <w:t>[EWD]</w:t>
      </w:r>
      <w:bookmarkEnd w:id="800"/>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bookmarkEnd w:id="801"/>
      <w:bookmarkEnd w:id="802"/>
      <w:bookmarkEnd w:id="803"/>
      <w:r w:rsidR="00DC7E5B" w:rsidRPr="00DC7E5B">
        <w:t xml:space="preserve"> </w:t>
      </w:r>
    </w:p>
    <w:p w14:paraId="147701FF" w14:textId="3CC0BCCA" w:rsidR="00A32382" w:rsidRPr="00B05D88" w:rsidRDefault="00A32382" w:rsidP="00A32382">
      <w:pPr>
        <w:pStyle w:val="Heading3"/>
      </w:pPr>
      <w:bookmarkStart w:id="804" w:name="_Toc174091385"/>
      <w:r>
        <w:t>6.</w:t>
      </w:r>
      <w:r w:rsidR="00DA30E5">
        <w:t>3</w:t>
      </w:r>
      <w:r w:rsidR="002901BE">
        <w:t>1</w:t>
      </w:r>
      <w:r w:rsidRPr="00B05D88">
        <w:t>.1</w:t>
      </w:r>
      <w:r w:rsidR="00074057">
        <w:t xml:space="preserve"> </w:t>
      </w:r>
      <w:r w:rsidRPr="00B05D88">
        <w:t>Description of application vulnerability</w:t>
      </w:r>
      <w:bookmarkEnd w:id="804"/>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805" w:name="_Toc174091386"/>
      <w:r>
        <w:t>6.</w:t>
      </w:r>
      <w:r w:rsidR="00DA30E5">
        <w:t>3</w:t>
      </w:r>
      <w:r w:rsidR="002901BE">
        <w:t>1</w:t>
      </w:r>
      <w:r w:rsidRPr="00B05D88">
        <w:t>.2</w:t>
      </w:r>
      <w:r w:rsidR="00074057">
        <w:t xml:space="preserve"> </w:t>
      </w:r>
      <w:r w:rsidRPr="00B05D88">
        <w:t>Cross reference</w:t>
      </w:r>
      <w:bookmarkEnd w:id="805"/>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806" w:name="_Toc174091388"/>
      <w:r>
        <w:t>6.</w:t>
      </w:r>
      <w:r w:rsidR="00DA30E5">
        <w:t>3</w:t>
      </w:r>
      <w:r w:rsidR="002901BE">
        <w:t>1</w:t>
      </w:r>
      <w:r>
        <w:t>.3</w:t>
      </w:r>
      <w:r w:rsidR="00074057">
        <w:t xml:space="preserve"> </w:t>
      </w:r>
      <w:r w:rsidR="00A32382" w:rsidRPr="00B05D88">
        <w:t>Mechanism of failure</w:t>
      </w:r>
      <w:bookmarkEnd w:id="806"/>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807" w:name="_Toc174091389"/>
      <w:r>
        <w:t>6.</w:t>
      </w:r>
      <w:r w:rsidR="00DA30E5">
        <w:t>3</w:t>
      </w:r>
      <w:r w:rsidR="002901BE">
        <w:t>1</w:t>
      </w:r>
      <w:r w:rsidRPr="00B05D88">
        <w:t>.4</w:t>
      </w:r>
      <w:bookmarkEnd w:id="807"/>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r w:rsidRPr="002D2FA3">
        <w:rPr>
          <w:rFonts w:ascii="Courier New" w:hAnsi="Courier New"/>
        </w:rPr>
        <w:t>goto</w:t>
      </w:r>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r w:rsidRPr="002D2FA3">
        <w:rPr>
          <w:rFonts w:ascii="Courier New" w:hAnsi="Courier New"/>
        </w:rPr>
        <w:t>setjmp</w:t>
      </w:r>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r w:rsidRPr="002D2FA3">
        <w:rPr>
          <w:rFonts w:ascii="Courier New" w:hAnsi="Courier New"/>
        </w:rPr>
        <w:t>longjmp</w:t>
      </w:r>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lastRenderedPageBreak/>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r w:rsidRPr="002D2FA3">
        <w:rPr>
          <w:rFonts w:ascii="Courier New" w:hAnsi="Courier New"/>
        </w:rPr>
        <w:t>goto</w:t>
      </w:r>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Heading3"/>
      </w:pPr>
      <w:bookmarkStart w:id="808" w:name="_Toc174091391"/>
      <w:r>
        <w:t>6.</w:t>
      </w:r>
      <w:r w:rsidR="00DA30E5">
        <w:t>3</w:t>
      </w:r>
      <w:r w:rsidR="002901BE">
        <w:t>1</w:t>
      </w:r>
      <w:r>
        <w:t>.6</w:t>
      </w:r>
      <w:r w:rsidR="00074057">
        <w:t xml:space="preserve"> </w:t>
      </w:r>
      <w:bookmarkEnd w:id="808"/>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6B4F851C" w:rsidR="00DD59E7" w:rsidRDefault="00A32382">
      <w:pPr>
        <w:pStyle w:val="Heading2"/>
      </w:pPr>
      <w:bookmarkStart w:id="809" w:name="_6.32_Passing_parameters"/>
      <w:bookmarkStart w:id="810" w:name="_Ref71795799"/>
      <w:bookmarkStart w:id="811" w:name="_Toc520048423"/>
      <w:bookmarkStart w:id="812" w:name="_Ref313948653"/>
      <w:bookmarkStart w:id="813" w:name="_Toc358896412"/>
      <w:bookmarkStart w:id="814" w:name="_Toc440397656"/>
      <w:bookmarkEnd w:id="809"/>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810"/>
      <w:r w:rsidR="001D2288">
        <w:t xml:space="preserve"> </w:t>
      </w:r>
      <w:r w:rsidR="00C4694B" w:rsidRPr="00B227AC">
        <w:t>[CSJ</w:t>
      </w:r>
      <w:r w:rsidR="00C4694B">
        <w:t>]</w:t>
      </w:r>
      <w:bookmarkEnd w:id="811"/>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812"/>
      <w:bookmarkEnd w:id="813"/>
      <w:bookmarkEnd w:id="814"/>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lastRenderedPageBreak/>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r w:rsidR="00711C45" w:rsidRPr="0011658E">
        <w:rPr>
          <w:rFonts w:ascii="Courier New" w:hAnsi="Courier New" w:cs="Courier New"/>
        </w:rPr>
        <w:t>inout</w:t>
      </w:r>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r w:rsidRPr="0011658E">
        <w:rPr>
          <w:rFonts w:ascii="Courier New" w:hAnsi="Courier New" w:cs="Courier New"/>
        </w:rPr>
        <w:t>inout</w:t>
      </w:r>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r w:rsidRPr="00063487">
        <w:rPr>
          <w:rFonts w:ascii="Courier New" w:hAnsi="Courier New" w:cs="Courier New"/>
        </w:rPr>
        <w:t xml:space="preserve">inout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swap(x,x)</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 xml:space="preserve">In the case of call by reference, the result may be an uninitialized variable in the calling program. In the case of call by copy, the result may be that a legitimate </w:t>
      </w:r>
      <w:r w:rsidRPr="004B46B6">
        <w:lastRenderedPageBreak/>
        <w:t>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5FFECABF"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w:t>
      </w:r>
      <w:commentRangeStart w:id="815"/>
      <w:r w:rsidR="00C4694B">
        <w:t>in</w:t>
      </w:r>
      <w:commentRangeEnd w:id="815"/>
      <w:r w:rsidR="00042A40">
        <w:t xml:space="preserve"> clause</w:t>
      </w:r>
      <w:r w:rsidR="003D070C">
        <w:rPr>
          <w:rStyle w:val="CommentReference"/>
        </w:rPr>
        <w:commentReference w:id="815"/>
      </w:r>
      <w:r>
        <w:t xml:space="preserve"> </w:t>
      </w:r>
      <w:hyperlink w:anchor="_6.24_Side-effects_and" w:history="1">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hyperlink>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r w:rsidRPr="00FD7F0D">
        <w:rPr>
          <w:rFonts w:ascii="Courier New" w:hAnsi="Courier New" w:cs="Courier New"/>
          <w:iCs/>
        </w:rPr>
        <w:t>inout</w:t>
      </w:r>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r w:rsidRPr="00397D4F">
        <w:rPr>
          <w:rFonts w:ascii="Courier New" w:hAnsi="Courier New" w:cs="Courier New"/>
        </w:rPr>
        <w:t>inout</w:t>
      </w:r>
      <w:r w:rsidRPr="0000182C">
        <w:t>—</w:t>
      </w:r>
      <w:r w:rsidR="00A467C1">
        <w:t>that control</w:t>
      </w:r>
      <w:r w:rsidRPr="0000182C">
        <w:t xml:space="preserve"> the subprogram’s access to its formal parameters, and enforce the access.</w:t>
      </w:r>
    </w:p>
    <w:p w14:paraId="3C3A8E7F" w14:textId="23A95E36" w:rsidR="00443478" w:rsidRDefault="00A32382">
      <w:pPr>
        <w:pStyle w:val="Heading2"/>
      </w:pPr>
      <w:bookmarkStart w:id="816" w:name="_6.33_Dangling_references"/>
      <w:bookmarkStart w:id="817" w:name="_6.33_Dangling_references_1"/>
      <w:bookmarkStart w:id="818" w:name="_Toc520048424"/>
      <w:bookmarkStart w:id="819" w:name="_Ref313948661"/>
      <w:bookmarkStart w:id="820" w:name="_Toc358896413"/>
      <w:bookmarkStart w:id="821" w:name="_Toc440397657"/>
      <w:bookmarkEnd w:id="816"/>
      <w:bookmarkEnd w:id="817"/>
      <w:r>
        <w:lastRenderedPageBreak/>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818"/>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819"/>
      <w:bookmarkEnd w:id="820"/>
      <w:bookmarkEnd w:id="821"/>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struct s {</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array_type[1000]; </w:t>
      </w:r>
      <w:r w:rsidRPr="00397D4F">
        <w:rPr>
          <w:rFonts w:ascii="Courier" w:hAnsi="Courier"/>
          <w:sz w:val="22"/>
          <w:szCs w:val="22"/>
        </w:rPr>
        <w:br/>
      </w:r>
      <w:r w:rsidRPr="00397D4F">
        <w:rPr>
          <w:rFonts w:ascii="Courier New" w:hAnsi="Courier New"/>
          <w:sz w:val="22"/>
          <w:szCs w:val="22"/>
        </w:rPr>
        <w:t xml:space="preserve">array_type* ptr; </w:t>
      </w:r>
      <w:r w:rsidRPr="00397D4F">
        <w:rPr>
          <w:rFonts w:ascii="Courier" w:hAnsi="Courier"/>
          <w:sz w:val="22"/>
          <w:szCs w:val="22"/>
        </w:rPr>
        <w:br/>
      </w:r>
      <w:r w:rsidRPr="00397D4F">
        <w:rPr>
          <w:rFonts w:ascii="Courier New" w:hAnsi="Courier New"/>
          <w:sz w:val="22"/>
          <w:szCs w:val="22"/>
        </w:rPr>
        <w:t xml:space="preserve">array_type*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Arr[1000];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ptr = &amp;Arr;</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&amp;Arr;</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array_type*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F();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(*ptr)[10];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r w:rsidRPr="00C11453">
        <w:rPr>
          <w:rFonts w:ascii="Courier New" w:hAnsi="Courier New"/>
        </w:rPr>
        <w:t>Arr</w:t>
      </w:r>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 xml:space="preserve">As part of a call-back, the fault allows systematic examination of portions of the stack contents without triggering an array-bounds-checking violation. </w:t>
      </w:r>
      <w:r>
        <w:lastRenderedPageBreak/>
        <w:t>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r w:rsidRPr="00A02CD2">
        <w:rPr>
          <w:rFonts w:ascii="Courier New" w:hAnsi="Courier New" w:cs="Courier New"/>
        </w:rPr>
        <w:t>Arr</w:t>
      </w:r>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14029F22" w:rsidR="00A32382" w:rsidRPr="00BC55AE" w:rsidRDefault="00A32382" w:rsidP="00A32382">
      <w:pPr>
        <w:pStyle w:val="Heading2"/>
      </w:pPr>
      <w:bookmarkStart w:id="822" w:name="_Toc520048425"/>
      <w:bookmarkStart w:id="823" w:name="_Ref313957049"/>
      <w:bookmarkStart w:id="824" w:name="_Toc358896414"/>
      <w:bookmarkStart w:id="825" w:name="_Toc440397658"/>
      <w:r>
        <w:lastRenderedPageBreak/>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822"/>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823"/>
      <w:bookmarkEnd w:id="824"/>
      <w:bookmarkEnd w:id="825"/>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lastRenderedPageBreak/>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00704A" w:rsidR="00C63270" w:rsidRDefault="00A32382">
      <w:pPr>
        <w:pStyle w:val="Heading2"/>
      </w:pPr>
      <w:bookmarkStart w:id="826" w:name="_Toc520048426"/>
      <w:bookmarkStart w:id="827" w:name="_Ref313948876"/>
      <w:bookmarkStart w:id="828" w:name="_Toc358896415"/>
      <w:bookmarkStart w:id="829" w:name="_Toc440397659"/>
      <w:r w:rsidRPr="009C2580">
        <w:t>6.</w:t>
      </w:r>
      <w:r w:rsidR="00DA30E5">
        <w:t>3</w:t>
      </w:r>
      <w:r w:rsidR="002901BE">
        <w:t>5</w:t>
      </w:r>
      <w:r w:rsidR="00074057">
        <w:t xml:space="preserve"> </w:t>
      </w:r>
      <w:r w:rsidRPr="009C2580">
        <w:t>Recursion</w:t>
      </w:r>
      <w:r w:rsidR="00074057">
        <w:t xml:space="preserve"> </w:t>
      </w:r>
      <w:r w:rsidR="00C4694B" w:rsidRPr="009C2580">
        <w:t>[GDL]</w:t>
      </w:r>
      <w:bookmarkEnd w:id="826"/>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827"/>
      <w:bookmarkEnd w:id="828"/>
      <w:bookmarkEnd w:id="829"/>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 xml:space="preserve">It is tempting to calculate the value of a recursive function using recursive subprograms because the expression in the programming language is straightforward </w:t>
      </w:r>
      <w:r>
        <w:lastRenderedPageBreak/>
        <w:t>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63E6C919" w:rsidR="00A32382" w:rsidRPr="001A3A4E" w:rsidRDefault="00A32382" w:rsidP="000D69D3">
      <w:pPr>
        <w:numPr>
          <w:ilvl w:val="0"/>
          <w:numId w:val="49"/>
        </w:numPr>
        <w:spacing w:after="0"/>
      </w:pPr>
      <w:r>
        <w:t>Convert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475454F1" w14:textId="36F483E4" w:rsidR="000756B7" w:rsidRPr="00DB4786" w:rsidRDefault="00AB5916" w:rsidP="00AB5916">
      <w:pPr>
        <w:numPr>
          <w:ilvl w:val="0"/>
          <w:numId w:val="49"/>
        </w:numPr>
      </w:pPr>
      <w:ins w:id="830" w:author="Stephen Michell" w:date="2018-04-27T10:39:00Z">
        <w:r>
          <w:rPr>
            <w:iCs/>
          </w:rPr>
          <w:t>Restrict recursion to</w:t>
        </w:r>
      </w:ins>
      <w:del w:id="831" w:author="Stephen Michell" w:date="2018-04-27T10:39:00Z">
        <w:r w:rsidR="00A32382" w:rsidDel="00AB5916">
          <w:rPr>
            <w:iCs/>
          </w:rPr>
          <w:delText>In</w:delText>
        </w:r>
      </w:del>
      <w:r w:rsidR="00A32382">
        <w:rPr>
          <w:iCs/>
        </w:rPr>
        <w:t xml:space="preserve"> cases where the depth of recursion can be shown to be statically bounded by a tolerable number</w:t>
      </w:r>
      <w:ins w:id="832" w:author="Stephen Michell" w:date="2018-04-27T10:40:00Z">
        <w:r>
          <w:rPr>
            <w:iCs/>
          </w:rPr>
          <w:t xml:space="preserve"> and document this number.</w:t>
        </w:r>
      </w:ins>
      <w:del w:id="833" w:author="Stephen Michell" w:date="2018-04-27T10:40:00Z">
        <w:r w:rsidR="00A32382" w:rsidDel="00AB5916">
          <w:rPr>
            <w:iCs/>
          </w:rPr>
          <w:delText>, then recursion may be acceptable, but should be documented for the use of maintainers.</w:delText>
        </w:r>
      </w:del>
      <w:ins w:id="834" w:author="Stephen Michell" w:date="2018-04-27T10:40:00Z">
        <w:r>
          <w:t xml:space="preserve"> Alternatively, m</w:t>
        </w:r>
      </w:ins>
      <w:ins w:id="835" w:author="Stephen Michell" w:date="2018-04-27T10:36:00Z">
        <w:r w:rsidR="000756B7">
          <w:t xml:space="preserve">onitor the depth of the recursion </w:t>
        </w:r>
      </w:ins>
      <w:ins w:id="836" w:author="Stephen Michell" w:date="2018-04-27T10:40:00Z">
        <w:r>
          <w:t xml:space="preserve">through mechanisms </w:t>
        </w:r>
      </w:ins>
      <w:ins w:id="837" w:author="Stephen Michell" w:date="2018-04-27T10:36:00Z">
        <w:r w:rsidR="000756B7">
          <w:t>such as passing a recursion depth value that is incremented for each level of recursion, and use explicit comparison against a maximum depth limit to trigger handling of the situation.</w:t>
        </w:r>
      </w:ins>
    </w:p>
    <w:p w14:paraId="6962E3BC" w14:textId="405A85D0" w:rsidR="00A32382" w:rsidRPr="009C2580" w:rsidRDefault="000756B7" w:rsidP="000E7E5C">
      <w:pPr>
        <w:ind w:left="1209"/>
      </w:pPr>
      <w:r>
        <w:rPr>
          <w:iCs/>
        </w:rPr>
        <w:t>Note: S</w:t>
      </w:r>
      <w:r w:rsidR="00A32382">
        <w:rPr>
          <w:iCs/>
        </w:rPr>
        <w:t xml:space="preserve">ome languages or implementations provide special (more economical) treatment of a form of recursion known as </w:t>
      </w:r>
      <w:r w:rsidR="00A32382" w:rsidRPr="00DB4786">
        <w:rPr>
          <w:i/>
          <w:iCs/>
        </w:rPr>
        <w:t>tail-recursion</w:t>
      </w:r>
      <w:r w:rsidR="00E07350">
        <w:rPr>
          <w:i/>
          <w:iCs/>
        </w:rPr>
        <w:fldChar w:fldCharType="begin"/>
      </w:r>
      <w:r w:rsidR="00E07350">
        <w:instrText xml:space="preserve"> XE "</w:instrText>
      </w:r>
      <w:r w:rsidR="00C4694B">
        <w:instrText xml:space="preserve">recursion: </w:instrText>
      </w:r>
      <w:r w:rsidR="00E07350" w:rsidRPr="00F84688">
        <w:rPr>
          <w:i/>
          <w:iCs/>
        </w:rPr>
        <w:instrText>tail-recursion</w:instrText>
      </w:r>
      <w:r w:rsidR="00E07350">
        <w:instrText xml:space="preserve">" </w:instrText>
      </w:r>
      <w:r w:rsidR="00E07350">
        <w:rPr>
          <w:i/>
          <w:iCs/>
        </w:rPr>
        <w:fldChar w:fldCharType="end"/>
      </w:r>
      <w:r w:rsidR="00A32382">
        <w:rPr>
          <w:iCs/>
        </w:rPr>
        <w:t>.</w:t>
      </w:r>
      <w:r w:rsidR="00CF033F">
        <w:rPr>
          <w:iCs/>
        </w:rPr>
        <w:t xml:space="preserve"> </w:t>
      </w:r>
      <w:r w:rsidR="00A32382">
        <w:rPr>
          <w:iCs/>
        </w:rPr>
        <w:t>In this case, the impact on computing economy is reduced.</w:t>
      </w:r>
      <w:r w:rsidR="00CF033F">
        <w:rPr>
          <w:iCs/>
        </w:rPr>
        <w:t xml:space="preserve"> </w:t>
      </w:r>
      <w:r w:rsidR="00A32382">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1FCCB015" w:rsidR="00A32382" w:rsidRPr="008339CA" w:rsidRDefault="00A32382" w:rsidP="008F213C">
      <w:pPr>
        <w:pStyle w:val="Heading2"/>
      </w:pPr>
      <w:bookmarkStart w:id="838" w:name="_6.36_Ignored_error"/>
      <w:bookmarkStart w:id="839" w:name="_Toc520048427"/>
      <w:bookmarkStart w:id="840" w:name="_Ref313957058"/>
      <w:bookmarkStart w:id="841" w:name="_Toc358896416"/>
      <w:bookmarkStart w:id="842" w:name="_Toc440397660"/>
      <w:bookmarkEnd w:id="838"/>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839"/>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840"/>
      <w:bookmarkEnd w:id="841"/>
      <w:bookmarkEnd w:id="842"/>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63830D0E" w14:textId="4CB4FB72" w:rsidR="001F209D" w:rsidRDefault="00DC7CD5">
      <w:pPr>
        <w:rPr>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Different strategies and language constructs are used to report such errors and to take </w:t>
      </w:r>
      <w:r w:rsidRPr="00DC7CD5">
        <w:rPr>
          <w:rFonts w:ascii="Calibri" w:eastAsia="Times New Roman" w:hAnsi="Calibri" w:cs="Times New Roman"/>
          <w:lang w:val="en-GB"/>
        </w:rPr>
        <w:lastRenderedPageBreak/>
        <w:t>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Default="004F20CA" w:rsidP="00042A40">
      <w:pPr>
        <w:spacing w:after="0"/>
        <w:rPr>
          <w:ins w:id="843" w:author="Stephen Michell" w:date="2018-06-20T10:59:00Z"/>
        </w:rPr>
      </w:pPr>
      <w:r>
        <w:t>CERT C guide</w:t>
      </w:r>
      <w:r w:rsidR="00A32382" w:rsidRPr="00270875">
        <w:t>lines: DCL09-C, ERR00-C, and ERR02-C</w:t>
      </w:r>
    </w:p>
    <w:p w14:paraId="7FD7ACB5" w14:textId="46295D12" w:rsidR="00004F54" w:rsidRPr="008339CA" w:rsidRDefault="00004F54" w:rsidP="00A32382">
      <w:ins w:id="844" w:author="Stephen Michell" w:date="2018-06-20T10:59:00Z">
        <w:r>
          <w:t>Ada Quality and Style Guide: 4.1</w:t>
        </w:r>
      </w:ins>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lastRenderedPageBreak/>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40C2A393" w14:textId="0A8BD253" w:rsidR="00F42553" w:rsidRDefault="00F42553" w:rsidP="000E7E5C">
      <w:pPr>
        <w:rPr>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lastRenderedPageBreak/>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r w:rsidRPr="00060BDA">
        <w:rPr>
          <w:rFonts w:ascii="Calibri" w:eastAsia="Times New Roman" w:hAnsi="Calibri" w:cs="Times New Roman"/>
          <w:lang w:val="en-GB"/>
        </w:rPr>
        <w:t xml:space="preserve">defense-in-depth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2039119" w14:textId="31107293" w:rsidR="00447BD1" w:rsidRDefault="00A32382" w:rsidP="000E7E5C">
      <w:pPr>
        <w:pStyle w:val="ListParagraph"/>
        <w:numPr>
          <w:ilvl w:val="0"/>
          <w:numId w:val="76"/>
        </w:num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bookmarkStart w:id="845" w:name="_Ref313957101"/>
      <w:bookmarkStart w:id="846" w:name="_Toc358896417"/>
      <w:bookmarkStart w:id="847" w:name="_Toc440397661"/>
    </w:p>
    <w:p w14:paraId="556C2C06" w14:textId="65A86F89" w:rsidR="00A32382" w:rsidRDefault="00A32382" w:rsidP="00447BD1">
      <w:pPr>
        <w:pStyle w:val="Heading2"/>
      </w:pPr>
      <w:bookmarkStart w:id="848" w:name="_Toc192557996"/>
      <w:bookmarkStart w:id="849" w:name="_Toc520048428"/>
      <w:bookmarkStart w:id="850" w:name="_Ref313946079"/>
      <w:bookmarkStart w:id="851" w:name="_Toc358896418"/>
      <w:bookmarkStart w:id="852" w:name="_Toc440397662"/>
      <w:bookmarkEnd w:id="845"/>
      <w:bookmarkEnd w:id="846"/>
      <w:bookmarkEnd w:id="847"/>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848"/>
      <w:r w:rsidR="00074057">
        <w:t xml:space="preserve"> </w:t>
      </w:r>
      <w:r w:rsidR="00C4694B">
        <w:t>[AMV]</w:t>
      </w:r>
      <w:bookmarkEnd w:id="849"/>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850"/>
      <w:bookmarkEnd w:id="851"/>
      <w:bookmarkEnd w:id="852"/>
      <w:r w:rsidR="00DC7E5B" w:rsidRPr="00DC7E5B">
        <w:t xml:space="preserve"> </w:t>
      </w:r>
    </w:p>
    <w:p w14:paraId="31E1C264" w14:textId="0791D2F6" w:rsidR="00443478" w:rsidRDefault="00A32382">
      <w:pPr>
        <w:pStyle w:val="Heading3"/>
      </w:pPr>
      <w:bookmarkStart w:id="853" w:name="_Toc192557998"/>
      <w:r>
        <w:t>6.</w:t>
      </w:r>
      <w:r w:rsidR="00F1143D">
        <w:t>3</w:t>
      </w:r>
      <w:r w:rsidR="00AB22AD">
        <w:t>7</w:t>
      </w:r>
      <w:r>
        <w:t>.1</w:t>
      </w:r>
      <w:r w:rsidR="00074057">
        <w:t xml:space="preserve"> </w:t>
      </w:r>
      <w:r w:rsidR="000C3CDC">
        <w:t>Description of</w:t>
      </w:r>
      <w:r>
        <w:t xml:space="preserve"> application vulnerability</w:t>
      </w:r>
      <w:bookmarkEnd w:id="853"/>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854" w:name="_Toc192557999"/>
      <w:r>
        <w:t>6.</w:t>
      </w:r>
      <w:r w:rsidR="00F1143D">
        <w:t>3</w:t>
      </w:r>
      <w:r w:rsidR="00EF7FEC">
        <w:t>7</w:t>
      </w:r>
      <w:r>
        <w:t>.</w:t>
      </w:r>
      <w:r w:rsidR="000C3CDC">
        <w:t>2</w:t>
      </w:r>
      <w:r w:rsidR="00074057">
        <w:t xml:space="preserve"> </w:t>
      </w:r>
      <w:r>
        <w:t>Cross reference</w:t>
      </w:r>
      <w:bookmarkEnd w:id="854"/>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855" w:name="_Toc192558001"/>
      <w:r>
        <w:t>6.</w:t>
      </w:r>
      <w:r w:rsidR="00F1143D">
        <w:t>3</w:t>
      </w:r>
      <w:r w:rsidR="00EF7FEC">
        <w:t>7</w:t>
      </w:r>
      <w:r>
        <w:t>.3</w:t>
      </w:r>
      <w:r w:rsidR="00074057">
        <w:t xml:space="preserve"> </w:t>
      </w:r>
      <w:r w:rsidR="000C3CDC">
        <w:t>Mechanism of</w:t>
      </w:r>
      <w:r>
        <w:t xml:space="preserve"> failure</w:t>
      </w:r>
      <w:bookmarkEnd w:id="855"/>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lastRenderedPageBreak/>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2E328088" w:rsidR="00A32382"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w:t>
      </w:r>
      <w:commentRangeStart w:id="856"/>
      <w:r w:rsidRPr="007F785E">
        <w:rPr>
          <w:rFonts w:cs="Arial"/>
          <w:szCs w:val="20"/>
        </w:rPr>
        <w:t>in</w:t>
      </w:r>
      <w:commentRangeEnd w:id="856"/>
      <w:r w:rsidR="00042A40">
        <w:rPr>
          <w:rFonts w:cs="Arial"/>
          <w:szCs w:val="20"/>
        </w:rPr>
        <w:t xml:space="preserve"> clause</w:t>
      </w:r>
      <w:r w:rsidR="003D070C">
        <w:rPr>
          <w:rStyle w:val="CommentReference"/>
        </w:rPr>
        <w:commentReference w:id="856"/>
      </w:r>
      <w:r w:rsidRPr="007F785E">
        <w:rPr>
          <w:rFonts w:cs="Arial"/>
          <w:szCs w:val="20"/>
        </w:rPr>
        <w:t xml:space="preserve">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6279BF4A"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397D4F">
        <w:rPr>
          <w:rFonts w:ascii="Courier New" w:hAnsi="Courier New" w:cs="Courier New"/>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625E20">
        <w:t>.</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857" w:name="_Toc192558002"/>
      <w:r>
        <w:t>6.</w:t>
      </w:r>
      <w:r w:rsidR="00F1143D">
        <w:t>3</w:t>
      </w:r>
      <w:r w:rsidR="00EF7FEC">
        <w:t>7</w:t>
      </w:r>
      <w:r>
        <w:t>.</w:t>
      </w:r>
      <w:bookmarkEnd w:id="857"/>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858" w:name="_Toc192558003"/>
      <w:r>
        <w:t>6.</w:t>
      </w:r>
      <w:r w:rsidR="00F1143D">
        <w:t>3</w:t>
      </w:r>
      <w:r w:rsidR="00EF7FEC">
        <w:t>7</w:t>
      </w:r>
      <w:r>
        <w:t>.5</w:t>
      </w:r>
      <w:r w:rsidR="00074057">
        <w:t xml:space="preserve"> </w:t>
      </w:r>
      <w:r w:rsidR="000C3CDC">
        <w:t>Avoiding the</w:t>
      </w:r>
      <w:r>
        <w:t xml:space="preserve"> vulnerability or mitigating its effects</w:t>
      </w:r>
      <w:bookmarkEnd w:id="858"/>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859" w:name="_Toc192558004"/>
      <w:r>
        <w:t>6.</w:t>
      </w:r>
      <w:r w:rsidR="00F1143D">
        <w:t>3</w:t>
      </w:r>
      <w:r w:rsidR="00EF7FEC">
        <w:t>7</w:t>
      </w:r>
      <w:r>
        <w:t>.6</w:t>
      </w:r>
      <w:r w:rsidR="00074057">
        <w:t xml:space="preserve"> </w:t>
      </w:r>
      <w:bookmarkEnd w:id="859"/>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lastRenderedPageBreak/>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r w:rsidR="00060BDA" w:rsidRPr="00060BDA">
        <w:rPr>
          <w:rFonts w:ascii="Courier New" w:hAnsi="Courier New" w:cs="Courier New"/>
        </w:rPr>
        <w:t>Unchecked_Conversion</w:t>
      </w:r>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6A912BAA" w:rsidR="00AC6117" w:rsidRPr="005E3417" w:rsidRDefault="00AC6117" w:rsidP="00AC6117">
      <w:pPr>
        <w:pStyle w:val="Heading2"/>
      </w:pPr>
      <w:bookmarkStart w:id="860" w:name="_Toc520048429"/>
      <w:bookmarkStart w:id="861" w:name="_Toc440397663"/>
      <w:bookmarkStart w:id="862" w:name="_Ref350771621"/>
      <w:bookmarkStart w:id="863" w:name="_Toc192557891"/>
      <w:bookmarkStart w:id="864" w:name="_Ref313957257"/>
      <w:bookmarkStart w:id="865" w:name="_Toc358896419"/>
      <w:r>
        <w:t>6.3</w:t>
      </w:r>
      <w:r w:rsidR="00AB22AD">
        <w:t>8</w:t>
      </w:r>
      <w:r>
        <w:t xml:space="preserve"> Deep vs. </w:t>
      </w:r>
      <w:r w:rsidR="00551BE5">
        <w:t>s</w:t>
      </w:r>
      <w:r>
        <w:t xml:space="preserve">hallow </w:t>
      </w:r>
      <w:r w:rsidR="00551BE5">
        <w:t>c</w:t>
      </w:r>
      <w:r>
        <w:t xml:space="preserve">opying </w:t>
      </w:r>
      <w:r w:rsidR="002E7626">
        <w:t>[YAN]</w:t>
      </w:r>
      <w:bookmarkEnd w:id="860"/>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861"/>
      <w:bookmarkEnd w:id="862"/>
    </w:p>
    <w:p w14:paraId="7331A766" w14:textId="5E450747" w:rsidR="00AC6117" w:rsidRDefault="00AC6117" w:rsidP="00AC6117">
      <w:pPr>
        <w:pStyle w:val="Heading3"/>
      </w:pPr>
      <w:r>
        <w:t>6.3</w:t>
      </w:r>
      <w:r w:rsidR="00AB5916">
        <w:t>8</w:t>
      </w:r>
      <w:r>
        <w:t>.1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396EF88D" w:rsidR="00AC6117" w:rsidRPr="0099465F" w:rsidRDefault="00AC6117" w:rsidP="00AC6117">
      <w:pPr>
        <w:spacing w:after="0"/>
      </w:pPr>
      <w:r w:rsidRPr="0099465F">
        <w:t>CWE:</w:t>
      </w:r>
      <w:r>
        <w:t xml:space="preserve"> </w:t>
      </w:r>
      <w:r w:rsidR="00824527">
        <w:t>(none)</w:t>
      </w:r>
      <w:r>
        <w:t xml:space="preserve"> </w:t>
      </w:r>
    </w:p>
    <w:p w14:paraId="62EEE73B" w14:textId="77777777" w:rsidR="00AC6117" w:rsidRDefault="00AC6117" w:rsidP="00AC6117">
      <w:pPr>
        <w:spacing w:after="0"/>
      </w:pPr>
      <w:r w:rsidRPr="0099465F">
        <w:t>JSF AV Rule</w:t>
      </w:r>
      <w:r>
        <w:t xml:space="preserve"> 76, 77, 80</w:t>
      </w:r>
    </w:p>
    <w:p w14:paraId="7C243A56" w14:textId="14DEE08B" w:rsidR="006F1053" w:rsidRPr="0099465F" w:rsidRDefault="006F1053" w:rsidP="00AC6117">
      <w:pPr>
        <w:spacing w:after="0"/>
      </w:pPr>
      <w:r>
        <w:t>CERT C guidelines: (none)</w:t>
      </w:r>
    </w:p>
    <w:p w14:paraId="0229B3F5" w14:textId="24399C0C" w:rsidR="00AC6117" w:rsidRPr="0099465F" w:rsidRDefault="00AC6117" w:rsidP="00AC6117">
      <w:pPr>
        <w:spacing w:after="0"/>
      </w:pPr>
      <w:r w:rsidRPr="0099465F">
        <w:t>CERT C</w:t>
      </w:r>
      <w:r w:rsidR="00CA3DB4">
        <w:t>++</w:t>
      </w:r>
      <w:r w:rsidRPr="0099465F">
        <w:t xml:space="preserve"> guidelines: </w:t>
      </w:r>
      <w:r>
        <w:t>&lt;&lt;TBD&gt;&gt;</w:t>
      </w:r>
      <w:r w:rsidR="00D977E3">
        <w:t xml:space="preserve">  OOP58</w:t>
      </w:r>
      <w:r w:rsidR="007732A5">
        <w:t>-CPP</w:t>
      </w:r>
      <w:r w:rsidR="00D977E3">
        <w:t xml:space="preserve"> ?</w:t>
      </w:r>
    </w:p>
    <w:p w14:paraId="14E9693E" w14:textId="04E7CC7A" w:rsidR="00AC6117" w:rsidRPr="0099465F" w:rsidRDefault="00AC6117" w:rsidP="00AC6117">
      <w:r w:rsidRPr="0099465F">
        <w:t>Ad</w:t>
      </w:r>
      <w:r>
        <w:t xml:space="preserve">a Quality and Style Guide: </w:t>
      </w:r>
      <w:ins w:id="866" w:author="Stephen Michell" w:date="2018-06-20T10:31:00Z">
        <w:r w:rsidR="00012D4F">
          <w:t>Section</w:t>
        </w:r>
      </w:ins>
      <w:ins w:id="867" w:author="Stephen Michell" w:date="2018-06-20T11:28:00Z">
        <w:r w:rsidR="005E4508">
          <w:t>s</w:t>
        </w:r>
      </w:ins>
      <w:ins w:id="868" w:author="Stephen Michell" w:date="2018-06-20T10:31:00Z">
        <w:r w:rsidR="00012D4F">
          <w:t xml:space="preserve"> 5.4, 5.5</w:t>
        </w:r>
      </w:ins>
      <w:ins w:id="869" w:author="Stephen Michell" w:date="2018-06-20T11:27:00Z">
        <w:r w:rsidR="00012D4F" w:rsidDel="007732A5">
          <w:t xml:space="preserve"> </w:t>
        </w:r>
      </w:ins>
      <w:del w:id="870" w:author="Stephen Michell" w:date="2018-06-20T10:31:00Z">
        <w:r w:rsidDel="007732A5">
          <w:delText>&lt;&lt;TBD&gt;&gt;</w:delText>
        </w:r>
      </w:del>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lastRenderedPageBreak/>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759C0679" w14:textId="71421E73" w:rsidR="00AC6117" w:rsidRDefault="00A65F23" w:rsidP="000E7E5C">
      <w:pPr>
        <w:numPr>
          <w:ilvl w:val="0"/>
          <w:numId w:val="2"/>
        </w:numPr>
        <w:spacing w:after="0"/>
      </w:pPr>
      <w:r>
        <w:t>L</w:t>
      </w:r>
      <w:r w:rsidR="00AC6117">
        <w:t>anguages that support arrays.</w:t>
      </w:r>
    </w:p>
    <w:p w14:paraId="7DB158C6" w14:textId="5DF1FB87" w:rsidR="00AC6117" w:rsidRPr="00BC7AC1" w:rsidRDefault="00AC6117" w:rsidP="00AC6117">
      <w:pPr>
        <w:pStyle w:val="Heading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0D8733F8" w:rsidR="00493D22" w:rsidRPr="00493D22" w:rsidRDefault="00A32382" w:rsidP="004C6A34">
      <w:pPr>
        <w:pStyle w:val="Heading2"/>
        <w:spacing w:before="240"/>
      </w:pPr>
      <w:bookmarkStart w:id="871" w:name="_Toc520048430"/>
      <w:bookmarkStart w:id="872" w:name="_Toc440397664"/>
      <w:bookmarkStart w:id="873" w:name="_Ref350771551"/>
      <w:r>
        <w:t>6.</w:t>
      </w:r>
      <w:r w:rsidR="00EF7FEC">
        <w:t>39</w:t>
      </w:r>
      <w:r w:rsidR="00074057">
        <w:t xml:space="preserve"> </w:t>
      </w:r>
      <w:r w:rsidRPr="00D80A85">
        <w:t xml:space="preserve">Memory </w:t>
      </w:r>
      <w:r w:rsidR="00551BE5">
        <w:t>l</w:t>
      </w:r>
      <w:r w:rsidRPr="00D80A85">
        <w:t>eak</w:t>
      </w:r>
      <w:bookmarkEnd w:id="863"/>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871"/>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864"/>
      <w:bookmarkEnd w:id="865"/>
      <w:bookmarkEnd w:id="872"/>
      <w:bookmarkEnd w:id="873"/>
      <w:r w:rsidR="00DC7E5B" w:rsidRPr="00DC7E5B">
        <w:t xml:space="preserve"> </w:t>
      </w:r>
    </w:p>
    <w:p w14:paraId="171D4A96" w14:textId="76D59910" w:rsidR="00443478" w:rsidRDefault="00A32382">
      <w:pPr>
        <w:pStyle w:val="Heading3"/>
      </w:pPr>
      <w:bookmarkStart w:id="874" w:name="_Toc192557893"/>
      <w:r>
        <w:t>6.</w:t>
      </w:r>
      <w:r w:rsidR="005E09D8">
        <w:t>39</w:t>
      </w:r>
      <w:r w:rsidRPr="00D80A85">
        <w:t>.</w:t>
      </w:r>
      <w:r>
        <w:t>1</w:t>
      </w:r>
      <w:r w:rsidR="00074057">
        <w:t xml:space="preserve"> </w:t>
      </w:r>
      <w:r>
        <w:t>Description</w:t>
      </w:r>
      <w:r w:rsidRPr="00D80A85">
        <w:t xml:space="preserve"> of application vulnerability</w:t>
      </w:r>
      <w:bookmarkEnd w:id="874"/>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875" w:name="_Toc192557894"/>
      <w:r>
        <w:t>6.</w:t>
      </w:r>
      <w:r w:rsidR="005E09D8">
        <w:t>39</w:t>
      </w:r>
      <w:r w:rsidRPr="00D80A85">
        <w:t>.2</w:t>
      </w:r>
      <w:r w:rsidR="00074057">
        <w:t xml:space="preserve"> </w:t>
      </w:r>
      <w:r w:rsidRPr="00D80A85">
        <w:t>Cross reference</w:t>
      </w:r>
      <w:bookmarkEnd w:id="875"/>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876" w:name="_Toc192557896"/>
      <w:r>
        <w:lastRenderedPageBreak/>
        <w:t>6.</w:t>
      </w:r>
      <w:r w:rsidR="005E09D8">
        <w:t>39</w:t>
      </w:r>
      <w:r w:rsidRPr="00D80A85">
        <w:t>.3</w:t>
      </w:r>
      <w:r w:rsidR="00074057">
        <w:t xml:space="preserve"> </w:t>
      </w:r>
      <w:r w:rsidRPr="00D80A85">
        <w:t>Mechanism of failure</w:t>
      </w:r>
      <w:bookmarkEnd w:id="876"/>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 xml:space="preserve">Storage pools are a specialized memory mechanism where all of the memory associated with a class of objects is allocated from a </w:t>
      </w:r>
      <w:r>
        <w:rPr>
          <w:lang w:eastAsia="ar-SA"/>
        </w:rPr>
        <w:lastRenderedPageBreak/>
        <w:t>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795BB938" w14:textId="4B8FC612" w:rsidR="00AB5916" w:rsidRDefault="00D86A77" w:rsidP="00AB5916">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12D20CC4" w14:textId="5AA9DB84" w:rsidR="00A32382" w:rsidRDefault="00511504" w:rsidP="00511504">
      <w:pPr>
        <w:pStyle w:val="Heading3"/>
      </w:pPr>
      <w:bookmarkStart w:id="877" w:name="_Toc192557899"/>
      <w:r>
        <w:t>6.</w:t>
      </w:r>
      <w:r w:rsidR="005E09D8">
        <w:t>39</w:t>
      </w:r>
      <w:r>
        <w:t>.6</w:t>
      </w:r>
      <w:r w:rsidR="00074057">
        <w:t xml:space="preserve"> </w:t>
      </w:r>
      <w:bookmarkEnd w:id="877"/>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4503E599" w:rsidR="006D14A3" w:rsidRPr="005B20DC" w:rsidRDefault="000A1BDB" w:rsidP="006D14A3">
      <w:pPr>
        <w:pStyle w:val="Heading2"/>
      </w:pPr>
      <w:bookmarkStart w:id="878" w:name="_Toc520048431"/>
      <w:bookmarkStart w:id="879" w:name="_Ref313957250"/>
      <w:bookmarkStart w:id="880" w:name="_Toc358896420"/>
      <w:bookmarkStart w:id="881" w:name="_Toc440397665"/>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878"/>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879"/>
      <w:bookmarkEnd w:id="880"/>
      <w:bookmarkEnd w:id="881"/>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4746D904" w14:textId="77777777" w:rsidR="006D14A3" w:rsidRDefault="006D14A3" w:rsidP="006D14A3">
      <w:r>
        <w:lastRenderedPageBreak/>
        <w:t xml:space="preserve">Problems arise when the use of a generic actually makes the code harder to understand during review and maintenance, by not providing consistent behaviour.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For example if the sort function is instantiated with a user defined type that does</w:t>
      </w:r>
      <w:r w:rsidR="001D52D5">
        <w:t xml:space="preserve"> not</w:t>
      </w:r>
      <w:r>
        <w:t xml:space="preserve"> have a relational operator.</w:t>
      </w:r>
      <w:r w:rsidR="00CF033F">
        <w:t xml:space="preserve"> </w:t>
      </w:r>
      <w:r>
        <w:t>Where ‘misuse’ of a generic leads to a compiler error, this can be regarded as a development issue, and not a software vulnerability.</w:t>
      </w:r>
    </w:p>
    <w:p w14:paraId="1797D14E" w14:textId="46A78E43" w:rsidR="006D14A3" w:rsidDel="005E4508" w:rsidRDefault="006D14A3" w:rsidP="006D14A3">
      <w:pPr>
        <w:rPr>
          <w:del w:id="882" w:author="Stephen Michell" w:date="2018-06-20T11:28:00Z"/>
        </w:rPr>
      </w:pPr>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623236E6" w:rsidR="006D14A3" w:rsidRDefault="006D14A3" w:rsidP="006D14A3">
      <w:commentRangeStart w:id="883"/>
      <w:del w:id="884" w:author="Stephen Michell" w:date="2018-06-20T11:28:00Z">
        <w:r w:rsidRPr="00447BD1" w:rsidDel="005E4508">
          <w:rPr>
            <w:i/>
            <w:color w:val="FF0000"/>
          </w:rPr>
          <w:delText>The problem as described in the two prior paragraphs can be reduced by a language feature (such as the concepts language feature being designed by the C++ committee).</w:delText>
        </w:r>
        <w:r w:rsidR="00CF033F" w:rsidDel="005E4508">
          <w:rPr>
            <w:color w:val="FF0000"/>
          </w:rPr>
          <w:delText xml:space="preserve"> </w:delText>
        </w:r>
        <w:r w:rsidR="008C48ED" w:rsidDel="005E4508">
          <w:delText>(RESEARCH</w:delText>
        </w:r>
        <w:r w:rsidR="00F97466" w:rsidDel="005E4508">
          <w:delText xml:space="preserve"> – AI </w:delText>
        </w:r>
        <w:r w:rsidR="002F6CB0" w:rsidDel="005E4508">
          <w:delText>Clive</w:delText>
        </w:r>
        <w:r w:rsidR="00F97466" w:rsidDel="005E4508">
          <w:delText>.</w:delText>
        </w:r>
        <w:r w:rsidR="008C48ED" w:rsidDel="005E4508">
          <w:delText>).</w:delText>
        </w:r>
        <w:commentRangeEnd w:id="883"/>
        <w:r w:rsidR="00A26D06" w:rsidDel="005E4508">
          <w:rPr>
            <w:rStyle w:val="CommentReference"/>
          </w:rPr>
          <w:commentReference w:id="883"/>
        </w:r>
      </w:del>
    </w:p>
    <w:p w14:paraId="519658A1" w14:textId="26BE534A" w:rsidR="00F741F8" w:rsidDel="005E4508" w:rsidRDefault="006D14A3" w:rsidP="006D14A3">
      <w:pPr>
        <w:rPr>
          <w:del w:id="885" w:author="Stephen Michell" w:date="2018-06-20T11:30:00Z"/>
        </w:rPr>
      </w:pPr>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1BAA53B4" w14:textId="0C4262CA" w:rsidR="006D14A3" w:rsidRDefault="00F741F8" w:rsidP="006D14A3">
      <w:commentRangeStart w:id="886"/>
      <w:del w:id="887" w:author="Stephen Michell" w:date="2018-06-20T11:30:00Z">
        <w:r w:rsidDel="005E4508">
          <w:delText>(C++-specific text, move when appropriate</w:delText>
        </w:r>
        <w:r w:rsidR="00F97466" w:rsidDel="005E4508">
          <w:delText xml:space="preserve"> – AI Clive.</w:delText>
        </w:r>
        <w:r w:rsidDel="005E4508">
          <w:delText>).</w:delText>
        </w:r>
        <w:r w:rsidR="006D14A3" w:rsidRPr="00447BD1" w:rsidDel="005E4508">
          <w:rPr>
            <w:i/>
            <w:color w:val="FF0000"/>
          </w:rPr>
          <w:delText>Again, for C++, there are some irregularities in the semantics of arrays and pointers that can lead to the generic having different behaviour for different, but apparently very similar, types.</w:delText>
        </w:r>
        <w:r w:rsidR="00CF033F" w:rsidDel="005E4508">
          <w:rPr>
            <w:i/>
            <w:color w:val="FF0000"/>
          </w:rPr>
          <w:delText xml:space="preserve"> </w:delText>
        </w:r>
        <w:r w:rsidR="006D14A3" w:rsidRPr="00447BD1" w:rsidDel="005E4508">
          <w:rPr>
            <w:i/>
            <w:color w:val="FF0000"/>
          </w:rPr>
          <w:delText>In such cases, specialization can be used to enforce consistent behaviour.</w:delText>
        </w:r>
        <w:commentRangeEnd w:id="886"/>
        <w:r w:rsidR="00A26D06" w:rsidDel="005E4508">
          <w:rPr>
            <w:rStyle w:val="CommentReference"/>
          </w:rPr>
          <w:commentReference w:id="886"/>
        </w:r>
      </w:del>
    </w:p>
    <w:p w14:paraId="7059E1A7" w14:textId="4B04A8F6"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lastRenderedPageBreak/>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7DAE680C" w:rsidR="006D14A3" w:rsidRPr="007D6962" w:rsidRDefault="006D14A3" w:rsidP="006D14A3">
      <w:pPr>
        <w:pStyle w:val="Heading2"/>
      </w:pPr>
      <w:bookmarkStart w:id="888" w:name="_Toc520048432"/>
      <w:bookmarkStart w:id="889" w:name="_Ref313957117"/>
      <w:bookmarkStart w:id="890" w:name="_Toc358896421"/>
      <w:bookmarkStart w:id="891" w:name="_Toc440397666"/>
      <w:r w:rsidRPr="007D6962">
        <w:t>6.</w:t>
      </w:r>
      <w:r w:rsidR="00026CB8">
        <w:t>4</w:t>
      </w:r>
      <w:r w:rsidR="00492CC8">
        <w:t>1</w:t>
      </w:r>
      <w:r w:rsidR="00074057">
        <w:t xml:space="preserve"> </w:t>
      </w:r>
      <w:r>
        <w:t>Inheritance</w:t>
      </w:r>
      <w:r w:rsidR="00074057">
        <w:t xml:space="preserve"> </w:t>
      </w:r>
      <w:r w:rsidR="00310EB6">
        <w:t>[RIP]</w:t>
      </w:r>
      <w:bookmarkEnd w:id="888"/>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889"/>
      <w:bookmarkEnd w:id="890"/>
      <w:bookmarkEnd w:id="891"/>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007167E8"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ins w:id="892" w:author="ploedere" w:date="2018-04-25T23:44:00Z">
        <w:r w:rsidR="00452AF4">
          <w:t xml:space="preserve"> and in particular </w:t>
        </w:r>
      </w:ins>
      <w:ins w:id="893" w:author="ploedere" w:date="2018-04-25T23:45:00Z">
        <w:r w:rsidR="00452AF4">
          <w:t xml:space="preserve">when </w:t>
        </w:r>
        <w:r w:rsidR="00452AF4" w:rsidRPr="002F0C84">
          <w:t>private data components (that is, data components not visible to methods of subcl</w:t>
        </w:r>
        <w:r w:rsidR="00452AF4">
          <w:t xml:space="preserve">asses) of the parent class are left uninitialized or unchanged. </w:t>
        </w:r>
      </w:ins>
      <w:ins w:id="894" w:author="ploedere" w:date="2018-04-25T23:47:00Z">
        <w:r w:rsidR="00452AF4">
          <w:t>S</w:t>
        </w:r>
      </w:ins>
      <w:ins w:id="895" w:author="ploedere" w:date="2018-04-25T23:41:00Z">
        <w:r w:rsidR="00CB3A80">
          <w:t xml:space="preserve">erious violations of type invariants </w:t>
        </w:r>
      </w:ins>
      <w:ins w:id="896" w:author="ploedere" w:date="2018-04-25T23:47:00Z">
        <w:r w:rsidR="00452AF4">
          <w:t xml:space="preserve">can </w:t>
        </w:r>
      </w:ins>
      <w:ins w:id="897" w:author="ploedere" w:date="2018-04-25T23:41:00Z">
        <w:r w:rsidR="00CB3A80">
          <w:t>arise</w:t>
        </w:r>
      </w:ins>
      <w:ins w:id="898" w:author="ploedere" w:date="2018-04-25T23:47:00Z">
        <w:r w:rsidR="00452AF4">
          <w:t xml:space="preserve"> as a consequence.</w:t>
        </w:r>
      </w:ins>
    </w:p>
    <w:p w14:paraId="7146BCD1" w14:textId="007DF542" w:rsidR="006D14A3" w:rsidRDefault="006D14A3" w:rsidP="00DC7E5B">
      <w:r>
        <w:t>Languages that allow multiple inheritance add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6254A0BC" w:rsidR="006D14A3" w:rsidRDefault="006D14A3" w:rsidP="000D69D3">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lastRenderedPageBreak/>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Accidental failure of redefinition, when a method is incorrectly named or the parameters are not defined properly, and thus does not override a method in a parent class.</w:t>
      </w:r>
    </w:p>
    <w:p w14:paraId="70ABB85E" w14:textId="0AE819F9" w:rsidR="006D14A3" w:rsidRDefault="006D14A3" w:rsidP="000D69D3">
      <w:pPr>
        <w:pStyle w:val="ListParagraph"/>
        <w:numPr>
          <w:ilvl w:val="0"/>
          <w:numId w:val="124"/>
        </w:numPr>
      </w:pPr>
      <w:r>
        <w:t>Breaking of class invariants</w:t>
      </w:r>
      <w:r w:rsidR="00FF5C65">
        <w:t>,</w:t>
      </w:r>
      <w:r>
        <w:t xml:space="preserve"> </w:t>
      </w:r>
      <w:r w:rsidR="00FF5C65">
        <w:t>which</w:t>
      </w:r>
      <w:r>
        <w:t xml:space="preserve"> can be caused by redefining methods that initialize</w:t>
      </w:r>
      <w:ins w:id="899" w:author="ploedere" w:date="2018-04-25T23:48:00Z">
        <w:r w:rsidR="00452AF4">
          <w:t>, copy, destroy</w:t>
        </w:r>
      </w:ins>
      <w:r>
        <w:t xml:space="preserve"> or validate class data without including that initialization</w:t>
      </w:r>
      <w:ins w:id="900" w:author="ploedere" w:date="2018-04-25T23:48:00Z">
        <w:r w:rsidR="00452AF4">
          <w:t>, copying, destruction,</w:t>
        </w:r>
      </w:ins>
      <w:r>
        <w:t xml:space="preserve"> or validation in the overriding methods.</w:t>
      </w:r>
      <w:ins w:id="901" w:author="ploedere" w:date="2018-04-25T22:05:00Z">
        <w:r w:rsidR="00AA0C56">
          <w:t xml:space="preserve"> This applies particularly to </w:t>
        </w:r>
      </w:ins>
      <w:ins w:id="902" w:author="ploedere" w:date="2018-04-25T23:53:00Z">
        <w:r w:rsidR="001C21FC">
          <w:t xml:space="preserve">class </w:t>
        </w:r>
      </w:ins>
      <w:ins w:id="903" w:author="ploedere" w:date="2018-04-25T22:09:00Z">
        <w:r w:rsidR="00AA0C56">
          <w:t xml:space="preserve">invariants involving </w:t>
        </w:r>
      </w:ins>
      <w:ins w:id="904" w:author="ploedere" w:date="2018-04-25T22:05:00Z">
        <w:r w:rsidR="00AA0C56">
          <w:t xml:space="preserve">data </w:t>
        </w:r>
      </w:ins>
      <w:ins w:id="905" w:author="ploedere" w:date="2018-04-25T22:07:00Z">
        <w:r w:rsidR="00AA0C56">
          <w:t xml:space="preserve">of the parent class </w:t>
        </w:r>
      </w:ins>
      <w:ins w:id="906" w:author="ploedere" w:date="2018-04-25T22:05:00Z">
        <w:r w:rsidR="00AA0C56">
          <w:t>not visible in methods of the s</w:t>
        </w:r>
      </w:ins>
      <w:ins w:id="907" w:author="ploedere" w:date="2018-04-25T22:06:00Z">
        <w:r w:rsidR="00AA0C56">
          <w:t>u</w:t>
        </w:r>
      </w:ins>
      <w:ins w:id="908" w:author="ploedere" w:date="2018-04-25T22:05:00Z">
        <w:r w:rsidR="00AA0C56">
          <w:t>bclass.</w:t>
        </w:r>
      </w:ins>
      <w:ins w:id="909" w:author="ploedere" w:date="2018-04-25T23:54:00Z">
        <w:r w:rsidR="001C21FC">
          <w:t xml:space="preserve"> Inherited methods of the parent that have access to these </w:t>
        </w:r>
      </w:ins>
      <w:ins w:id="910" w:author="ploedere" w:date="2018-04-25T23:55:00Z">
        <w:r w:rsidR="001C21FC">
          <w:t>“private” components will likely fail, if the components are left uninitialized</w:t>
        </w:r>
      </w:ins>
      <w:ins w:id="911" w:author="ploedere" w:date="2018-04-25T23:56:00Z">
        <w:r w:rsidR="001C21FC">
          <w:t xml:space="preserve"> or </w:t>
        </w:r>
      </w:ins>
      <w:r w:rsidR="00525DDD">
        <w:t xml:space="preserve">set </w:t>
      </w:r>
      <w:r w:rsidR="001C21FC">
        <w:t>inappropriately.</w:t>
      </w:r>
    </w:p>
    <w:p w14:paraId="1F250FD4" w14:textId="025C0BA1" w:rsidR="005011F5" w:rsidRDefault="00785EDF">
      <w:pPr>
        <w:pStyle w:val="ListParagraph"/>
        <w:numPr>
          <w:ilvl w:val="0"/>
          <w:numId w:val="124"/>
        </w:numPr>
        <w:pPrChange w:id="912" w:author="Tullio Vardanega" w:date="2018-07-27T08:56:00Z">
          <w:pPr/>
        </w:pPrChange>
      </w:pPr>
      <w:ins w:id="913" w:author="Stephen Michell" w:date="2018-04-26T08:45:00Z">
        <w:r>
          <w:t>Direct reading and writing of visible class members when matching getting and setting member functions include additional functionality</w:t>
        </w:r>
      </w:ins>
      <w:ins w:id="914" w:author="Stephen Michell" w:date="2018-04-26T08:47:00Z">
        <w:r>
          <w:t>.</w:t>
        </w:r>
      </w:ins>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4B13DC98"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has-a</w:t>
      </w:r>
      <w:r w:rsidRPr="00746195">
        <w:t>“</w:t>
      </w:r>
      <w:r w:rsidR="005E5FF7">
        <w:t xml:space="preserve"> </w:t>
      </w:r>
      <w:r w:rsidRPr="00746195">
        <w:t xml:space="preserve">relationships </w:t>
      </w:r>
      <w:r w:rsidR="00310EB6">
        <w:t>(see</w:t>
      </w:r>
      <w:r w:rsidR="00AB6FC7">
        <w:t xml:space="preserve"> clause</w:t>
      </w:r>
      <w:r w:rsidR="00CF0799">
        <w:rPr>
          <w:rStyle w:val="CommentReference"/>
        </w:rPr>
        <w:commentReference w:id="915"/>
      </w:r>
      <w:r w:rsidR="00310EB6">
        <w:t xml:space="preserve"> </w:t>
      </w:r>
      <w:hyperlink w:anchor="_6.42_Violations_of_1" w:history="1">
        <w:r w:rsidR="00310EB6" w:rsidRPr="00310EB6">
          <w:rPr>
            <w:rStyle w:val="Hyperlink"/>
          </w:rPr>
          <w:t>6.42 Violations of the Liskov substitution principle [BLP])</w:t>
        </w:r>
      </w:hyperlink>
      <w:r w:rsidRPr="00746195">
        <w:t>: methods never intended to be applicable to instances of a subclass are inherited nevertheless. For example, an instance of class aircraftCarrier may be „turn“ed merely because it obtained its propulsion screw by a „has-a“</w:t>
      </w:r>
      <w:r>
        <w:t>-</w:t>
      </w:r>
      <w:r w:rsidRPr="00746195">
        <w:t xml:space="preserve">inheritance with „turn“ being an obviously meaningful </w:t>
      </w:r>
      <w:r>
        <w:t>method</w:t>
      </w:r>
      <w:r w:rsidRPr="00746195">
        <w:t xml:space="preserve"> for the class of propulsionScrew</w:t>
      </w:r>
      <w:r>
        <w:t>. Mean</w:t>
      </w:r>
      <w:r w:rsidRPr="00746195">
        <w:t xml:space="preserve">while the user has a quite different expectation of what it means to turn an aircraft carrier. The complications increase if the carrier inherits twice from the class propulsionScrew because it has two propulsion screws. </w:t>
      </w:r>
    </w:p>
    <w:p w14:paraId="00F86039" w14:textId="28AC7CDF" w:rsidR="001B3BDF" w:rsidRPr="00746195" w:rsidRDefault="001B3BDF" w:rsidP="001B3BDF">
      <w:r>
        <w:t>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w:t>
      </w:r>
      <w:ins w:id="916" w:author="Tullio Vardanega" w:date="2018-07-27T08:21:00Z">
        <w:r w:rsidR="00625E20">
          <w:t>u</w:t>
        </w:r>
      </w:ins>
      <w:r>
        <w:t xml:space="preserve">r of previously verified code. (see </w:t>
      </w:r>
      <w:r w:rsidR="00AB6FC7">
        <w:t>clause</w:t>
      </w:r>
      <w:r w:rsidR="00AB6FC7">
        <w:t xml:space="preserve"> </w:t>
      </w:r>
      <w:r w:rsidR="00CF0799">
        <w:rPr>
          <w:rStyle w:val="CommentReference"/>
        </w:rPr>
        <w:commentReference w:id="917"/>
      </w:r>
      <w:hyperlink w:anchor="_6.42_Violations_of_1" w:history="1">
        <w:r w:rsidR="00310EB6" w:rsidRPr="00310EB6">
          <w:rPr>
            <w:rStyle w:val="Hyperlink"/>
          </w:rPr>
          <w:t>6.42 Violations of the Liskov substitution principle [BLP]</w:t>
        </w:r>
        <w:r w:rsidRPr="00310EB6">
          <w:rPr>
            <w:rStyle w:val="Hyperlink"/>
          </w:rPr>
          <w:t>)</w:t>
        </w:r>
      </w:hyperlink>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lastRenderedPageBreak/>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rPr>
          <w:ins w:id="918" w:author="Stephen Michell" w:date="2018-04-26T08:50:00Z"/>
        </w:rPr>
      </w:pPr>
      <w:r>
        <w:t>Avoid the use of multiple inheritance whenever possible.</w:t>
      </w:r>
    </w:p>
    <w:p w14:paraId="23818463" w14:textId="780E55F5" w:rsidR="00FB0585" w:rsidRDefault="00FB0585" w:rsidP="000D69D3">
      <w:pPr>
        <w:pStyle w:val="ListParagraph"/>
        <w:numPr>
          <w:ilvl w:val="0"/>
          <w:numId w:val="117"/>
        </w:numPr>
      </w:pPr>
      <w:ins w:id="919" w:author="Stephen Michell" w:date="2018-04-26T08:50:00Z">
        <w:r>
          <w:t xml:space="preserve">Avoid access to </w:t>
        </w:r>
      </w:ins>
      <w:ins w:id="920" w:author="Stephen Michell" w:date="2018-04-26T08:51:00Z">
        <w:r>
          <w:t>data components</w:t>
        </w:r>
      </w:ins>
      <w:ins w:id="921" w:author="Stephen Michell" w:date="2018-04-26T08:50:00Z">
        <w:r>
          <w:t xml:space="preserve"> when getting and setting functions are available</w:t>
        </w:r>
      </w:ins>
      <w:ins w:id="922" w:author="Stephen Michell" w:date="2018-04-26T08:51:00Z">
        <w:r>
          <w:t xml:space="preserve"> for them</w:t>
        </w:r>
      </w:ins>
      <w:ins w:id="923" w:author="Stephen Michell" w:date="2018-04-26T08:50:00Z">
        <w:r>
          <w:t>.</w:t>
        </w:r>
      </w:ins>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06ED0AA3" w14:textId="7D6E9D08" w:rsidR="00FB0585" w:rsidRDefault="001D24B6" w:rsidP="000D69D3">
      <w:pPr>
        <w:pStyle w:val="ListParagraph"/>
        <w:numPr>
          <w:ilvl w:val="0"/>
          <w:numId w:val="117"/>
        </w:numPr>
        <w:rPr>
          <w:ins w:id="924" w:author="Stephen Michell" w:date="2018-04-26T08:53:00Z"/>
        </w:rPr>
      </w:pPr>
      <w:r>
        <w:t>Avoid the creation of base classes that are both virtual and non-virtual</w:t>
      </w:r>
      <w:r w:rsidR="00770A85">
        <w:t xml:space="preserve"> in the same hierarchy.</w:t>
      </w:r>
      <w:r w:rsidR="00F97466">
        <w:t xml:space="preserve"> (Clive - C++)</w:t>
      </w:r>
    </w:p>
    <w:p w14:paraId="590480E7" w14:textId="0824EF58" w:rsidR="00FB0585" w:rsidRPr="00FB0585" w:rsidRDefault="00A77A87" w:rsidP="00FB0585">
      <w:pPr>
        <w:pStyle w:val="ListParagraph"/>
        <w:numPr>
          <w:ilvl w:val="0"/>
          <w:numId w:val="117"/>
        </w:numPr>
      </w:pPr>
      <w:ins w:id="925" w:author="Stephen Michell" w:date="2018-01-22T17:46:00Z">
        <w:r>
          <w:t>Delegate initialization</w:t>
        </w:r>
      </w:ins>
      <w:ins w:id="926" w:author="Stephen Michell" w:date="2018-04-26T08:54:00Z">
        <w:r w:rsidR="00DE0540">
          <w:t>, copying or destruction</w:t>
        </w:r>
      </w:ins>
      <w:ins w:id="927" w:author="Stephen Michell" w:date="2018-01-22T17:46:00Z">
        <w:r>
          <w:t xml:space="preserve"> of the parent’s data components by calling the </w:t>
        </w:r>
      </w:ins>
      <w:ins w:id="928" w:author="Stephen Michell" w:date="2018-04-26T08:55:00Z">
        <w:r w:rsidR="00DE0540">
          <w:t xml:space="preserve">corresponding </w:t>
        </w:r>
      </w:ins>
      <w:ins w:id="929" w:author="Stephen Michell" w:date="2018-01-22T17:46:00Z">
        <w:del w:id="930" w:author="Stephen Michell" w:date="2018-04-26T08:55:00Z">
          <w:r w:rsidDel="00DE0540">
            <w:delText xml:space="preserve">initialization </w:delText>
          </w:r>
        </w:del>
        <w:r>
          <w:t>operation of the parent type</w:t>
        </w:r>
      </w:ins>
      <w:ins w:id="931" w:author="ploedere" w:date="2018-04-25T23:49:00Z">
        <w:r w:rsidR="00452AF4">
          <w:t>. You must delegate in particular when</w:t>
        </w:r>
      </w:ins>
      <w:r>
        <w:t xml:space="preserve"> the parent has data </w:t>
      </w:r>
      <w:commentRangeStart w:id="932"/>
      <w:r>
        <w:t>components</w:t>
      </w:r>
      <w:commentRangeEnd w:id="932"/>
      <w:r>
        <w:rPr>
          <w:rStyle w:val="CommentReference"/>
        </w:rPr>
        <w:commentReference w:id="932"/>
      </w:r>
      <w:ins w:id="933" w:author="ploedere" w:date="2018-04-25T22:04:00Z">
        <w:r w:rsidR="00AA0C56">
          <w:t xml:space="preserve"> not visible to methods of the subclass</w:t>
        </w:r>
      </w:ins>
      <w:ins w:id="934" w:author="Stephen Michell" w:date="2018-01-22T17:46:00Z">
        <w:r>
          <w:t>.</w:t>
        </w:r>
      </w:ins>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935" w:name="_Ref313956950"/>
      <w:bookmarkStart w:id="936" w:name="_Toc358896422"/>
      <w:bookmarkStart w:id="937" w:name="_Toc192558125"/>
    </w:p>
    <w:p w14:paraId="334BA394" w14:textId="4BC74F7B" w:rsidR="00AE1125" w:rsidRPr="005E3417" w:rsidRDefault="00AE1125" w:rsidP="00AE1125">
      <w:pPr>
        <w:pStyle w:val="Heading2"/>
      </w:pPr>
      <w:bookmarkStart w:id="938" w:name="_6.42_Violations_of"/>
      <w:bookmarkStart w:id="939" w:name="_6.42_Violations_of_1"/>
      <w:bookmarkStart w:id="940" w:name="_Toc520048433"/>
      <w:bookmarkStart w:id="941" w:name="_Toc440397667"/>
      <w:bookmarkEnd w:id="938"/>
      <w:bookmarkEnd w:id="939"/>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940"/>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bookmarkEnd w:id="941"/>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309CCA9B"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Liskov </w:t>
      </w:r>
      <w:r w:rsidR="00310EB6">
        <w:t xml:space="preserve">substitution </w:t>
      </w:r>
      <w:r w:rsidR="00E16480">
        <w:t>principle.</w:t>
      </w:r>
      <w:r w:rsidR="00DA77CC" w:rsidRPr="00E16480">
        <w:t xml:space="preserve"> </w:t>
      </w:r>
    </w:p>
    <w:p w14:paraId="15D5ABD2" w14:textId="4E34614C" w:rsidR="00AE1125" w:rsidRDefault="00DA77CC" w:rsidP="00AE1125">
      <w:r>
        <w:t>T</w:t>
      </w:r>
      <w:r w:rsidR="00AE1125">
        <w:t xml:space="preserve">he Liskov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412D49A4" w14:textId="4A8590A0" w:rsidR="00AE1125" w:rsidRDefault="00AE1125" w:rsidP="00AE1125">
      <w:r>
        <w:lastRenderedPageBreak/>
        <w:t xml:space="preserve">Violations of the Liskov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mix-in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The principles stated above apply to implicit as well as explicit preconditions and postconditions.</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62175585" w:rsidR="00AE1125" w:rsidRPr="0099465F" w:rsidRDefault="00AE1125" w:rsidP="00AE1125">
      <w:pPr>
        <w:spacing w:after="0"/>
      </w:pPr>
      <w:r w:rsidRPr="0099465F">
        <w:t>CWE:</w:t>
      </w:r>
      <w:r>
        <w:t xml:space="preserve"> </w:t>
      </w:r>
      <w:r w:rsidR="003667A1">
        <w:t>(</w:t>
      </w:r>
      <w:r w:rsidR="005E5FF7">
        <w:t>none</w:t>
      </w:r>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17BB3F6B" w:rsidR="00AE1125" w:rsidRPr="0099465F" w:rsidRDefault="00AE1125" w:rsidP="00AE1125">
      <w:pPr>
        <w:spacing w:after="0"/>
      </w:pPr>
      <w:r w:rsidRPr="0099465F">
        <w:t>CERT C</w:t>
      </w:r>
      <w:r w:rsidR="0017345E">
        <w:t>++</w:t>
      </w:r>
      <w:r w:rsidRPr="0099465F">
        <w:t xml:space="preserve"> guidelines: </w:t>
      </w:r>
      <w:r w:rsidR="00B65A29">
        <w:t>(</w:t>
      </w:r>
      <w:r w:rsidR="005C79F3">
        <w:t>none</w:t>
      </w:r>
      <w:r w:rsidR="00B65A29">
        <w:t>)</w:t>
      </w:r>
    </w:p>
    <w:p w14:paraId="471230B3" w14:textId="378094BB" w:rsidR="00AE1125" w:rsidRPr="0099465F" w:rsidRDefault="00AE1125" w:rsidP="00AE1125">
      <w:r w:rsidRPr="0099465F">
        <w:t>Ad</w:t>
      </w:r>
      <w:r>
        <w:t>a Quality and Style Guide</w:t>
      </w:r>
      <w:r w:rsidR="005E5FF7">
        <w:t xml:space="preserve"> </w:t>
      </w:r>
      <w:r w:rsidR="004E3B7F">
        <w:t>9.3.2</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redispatches to the implementation of a subclass with a strengthened precondition, the client has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Obey all preconditions and postconditions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5BBCC737" w14:textId="1F0A3F9C" w:rsidR="00AE1125" w:rsidRDefault="00AE1125" w:rsidP="002F6CB0">
      <w:pPr>
        <w:pStyle w:val="ListParagraph"/>
        <w:numPr>
          <w:ilvl w:val="0"/>
          <w:numId w:val="3"/>
        </w:numPr>
      </w:pPr>
      <w:r>
        <w:lastRenderedPageBreak/>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postconditions</w:t>
      </w:r>
      <w:r w:rsidR="00FA0491">
        <w:t>.</w:t>
      </w:r>
    </w:p>
    <w:p w14:paraId="3A8E034A" w14:textId="004007CF" w:rsidR="00F21D32" w:rsidRPr="005E3417" w:rsidRDefault="00AC6117" w:rsidP="00F21D32">
      <w:pPr>
        <w:pStyle w:val="Heading2"/>
      </w:pPr>
      <w:bookmarkStart w:id="942" w:name="_Toc520048434"/>
      <w:bookmarkStart w:id="943" w:name="_Toc440397668"/>
      <w:r>
        <w:t>6.4</w:t>
      </w:r>
      <w:r w:rsidR="005E09D8">
        <w:t>3</w:t>
      </w:r>
      <w:r w:rsidR="00F21D32">
        <w:t xml:space="preserve"> Redispatching </w:t>
      </w:r>
      <w:r w:rsidR="00310EB6">
        <w:t>[PPH]</w:t>
      </w:r>
      <w:bookmarkEnd w:id="942"/>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943"/>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 xml:space="preserve">When the semantics of inner calls of dispatching methods ask for dispatching in turn, the call is said to be “redispatching”.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315D9B02" w:rsidR="00F21D32" w:rsidRPr="0099465F" w:rsidRDefault="00F21D32" w:rsidP="00F21D32">
      <w:r w:rsidRPr="0099465F">
        <w:t>Ad</w:t>
      </w:r>
      <w:r>
        <w:t xml:space="preserve">a Quality and Style Guide: </w:t>
      </w:r>
      <w:r w:rsidR="006E3A7C">
        <w:t>9.4.1</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lastRenderedPageBreak/>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0B8F77CD" w:rsidR="00F21D32" w:rsidRPr="000907E7" w:rsidRDefault="00F21D32" w:rsidP="000D69D3">
      <w:pPr>
        <w:pStyle w:val="ListParagraph"/>
        <w:numPr>
          <w:ilvl w:val="0"/>
          <w:numId w:val="3"/>
        </w:numPr>
      </w:pPr>
      <w:commentRangeStart w:id="944"/>
      <w:r>
        <w:t xml:space="preserve">Enforce a principle that, even across class hierarchies, converging services use a </w:t>
      </w:r>
      <w:del w:id="945" w:author="Stephen Michell" w:date="2018-04-26T09:00:00Z">
        <w:r w:rsidDel="000657D5">
          <w:delText xml:space="preserve">single </w:delText>
        </w:r>
      </w:del>
      <w:ins w:id="946" w:author="Stephen Michell" w:date="2018-04-26T09:00:00Z">
        <w:r w:rsidR="000657D5">
          <w:t xml:space="preserve">consistent  </w:t>
        </w:r>
      </w:ins>
      <w:r>
        <w:t>implementation</w:t>
      </w:r>
      <w:commentRangeEnd w:id="944"/>
      <w:r w:rsidR="00017CE9">
        <w:rPr>
          <w:rStyle w:val="CommentReference"/>
        </w:rPr>
        <w:commentReference w:id="944"/>
      </w:r>
      <w:ins w:id="947" w:author="Stephen Michell" w:date="2018-04-26T08:57:00Z">
        <w:r w:rsidR="000657D5">
          <w:t xml:space="preserve">. </w:t>
        </w:r>
      </w:ins>
    </w:p>
    <w:p w14:paraId="5DC89FCC" w14:textId="77777777" w:rsidR="00EF29A1" w:rsidRDefault="00EF29A1" w:rsidP="000657D5">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7442B7E8" w14:textId="470D2324" w:rsidR="00F21D32" w:rsidRPr="00BC7AC1" w:rsidRDefault="00F21D32" w:rsidP="00D359AB">
      <w:pPr>
        <w:pStyle w:val="ListParagraph"/>
        <w:numPr>
          <w:ilvl w:val="0"/>
          <w:numId w:val="3"/>
        </w:numPr>
      </w:pPr>
      <w:r>
        <w:t xml:space="preserve">Avoid dispatching calls in methods where possible. See </w:t>
      </w:r>
      <w:ins w:id="948" w:author="Stephen Michell" w:date="2018-04-26T09:09:00Z">
        <w:r w:rsidR="009529AC">
          <w:t>up</w:t>
        </w:r>
      </w:ins>
      <w:del w:id="949" w:author="Stephen Michell" w:date="2018-04-26T09:02:00Z">
        <w:r w:rsidDel="00D359AB">
          <w:delText>up</w:delText>
        </w:r>
      </w:del>
      <w:r>
        <w:t xml:space="preserve">cast consequences in subclause </w:t>
      </w:r>
      <w:hyperlink w:anchor="_6.44_Polymorphic_variables" w:history="1">
        <w:r w:rsidR="00DC62C8" w:rsidRPr="00E82574">
          <w:rPr>
            <w:rStyle w:val="Hyperlink"/>
          </w:rPr>
          <w:t xml:space="preserve">6.44 </w:t>
        </w:r>
        <w:r w:rsidR="00E82574" w:rsidRPr="00E82574">
          <w:rPr>
            <w:rStyle w:val="Hyperlink"/>
          </w:rPr>
          <w:t xml:space="preserve"> Polymorphic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67869194" w14:textId="0603C2F9" w:rsidR="00F21D32" w:rsidRPr="0025698E" w:rsidRDefault="00FD03E1" w:rsidP="00461310">
      <w:pPr>
        <w:ind w:left="720"/>
      </w:pPr>
      <w:r>
        <w:t>N</w:t>
      </w:r>
      <w:r w:rsidR="00D359AB">
        <w:t>one.</w:t>
      </w:r>
      <w:r w:rsidR="004E3E98">
        <w:tab/>
      </w:r>
    </w:p>
    <w:p w14:paraId="3B7EB35D" w14:textId="6633602D" w:rsidR="004F1B76" w:rsidRPr="005E3417" w:rsidRDefault="004F1B76" w:rsidP="004F1B76">
      <w:pPr>
        <w:pStyle w:val="Heading2"/>
      </w:pPr>
      <w:bookmarkStart w:id="950" w:name="_6.44_Polymorphic_variables"/>
      <w:bookmarkStart w:id="951" w:name="_6.44_Polymorphic_variables_1"/>
      <w:bookmarkStart w:id="952" w:name="_Toc520048435"/>
      <w:bookmarkStart w:id="953" w:name="_Toc440397669"/>
      <w:bookmarkStart w:id="954" w:name="CVP_Secretariat_Location"/>
      <w:bookmarkStart w:id="955" w:name="BKK"/>
      <w:bookmarkEnd w:id="950"/>
      <w:bookmarkEnd w:id="951"/>
      <w:r>
        <w:t>6.</w:t>
      </w:r>
      <w:r w:rsidR="009B1D1F">
        <w:t>4</w:t>
      </w:r>
      <w:r w:rsidR="005E09D8">
        <w:t>4</w:t>
      </w:r>
      <w:r>
        <w:t xml:space="preserve"> Polymorphic variables </w:t>
      </w:r>
      <w:r w:rsidR="00310EB6">
        <w:t>[BKK]</w:t>
      </w:r>
      <w:bookmarkEnd w:id="952"/>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953"/>
    </w:p>
    <w:bookmarkEnd w:id="954"/>
    <w:bookmarkEnd w:id="955"/>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 xml:space="preserve">If, however, the language permits casting of the polymorphic reference to process the object as if it were of the class casted to, several </w:t>
      </w:r>
      <w:commentRangeStart w:id="956"/>
      <w:r w:rsidR="004F1B76">
        <w:t>vulnerabilities arise. We distinguish</w:t>
      </w:r>
      <w:r w:rsidR="00E5389A">
        <w:t xml:space="preserve"> the following casts:</w:t>
      </w:r>
      <w:r w:rsidR="004F1B76">
        <w:t xml:space="preserve"> </w:t>
      </w:r>
    </w:p>
    <w:p w14:paraId="3B1BF82F" w14:textId="6298F897" w:rsidR="004F1B76" w:rsidRDefault="004F1B76" w:rsidP="000D69D3">
      <w:pPr>
        <w:pStyle w:val="ListParagraph"/>
        <w:numPr>
          <w:ilvl w:val="0"/>
          <w:numId w:val="192"/>
        </w:numPr>
      </w:pPr>
      <w:r>
        <w:t>“upcasts”, where the cast is to a superclass</w:t>
      </w:r>
      <w:ins w:id="957" w:author="Tullio Vardanega" w:date="2018-07-27T08:58:00Z">
        <w:r w:rsidR="00470AAC">
          <w:t>,</w:t>
        </w:r>
      </w:ins>
      <w:del w:id="958" w:author="Tullio Vardanega" w:date="2018-07-27T08:58:00Z">
        <w:r w:rsidDel="00470AAC">
          <w:delText xml:space="preserve"> </w:delText>
        </w:r>
      </w:del>
    </w:p>
    <w:p w14:paraId="334C59C2" w14:textId="1D4EE003" w:rsidR="00D359AB" w:rsidRDefault="004F1B76" w:rsidP="00D359AB">
      <w:pPr>
        <w:pStyle w:val="ListParagraph"/>
        <w:numPr>
          <w:ilvl w:val="0"/>
          <w:numId w:val="192"/>
        </w:numPr>
      </w:pPr>
      <w:r>
        <w:t>“downcasts”, where the cast is to a subclass and a check is made that the object is indeed of the target class of the cast (or a subclass thereof)</w:t>
      </w:r>
      <w:ins w:id="959" w:author="Tullio Vardanega" w:date="2018-07-27T08:58:00Z">
        <w:r w:rsidR="00470AAC">
          <w:t>,</w:t>
        </w:r>
      </w:ins>
    </w:p>
    <w:p w14:paraId="7D664222" w14:textId="1E7C23C0" w:rsidR="004F1B76" w:rsidRDefault="004F1B76" w:rsidP="000D69D3">
      <w:pPr>
        <w:pStyle w:val="ListParagraph"/>
        <w:numPr>
          <w:ilvl w:val="0"/>
          <w:numId w:val="192"/>
        </w:numPr>
      </w:pPr>
      <w:r>
        <w:t>unsafe casts, where there is no assurance that the object is of the casted class</w:t>
      </w:r>
      <w:commentRangeEnd w:id="956"/>
      <w:r w:rsidR="00D359AB">
        <w:rPr>
          <w:rStyle w:val="CommentReference"/>
        </w:rPr>
        <w:commentReference w:id="956"/>
      </w:r>
      <w:r w:rsidR="00E5389A">
        <w:t>.</w:t>
      </w:r>
    </w:p>
    <w:p w14:paraId="570401FE" w14:textId="77777777" w:rsidR="004F1B76" w:rsidRDefault="004F1B76" w:rsidP="004F1B76">
      <w:r>
        <w:lastRenderedPageBreak/>
        <w:t>Distinct vulnerabilities arise for each of these cast types:</w:t>
      </w:r>
    </w:p>
    <w:p w14:paraId="4FCD5FFD" w14:textId="69E2F9EB" w:rsidR="004F1B76" w:rsidRDefault="004F1B76" w:rsidP="004F1B76">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r>
        <w:t>Downcasts carry the risk that the object is not of the correct class. If checked</w:t>
      </w:r>
      <w:r w:rsidR="00CE4669">
        <w:t xml:space="preserve"> by the language</w:t>
      </w:r>
      <w:r>
        <w:t>, as language-defined downcasts typically are, an exception will occur in this case.</w:t>
      </w:r>
    </w:p>
    <w:p w14:paraId="2E761F58" w14:textId="1B5028B0" w:rsidR="004F1B76" w:rsidRDefault="004F1B76" w:rsidP="004F1B76">
      <w:r>
        <w:t xml:space="preserve">Unchecked casts allow arbitrary breaches of safety and security. </w:t>
      </w:r>
      <w:commentRangeStart w:id="960"/>
      <w:r>
        <w:t>See</w:t>
      </w:r>
      <w:commentRangeEnd w:id="960"/>
      <w:r w:rsidR="00AB6FC7">
        <w:t xml:space="preserve"> clause</w:t>
      </w:r>
      <w:r w:rsidR="00470AAC">
        <w:rPr>
          <w:rStyle w:val="CommentReference"/>
        </w:rPr>
        <w:commentReference w:id="960"/>
      </w:r>
      <w:r>
        <w:t xml:space="preserve"> </w:t>
      </w:r>
      <w:hyperlink w:anchor="_6.11_Pointer_type" w:history="1">
        <w:r w:rsidR="002F568D" w:rsidRPr="00644834">
          <w:rPr>
            <w:rStyle w:val="Hyperlink"/>
          </w:rPr>
          <w:t xml:space="preserve"> </w:t>
        </w:r>
        <w:r w:rsidR="00AB6848">
          <w:rPr>
            <w:rStyle w:val="Hyperlink"/>
          </w:rPr>
          <w:t xml:space="preserve">6.11 </w:t>
        </w:r>
        <w:r w:rsidR="002F568D" w:rsidRPr="00644834">
          <w:rPr>
            <w:rStyle w:val="Hyperlink"/>
            <w:rFonts w:cstheme="minorHAnsi"/>
          </w:rPr>
          <w:t>Pointer Casting and Pointer Type Changes</w:t>
        </w:r>
      </w:hyperlink>
      <w:r w:rsidR="00AB6848">
        <w:t xml:space="preserve"> [HFC]</w:t>
      </w:r>
      <w:r>
        <w:t>.</w:t>
      </w:r>
    </w:p>
    <w:p w14:paraId="213F56E2" w14:textId="2977FC56" w:rsidR="004F1B76" w:rsidRDefault="004F1B76" w:rsidP="004F1B76">
      <w:r>
        <w:t>Note that some languages also have implicit upcasts and downcasts as part of the language semantics. The same issues apply as for explicit casts</w:t>
      </w:r>
      <w:r w:rsidR="00D57F5E">
        <w:t>.</w:t>
      </w:r>
    </w:p>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redefinition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85 Use C++ upcasts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Objects left in an inconsistent state by means of an upcast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downcasts allow Denial-of-Service attacks. Typical scenarios include the addition of objects of some unexpected subclasses in generic containers. </w:t>
      </w:r>
    </w:p>
    <w:p w14:paraId="481DC100" w14:textId="6E047301" w:rsidR="00BB2F88" w:rsidRDefault="004F1B76" w:rsidP="004F1B76">
      <w:r>
        <w:t>Unchecked casts to classes with the needed components allow reading and modifying arbitrary memory areas.</w:t>
      </w:r>
      <w:r w:rsidR="00906D92">
        <w:t xml:space="preserve"> </w:t>
      </w:r>
      <w:commentRangeStart w:id="961"/>
      <w:r>
        <w:t>See</w:t>
      </w:r>
      <w:commentRangeEnd w:id="961"/>
      <w:r w:rsidR="00AB6FC7">
        <w:t xml:space="preserve"> clause</w:t>
      </w:r>
      <w:r w:rsidR="00114045">
        <w:rPr>
          <w:rStyle w:val="CommentReference"/>
        </w:rPr>
        <w:commentReference w:id="961"/>
      </w:r>
      <w:r>
        <w:t xml:space="preserve"> </w:t>
      </w:r>
      <w:hyperlink w:anchor="_6.11_Pointer_type_1" w:history="1">
        <w:r w:rsidR="00AB6848">
          <w:rPr>
            <w:rStyle w:val="Hyperlink"/>
          </w:rPr>
          <w:t xml:space="preserve">6.11 </w:t>
        </w:r>
        <w:r w:rsidRPr="00644834">
          <w:rPr>
            <w:rStyle w:val="Hyperlink"/>
          </w:rPr>
          <w:t xml:space="preserve"> </w:t>
        </w:r>
        <w:r w:rsidR="002F568D" w:rsidRPr="00644834">
          <w:rPr>
            <w:rStyle w:val="Hyperlink"/>
            <w:rFonts w:cstheme="minorHAnsi"/>
          </w:rPr>
          <w:t>Pointer Casting and Pointer Type Changes</w:t>
        </w:r>
      </w:hyperlink>
      <w:r w:rsidR="00AB6848">
        <w:t xml:space="preserve"> [HFC]</w:t>
      </w:r>
      <w:r w:rsidR="002F568D">
        <w:t xml:space="preserve"> </w:t>
      </w:r>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lastRenderedPageBreak/>
        <w:t>Languages that permit upcasts, downcasts,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0F87207" w14:textId="77777777" w:rsidR="00D57F5E" w:rsidRPr="00461310" w:rsidRDefault="00C32D58" w:rsidP="00D57F5E">
      <w:pPr>
        <w:pStyle w:val="ListParagraph"/>
        <w:numPr>
          <w:ilvl w:val="0"/>
          <w:numId w:val="3"/>
        </w:numPr>
        <w:spacing w:before="120" w:after="120" w:line="240" w:lineRule="auto"/>
        <w:rPr>
          <w:lang w:val="en-GB"/>
        </w:rPr>
      </w:pPr>
      <w:r>
        <w:t>When upcasting</w:t>
      </w:r>
      <w:r w:rsidR="00D57F5E">
        <w:t>:</w:t>
      </w:r>
    </w:p>
    <w:p w14:paraId="1347DDCA" w14:textId="617BF5F7" w:rsidR="00D57F5E" w:rsidRPr="00D57F5E" w:rsidRDefault="00114045" w:rsidP="00AB6FC7">
      <w:pPr>
        <w:pStyle w:val="ListParagraph"/>
        <w:numPr>
          <w:ilvl w:val="1"/>
          <w:numId w:val="3"/>
        </w:numPr>
        <w:spacing w:before="120" w:after="120" w:line="240" w:lineRule="auto"/>
        <w:rPr>
          <w:lang w:val="en-GB"/>
          <w:rPrChange w:id="962" w:author="Stephen Michell" w:date="2018-04-29T09:37:00Z">
            <w:rPr/>
          </w:rPrChange>
        </w:rPr>
      </w:pPr>
      <w:r>
        <w:t>E</w:t>
      </w:r>
      <w:r w:rsidR="00C32D58">
        <w:t>nsure functional consistency of the subclass-specific data to the changes affected via the upcasted reference.</w:t>
      </w:r>
    </w:p>
    <w:p w14:paraId="717C0CFA" w14:textId="770841F4" w:rsidR="00C32D58" w:rsidRPr="00BC7AC1" w:rsidRDefault="00D57F5E" w:rsidP="00AB6FC7">
      <w:pPr>
        <w:pStyle w:val="ListParagraph"/>
        <w:numPr>
          <w:ilvl w:val="1"/>
          <w:numId w:val="3"/>
        </w:numPr>
        <w:spacing w:before="120" w:after="120" w:line="240" w:lineRule="auto"/>
      </w:pPr>
      <w:moveToRangeStart w:id="963" w:author="Stephen Michell" w:date="2018-04-29T09:37:00Z" w:name="move512757948"/>
      <w:moveTo w:id="964" w:author="Stephen Michell" w:date="2018-04-29T09:37:00Z">
        <w:r>
          <w:t>Use type invariants if provided to detect semantic violations caused by upcasts.</w:t>
        </w:r>
      </w:moveTo>
      <w:moveToRangeEnd w:id="963"/>
    </w:p>
    <w:p w14:paraId="5D35B853" w14:textId="523043C2" w:rsidR="00D57F5E" w:rsidRDefault="004F1B76" w:rsidP="000D69D3">
      <w:pPr>
        <w:pStyle w:val="ListParagraph"/>
        <w:numPr>
          <w:ilvl w:val="0"/>
          <w:numId w:val="3"/>
        </w:numPr>
      </w:pPr>
      <w:r>
        <w:t xml:space="preserve">Try to avoid downcasts. </w:t>
      </w:r>
      <w:r w:rsidR="00934FCD">
        <w:t xml:space="preserve">Where a </w:t>
      </w:r>
      <w:r w:rsidR="00484AD2">
        <w:t>downcast is necessary</w:t>
      </w:r>
      <w:r w:rsidR="00D57F5E">
        <w:t>:</w:t>
      </w:r>
    </w:p>
    <w:p w14:paraId="55632F97" w14:textId="64BFB804" w:rsidR="00934FCD" w:rsidRDefault="00D57F5E" w:rsidP="00AB6FC7">
      <w:pPr>
        <w:pStyle w:val="ListParagraph"/>
        <w:numPr>
          <w:ilvl w:val="1"/>
          <w:numId w:val="3"/>
        </w:numPr>
      </w:pPr>
      <w:r>
        <w:t>M</w:t>
      </w:r>
      <w:r w:rsidR="00484AD2">
        <w:t>ake sure that you handle any resulting error situation</w:t>
      </w:r>
      <w:r w:rsidR="00934FCD">
        <w:t>.</w:t>
      </w:r>
    </w:p>
    <w:p w14:paraId="758451BE" w14:textId="56B19B34" w:rsidR="00AB5916" w:rsidRPr="00AB6FC7" w:rsidDel="00D57F5E" w:rsidRDefault="00AB5916" w:rsidP="00AB6FC7">
      <w:pPr>
        <w:pStyle w:val="ListParagraph"/>
        <w:numPr>
          <w:ilvl w:val="1"/>
          <w:numId w:val="3"/>
        </w:numPr>
        <w:rPr>
          <w:lang w:val="en-GB"/>
        </w:rPr>
      </w:pPr>
      <w:commentRangeStart w:id="965"/>
      <w:r>
        <w:t xml:space="preserve">Preceed downcasts by </w:t>
      </w:r>
      <w:r>
        <w:t xml:space="preserve">an </w:t>
      </w:r>
      <w:r>
        <w:t>appropriate membership test as needed to avoid possible exceptions.</w:t>
      </w:r>
      <w:moveFromRangeStart w:id="966" w:author="Stephen Michell" w:date="2018-04-29T09:37:00Z" w:name="move512757948"/>
      <w:moveFrom w:id="967" w:author="Stephen Michell" w:date="2018-04-29T09:37:00Z">
        <w:r w:rsidDel="00D57F5E">
          <w:t xml:space="preserve">Use type invariants </w:t>
        </w:r>
        <w:r w:rsidDel="00D57F5E">
          <w:t>if provided</w:t>
        </w:r>
        <w:r w:rsidDel="00D57F5E">
          <w:t xml:space="preserve"> to detect semantic violations caused by upcasts.</w:t>
        </w:r>
      </w:moveFrom>
    </w:p>
    <w:moveFromRangeEnd w:id="966"/>
    <w:commentRangeEnd w:id="965"/>
    <w:p w14:paraId="788FAB6D" w14:textId="6405BB52" w:rsidR="004F1B76" w:rsidRDefault="00D57F5E" w:rsidP="004F1B76">
      <w:pPr>
        <w:pStyle w:val="Heading3"/>
      </w:pPr>
      <w:r>
        <w:rPr>
          <w:rStyle w:val="CommentReference"/>
          <w:rFonts w:asciiTheme="minorHAnsi" w:eastAsiaTheme="minorEastAsia" w:hAnsiTheme="minorHAnsi" w:cstheme="minorBidi"/>
          <w:b w:val="0"/>
          <w:bCs w:val="0"/>
        </w:rPr>
        <w:commentReference w:id="965"/>
      </w:r>
      <w:r w:rsidR="004F1B76">
        <w:t>6.</w:t>
      </w:r>
      <w:r w:rsidR="009B1D1F">
        <w:t>4</w:t>
      </w:r>
      <w:r w:rsidR="005E09D8">
        <w:t>4</w:t>
      </w:r>
      <w:r w:rsidR="004F1B76">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968" w:name="_Toc440397670"/>
      <w:r w:rsidRPr="00A1638E">
        <w:t>Do not allow unchecked casts.</w:t>
      </w:r>
      <w:bookmarkEnd w:id="968"/>
    </w:p>
    <w:p w14:paraId="5C8374FE" w14:textId="77777777" w:rsidR="00CA162F" w:rsidRDefault="00CA162F" w:rsidP="00EE72B0">
      <w:pPr>
        <w:pStyle w:val="Heading2"/>
      </w:pPr>
      <w:bookmarkStart w:id="969" w:name="_Toc440397671"/>
    </w:p>
    <w:p w14:paraId="0F614AE3" w14:textId="69A6B926" w:rsidR="00EE72B0" w:rsidRPr="002B5D43" w:rsidRDefault="00EE72B0" w:rsidP="00EE72B0">
      <w:pPr>
        <w:pStyle w:val="Heading2"/>
      </w:pPr>
      <w:bookmarkStart w:id="970" w:name="_Toc520048436"/>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w:t>
      </w:r>
      <w:bookmarkStart w:id="971" w:name="LRM"/>
      <w:r w:rsidRPr="002170CB">
        <w:t>LRM</w:t>
      </w:r>
      <w:bookmarkEnd w:id="971"/>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935"/>
      <w:bookmarkEnd w:id="936"/>
      <w:bookmarkEnd w:id="969"/>
      <w:bookmarkEnd w:id="970"/>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Most languages define intrinsic procedures, which are easily available, or always "simply available",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r w:rsidRPr="002B5D43">
        <w:rPr>
          <w:rFonts w:ascii="Courier New" w:hAnsi="Courier New" w:cs="Courier New"/>
        </w:rPr>
        <w:t>sqrt()</w:t>
      </w:r>
      <w:r w:rsidRPr="002170CB">
        <w:t>.</w:t>
      </w:r>
      <w:r w:rsidR="00CF033F">
        <w:t xml:space="preserve"> </w:t>
      </w:r>
      <w:r w:rsidRPr="002170CB">
        <w:t xml:space="preserve">If a translator also provided, as an extension, a cube root routine, say named </w:t>
      </w:r>
      <w:r w:rsidRPr="002B5D43">
        <w:rPr>
          <w:rFonts w:ascii="Courier New" w:hAnsi="Courier New" w:cs="Courier New"/>
        </w:rPr>
        <w:t>cbrt()</w:t>
      </w:r>
      <w:r w:rsidRPr="002170CB">
        <w:t xml:space="preserve">, that extension may override an application defined procedure of the same signature. If the two different </w:t>
      </w:r>
      <w:r w:rsidRPr="002B5D43">
        <w:rPr>
          <w:rFonts w:ascii="Courier New" w:hAnsi="Courier New" w:cs="Courier New"/>
        </w:rPr>
        <w:t>cbrt()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lastRenderedPageBreak/>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30191AE6" w:rsidR="00A32382" w:rsidRPr="00B05D88" w:rsidRDefault="00A32382" w:rsidP="00A32382">
      <w:pPr>
        <w:pStyle w:val="Heading2"/>
      </w:pPr>
      <w:bookmarkStart w:id="972" w:name="_Toc520048437"/>
      <w:bookmarkStart w:id="973" w:name="_Ref313957288"/>
      <w:bookmarkStart w:id="974" w:name="_Toc358896423"/>
      <w:bookmarkStart w:id="975" w:name="_Toc440397672"/>
      <w:r w:rsidRPr="00B05D88">
        <w:t>6.</w:t>
      </w:r>
      <w:r w:rsidR="00026CB8">
        <w:t>4</w:t>
      </w:r>
      <w:r w:rsidR="005E09D8">
        <w:t>6</w:t>
      </w:r>
      <w:bookmarkEnd w:id="937"/>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972"/>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973"/>
      <w:bookmarkEnd w:id="974"/>
      <w:bookmarkEnd w:id="975"/>
      <w:r w:rsidR="00DC7E5B" w:rsidRPr="00DC7E5B">
        <w:t xml:space="preserve"> </w:t>
      </w:r>
    </w:p>
    <w:p w14:paraId="75F30546" w14:textId="6A720EA9" w:rsidR="00A32382" w:rsidRPr="00B05D88" w:rsidRDefault="00A32382" w:rsidP="00A32382">
      <w:pPr>
        <w:pStyle w:val="Heading3"/>
      </w:pPr>
      <w:bookmarkStart w:id="976" w:name="_Toc192558127"/>
      <w:r>
        <w:t>6.</w:t>
      </w:r>
      <w:r w:rsidR="00026CB8">
        <w:t>4</w:t>
      </w:r>
      <w:r w:rsidR="005E09D8">
        <w:t>6</w:t>
      </w:r>
      <w:r w:rsidRPr="00B05D88">
        <w:t>.1</w:t>
      </w:r>
      <w:r w:rsidR="00074057">
        <w:t xml:space="preserve"> </w:t>
      </w:r>
      <w:r w:rsidRPr="00B05D88">
        <w:t>Description of application vulnerability</w:t>
      </w:r>
      <w:bookmarkEnd w:id="976"/>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977" w:name="_Toc192558128"/>
      <w:r>
        <w:t>6.</w:t>
      </w:r>
      <w:r w:rsidR="00026CB8">
        <w:t>4</w:t>
      </w:r>
      <w:r w:rsidR="005E09D8">
        <w:t>6</w:t>
      </w:r>
      <w:r w:rsidRPr="00B05D88">
        <w:t>.2</w:t>
      </w:r>
      <w:r w:rsidR="00074057">
        <w:t xml:space="preserve"> </w:t>
      </w:r>
      <w:r w:rsidRPr="00B05D88">
        <w:t>Cross reference</w:t>
      </w:r>
      <w:bookmarkEnd w:id="977"/>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978" w:name="_Toc192558130"/>
      <w:r>
        <w:lastRenderedPageBreak/>
        <w:t>6.</w:t>
      </w:r>
      <w:r w:rsidR="00026CB8">
        <w:t>4</w:t>
      </w:r>
      <w:r w:rsidR="005E09D8">
        <w:t>6</w:t>
      </w:r>
      <w:r w:rsidRPr="00B05D88">
        <w:t>.3</w:t>
      </w:r>
      <w:r w:rsidR="00074057">
        <w:t xml:space="preserve"> </w:t>
      </w:r>
      <w:r w:rsidRPr="00B05D88">
        <w:t>Mechanism of failure</w:t>
      </w:r>
      <w:bookmarkEnd w:id="978"/>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979" w:name="_Toc192558131"/>
      <w:r>
        <w:t>6.</w:t>
      </w:r>
      <w:r w:rsidR="00026CB8">
        <w:t>4</w:t>
      </w:r>
      <w:r w:rsidR="005E09D8">
        <w:t>6</w:t>
      </w:r>
      <w:r w:rsidRPr="00B05D88">
        <w:t>.4</w:t>
      </w:r>
      <w:bookmarkEnd w:id="979"/>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980" w:name="_Toc192558132"/>
      <w:r>
        <w:t>6.</w:t>
      </w:r>
      <w:r w:rsidR="00026CB8">
        <w:t>4</w:t>
      </w:r>
      <w:r w:rsidR="005E09D8">
        <w:t>6</w:t>
      </w:r>
      <w:r>
        <w:t>.5</w:t>
      </w:r>
      <w:r w:rsidR="00074057">
        <w:t xml:space="preserve"> </w:t>
      </w:r>
      <w:r w:rsidR="00A32382" w:rsidRPr="00B05D88">
        <w:t>Avoiding the vulnerability or mitigating its effects</w:t>
      </w:r>
      <w:bookmarkEnd w:id="980"/>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981" w:name="_Toc192558133"/>
      <w:r>
        <w:t>6.</w:t>
      </w:r>
      <w:r w:rsidR="00026CB8">
        <w:t>4</w:t>
      </w:r>
      <w:r w:rsidR="005E09D8">
        <w:t>6</w:t>
      </w:r>
      <w:r>
        <w:t>.6</w:t>
      </w:r>
      <w:r w:rsidR="00074057">
        <w:t xml:space="preserve"> </w:t>
      </w:r>
      <w:bookmarkEnd w:id="981"/>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35977B0D" w:rsidR="001610CB" w:rsidRDefault="00060BDA" w:rsidP="0053299D">
      <w:pPr>
        <w:pStyle w:val="Heading2"/>
        <w:spacing w:before="2"/>
        <w:rPr>
          <w:b w:val="0"/>
        </w:rPr>
      </w:pPr>
      <w:bookmarkStart w:id="982" w:name="_Toc520048438"/>
      <w:bookmarkStart w:id="983" w:name="_Ref313948677"/>
      <w:bookmarkStart w:id="984" w:name="_Toc358896424"/>
      <w:bookmarkStart w:id="985" w:name="_Toc440397673"/>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982"/>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983"/>
      <w:bookmarkEnd w:id="984"/>
      <w:bookmarkEnd w:id="985"/>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In multi-language development environments it is also difficult to reuse data structures and object code across the languages.</w:t>
      </w:r>
    </w:p>
    <w:p w14:paraId="2C15301C" w14:textId="049E6676" w:rsidR="001610CB" w:rsidRDefault="007938A4" w:rsidP="0053299D">
      <w:pPr>
        <w:pStyle w:val="Heading3"/>
        <w:spacing w:before="240"/>
      </w:pPr>
      <w:r w:rsidRPr="00243F45">
        <w:lastRenderedPageBreak/>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3AA85358"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 xml:space="preserve">If these conventions are not handled correctly, there is a good chance the calling stack will be corrupted, </w:t>
      </w:r>
      <w:commentRangeStart w:id="986"/>
      <w:r>
        <w:t>see</w:t>
      </w:r>
      <w:commentRangeEnd w:id="986"/>
      <w:r w:rsidR="00AB6FC7">
        <w:t xml:space="preserve"> clause</w:t>
      </w:r>
      <w:r w:rsidR="00114045">
        <w:rPr>
          <w:rStyle w:val="CommentReference"/>
        </w:rPr>
        <w:commentReference w:id="986"/>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6.34 Subprogram signature mismatch </w:t>
      </w:r>
      <w:r w:rsidR="00236283" w:rsidRPr="009529AC">
        <w:rPr>
          <w:i/>
          <w:color w:val="0070C0"/>
          <w:u w:val="single"/>
        </w:rPr>
        <w:fldChar w:fldCharType="begin"/>
      </w:r>
      <w:r w:rsidR="00236283" w:rsidRPr="009529AC">
        <w:rPr>
          <w:i/>
          <w:color w:val="0070C0"/>
          <w:u w:val="single"/>
        </w:rPr>
        <w:instrText xml:space="preserve"> XE "Language vulnerabilities: Subprogram signature mismatch [OTR]" </w:instrText>
      </w:r>
      <w:r w:rsidR="00236283" w:rsidRPr="009529AC">
        <w:rPr>
          <w:i/>
          <w:color w:val="0070C0"/>
          <w:u w:val="single"/>
        </w:rPr>
        <w:fldChar w:fldCharType="end"/>
      </w:r>
      <w:r w:rsidR="00236283" w:rsidRPr="009529AC">
        <w:rPr>
          <w:i/>
          <w:color w:val="0070C0"/>
          <w:u w:val="single"/>
        </w:rPr>
        <w:t xml:space="preserve"> [OTR</w:t>
      </w:r>
      <w:r w:rsidR="00236283" w:rsidRPr="009529AC">
        <w:rPr>
          <w:i/>
          <w:color w:val="0070C0"/>
          <w:u w:val="single"/>
        </w:rPr>
        <w:fldChar w:fldCharType="begin"/>
      </w:r>
      <w:r w:rsidR="00236283" w:rsidRPr="009529AC">
        <w:rPr>
          <w:i/>
          <w:color w:val="0070C0"/>
          <w:u w:val="single"/>
        </w:rPr>
        <w:instrText xml:space="preserve"> XE "OTR – Subprogram signature mismatch"</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values </w:t>
      </w:r>
      <w:r w:rsidR="00236283" w:rsidRPr="009529AC">
        <w:rPr>
          <w:i/>
          <w:color w:val="0070C0"/>
          <w:u w:val="single"/>
        </w:rPr>
        <w:fldChar w:fldCharType="begin"/>
      </w:r>
      <w:r w:rsidR="00236283" w:rsidRPr="009529AC">
        <w:rPr>
          <w:i/>
          <w:color w:val="0070C0"/>
          <w:u w:val="single"/>
        </w:rPr>
        <w:instrText xml:space="preserve"> XE "Language vulnerabilities: Passing parameters and return values [CSJ]" </w:instrText>
      </w:r>
      <w:r w:rsidR="00236283" w:rsidRPr="009529AC">
        <w:rPr>
          <w:i/>
          <w:color w:val="0070C0"/>
          <w:u w:val="single"/>
        </w:rPr>
        <w:fldChar w:fldCharType="end"/>
      </w:r>
      <w:r w:rsidR="00236283" w:rsidRPr="009529AC">
        <w:rPr>
          <w:i/>
          <w:color w:val="0070C0"/>
          <w:u w:val="single"/>
        </w:rPr>
        <w:t xml:space="preserve"> [CSJ</w:t>
      </w:r>
      <w:r w:rsidR="00236283" w:rsidRPr="009529AC">
        <w:rPr>
          <w:i/>
          <w:color w:val="0070C0"/>
          <w:u w:val="single"/>
        </w:rPr>
        <w:fldChar w:fldCharType="begin"/>
      </w:r>
      <w:r w:rsidR="00236283" w:rsidRPr="009529AC">
        <w:rPr>
          <w:i/>
          <w:color w:val="0070C0"/>
          <w:u w:val="single"/>
        </w:rPr>
        <w:instrText xml:space="preserve"> XE "CSJ – Passing parameters and return values" </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 and how the parameters are handled.</w:t>
      </w:r>
    </w:p>
    <w:p w14:paraId="7DAFD3E5" w14:textId="7EBABBE4"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All of these need to be taken into account when invoking a routine written in a language other than the calling language. Otherwise</w:t>
      </w:r>
      <w:ins w:id="987" w:author="Tullio Vardanega" w:date="2018-07-27T09:02:00Z">
        <w:r w:rsidR="00114045">
          <w:t>,</w:t>
        </w:r>
      </w:ins>
      <w:r>
        <w:t xml:space="preserve"> the identifiers might bind in a manner different than intended.</w:t>
      </w:r>
    </w:p>
    <w:p w14:paraId="5D60F6BE" w14:textId="1B7DCDA4"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w:t>
      </w:r>
      <w:commentRangeStart w:id="988"/>
      <w:r>
        <w:t>see</w:t>
      </w:r>
      <w:commentRangeEnd w:id="988"/>
      <w:r w:rsidR="00114045">
        <w:rPr>
          <w:rStyle w:val="CommentReference"/>
        </w:rPr>
        <w:commentReference w:id="988"/>
      </w:r>
      <w:r w:rsidR="00AB6FC7">
        <w:t xml:space="preserve"> clause</w:t>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 xml:space="preserve">6.8 Buffer boundary violation (buffer overflow) </w:t>
      </w:r>
      <w:r w:rsidR="00236283" w:rsidRPr="009529AC">
        <w:rPr>
          <w:i/>
          <w:color w:val="0070C0"/>
          <w:u w:val="single"/>
        </w:rPr>
        <w:fldChar w:fldCharType="begin"/>
      </w:r>
      <w:r w:rsidR="00236283" w:rsidRPr="009529AC">
        <w:rPr>
          <w:i/>
          <w:color w:val="0070C0"/>
          <w:u w:val="single"/>
        </w:rPr>
        <w:instrText xml:space="preserve"> XE "Language vulnerabilities: Buffer boundary violation (buffer overflow) [HCB]" </w:instrText>
      </w:r>
      <w:r w:rsidR="00236283" w:rsidRPr="009529AC">
        <w:rPr>
          <w:i/>
          <w:color w:val="0070C0"/>
          <w:u w:val="single"/>
        </w:rPr>
        <w:fldChar w:fldCharType="end"/>
      </w:r>
      <w:r w:rsidR="00236283" w:rsidRPr="009529AC">
        <w:rPr>
          <w:i/>
          <w:color w:val="0070C0"/>
          <w:u w:val="single"/>
        </w:rPr>
        <w:t xml:space="preserve"> [HCB</w:t>
      </w:r>
      <w:r w:rsidR="00236283" w:rsidRPr="009529AC">
        <w:rPr>
          <w:i/>
          <w:color w:val="0070C0"/>
          <w:u w:val="single"/>
        </w:rPr>
        <w:fldChar w:fldCharType="begin"/>
      </w:r>
      <w:r w:rsidR="00236283" w:rsidRPr="009529AC">
        <w:rPr>
          <w:i/>
          <w:color w:val="0070C0"/>
          <w:u w:val="single"/>
        </w:rPr>
        <w:instrText xml:space="preserve"> XE "HCB – Buffer boundary violation (buffer overflow)" </w:instrText>
      </w:r>
      <w:r w:rsidR="00236283" w:rsidRPr="009529AC">
        <w:rPr>
          <w:i/>
          <w:color w:val="0070C0"/>
          <w:u w:val="single"/>
        </w:rPr>
        <w:fldChar w:fldCharType="end"/>
      </w:r>
      <w:r w:rsidR="00236283" w:rsidRPr="009529AC">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VAR str: STRING(10);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int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char str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integer(1)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lastRenderedPageBreak/>
        <w:t>PACKED -128..127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All high level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989" w:name="_Toc192558085"/>
      <w:bookmarkStart w:id="990" w:name="_Ref313957040"/>
      <w:bookmarkStart w:id="991" w:name="_Toc358896425"/>
      <w:bookmarkStart w:id="992" w:name="_Toc440397674"/>
      <w:bookmarkStart w:id="993" w:name="_Toc520048439"/>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994" w:name="NYY"/>
      <w:r>
        <w:t>NYY</w:t>
      </w:r>
      <w:bookmarkEnd w:id="994"/>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989"/>
      <w:bookmarkEnd w:id="990"/>
      <w:bookmarkEnd w:id="991"/>
      <w:bookmarkEnd w:id="992"/>
      <w:bookmarkEnd w:id="993"/>
      <w:r w:rsidR="00DC7E5B" w:rsidRPr="00DC7E5B">
        <w:t xml:space="preserve"> </w:t>
      </w:r>
    </w:p>
    <w:p w14:paraId="49B7742E" w14:textId="573CC45E" w:rsidR="00A32382" w:rsidRDefault="00A32382" w:rsidP="00A32382">
      <w:pPr>
        <w:pStyle w:val="Heading3"/>
      </w:pPr>
      <w:bookmarkStart w:id="995" w:name="_Toc192558087"/>
      <w:r>
        <w:t>6.</w:t>
      </w:r>
      <w:r w:rsidR="00026CB8">
        <w:t>4</w:t>
      </w:r>
      <w:r w:rsidR="008D0B03">
        <w:t>8</w:t>
      </w:r>
      <w:r>
        <w:t>.1</w:t>
      </w:r>
      <w:r w:rsidR="00074057">
        <w:t xml:space="preserve"> </w:t>
      </w:r>
      <w:r w:rsidR="000C3CDC">
        <w:t>Description of</w:t>
      </w:r>
      <w:r>
        <w:t xml:space="preserve"> application vulnerability</w:t>
      </w:r>
      <w:bookmarkEnd w:id="995"/>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 xml:space="preserve">Historically self-modifying code was needed for software that was required to run on a platform with very limited </w:t>
      </w:r>
      <w:r w:rsidRPr="002D2FA3">
        <w:rPr>
          <w:rFonts w:cs="ArialMT"/>
          <w:color w:val="000000"/>
        </w:rPr>
        <w:lastRenderedPageBreak/>
        <w:t>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996" w:name="_Toc192558088"/>
      <w:r>
        <w:t>6.</w:t>
      </w:r>
      <w:r w:rsidR="00026CB8">
        <w:t>4</w:t>
      </w:r>
      <w:r w:rsidR="008D0B03">
        <w:t>8</w:t>
      </w:r>
      <w:r>
        <w:t>.</w:t>
      </w:r>
      <w:r w:rsidR="000C3CDC">
        <w:t>2</w:t>
      </w:r>
      <w:r w:rsidR="00074057">
        <w:t xml:space="preserve"> </w:t>
      </w:r>
      <w:r>
        <w:t>Cross reference</w:t>
      </w:r>
      <w:bookmarkEnd w:id="996"/>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997" w:name="_Toc192558090"/>
      <w:r>
        <w:t>6.</w:t>
      </w:r>
      <w:r w:rsidR="00026CB8">
        <w:t>4</w:t>
      </w:r>
      <w:r w:rsidR="008D0B03">
        <w:t>8</w:t>
      </w:r>
      <w:r>
        <w:t>.3</w:t>
      </w:r>
      <w:r w:rsidR="00074057">
        <w:t xml:space="preserve"> </w:t>
      </w:r>
      <w:r w:rsidR="000C3CDC">
        <w:t>Mechanism of</w:t>
      </w:r>
      <w:r>
        <w:t xml:space="preserve"> failure</w:t>
      </w:r>
      <w:bookmarkEnd w:id="997"/>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14:paraId="5043BAF2" w14:textId="2B30AC6E" w:rsidR="00A32382" w:rsidRPr="002D2FA3" w:rsidRDefault="00A32382" w:rsidP="00A32382">
      <w:pPr>
        <w:pStyle w:val="Heading3"/>
      </w:pPr>
      <w:bookmarkStart w:id="998" w:name="_Toc192558091"/>
      <w:r w:rsidRPr="002D2FA3">
        <w:t>6.</w:t>
      </w:r>
      <w:r w:rsidR="00026CB8">
        <w:t>4</w:t>
      </w:r>
      <w:r w:rsidR="008D0B03">
        <w:t>8</w:t>
      </w:r>
      <w:r w:rsidRPr="002D2FA3">
        <w:t>.</w:t>
      </w:r>
      <w:bookmarkEnd w:id="998"/>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999" w:name="_Toc192558092"/>
      <w:r>
        <w:t>6.</w:t>
      </w:r>
      <w:r w:rsidR="00026CB8">
        <w:t>4</w:t>
      </w:r>
      <w:r w:rsidR="008D0B03">
        <w:t>8</w:t>
      </w:r>
      <w:r>
        <w:t>.5</w:t>
      </w:r>
      <w:r w:rsidR="00074057">
        <w:t xml:space="preserve"> </w:t>
      </w:r>
      <w:r w:rsidR="000C3CDC">
        <w:t>Avoiding the</w:t>
      </w:r>
      <w:r>
        <w:t xml:space="preserve"> vulnerability or mitigating its effects</w:t>
      </w:r>
      <w:bookmarkEnd w:id="999"/>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1000" w:name="_Toc192558093"/>
      <w:r>
        <w:t>6.</w:t>
      </w:r>
      <w:r w:rsidR="00026CB8">
        <w:t>4</w:t>
      </w:r>
      <w:r w:rsidR="008D0B03">
        <w:t>8</w:t>
      </w:r>
      <w:r>
        <w:t>.6</w:t>
      </w:r>
      <w:r w:rsidR="00074057">
        <w:t xml:space="preserve"> </w:t>
      </w:r>
      <w:bookmarkEnd w:id="1000"/>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1001" w:name="_Ref313957032"/>
      <w:bookmarkStart w:id="1002" w:name="_Toc358896426"/>
      <w:bookmarkStart w:id="1003" w:name="_Toc440397675"/>
      <w:bookmarkStart w:id="1004" w:name="_Toc520048440"/>
      <w:r w:rsidRPr="00FF60BD">
        <w:lastRenderedPageBreak/>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1005" w:name="NSQ"/>
      <w:r w:rsidRPr="00FF60BD">
        <w:t>NSQ</w:t>
      </w:r>
      <w:bookmarkEnd w:id="1005"/>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1001"/>
      <w:bookmarkEnd w:id="1002"/>
      <w:bookmarkEnd w:id="1003"/>
      <w:bookmarkEnd w:id="1004"/>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lastRenderedPageBreak/>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1006" w:name="_Ref313956837"/>
      <w:bookmarkStart w:id="1007" w:name="_Toc358896427"/>
      <w:bookmarkStart w:id="1008" w:name="_Toc440397676"/>
      <w:bookmarkStart w:id="1009" w:name="_Toc520048441"/>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1010" w:name="HJW"/>
      <w:r w:rsidR="00FF60BD" w:rsidRPr="00FF60BD">
        <w:t>HJW</w:t>
      </w:r>
      <w:bookmarkEnd w:id="1010"/>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1006"/>
      <w:bookmarkEnd w:id="1007"/>
      <w:bookmarkEnd w:id="1008"/>
      <w:bookmarkEnd w:id="1009"/>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335EB07C"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w:t>
      </w:r>
      <w:r w:rsidR="00114045">
        <w:t>,</w:t>
      </w:r>
      <w:r w:rsidRPr="00FF60BD">
        <w:t xml:space="preserve"> the application developer has limited knowledge of the library functions, other than from their behavioural interface.</w:t>
      </w:r>
    </w:p>
    <w:p w14:paraId="57626B85" w14:textId="77777777"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245A890A" w14:textId="30F26FC7" w:rsidR="00FF60BD" w:rsidRPr="00FF60BD" w:rsidRDefault="00FF60BD" w:rsidP="00FF60BD">
      <w:r w:rsidRPr="00FF60BD">
        <w:t xml:space="preserve">It should be noted that the considerations </w:t>
      </w:r>
      <w:commentRangeStart w:id="1011"/>
      <w:r w:rsidRPr="00FF60BD">
        <w:t>of</w:t>
      </w:r>
      <w:commentRangeEnd w:id="1011"/>
      <w:r w:rsidR="00AB6FC7">
        <w:t xml:space="preserve"> clause</w:t>
      </w:r>
      <w:r w:rsidR="00114045">
        <w:rPr>
          <w:rStyle w:val="CommentReference"/>
        </w:rPr>
        <w:commentReference w:id="1011"/>
      </w:r>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lastRenderedPageBreak/>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The behaviour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1012" w:name="_Ref313957019"/>
      <w:bookmarkStart w:id="1013" w:name="_Toc358896428"/>
      <w:bookmarkStart w:id="1014" w:name="_Toc440397677"/>
      <w:bookmarkStart w:id="1015" w:name="_Toc520048442"/>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1016" w:name="NMP"/>
      <w:r w:rsidR="00497780" w:rsidRPr="00A5713F">
        <w:t>NMP</w:t>
      </w:r>
      <w:bookmarkEnd w:id="1016"/>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1012"/>
      <w:bookmarkEnd w:id="1013"/>
      <w:bookmarkEnd w:id="1014"/>
      <w:bookmarkEnd w:id="1015"/>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lastRenderedPageBreak/>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CD (b &amp; c, sizeof (int));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(b &amp; c + sizeof (int) - 1) / sizeof (int);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1017" w:name="_Ref313956978"/>
      <w:bookmarkStart w:id="1018" w:name="_Toc358896429"/>
      <w:bookmarkStart w:id="1019" w:name="_Toc440397678"/>
      <w:bookmarkStart w:id="1020" w:name="_Toc520048443"/>
      <w:r>
        <w:lastRenderedPageBreak/>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1021" w:name="MXB"/>
      <w:r w:rsidR="00024700">
        <w:t>MXB</w:t>
      </w:r>
      <w:bookmarkEnd w:id="1021"/>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1017"/>
      <w:bookmarkEnd w:id="1018"/>
      <w:bookmarkEnd w:id="1019"/>
      <w:bookmarkEnd w:id="1020"/>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44D7C16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r w:rsidR="003D0496">
        <w:rPr>
          <w:rFonts w:ascii="Calibri" w:eastAsia="Times New Roman" w:hAnsi="Calibri" w:cs="Times New Roman"/>
          <w:lang w:val="en-GB"/>
        </w:rPr>
        <w:t xml:space="preserve"> </w:t>
      </w:r>
      <w:commentRangeStart w:id="1022"/>
      <w:r w:rsidR="003D0496" w:rsidRPr="003C44DE">
        <w:t>If language-defined checks must be suppressed, use explicit checks at appropriate places in the code to ensure that errors are detected before any processing that relies on the correct values</w:t>
      </w:r>
      <w:r w:rsidR="003D0496">
        <w:t>.</w:t>
      </w:r>
      <w:commentRangeEnd w:id="1022"/>
      <w:r w:rsidR="007E749E">
        <w:rPr>
          <w:rStyle w:val="CommentReference"/>
        </w:rPr>
        <w:commentReference w:id="1022"/>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14D36021" w14:textId="6A9D9AB0" w:rsidR="003D0496" w:rsidRPr="003D0496" w:rsidRDefault="00024700" w:rsidP="003D0496">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1023" w:name="_Ref313957192"/>
      <w:bookmarkStart w:id="1024" w:name="_Toc358896430"/>
      <w:bookmarkStart w:id="1025" w:name="_Toc440397679"/>
      <w:bookmarkStart w:id="1026" w:name="_Toc520048444"/>
      <w:r>
        <w:rPr>
          <w:rFonts w:eastAsia="Times New Roman"/>
          <w:lang w:val="en-GB"/>
        </w:rPr>
        <w:lastRenderedPageBreak/>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1027" w:name="SKL"/>
      <w:r>
        <w:rPr>
          <w:rFonts w:eastAsia="Times New Roman"/>
          <w:lang w:val="en-GB"/>
        </w:rPr>
        <w:t>SKL</w:t>
      </w:r>
      <w:bookmarkEnd w:id="1027"/>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1023"/>
      <w:bookmarkEnd w:id="1024"/>
      <w:bookmarkEnd w:id="1025"/>
      <w:bookmarkEnd w:id="1026"/>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booleans,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lastRenderedPageBreak/>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1028" w:name="_Ref313945804"/>
      <w:bookmarkStart w:id="1029"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1030" w:name="_Toc440397680"/>
      <w:bookmarkStart w:id="1031" w:name="_Toc520048445"/>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1032" w:name="BRS"/>
      <w:r w:rsidR="002B4E6A">
        <w:t>BRS</w:t>
      </w:r>
      <w:bookmarkEnd w:id="1032"/>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1028"/>
      <w:bookmarkEnd w:id="1029"/>
      <w:bookmarkEnd w:id="1030"/>
      <w:bookmarkEnd w:id="1031"/>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lastRenderedPageBreak/>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1033" w:name="_Ref313906240"/>
      <w:bookmarkStart w:id="1034" w:name="_Toc358896432"/>
      <w:bookmarkStart w:id="1035" w:name="_Toc440397681"/>
      <w:bookmarkStart w:id="1036" w:name="_Toc520048446"/>
      <w:r w:rsidRPr="00687041">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1037" w:name="BQF"/>
      <w:r w:rsidRPr="00687041">
        <w:t>BQF</w:t>
      </w:r>
      <w:bookmarkEnd w:id="1037"/>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1033"/>
      <w:bookmarkEnd w:id="1034"/>
      <w:bookmarkEnd w:id="1035"/>
      <w:bookmarkEnd w:id="1036"/>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The external behaviour of a program whose source code contains one or more instances of constructs having unspecified behaviour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3D097D55" w:rsidR="002B4E6A" w:rsidRPr="006431B2" w:rsidRDefault="002B4E6A" w:rsidP="002B4E6A">
      <w:r>
        <w:t>See</w:t>
      </w:r>
      <w:ins w:id="1038" w:author="Stephen Michell" w:date="2018-07-29T17:30:00Z">
        <w:r w:rsidR="00AD3E31">
          <w:t xml:space="preserve"> clauses</w:t>
        </w:r>
      </w:ins>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6.56 Undefined behaviour  [EW</w:t>
      </w:r>
      <w:r w:rsidR="009529AC">
        <w:rPr>
          <w:i/>
          <w:color w:val="0070C0"/>
          <w:u w:val="single"/>
        </w:rPr>
        <w:t>F]</w:t>
      </w:r>
      <w:r w:rsidR="009529AC" w:rsidRPr="009529AC" w:rsidDel="009529AC">
        <w:rPr>
          <w:i/>
          <w:color w:val="0070C0"/>
          <w:u w:val="single"/>
        </w:rPr>
        <w:t xml:space="preserve"> </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r w:rsidR="00236283" w:rsidRPr="009529AC">
        <w:rPr>
          <w:i/>
          <w:color w:val="0070C0"/>
          <w:u w:val="single"/>
        </w:rPr>
        <w:t xml:space="preserve"> </w:t>
      </w:r>
      <w:r w:rsidR="007E749E">
        <w:rPr>
          <w:i/>
          <w:color w:val="0070C0"/>
          <w:u w:val="single"/>
        </w:rPr>
        <w:t>[FAB</w:t>
      </w:r>
      <w:r w:rsidR="00236283" w:rsidRPr="009529AC">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 xml:space="preserve">The </w:t>
      </w:r>
      <w:r>
        <w:lastRenderedPageBreak/>
        <w:t>term 'unspecified behaviour' is sometimes applied to such behaviours, (language specific guidelines need to analyze and document the terms used by their respective language).</w:t>
      </w:r>
    </w:p>
    <w:p w14:paraId="6F5E8063" w14:textId="49A51F1E" w:rsidR="002B4E6A" w:rsidRDefault="002B4E6A" w:rsidP="002B4E6A">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177040D1" w14:textId="5FE609A2" w:rsidR="002B4E6A" w:rsidRPr="001D4CE9" w:rsidRDefault="002B4E6A" w:rsidP="002B4E6A">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4873464D" w14:textId="77777777" w:rsidR="002B4E6A" w:rsidRDefault="002B4E6A" w:rsidP="002B4E6A">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48B90C6F" w14:textId="77777777" w:rsidR="002B4E6A" w:rsidRPr="00FD50C0" w:rsidRDefault="002B4E6A" w:rsidP="002B4E6A">
      <w:r>
        <w:t xml:space="preserve">For instance, while the following assignment statement contains unspecified behaviour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behaviour for how a translator handles some construct, where two or more of the behaviours can result in differences in external program behaviour.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Use language constructs that have specified behaviour.</w:t>
      </w:r>
    </w:p>
    <w:p w14:paraId="6B1E535B" w14:textId="25E6D966" w:rsidR="00551456" w:rsidRDefault="00551456" w:rsidP="000D69D3">
      <w:pPr>
        <w:numPr>
          <w:ilvl w:val="0"/>
          <w:numId w:val="30"/>
        </w:numPr>
        <w:spacing w:after="0"/>
      </w:pPr>
      <w:r>
        <w:t>Use static analysis tools that identify conditions that can result in unspecified behavio</w:t>
      </w:r>
      <w:r w:rsidR="00625E20">
        <w:t>u</w:t>
      </w:r>
      <w:r>
        <w:t>r.</w:t>
      </w:r>
    </w:p>
    <w:p w14:paraId="5E841DD0" w14:textId="77777777" w:rsidR="003D0496" w:rsidRDefault="002B4E6A" w:rsidP="000D69D3">
      <w:pPr>
        <w:numPr>
          <w:ilvl w:val="0"/>
          <w:numId w:val="30"/>
        </w:numPr>
        <w:spacing w:after="0"/>
        <w:rPr>
          <w:ins w:id="1039" w:author="Stephen Michell" w:date="2018-04-27T10:56:00Z"/>
        </w:rPr>
      </w:pPr>
      <w:r>
        <w:t xml:space="preserve">Ensure that a specific use of a construct having unspecified behaviour produces a result that is the same for all of the possible behaviours permitted by the language specification. </w:t>
      </w:r>
    </w:p>
    <w:p w14:paraId="3EE53B46" w14:textId="7E7BE16D" w:rsidR="002B4E6A" w:rsidRDefault="003D0496" w:rsidP="000D69D3">
      <w:pPr>
        <w:numPr>
          <w:ilvl w:val="0"/>
          <w:numId w:val="30"/>
        </w:numPr>
        <w:spacing w:after="0"/>
      </w:pPr>
      <w:commentRangeStart w:id="1040"/>
      <w:ins w:id="1041" w:author="Stephen Michell" w:date="2018-04-27T10:56:00Z">
        <w:r>
          <w:t>For situation where order of evaluation or number of evaluations is unspecified, use only operations with no side-effects, or idempotent</w:t>
        </w:r>
      </w:ins>
      <w:ins w:id="1042" w:author="Stephen Michell" w:date="2018-04-29T09:49:00Z">
        <w:r w:rsidR="007E749E">
          <w:t xml:space="preserve"> </w:t>
        </w:r>
      </w:ins>
      <w:ins w:id="1043" w:author="Stephen Michell" w:date="2018-04-29T09:50:00Z">
        <w:r w:rsidR="007E749E">
          <w:fldChar w:fldCharType="begin"/>
        </w:r>
        <w:r w:rsidR="007E749E">
          <w:instrText xml:space="preserve"> XE "idempotent" </w:instrText>
        </w:r>
        <w:r w:rsidR="007E749E">
          <w:fldChar w:fldCharType="end"/>
        </w:r>
      </w:ins>
      <w:ins w:id="1044" w:author="Stephen Michell" w:date="2018-04-27T10:56:00Z">
        <w:r>
          <w:t xml:space="preserve"> behaviour, to avoid the vulnerability.</w:t>
        </w:r>
      </w:ins>
      <w:commentRangeEnd w:id="1040"/>
      <w:r w:rsidR="007E749E">
        <w:rPr>
          <w:rStyle w:val="CommentReference"/>
        </w:rPr>
        <w:commentReference w:id="1040"/>
      </w:r>
    </w:p>
    <w:p w14:paraId="5C05D0A7" w14:textId="561297AC" w:rsidR="0049689B" w:rsidRDefault="002B4E6A" w:rsidP="000D69D3">
      <w:pPr>
        <w:numPr>
          <w:ilvl w:val="0"/>
          <w:numId w:val="30"/>
        </w:numPr>
      </w:pPr>
      <w:r>
        <w:lastRenderedPageBreak/>
        <w:t>When developing coding guidelines for a specific language</w:t>
      </w:r>
    </w:p>
    <w:p w14:paraId="552B7B67" w14:textId="225188F6" w:rsidR="0049689B" w:rsidRDefault="00551456" w:rsidP="00B72322">
      <w:pPr>
        <w:numPr>
          <w:ilvl w:val="1"/>
          <w:numId w:val="30"/>
        </w:numPr>
      </w:pPr>
      <w:r>
        <w:t xml:space="preserve">identify </w:t>
      </w:r>
      <w:r w:rsidR="002B4E6A">
        <w:t>all constructs that have unspecified behaviour</w:t>
      </w:r>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behaviours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Languages should minimize the amount of unspecified behaviours, minimize the number of possible behaviours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1045" w:name="_Ref313948728"/>
      <w:bookmarkStart w:id="1046" w:name="_Toc358896433"/>
      <w:bookmarkStart w:id="1047" w:name="_Toc440397682"/>
      <w:bookmarkStart w:id="1048" w:name="_Toc520048447"/>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1049" w:name="EWF"/>
      <w:r w:rsidR="002B4E6A" w:rsidRPr="00D16A15">
        <w:t>EWF</w:t>
      </w:r>
      <w:bookmarkEnd w:id="1049"/>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1045"/>
      <w:bookmarkEnd w:id="1046"/>
      <w:bookmarkEnd w:id="1047"/>
      <w:r w:rsidR="00D001F7">
        <w:t>]</w:t>
      </w:r>
      <w:bookmarkEnd w:id="1048"/>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The external behaviour of a program containing an instance of a construct having undefined behaviour,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7322B51F"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236283" w:rsidRPr="009529AC">
        <w:rPr>
          <w:i/>
          <w:color w:val="0070C0"/>
          <w:u w:val="single"/>
        </w:rPr>
        <w:t xml:space="preserve">6.55 Unspecified behaviour </w:t>
      </w:r>
      <w:r w:rsidR="00AE3634">
        <w:rPr>
          <w:i/>
          <w:color w:val="0070C0"/>
          <w:u w:val="single"/>
        </w:rPr>
        <w:t>[BQF]</w:t>
      </w:r>
      <w:r w:rsidR="00236283" w:rsidRPr="009529AC">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r w:rsidR="00AE3634">
        <w:rPr>
          <w:i/>
          <w:color w:val="0070C0"/>
          <w:u w:val="single"/>
        </w:rPr>
        <w:t xml:space="preserve"> [FAB]</w:t>
      </w:r>
      <w:r w:rsidR="00236283" w:rsidRPr="009529AC">
        <w:rPr>
          <w:i/>
          <w:color w:val="0070C0"/>
          <w:u w:val="single"/>
        </w:rPr>
        <w:t xml:space="preserve"> ]</w:t>
      </w:r>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6534FBA6" w14:textId="70720A04"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lastRenderedPageBreak/>
        <w:t>Languages that do not fully define the behaviour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behaviour does not operate within the domain in which the behaviour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r w:rsidDel="0011658E">
        <w:t>behaviour</w:t>
      </w:r>
      <w:r>
        <w:t>.</w:t>
      </w:r>
      <w:r w:rsidR="00CF033F">
        <w:t xml:space="preserve"> </w:t>
      </w:r>
      <w:r>
        <w:t xml:space="preserve">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14:paraId="01E17C7A" w14:textId="3A6A8FEA" w:rsidR="00551456" w:rsidRDefault="00551456" w:rsidP="000D69D3">
      <w:pPr>
        <w:numPr>
          <w:ilvl w:val="0"/>
          <w:numId w:val="30"/>
        </w:numPr>
        <w:spacing w:after="0"/>
      </w:pPr>
      <w:r w:rsidRPr="00F97466">
        <w:t>Use static analysis tools that identify conditions that can result in undefined behaviour.</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3D1D1595"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r>
        <w:t>behavio</w:t>
      </w:r>
      <w:r w:rsidR="00625E20">
        <w:t>u</w:t>
      </w:r>
      <w:r>
        <w:t>r,</w:t>
      </w:r>
      <w:r w:rsidRPr="00B12C6A">
        <w:t xml:space="preserve"> documented for each construct, the situations where the set of possible </w:t>
      </w:r>
      <w:r w:rsidRPr="00B12C6A" w:rsidDel="0011658E">
        <w:t>behaviour</w:t>
      </w:r>
      <w:r>
        <w:t>s can vary.</w:t>
      </w:r>
    </w:p>
    <w:p w14:paraId="3A66AE4D" w14:textId="3FA20BF6"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r w:rsidRPr="00B12C6A" w:rsidDel="0011658E">
        <w:t>behaviour</w:t>
      </w:r>
      <w:r w:rsidR="00625E20">
        <w:t>.</w:t>
      </w:r>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r w:rsidDel="0011658E">
        <w:t>behaviour</w:t>
      </w:r>
      <w:r>
        <w:t xml:space="preserve"> to the extent possible and practical.</w:t>
      </w:r>
    </w:p>
    <w:p w14:paraId="6A451D49" w14:textId="77777777" w:rsidR="002B4E6A" w:rsidRDefault="002B4E6A" w:rsidP="000D69D3">
      <w:pPr>
        <w:numPr>
          <w:ilvl w:val="0"/>
          <w:numId w:val="111"/>
        </w:numPr>
        <w:spacing w:after="0"/>
      </w:pPr>
      <w:r>
        <w:t>Language designers should enumerate all the cases of undefined behaviour.</w:t>
      </w:r>
    </w:p>
    <w:p w14:paraId="788170A7" w14:textId="77777777" w:rsidR="002B4E6A" w:rsidRDefault="002B4E6A" w:rsidP="000D69D3">
      <w:pPr>
        <w:numPr>
          <w:ilvl w:val="0"/>
          <w:numId w:val="111"/>
        </w:numPr>
      </w:pPr>
      <w:r w:rsidRPr="00184DB7">
        <w:t>Language designers should provide mechanisms that permit the disabling or diagnosing of constructs that may produce undefined behaviou</w:t>
      </w:r>
      <w:r>
        <w:t>r.</w:t>
      </w:r>
    </w:p>
    <w:p w14:paraId="18CBAF88" w14:textId="628F7DA0" w:rsidR="002B4E6A" w:rsidRPr="007E54FA" w:rsidRDefault="003C59B1" w:rsidP="002B4E6A">
      <w:pPr>
        <w:pStyle w:val="Heading2"/>
      </w:pPr>
      <w:bookmarkStart w:id="1050" w:name="_Toc520048448"/>
      <w:bookmarkStart w:id="1051" w:name="_Ref313948823"/>
      <w:bookmarkStart w:id="1052" w:name="_Toc358896434"/>
      <w:bookmarkStart w:id="1053" w:name="_Toc440397683"/>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7E749E" w:rsidRPr="007E54FA">
        <w:t>[FAB]</w:t>
      </w:r>
      <w:bookmarkEnd w:id="1050"/>
      <w:r w:rsidR="007E749E">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1051"/>
      <w:bookmarkEnd w:id="1052"/>
      <w:bookmarkEnd w:id="1053"/>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0D67D2C1" w:rsidR="002B4E6A" w:rsidRDefault="002B4E6A" w:rsidP="002B4E6A">
      <w:r>
        <w:t>Some constructs in programming languages are not fully defined</w:t>
      </w:r>
      <w:r w:rsidR="00AB6FC7">
        <w:t>,</w:t>
      </w:r>
      <w:r>
        <w:t xml:space="preserve"> </w:t>
      </w:r>
      <w:commentRangeStart w:id="1054"/>
      <w:r>
        <w:t>see</w:t>
      </w:r>
      <w:commentRangeEnd w:id="1054"/>
      <w:r w:rsidR="00AB6FC7">
        <w:t xml:space="preserve"> clause</w:t>
      </w:r>
      <w:r w:rsidR="00114045">
        <w:rPr>
          <w:rStyle w:val="CommentReference"/>
        </w:rPr>
        <w:commentReference w:id="1054"/>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6.55 Unspecified behaviour [BQF]</w:t>
      </w:r>
      <w:r w:rsidR="00545B1A" w:rsidRPr="00B35625">
        <w:rPr>
          <w:i/>
          <w:color w:val="0070C0"/>
          <w:u w:val="single"/>
        </w:rPr>
        <w:fldChar w:fldCharType="end"/>
      </w:r>
      <w:r w:rsidR="00AB6FC7">
        <w:t>,</w:t>
      </w:r>
      <w:r>
        <w:t xml:space="preserve">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lastRenderedPageBreak/>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0464B59B" w:rsidR="002B4E6A" w:rsidRPr="009C104D" w:rsidRDefault="002B4E6A" w:rsidP="002B4E6A">
      <w:commentRangeStart w:id="1055"/>
      <w:r>
        <w:t>See</w:t>
      </w:r>
      <w:commentRangeEnd w:id="1055"/>
      <w:r w:rsidR="00AB6FC7">
        <w:t xml:space="preserve"> clause</w:t>
      </w:r>
      <w:r w:rsidR="00114045">
        <w:rPr>
          <w:rStyle w:val="CommentReference"/>
        </w:rPr>
        <w:commentReference w:id="1055"/>
      </w:r>
      <w:ins w:id="1056" w:author="Stephen Michell" w:date="2018-07-29T17:30:00Z">
        <w:r w:rsidR="00AD3E31">
          <w:t>s</w:t>
        </w:r>
      </w:ins>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236283" w:rsidRPr="009529AC">
        <w:rPr>
          <w:i/>
          <w:color w:val="0070C0"/>
          <w:u w:val="single"/>
        </w:rPr>
        <w:t>6.55 Unspecified behaviour [BQF]</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236283" w:rsidRPr="009529AC">
        <w:rPr>
          <w:i/>
          <w:color w:val="0070C0"/>
          <w:u w:val="single"/>
        </w:rPr>
        <w:t>6.56 Undefined behaviour [EW</w:t>
      </w:r>
      <w:r w:rsidR="009529AC">
        <w:rPr>
          <w:i/>
          <w:color w:val="0070C0"/>
          <w:u w:val="single"/>
        </w:rPr>
        <w:t>F]</w:t>
      </w:r>
      <w:r w:rsidR="009529AC" w:rsidRPr="009529AC" w:rsidDel="009529AC">
        <w:rPr>
          <w:i/>
          <w:color w:val="0070C0"/>
          <w:u w:val="single"/>
        </w:rPr>
        <w:t xml:space="preserve"> </w:t>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31410E75" w14:textId="52EBCC10"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27D471AD" w14:textId="68B1121E"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r w:rsidDel="0011658E">
        <w:t>behaviour</w:t>
      </w:r>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r w:rsidDel="0011658E">
        <w:t>behaviour</w:t>
      </w:r>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lastRenderedPageBreak/>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 The subse</w:t>
      </w:r>
      <w:r w:rsidR="00045EC5">
        <w:t>t is acceptable if</w:t>
      </w:r>
      <w:r w:rsidR="002B4E6A">
        <w:t xml:space="preserve"> the 'same external </w:t>
      </w:r>
      <w:r w:rsidR="002B4E6A" w:rsidDel="0011658E">
        <w:t>behaviour</w:t>
      </w:r>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r w:rsidDel="0011658E">
        <w:t>behaviour</w:t>
      </w:r>
      <w:r>
        <w:t xml:space="preserve"> is changed within the current file.</w:t>
      </w:r>
    </w:p>
    <w:p w14:paraId="4D295C3D" w14:textId="54D6D4C9"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625E20">
        <w:t>behaviour</w:t>
      </w:r>
      <w:r w:rsidR="001F51CA">
        <w:t>,</w:t>
      </w:r>
      <w:r w:rsidRPr="00B12C6A">
        <w:t xml:space="preserve"> documented for each construct, the situations where the set of possible </w:t>
      </w:r>
      <w:r w:rsidRPr="00B12C6A" w:rsidDel="0011658E">
        <w:t>behaviour</w:t>
      </w:r>
      <w:r w:rsidRPr="00B12C6A">
        <w:t xml:space="preserve">s can vary </w:t>
      </w:r>
      <w:r w:rsidR="001F51CA">
        <w:t>and</w:t>
      </w:r>
      <w:r w:rsidRPr="00B12C6A">
        <w:t xml:space="preserve"> enumerated</w:t>
      </w:r>
      <w:r w:rsidR="001F51CA">
        <w:t xml:space="preserve"> the variations</w:t>
      </w:r>
      <w:r w:rsidRPr="00B12C6A">
        <w:t>.</w:t>
      </w:r>
    </w:p>
    <w:p w14:paraId="46C4685A" w14:textId="3FD896B1"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r w:rsidRPr="00B12C6A" w:rsidDel="0011658E">
        <w:t>behaviour</w:t>
      </w:r>
      <w:r w:rsidR="00625E20">
        <w:t>.</w:t>
      </w:r>
    </w:p>
    <w:p w14:paraId="77E41684" w14:textId="77777777" w:rsidR="002B4E6A" w:rsidRDefault="002B4E6A" w:rsidP="000D69D3">
      <w:pPr>
        <w:numPr>
          <w:ilvl w:val="0"/>
          <w:numId w:val="31"/>
        </w:numPr>
      </w:pPr>
      <w:r>
        <w:t>Verify code behaviour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r w:rsidDel="0011658E">
        <w:t>behaviour</w:t>
      </w:r>
      <w:r>
        <w:t>s.</w:t>
      </w:r>
    </w:p>
    <w:p w14:paraId="6086C0F4" w14:textId="77777777" w:rsidR="002B4E6A" w:rsidRDefault="002B4E6A" w:rsidP="000D69D3">
      <w:pPr>
        <w:numPr>
          <w:ilvl w:val="1"/>
          <w:numId w:val="31"/>
        </w:numPr>
        <w:tabs>
          <w:tab w:val="clear" w:pos="1440"/>
          <w:tab w:val="num" w:pos="720"/>
        </w:tabs>
        <w:spacing w:after="0"/>
        <w:ind w:left="720"/>
      </w:pPr>
      <w:r w:rsidDel="00B12C6A">
        <w:t>Language specifiers should enumerate all the cases of implementation-defined behaviour</w:t>
      </w:r>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211DB7F0" w:rsidR="002B4E6A" w:rsidRDefault="003C59B1" w:rsidP="002B4E6A">
      <w:pPr>
        <w:pStyle w:val="Heading2"/>
      </w:pPr>
      <w:bookmarkStart w:id="1057" w:name="_Toc520048449"/>
      <w:bookmarkStart w:id="1058" w:name="_Ref313956968"/>
      <w:bookmarkStart w:id="1059" w:name="_Toc358896435"/>
      <w:bookmarkStart w:id="1060" w:name="_Toc440397684"/>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1057"/>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1058"/>
      <w:bookmarkEnd w:id="1059"/>
      <w:bookmarkEnd w:id="1060"/>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lastRenderedPageBreak/>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hat have standards, though some only have defacto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1061" w:name="_Toc358896436"/>
      <w:bookmarkStart w:id="1062" w:name="_Toc440397685"/>
      <w:bookmarkStart w:id="1063" w:name="_Toc520048450"/>
      <w:r>
        <w:lastRenderedPageBreak/>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1064" w:name="CGA"/>
      <w:r w:rsidR="00E9574B">
        <w:t>CGA</w:t>
      </w:r>
      <w:bookmarkEnd w:id="1064"/>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1061"/>
      <w:bookmarkEnd w:id="1062"/>
      <w:bookmarkEnd w:id="1063"/>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t>This may cause the other thread(s) to wait forever for some event from the unactivated thread, or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r>
        <w:rPr>
          <w:lang w:val="en-CA"/>
        </w:rPr>
        <w:t>JSF :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1D84EBBE" w14:textId="32DDEA1F" w:rsidR="003D57B2" w:rsidRDefault="003D57B2" w:rsidP="003D57B2">
      <w:pPr>
        <w:spacing w:after="0"/>
        <w:rPr>
          <w:lang w:val="en-CA"/>
        </w:rPr>
      </w:pPr>
      <w:r w:rsidRPr="00286985">
        <w:rPr>
          <w:lang w:val="en-CA"/>
        </w:rPr>
        <w:t>Holzmann G., "</w:t>
      </w:r>
      <w:r w:rsidRPr="001426B4">
        <w:rPr>
          <w:i/>
          <w:lang w:val="en-CA"/>
        </w:rPr>
        <w:t>The SPIN Model Checker: Principles and Reference Manual</w:t>
      </w:r>
      <w:r>
        <w:rPr>
          <w:lang w:val="en-CA"/>
        </w:rPr>
        <w:t>"</w:t>
      </w:r>
      <w:r w:rsidRPr="00286985">
        <w:rPr>
          <w:lang w:val="en-CA"/>
        </w:rPr>
        <w:t>, Addison Wesley Professional. 2003</w:t>
      </w:r>
    </w:p>
    <w:p w14:paraId="0F54A19B" w14:textId="11E8EED9"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ins w:id="1065" w:author="Stephen Michell" w:date="2018-06-20T12:07:00Z">
        <w:r w:rsidR="004C6021">
          <w:rPr>
            <w:lang w:val="en-CA"/>
          </w:rPr>
          <w:t xml:space="preserve"> [40]</w:t>
        </w:r>
      </w:ins>
      <w:del w:id="1066" w:author="Stephen Michell" w:date="2018-06-20T12:07:00Z">
        <w:r w:rsidRPr="00286985" w:rsidDel="004C6021">
          <w:rPr>
            <w:lang w:val="en-CA"/>
          </w:rPr>
          <w:delText>, Proceedings of the 10</w:delText>
        </w:r>
        <w:r w:rsidRPr="001426B4" w:rsidDel="004C6021">
          <w:rPr>
            <w:vertAlign w:val="superscript"/>
            <w:lang w:val="en-CA"/>
          </w:rPr>
          <w:delText>th</w:delText>
        </w:r>
        <w:r w:rsidDel="004C6021">
          <w:rPr>
            <w:lang w:val="en-CA"/>
          </w:rPr>
          <w:delText xml:space="preserve"> </w:delText>
        </w:r>
        <w:r w:rsidRPr="00286985" w:rsidDel="004C6021">
          <w:rPr>
            <w:lang w:val="en-CA"/>
          </w:rPr>
          <w:delText xml:space="preserve">International Conference on Fundamentals of Computation Theory, 1995 </w:delText>
        </w:r>
      </w:del>
    </w:p>
    <w:p w14:paraId="3CC87905" w14:textId="385516AD" w:rsidR="003D57B2" w:rsidRPr="001426B4" w:rsidRDefault="003D57B2" w:rsidP="003D57B2">
      <w:pPr>
        <w:spacing w:after="240"/>
        <w:rPr>
          <w:lang w:val="en-CA"/>
        </w:rPr>
      </w:pPr>
      <w:r w:rsidRPr="001426B4">
        <w:rPr>
          <w:i/>
          <w:lang w:val="en-CA"/>
        </w:rPr>
        <w:t>Ravenscar Tasking Profile</w:t>
      </w:r>
      <w:r w:rsidRPr="00286985">
        <w:rPr>
          <w:lang w:val="en-CA"/>
        </w:rPr>
        <w:t>, specified in ISO/IEC 8652:</w:t>
      </w:r>
      <w:r w:rsidR="009814C4">
        <w:rPr>
          <w:lang w:val="en-CA"/>
        </w:rPr>
        <w:t>2012</w:t>
      </w:r>
      <w:r w:rsidRPr="00286985">
        <w:rPr>
          <w:lang w:val="en-CA"/>
        </w:rPr>
        <w:t xml:space="preserve"> </w:t>
      </w:r>
      <w:r w:rsidR="009814C4">
        <w:rPr>
          <w:lang w:val="en-CA"/>
        </w:rPr>
        <w:t>Information Technology – Programming Languages - Ada</w:t>
      </w:r>
      <w:r w:rsidRPr="00286985">
        <w:rPr>
          <w:lang w:val="en-CA"/>
        </w:rPr>
        <w:t xml:space="preserve"> </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When the activation is “static”, resources have been preallocated,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unactivated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w:t>
      </w:r>
      <w:r w:rsidRPr="00286985">
        <w:rPr>
          <w:lang w:val="en-CA"/>
        </w:rPr>
        <w:lastRenderedPageBreak/>
        <w:t>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086D346"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w:t>
      </w:r>
      <w:r w:rsidR="009160F2">
        <w:rPr>
          <w:lang w:val="en-CA"/>
        </w:rPr>
        <w:t>,</w:t>
      </w:r>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2846B5D4" w:rsidR="003D57B2" w:rsidRDefault="00C505FC" w:rsidP="00D001F7">
      <w:pPr>
        <w:pStyle w:val="Heading2"/>
        <w:rPr>
          <w:lang w:val="en-CA"/>
        </w:rPr>
      </w:pPr>
      <w:bookmarkStart w:id="1067" w:name="_Toc520048451"/>
      <w:bookmarkStart w:id="1068" w:name="_Toc358896437"/>
      <w:bookmarkStart w:id="1069" w:name="_Ref411808169"/>
      <w:bookmarkStart w:id="1070" w:name="_Ref411809401"/>
      <w:bookmarkStart w:id="1071" w:name="_Toc440397686"/>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1067"/>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1072" w:name="CGT"/>
      <w:r w:rsidR="00D001F7" w:rsidRPr="004708DB">
        <w:instrText>CGT</w:instrText>
      </w:r>
      <w:bookmarkEnd w:id="1072"/>
      <w:r w:rsidR="00D001F7" w:rsidRPr="004708DB">
        <w:instrText>]</w:instrText>
      </w:r>
      <w:r w:rsidR="00D001F7">
        <w:instrText>"</w:instrText>
      </w:r>
      <w:r w:rsidR="00D001F7">
        <w:rPr>
          <w:lang w:val="en-CA"/>
        </w:rPr>
        <w:fldChar w:fldCharType="end"/>
      </w:r>
      <w:r w:rsidR="00D001F7">
        <w:rPr>
          <w:lang w:val="en-CA"/>
        </w:rPr>
        <w:t xml:space="preserve"> </w:t>
      </w:r>
      <w:bookmarkEnd w:id="1068"/>
      <w:bookmarkEnd w:id="1069"/>
      <w:bookmarkEnd w:id="1070"/>
      <w:bookmarkEnd w:id="1071"/>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07DF988A"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w:t>
      </w:r>
      <w:commentRangeStart w:id="1073"/>
      <w:r w:rsidRPr="00646220">
        <w:rPr>
          <w:lang w:val="en-CA"/>
        </w:rPr>
        <w:t>see</w:t>
      </w:r>
      <w:commentRangeEnd w:id="1073"/>
      <w:r w:rsidR="00AD3E31">
        <w:rPr>
          <w:lang w:val="en-CA"/>
        </w:rPr>
        <w:t xml:space="preserve"> clause</w:t>
      </w:r>
      <w:r w:rsidR="00F94088">
        <w:rPr>
          <w:rStyle w:val="CommentReference"/>
        </w:rPr>
        <w:commentReference w:id="1073"/>
      </w:r>
      <w:r w:rsidRPr="00646220">
        <w:rPr>
          <w:lang w:val="en-CA"/>
        </w:rPr>
        <w:t xml:space="preserve"> </w:t>
      </w:r>
      <w:r w:rsidR="00E656EB">
        <w:rPr>
          <w:lang w:val="en-CA"/>
        </w:rPr>
        <w:t>6.</w:t>
      </w:r>
      <w:r w:rsidR="00AB1605">
        <w:rPr>
          <w:lang w:val="en-CA"/>
        </w:rPr>
        <w:t>63</w:t>
      </w:r>
      <w:ins w:id="1074" w:author="Stephen Michell" w:date="2018-07-29T17:29:00Z">
        <w:r w:rsidR="00AD3E31">
          <w:rPr>
            <w:lang w:val="en-CA"/>
          </w:rPr>
          <w:t xml:space="preserve"> [CGM]</w:t>
        </w:r>
      </w:ins>
      <w:r w:rsidRPr="00646220">
        <w:rPr>
          <w:lang w:val="en-CA"/>
        </w:rPr>
        <w:t>.</w:t>
      </w:r>
    </w:p>
    <w:p w14:paraId="0791E20E" w14:textId="7E541593" w:rsidR="003D57B2" w:rsidRPr="00646220" w:rsidRDefault="003D57B2" w:rsidP="003D57B2">
      <w:pPr>
        <w:rPr>
          <w:lang w:val="en-CA"/>
        </w:rPr>
      </w:pPr>
      <w:r w:rsidRPr="00646220">
        <w:rPr>
          <w:lang w:val="en-CA"/>
        </w:rPr>
        <w:lastRenderedPageBreak/>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r>
        <w:rPr>
          <w:lang w:val="en-CA"/>
        </w:rPr>
        <w:t>JSF :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r w:rsidRPr="00646220">
        <w:rPr>
          <w:lang w:val="en-CA"/>
        </w:rPr>
        <w:t>Holzmann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36DFC886" w:rsidR="003D57B2" w:rsidRDefault="003D57B2" w:rsidP="003D57B2">
      <w:pPr>
        <w:spacing w:after="240"/>
      </w:pPr>
      <w:r w:rsidRPr="001426B4">
        <w:rPr>
          <w:i/>
        </w:rPr>
        <w:t>The Ravenscar Tasking Profile</w:t>
      </w:r>
      <w:r w:rsidRPr="00646220">
        <w:t>, specified in ISO/IEC 8652:</w:t>
      </w:r>
      <w:r w:rsidR="009814C4">
        <w:t>2012 Information Technology – Programming languages - Ada</w:t>
      </w:r>
      <w:r w:rsidRPr="00646220">
        <w:t xml:space="preserve"> </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lastRenderedPageBreak/>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Default="003D57B2" w:rsidP="000D69D3">
      <w:pPr>
        <w:numPr>
          <w:ilvl w:val="0"/>
          <w:numId w:val="172"/>
        </w:numPr>
        <w:rPr>
          <w:lang w:val="en-CA"/>
        </w:rPr>
      </w:pPr>
      <w:r>
        <w:rPr>
          <w:lang w:val="en-CA"/>
        </w:rPr>
        <w:t>Where appropriate, use scheduling models where threads never terminate.</w:t>
      </w:r>
    </w:p>
    <w:p w14:paraId="4D721282" w14:textId="37577490" w:rsidR="006263C6" w:rsidRPr="00646220" w:rsidRDefault="006263C6" w:rsidP="000D69D3">
      <w:pPr>
        <w:numPr>
          <w:ilvl w:val="0"/>
          <w:numId w:val="172"/>
        </w:numPr>
        <w:rPr>
          <w:lang w:val="en-CA"/>
        </w:rPr>
      </w:pPr>
      <w:commentRangeStart w:id="1075"/>
      <w:r w:rsidRPr="00575644">
        <w:rPr>
          <w:kern w:val="32"/>
        </w:rPr>
        <w:t>Where possible do not use forced termination</w:t>
      </w:r>
      <w:r>
        <w:rPr>
          <w:kern w:val="32"/>
        </w:rPr>
        <w:t>.</w:t>
      </w:r>
      <w:commentRangeEnd w:id="1075"/>
      <w:r w:rsidR="00F009B9">
        <w:rPr>
          <w:rStyle w:val="CommentReference"/>
        </w:rPr>
        <w:commentReference w:id="1075"/>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3E02B5CA" w:rsidR="003D57B2" w:rsidRDefault="00C505FC" w:rsidP="003D57B2">
      <w:pPr>
        <w:pStyle w:val="Heading2"/>
      </w:pPr>
      <w:bookmarkStart w:id="1076" w:name="_Toc358896438"/>
      <w:bookmarkStart w:id="1077" w:name="_Ref358977270"/>
      <w:bookmarkStart w:id="1078" w:name="_Toc440397687"/>
      <w:bookmarkStart w:id="1079" w:name="_Toc520048452"/>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1076"/>
      <w:bookmarkEnd w:id="1077"/>
      <w:bookmarkEnd w:id="1078"/>
      <w:r w:rsidR="00F009B9">
        <w:t>[CGX]</w:t>
      </w:r>
      <w:bookmarkEnd w:id="1079"/>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This, in turn, can lead to incorrect computation, premature program termination, livelock,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r>
        <w:rPr>
          <w:lang w:val="en-CA"/>
        </w:rPr>
        <w:t>JSF : (none)</w:t>
      </w:r>
    </w:p>
    <w:p w14:paraId="62FDBCB8" w14:textId="705C1079" w:rsidR="003D57B2" w:rsidRDefault="00B43A18" w:rsidP="003D57B2">
      <w:pPr>
        <w:spacing w:after="0"/>
        <w:rPr>
          <w:lang w:val="en-CA"/>
        </w:rPr>
      </w:pPr>
      <w:r>
        <w:t>MISRA: (none)</w:t>
      </w:r>
    </w:p>
    <w:p w14:paraId="3B3DDC5A" w14:textId="77777777" w:rsidR="003D57B2" w:rsidRDefault="003D57B2" w:rsidP="003D57B2">
      <w:pPr>
        <w:spacing w:after="0"/>
        <w:rPr>
          <w:lang w:val="en-CA"/>
        </w:rPr>
      </w:pPr>
      <w:r w:rsidRPr="00646220">
        <w:rPr>
          <w:lang w:val="en-CA"/>
        </w:rPr>
        <w:t>Burns A. and Wellings A., Language Vulnerabilities - Let’s not forget Concurrency, IRTAW 14, 2009.</w:t>
      </w:r>
    </w:p>
    <w:p w14:paraId="4F3B3CB0" w14:textId="3D54CF40" w:rsidR="003D57B2" w:rsidRDefault="004C6021" w:rsidP="003D57B2">
      <w:pPr>
        <w:rPr>
          <w:lang w:val="en-CA"/>
        </w:rPr>
      </w:pPr>
      <w:r>
        <w:lastRenderedPageBreak/>
        <w:t>Hoare C.A.R., "</w:t>
      </w:r>
      <w:r w:rsidRPr="001426B4">
        <w:rPr>
          <w:i/>
          <w:lang w:bidi="en-US"/>
        </w:rPr>
        <w:t>Communicating Sequential Processes</w:t>
      </w:r>
      <w:r>
        <w:t>", Prentice Hall, 1985</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268F67F7"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ins w:id="1080" w:author="Stephen Michell" w:date="2018-04-27T07:55:00Z">
        <w:r w:rsidR="00D34FD3">
          <w:rPr>
            <w:lang w:val="en-CA"/>
          </w:rPr>
          <w:t xml:space="preserve"> if such actions are not performed atomically.</w:t>
        </w:r>
      </w:ins>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0554A568"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29824C85" w:rsidR="003D57B2" w:rsidRDefault="003D57B2" w:rsidP="000D69D3">
      <w:pPr>
        <w:numPr>
          <w:ilvl w:val="0"/>
          <w:numId w:val="175"/>
        </w:numPr>
        <w:spacing w:after="0"/>
        <w:rPr>
          <w:lang w:val="en-CA"/>
        </w:rPr>
      </w:pPr>
      <w:r w:rsidRPr="00646220">
        <w:rPr>
          <w:lang w:val="en-CA"/>
        </w:rPr>
        <w:t xml:space="preserve">Use languages and those language features that provide a robust </w:t>
      </w:r>
      <w:del w:id="1081" w:author="Stephen Michell" w:date="2018-04-26T09:16:00Z">
        <w:r w:rsidRPr="00646220" w:rsidDel="00246D1C">
          <w:rPr>
            <w:lang w:val="en-CA"/>
          </w:rPr>
          <w:delText xml:space="preserve">sequential </w:delText>
        </w:r>
      </w:del>
      <w:ins w:id="1082" w:author="Stephen Michell" w:date="2018-04-26T09:16:00Z">
        <w:r w:rsidR="00246D1C">
          <w:rPr>
            <w:lang w:val="en-CA"/>
          </w:rPr>
          <w:t>synchronization</w:t>
        </w:r>
        <w:r w:rsidR="00246D1C" w:rsidRPr="00646220">
          <w:rPr>
            <w:lang w:val="en-CA"/>
          </w:rPr>
          <w:t xml:space="preserve"> </w:t>
        </w:r>
      </w:ins>
      <w:del w:id="1083" w:author="Stephen Michell" w:date="2018-04-26T09:16:00Z">
        <w:r w:rsidRPr="00646220" w:rsidDel="00246D1C">
          <w:rPr>
            <w:lang w:val="en-CA"/>
          </w:rPr>
          <w:delText>protection paradigm</w:delText>
        </w:r>
      </w:del>
      <w:ins w:id="1084" w:author="Stephen Michell" w:date="2018-04-26T09:16:00Z">
        <w:r w:rsidR="00246D1C">
          <w:rPr>
            <w:lang w:val="en-CA"/>
          </w:rPr>
          <w:t>mechanism</w:t>
        </w:r>
      </w:ins>
      <w:r w:rsidRPr="00646220">
        <w:rPr>
          <w:lang w:val="en-CA"/>
        </w:rPr>
        <w:t xml:space="preserve"> to protect against data corruption</w:t>
      </w:r>
      <w:ins w:id="1085" w:author="Stephen Michell" w:date="2018-04-26T09:16:00Z">
        <w:r w:rsidR="00246D1C">
          <w:rPr>
            <w:lang w:val="en-CA"/>
          </w:rPr>
          <w:t>.</w:t>
        </w:r>
      </w:ins>
      <w:r w:rsidRPr="00646220">
        <w:rPr>
          <w:lang w:val="en-CA"/>
        </w:rPr>
        <w:t xml:space="preserve"> </w:t>
      </w:r>
    </w:p>
    <w:p w14:paraId="6D6EBDD3" w14:textId="61DA4273"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w:t>
      </w:r>
      <w:r w:rsidR="005D2565">
        <w:rPr>
          <w:lang w:val="en-CA"/>
        </w:rPr>
        <w:t>or</w:t>
      </w:r>
      <w:r w:rsidR="005D2565" w:rsidRPr="00646220">
        <w:rPr>
          <w:lang w:val="en-CA"/>
        </w:rPr>
        <w:t xml:space="preserve"> </w:t>
      </w:r>
      <w:r w:rsidRPr="00646220">
        <w:rPr>
          <w:lang w:val="en-CA"/>
        </w:rPr>
        <w:t>Java “</w:t>
      </w:r>
      <w:r w:rsidR="00E81055">
        <w:rPr>
          <w:lang w:val="en-CA"/>
        </w:rPr>
        <w:t>synchronized</w:t>
      </w:r>
      <w:r w:rsidRPr="00646220">
        <w:rPr>
          <w:lang w:val="en-CA"/>
        </w:rPr>
        <w:t>” paradigm.</w:t>
      </w:r>
    </w:p>
    <w:p w14:paraId="44730028" w14:textId="3D5ADAE0" w:rsidR="00F009B9" w:rsidRDefault="003D57B2" w:rsidP="00972C78">
      <w:pPr>
        <w:numPr>
          <w:ilvl w:val="0"/>
          <w:numId w:val="175"/>
        </w:numPr>
        <w:spacing w:after="0"/>
        <w:rPr>
          <w:ins w:id="1086" w:author="Stephen Michell" w:date="2018-04-29T10:07:00Z"/>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865D81" w14:textId="1B695C5C" w:rsidR="00E36082" w:rsidRPr="00F009B9" w:rsidRDefault="00E36082" w:rsidP="00972C78">
      <w:pPr>
        <w:numPr>
          <w:ilvl w:val="0"/>
          <w:numId w:val="175"/>
        </w:numPr>
        <w:spacing w:after="0"/>
        <w:rPr>
          <w:lang w:val="en-CA"/>
        </w:rPr>
      </w:pPr>
      <w:commentRangeStart w:id="1087"/>
      <w:ins w:id="1088" w:author="Stephen Michell" w:date="2018-04-27T07:52:00Z">
        <w:r w:rsidRPr="00F009B9">
          <w:rPr>
            <w:lang w:val="en-CA"/>
          </w:rPr>
          <w:t xml:space="preserve">Where facilities such as “atomic” or “volatile” exist, use such mechanisms to </w:t>
        </w:r>
      </w:ins>
      <w:ins w:id="1089" w:author="Stephen Michell" w:date="2018-04-27T07:53:00Z">
        <w:r w:rsidR="00FB0CEA" w:rsidRPr="00F009B9">
          <w:rPr>
            <w:lang w:val="en-CA"/>
          </w:rPr>
          <w:t>achieve the necessary atomicity of concurrent accesses.</w:t>
        </w:r>
      </w:ins>
      <w:ins w:id="1090" w:author="Stephen Michell" w:date="2018-04-27T07:52:00Z">
        <w:r w:rsidRPr="00F009B9">
          <w:rPr>
            <w:lang w:val="en-CA"/>
          </w:rPr>
          <w:t xml:space="preserve"> </w:t>
        </w:r>
      </w:ins>
      <w:commentRangeEnd w:id="1087"/>
      <w:r w:rsidR="00F009B9">
        <w:rPr>
          <w:rStyle w:val="CommentReference"/>
        </w:rPr>
        <w:commentReference w:id="1087"/>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4F53CAAF" w:rsidR="003D57B2" w:rsidRDefault="00AE1EED" w:rsidP="003D57B2">
      <w:pPr>
        <w:pStyle w:val="Heading2"/>
        <w:rPr>
          <w:lang w:val="en-CA"/>
        </w:rPr>
      </w:pPr>
      <w:bookmarkStart w:id="1091" w:name="_Toc358896439"/>
      <w:bookmarkStart w:id="1092" w:name="_Ref411808187"/>
      <w:bookmarkStart w:id="1093" w:name="_Ref411808224"/>
      <w:bookmarkStart w:id="1094" w:name="_Ref411809438"/>
      <w:bookmarkStart w:id="1095" w:name="_Toc440397688"/>
      <w:bookmarkStart w:id="1096" w:name="_Toc520048453"/>
      <w:r>
        <w:rPr>
          <w:lang w:val="en-CA"/>
        </w:rPr>
        <w:lastRenderedPageBreak/>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1091"/>
      <w:bookmarkEnd w:id="1092"/>
      <w:bookmarkEnd w:id="1093"/>
      <w:bookmarkEnd w:id="1094"/>
      <w:bookmarkEnd w:id="1095"/>
      <w:r w:rsidR="00F009B9">
        <w:rPr>
          <w:lang w:val="en-CA"/>
        </w:rPr>
        <w:t>[CGS]</w:t>
      </w:r>
      <w:bookmarkEnd w:id="1096"/>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1097" w:name="CGS"/>
      <w:r w:rsidR="003D57B2" w:rsidRPr="00B2682E">
        <w:instrText>CGS</w:instrText>
      </w:r>
      <w:bookmarkEnd w:id="1097"/>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r>
        <w:rPr>
          <w:lang w:val="en-CA"/>
        </w:rPr>
        <w:t>JSF : (none)</w:t>
      </w:r>
    </w:p>
    <w:p w14:paraId="005614B4" w14:textId="77777777" w:rsidR="00FE77F7" w:rsidRDefault="00FE77F7" w:rsidP="003D57B2">
      <w:pPr>
        <w:spacing w:after="0"/>
      </w:pPr>
      <w:r>
        <w:t>MISRA: (none)</w:t>
      </w:r>
    </w:p>
    <w:p w14:paraId="5160534B" w14:textId="0DC4B247" w:rsidR="003D57B2" w:rsidRDefault="003D57B2" w:rsidP="003D57B2">
      <w:pPr>
        <w:spacing w:after="0"/>
      </w:pPr>
      <w:r>
        <w:t>Hoare C.A.R., "</w:t>
      </w:r>
      <w:r w:rsidRPr="001426B4">
        <w:rPr>
          <w:i/>
          <w:lang w:bidi="en-US"/>
        </w:rPr>
        <w:t>Communicating Sequential Processes</w:t>
      </w:r>
      <w:r>
        <w:t>"</w:t>
      </w:r>
      <w:r w:rsidR="004C6021">
        <w:t xml:space="preserve"> [41]</w:t>
      </w:r>
    </w:p>
    <w:p w14:paraId="776851A3" w14:textId="63B90E75" w:rsidR="003D57B2" w:rsidRDefault="003D57B2" w:rsidP="003D57B2">
      <w:pPr>
        <w:spacing w:after="0"/>
      </w:pPr>
      <w:r>
        <w:t>Larsen, Peterson, Wang, "</w:t>
      </w:r>
      <w:r w:rsidRPr="001426B4">
        <w:rPr>
          <w:i/>
          <w:lang w:bidi="en-US"/>
        </w:rPr>
        <w:t>Model Checking for Real-Time Systems</w:t>
      </w:r>
      <w:r>
        <w:t>"</w:t>
      </w:r>
      <w:r w:rsidR="004C6021">
        <w:t xml:space="preserve"> [40]</w:t>
      </w:r>
    </w:p>
    <w:p w14:paraId="7810E1E8" w14:textId="72BEABA7" w:rsidR="003D57B2" w:rsidRDefault="003D57B2" w:rsidP="003D57B2">
      <w:pPr>
        <w:spacing w:after="240"/>
      </w:pPr>
      <w:r w:rsidRPr="001426B4">
        <w:rPr>
          <w:i/>
        </w:rPr>
        <w:t>The Ravenscar Tasking Profile</w:t>
      </w:r>
      <w:r>
        <w:t>, specified in ISO/IEC 8652:</w:t>
      </w:r>
      <w:r w:rsidR="00DA08BD">
        <w:t>2012</w:t>
      </w:r>
      <w:r>
        <w:t xml:space="preserve"> </w:t>
      </w:r>
      <w:r w:rsidR="009814C4">
        <w:t>Information technology – Programming Languages – Ada</w:t>
      </w:r>
      <w:r>
        <w:t xml:space="preserve"> </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675FA80" w:rsidR="003D57B2" w:rsidRPr="007638CB" w:rsidRDefault="003D57B2" w:rsidP="003D57B2">
      <w:pPr>
        <w:spacing w:after="240"/>
        <w:rPr>
          <w:lang w:val="en-CA"/>
        </w:rPr>
      </w:pPr>
      <w:r w:rsidRPr="007638CB">
        <w:rPr>
          <w:lang w:val="en-CA"/>
        </w:rPr>
        <w:t>These conditions can result in</w:t>
      </w:r>
      <w:r w:rsidR="00F94088">
        <w:rPr>
          <w:lang w:val="en-CA"/>
        </w:rPr>
        <w:t>:</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r w:rsidRPr="007638CB">
        <w:rPr>
          <w:lang w:val="en-CA"/>
        </w:rPr>
        <w:lastRenderedPageBreak/>
        <w:t>livelock;</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6266DEA5" w14:textId="16C22159" w:rsidR="006263C6" w:rsidRDefault="006263C6" w:rsidP="000D69D3">
      <w:pPr>
        <w:numPr>
          <w:ilvl w:val="0"/>
          <w:numId w:val="179"/>
        </w:numPr>
        <w:spacing w:after="0"/>
        <w:rPr>
          <w:lang w:val="en-CA"/>
        </w:rPr>
      </w:pPr>
      <w:commentRangeStart w:id="1098"/>
      <w:r w:rsidRPr="00575644">
        <w:rPr>
          <w:kern w:val="32"/>
        </w:rPr>
        <w:t xml:space="preserve">If possible, do not </w:t>
      </w:r>
      <w:r>
        <w:rPr>
          <w:kern w:val="32"/>
        </w:rPr>
        <w:t xml:space="preserve">force </w:t>
      </w:r>
      <w:r>
        <w:rPr>
          <w:kern w:val="32"/>
        </w:rPr>
        <w:t xml:space="preserve">immediate </w:t>
      </w:r>
      <w:r>
        <w:rPr>
          <w:kern w:val="32"/>
        </w:rPr>
        <w:t>termination externally.</w:t>
      </w:r>
      <w:commentRangeEnd w:id="1098"/>
      <w:r w:rsidR="00F009B9">
        <w:rPr>
          <w:rStyle w:val="CommentReference"/>
        </w:rPr>
        <w:commentReference w:id="1098"/>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015E47E" w14:textId="4CA7F4CB" w:rsidR="006263C6" w:rsidRPr="006263C6" w:rsidRDefault="00481500" w:rsidP="006263C6">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lastRenderedPageBreak/>
        <w:t>Provide a mechanism that, within critical pieces of code, defers the delivery of asynchronous exceptions or asynchronous transfers of control.</w:t>
      </w:r>
    </w:p>
    <w:p w14:paraId="59BD75B2" w14:textId="1F48100A" w:rsidR="003D57B2" w:rsidRDefault="00AE1EED" w:rsidP="003D57B2">
      <w:pPr>
        <w:pStyle w:val="Heading2"/>
        <w:rPr>
          <w:lang w:val="en-CA"/>
        </w:rPr>
      </w:pPr>
      <w:bookmarkStart w:id="1099" w:name="_Toc358896440"/>
      <w:bookmarkStart w:id="1100" w:name="_Toc440397689"/>
      <w:bookmarkStart w:id="1101" w:name="_Toc520048454"/>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1099"/>
      <w:bookmarkEnd w:id="1100"/>
      <w:r w:rsidR="00F009B9">
        <w:rPr>
          <w:lang w:val="en-CA"/>
        </w:rPr>
        <w:t>[CGM]</w:t>
      </w:r>
      <w:bookmarkEnd w:id="1101"/>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
    <w:p w14:paraId="6B33F796" w14:textId="571856C8"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ins w:id="1102" w:author="Stephen Michell" w:date="2018-07-29T17:29:00Z">
        <w:r w:rsidR="00AD3E31">
          <w:rPr>
            <w:rStyle w:val="hyperChar"/>
            <w:rFonts w:eastAsiaTheme="minorEastAsia"/>
          </w:rPr>
          <w:t>[CGX]</w:t>
        </w:r>
      </w:ins>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r>
        <w:rPr>
          <w:lang w:val="en-CA"/>
        </w:rPr>
        <w:t>JSF : (none)</w:t>
      </w:r>
    </w:p>
    <w:p w14:paraId="22E45945" w14:textId="77777777" w:rsidR="00B43A18" w:rsidRDefault="00B43A18" w:rsidP="00B43A18">
      <w:pPr>
        <w:spacing w:after="0"/>
      </w:pPr>
      <w:r>
        <w:t>MISRA: (none)</w:t>
      </w:r>
    </w:p>
    <w:p w14:paraId="31AAB3A8" w14:textId="041428E4" w:rsidR="003D57B2" w:rsidRDefault="004C6021" w:rsidP="003D57B2">
      <w:pPr>
        <w:spacing w:after="0"/>
        <w:rPr>
          <w:lang w:val="en-CA"/>
        </w:rPr>
      </w:pPr>
      <w:ins w:id="1103" w:author="Stephen Michell" w:date="2018-06-20T12:14:00Z">
        <w:r>
          <w:t>Hoare C.A.R., "</w:t>
        </w:r>
        <w:r w:rsidRPr="001426B4">
          <w:rPr>
            <w:i/>
            <w:lang w:bidi="en-US"/>
          </w:rPr>
          <w:t>Communicating Sequential Processes</w:t>
        </w:r>
        <w:r w:rsidR="00C950E2">
          <w:t>"  [41]</w:t>
        </w:r>
      </w:ins>
      <w:del w:id="1104" w:author="Stephen Michell" w:date="2018-06-20T12:14:00Z">
        <w:r w:rsidR="003D57B2" w:rsidRPr="007638CB" w:rsidDel="004C6021">
          <w:rPr>
            <w:lang w:val="en-CA"/>
          </w:rPr>
          <w:delText>C.A.R</w:delText>
        </w:r>
        <w:r w:rsidR="003D57B2" w:rsidDel="004C6021">
          <w:rPr>
            <w:lang w:val="en-CA"/>
          </w:rPr>
          <w:delText>.</w:delText>
        </w:r>
        <w:r w:rsidR="003D57B2" w:rsidRPr="007638CB" w:rsidDel="004C6021">
          <w:rPr>
            <w:lang w:val="en-CA"/>
          </w:rPr>
          <w:delText xml:space="preserve"> Hoare, A model for communicating sequential processes, 1980</w:delText>
        </w:r>
      </w:del>
    </w:p>
    <w:p w14:paraId="7CBB0F4A" w14:textId="40313CFC" w:rsidR="003D57B2" w:rsidRDefault="00C950E2" w:rsidP="003D57B2">
      <w:pPr>
        <w:spacing w:after="0"/>
        <w:rPr>
          <w:lang w:val="en-CA"/>
        </w:rPr>
      </w:pPr>
      <w:ins w:id="1105" w:author="Stephen Michell" w:date="2018-06-20T12:17:00Z">
        <w:r>
          <w:t>Larsen, Peterson, Wang, "</w:t>
        </w:r>
        <w:r w:rsidRPr="001426B4">
          <w:rPr>
            <w:i/>
            <w:lang w:bidi="en-US"/>
          </w:rPr>
          <w:t>Model Checking for Real-Time Systems</w:t>
        </w:r>
        <w:r>
          <w:t>" [40]</w:t>
        </w:r>
      </w:ins>
      <w:del w:id="1106" w:author="Stephen Michell" w:date="2018-06-20T12:17:00Z">
        <w:r w:rsidR="003D57B2" w:rsidRPr="007638CB" w:rsidDel="00C950E2">
          <w:rPr>
            <w:lang w:val="en-CA"/>
          </w:rPr>
          <w:delText>Larsen, K.G., Petterssen, P, Wang, Y, UPPAAL in a nutshell, 1997</w:delText>
        </w:r>
      </w:del>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lastRenderedPageBreak/>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r w:rsidRPr="001426B4">
        <w:rPr>
          <w:i/>
          <w:lang w:val="en-CA"/>
        </w:rPr>
        <w:t>livelock</w:t>
      </w:r>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In fact, many documented client-server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livelock.</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AD3E31">
      <w:pPr>
        <w:numPr>
          <w:ilvl w:val="0"/>
          <w:numId w:val="184"/>
        </w:numPr>
        <w:spacing w:after="0"/>
        <w:ind w:left="714" w:hanging="357"/>
        <w:rPr>
          <w:lang w:val="en-CA"/>
        </w:rPr>
      </w:pPr>
      <w:r w:rsidRPr="007638CB">
        <w:rPr>
          <w:lang w:val="en-CA"/>
        </w:rPr>
        <w:lastRenderedPageBreak/>
        <w:t>Use model checkers to model the concurrent behaviour of the complete application and check for states where progress fails.</w:t>
      </w:r>
      <w:r w:rsidR="00CF033F">
        <w:rPr>
          <w:lang w:val="en-CA"/>
        </w:rPr>
        <w:t xml:space="preserve"> </w:t>
      </w:r>
    </w:p>
    <w:p w14:paraId="40E0AC1A" w14:textId="77777777" w:rsidR="006263C6" w:rsidRDefault="003D57B2" w:rsidP="00AD3E31">
      <w:pPr>
        <w:pStyle w:val="ListParagraph"/>
        <w:numPr>
          <w:ilvl w:val="0"/>
          <w:numId w:val="215"/>
        </w:numPr>
        <w:spacing w:after="120" w:line="240" w:lineRule="auto"/>
        <w:ind w:left="714" w:hanging="357"/>
        <w:rPr>
          <w:ins w:id="1107" w:author="Stephen Michell" w:date="2018-04-27T11:06:00Z"/>
          <w:kern w:val="32"/>
        </w:rPr>
      </w:pPr>
      <w:r w:rsidRPr="007638CB">
        <w:rPr>
          <w:lang w:val="en-CA"/>
        </w:rPr>
        <w:t>Place all locks and releases in the same subprograms, and ensure that the order of calls and releases of multiple locks are correct.</w:t>
      </w:r>
      <w:ins w:id="1108" w:author="Stephen Michell" w:date="2018-04-27T11:06:00Z">
        <w:r w:rsidR="006263C6" w:rsidRPr="006263C6">
          <w:rPr>
            <w:kern w:val="32"/>
          </w:rPr>
          <w:t xml:space="preserve"> </w:t>
        </w:r>
      </w:ins>
    </w:p>
    <w:p w14:paraId="7EA51F5E" w14:textId="06373452" w:rsidR="006263C6" w:rsidRDefault="006263C6" w:rsidP="006263C6">
      <w:pPr>
        <w:pStyle w:val="ListParagraph"/>
        <w:numPr>
          <w:ilvl w:val="0"/>
          <w:numId w:val="215"/>
        </w:numPr>
        <w:spacing w:before="120" w:after="120" w:line="240" w:lineRule="auto"/>
        <w:rPr>
          <w:ins w:id="1109" w:author="Stephen Michell" w:date="2018-04-27T11:06:00Z"/>
          <w:kern w:val="32"/>
        </w:rPr>
      </w:pPr>
      <w:commentRangeStart w:id="1110"/>
      <w:ins w:id="1111" w:author="Stephen Michell" w:date="2018-04-27T11:06:00Z">
        <w:r>
          <w:rPr>
            <w:kern w:val="32"/>
          </w:rPr>
          <w:t>O</w:t>
        </w:r>
        <w:r w:rsidRPr="003C44DE">
          <w:rPr>
            <w:kern w:val="32"/>
          </w:rPr>
          <w:t>n a single processor</w:t>
        </w:r>
        <w:r>
          <w:rPr>
            <w:kern w:val="32"/>
          </w:rPr>
          <w:t>, m</w:t>
        </w:r>
        <w:r w:rsidRPr="003C44DE">
          <w:rPr>
            <w:kern w:val="32"/>
          </w:rPr>
          <w:t xml:space="preserve">ake use </w:t>
        </w:r>
        <w:r>
          <w:rPr>
            <w:kern w:val="32"/>
          </w:rPr>
          <w:t>of</w:t>
        </w:r>
        <w:r w:rsidRPr="003C44DE">
          <w:rPr>
            <w:kern w:val="32"/>
          </w:rPr>
          <w:t xml:space="preserve"> a scheduling regime based on ceiling protocols, this is guaranteed to be deadlock free (if </w:t>
        </w:r>
        <w:r>
          <w:rPr>
            <w:kern w:val="32"/>
          </w:rPr>
          <w:t xml:space="preserve">the tasks and resources </w:t>
        </w:r>
        <w:r w:rsidRPr="003C44DE">
          <w:rPr>
            <w:kern w:val="32"/>
          </w:rPr>
          <w:t>are assigned the correct priorities – a static property that can be checked offline).</w:t>
        </w:r>
      </w:ins>
    </w:p>
    <w:p w14:paraId="1FB14A84" w14:textId="783DCDAB" w:rsidR="006263C6" w:rsidRDefault="006263C6" w:rsidP="00AD3E31">
      <w:pPr>
        <w:pStyle w:val="ListParagraph"/>
        <w:numPr>
          <w:ilvl w:val="0"/>
          <w:numId w:val="215"/>
        </w:numPr>
        <w:spacing w:before="120" w:after="0" w:line="240" w:lineRule="auto"/>
        <w:ind w:left="714" w:hanging="357"/>
        <w:rPr>
          <w:ins w:id="1112" w:author="Stephen Michell" w:date="2018-04-27T11:06:00Z"/>
          <w:kern w:val="32"/>
        </w:rPr>
      </w:pPr>
      <w:ins w:id="1113" w:author="Stephen Michell" w:date="2018-04-27T11:06:00Z">
        <w:r w:rsidRPr="003C44DE">
          <w:rPr>
            <w:kern w:val="32"/>
          </w:rPr>
          <w:t>For multicore</w:t>
        </w:r>
      </w:ins>
      <w:ins w:id="1114" w:author="Stephen Michell" w:date="2018-04-29T10:12:00Z">
        <w:r w:rsidR="006D2DEC">
          <w:rPr>
            <w:kern w:val="32"/>
          </w:rPr>
          <w:t xml:space="preserve"> systems</w:t>
        </w:r>
      </w:ins>
      <w:ins w:id="1115" w:author="Stephen Michell" w:date="2018-04-27T11:06:00Z">
        <w:r w:rsidRPr="003C44DE">
          <w:rPr>
            <w:kern w:val="32"/>
          </w:rPr>
          <w:t>, consider assigning all interacting tasks to the same CPU then treat each such group as a separate independent entity.</w:t>
        </w:r>
      </w:ins>
    </w:p>
    <w:p w14:paraId="5DFC39B9" w14:textId="6F847D0C" w:rsidR="003D57B2" w:rsidRPr="007638CB" w:rsidRDefault="006263C6" w:rsidP="006263C6">
      <w:pPr>
        <w:numPr>
          <w:ilvl w:val="0"/>
          <w:numId w:val="184"/>
        </w:numPr>
        <w:spacing w:after="240"/>
        <w:rPr>
          <w:lang w:val="en-CA"/>
        </w:rPr>
      </w:pPr>
      <w:ins w:id="1116" w:author="Stephen Michell" w:date="2018-04-27T11:06:00Z">
        <w:r w:rsidRPr="003C44DE">
          <w:rPr>
            <w:kern w:val="32"/>
          </w:rPr>
          <w:t>Minimize the use of dynamic priorities and dynamic ceiling priorities (so that the</w:t>
        </w:r>
        <w:r>
          <w:rPr>
            <w:kern w:val="32"/>
          </w:rPr>
          <w:t xml:space="preserve"> static values can be verified)</w:t>
        </w:r>
      </w:ins>
      <w:commentRangeEnd w:id="1110"/>
      <w:r w:rsidR="006D2DEC">
        <w:rPr>
          <w:rStyle w:val="CommentReference"/>
        </w:rPr>
        <w:commentReference w:id="1110"/>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2E50E59F" w:rsidR="003D57B2" w:rsidRPr="00A7194A" w:rsidRDefault="00AE1EED" w:rsidP="003D57B2">
      <w:pPr>
        <w:pStyle w:val="Heading2"/>
        <w:rPr>
          <w:rFonts w:eastAsia="MS PGothic"/>
          <w:lang w:eastAsia="ja-JP"/>
        </w:rPr>
      </w:pPr>
      <w:bookmarkStart w:id="1117" w:name="_Toc520048455"/>
      <w:bookmarkStart w:id="1118" w:name="_Toc358896443"/>
      <w:bookmarkStart w:id="1119" w:name="_Toc440397690"/>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1117"/>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A159DB">
        <w:instrText>s</w:instrText>
      </w:r>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1118"/>
      <w:bookmarkEnd w:id="1119"/>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w:t>
      </w:r>
      <w:r w:rsidRPr="006B24D2">
        <w:rPr>
          <w:rFonts w:eastAsia="MS PGothic"/>
          <w:lang w:eastAsia="ja-JP"/>
        </w:rPr>
        <w:lastRenderedPageBreak/>
        <w:t xml:space="preserve">value in a 6 character field, padding with spaces if necessary). If the size of the target field is accidentally or maliciously increased  (say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1120" w:name="_Toc358896444"/>
      <w:bookmarkStart w:id="1121" w:name="_Toc440397691"/>
      <w:bookmarkStart w:id="1122" w:name="_Toc520048456"/>
      <w:r>
        <w:lastRenderedPageBreak/>
        <w:t>7.</w:t>
      </w:r>
      <w:r w:rsidR="00074057">
        <w:t xml:space="preserve"> </w:t>
      </w:r>
      <w:r>
        <w:t xml:space="preserve">Application </w:t>
      </w:r>
      <w:r w:rsidR="00C008F3">
        <w:t>v</w:t>
      </w:r>
      <w:r>
        <w:t>ulnerabilities</w:t>
      </w:r>
      <w:bookmarkEnd w:id="1120"/>
      <w:bookmarkEnd w:id="1121"/>
      <w:bookmarkEnd w:id="1122"/>
      <w:r w:rsidR="00A95B20" w:rsidRPr="00A95B20">
        <w:t xml:space="preserve"> </w:t>
      </w:r>
    </w:p>
    <w:p w14:paraId="31A377F4" w14:textId="77777777" w:rsidR="001610CB" w:rsidRDefault="004F754F">
      <w:pPr>
        <w:pStyle w:val="Heading2"/>
      </w:pPr>
      <w:bookmarkStart w:id="1123" w:name="_Toc358896445"/>
      <w:bookmarkStart w:id="1124" w:name="_Toc440397692"/>
      <w:bookmarkStart w:id="1125" w:name="_Toc520048457"/>
      <w:r>
        <w:t>7.1</w:t>
      </w:r>
      <w:r w:rsidR="00074057">
        <w:t xml:space="preserve"> </w:t>
      </w:r>
      <w:r w:rsidR="00A95B20">
        <w:t>General</w:t>
      </w:r>
      <w:bookmarkEnd w:id="1123"/>
      <w:bookmarkEnd w:id="1124"/>
      <w:bookmarkEnd w:id="1125"/>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37F8ABD0" w:rsidR="001610CB" w:rsidRDefault="00A95B20" w:rsidP="000D69D3">
      <w:pPr>
        <w:pStyle w:val="ListParagraph"/>
        <w:numPr>
          <w:ilvl w:val="0"/>
          <w:numId w:val="156"/>
        </w:numPr>
      </w:pPr>
      <w:r>
        <w:t>techniques that programmers can use to avoid the vulnerability</w:t>
      </w:r>
      <w:r w:rsidR="00F94088">
        <w:t>.</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1126" w:name="_Ref313945823"/>
      <w:bookmarkStart w:id="1127" w:name="_Toc358896447"/>
      <w:bookmarkStart w:id="1128" w:name="_Toc440397694"/>
    </w:p>
    <w:p w14:paraId="35247E53" w14:textId="217FB101" w:rsidR="002E655C" w:rsidRPr="008038DD" w:rsidRDefault="002E655C" w:rsidP="002E655C">
      <w:pPr>
        <w:pStyle w:val="Heading2"/>
      </w:pPr>
      <w:bookmarkStart w:id="1129" w:name="_Toc520048458"/>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1129"/>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lastRenderedPageBreak/>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7101963B" w:rsidR="00AF08E4" w:rsidRDefault="002E655C" w:rsidP="00447BD1">
      <w:r w:rsidRPr="008038DD">
        <w:t>All of the above have some shortcomings,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5EE77A14" w:rsidR="00AF08E4" w:rsidRPr="00A7194A" w:rsidRDefault="00AF08E4" w:rsidP="00AF08E4">
      <w:pPr>
        <w:pStyle w:val="Heading2"/>
        <w:rPr>
          <w:lang w:eastAsia="ja-JP"/>
        </w:rPr>
      </w:pPr>
      <w:bookmarkStart w:id="1130" w:name="_Toc520048459"/>
      <w:bookmarkEnd w:id="1126"/>
      <w:bookmarkEnd w:id="1127"/>
      <w:bookmarkEnd w:id="1128"/>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1130"/>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6A57CFF2" w:rsidR="00914758" w:rsidRPr="00767358" w:rsidRDefault="00914758" w:rsidP="00914758">
      <w:pPr>
        <w:pStyle w:val="Heading2"/>
      </w:pPr>
      <w:bookmarkStart w:id="1131" w:name="_Toc520048460"/>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1131"/>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lastRenderedPageBreak/>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77DBA251" w:rsidR="00C460CD" w:rsidRPr="00A7194A" w:rsidRDefault="00C460CD" w:rsidP="00C460CD">
      <w:pPr>
        <w:pStyle w:val="Heading2"/>
        <w:rPr>
          <w:rFonts w:eastAsia="MS PGothic"/>
          <w:lang w:eastAsia="ja-JP"/>
        </w:rPr>
      </w:pPr>
      <w:bookmarkStart w:id="1132" w:name="_Toc520048461"/>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1132"/>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55D1271" w14:textId="01A14E66" w:rsidR="00FF77BE" w:rsidRPr="00A7194A" w:rsidRDefault="00C460CD" w:rsidP="00363C66">
      <w:pPr>
        <w:spacing w:after="0"/>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w:t>
      </w:r>
      <w:r w:rsidRPr="00363C66">
        <w:rPr>
          <w:rFonts w:eastAsiaTheme="minorHAnsi"/>
        </w:rPr>
        <w:t>Inclusion</w:t>
      </w:r>
      <w:r w:rsidRPr="00A7194A">
        <w:rPr>
          <w:rFonts w:eastAsia="MS PGothic" w:cs="Arial"/>
          <w:color w:val="000000"/>
          <w:szCs w:val="16"/>
          <w:lang w:eastAsia="ja-JP"/>
        </w:rPr>
        <w:t xml:space="preserve">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380C4322" w14:textId="6596C3AA" w:rsidR="00817B99"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 xml:space="preserve">When the set of acceptable objects, such as filenames or URLs, is limited or known, create a mapping from a set of fixed input values (such as numeric IDs) to the actual filenames or URLs, and reject all other </w:t>
      </w:r>
      <w:r w:rsidRPr="002D21CE">
        <w:rPr>
          <w:rFonts w:eastAsia="MS PGothic"/>
          <w:lang w:eastAsia="ja-JP"/>
        </w:rPr>
        <w:lastRenderedPageBreak/>
        <w:t>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3EFE8E74"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r w:rsidR="00DD5D36">
        <w:rPr>
          <w:rFonts w:eastAsia="MS PGothic"/>
          <w:lang w:eastAsia="ja-JP"/>
        </w:rPr>
        <w:t xml:space="preserve">, as described </w:t>
      </w:r>
      <w:commentRangeStart w:id="1133"/>
      <w:r w:rsidR="00DD5D36">
        <w:rPr>
          <w:rFonts w:eastAsia="MS PGothic"/>
          <w:lang w:eastAsia="ja-JP"/>
        </w:rPr>
        <w:t>in</w:t>
      </w:r>
      <w:commentRangeEnd w:id="1133"/>
      <w:r w:rsidR="00AD3E31">
        <w:rPr>
          <w:rFonts w:eastAsia="MS PGothic"/>
          <w:lang w:eastAsia="ja-JP"/>
        </w:rPr>
        <w:t xml:space="preserve"> clause</w:t>
      </w:r>
      <w:r w:rsidR="00600195">
        <w:rPr>
          <w:rStyle w:val="CommentReference"/>
        </w:rPr>
        <w:commentReference w:id="1133"/>
      </w:r>
      <w:ins w:id="1134" w:author="Stephen Michell" w:date="2018-06-29T15:03:00Z">
        <w:r w:rsidR="00DD5D36">
          <w:rPr>
            <w:rFonts w:eastAsia="MS PGothic"/>
            <w:lang w:eastAsia="ja-JP"/>
          </w:rPr>
          <w:t xml:space="preserve"> </w:t>
        </w:r>
      </w:ins>
      <w:ins w:id="1135" w:author="Stephen Michell" w:date="2018-06-29T15:05:00Z">
        <w:r w:rsidR="00DD5D36">
          <w:rPr>
            <w:rFonts w:eastAsia="MS PGothic"/>
            <w:lang w:eastAsia="ja-JP"/>
          </w:rPr>
          <w:fldChar w:fldCharType="begin"/>
        </w:r>
        <w:r w:rsidR="00DD5D36">
          <w:rPr>
            <w:rFonts w:eastAsia="MS PGothic"/>
            <w:lang w:eastAsia="ja-JP"/>
          </w:rPr>
          <w:instrText xml:space="preserve"> HYPERLINK  \l "_7.14_Authentication_logic" </w:instrText>
        </w:r>
        <w:r w:rsidR="00DD5D36">
          <w:rPr>
            <w:rFonts w:eastAsia="MS PGothic"/>
            <w:lang w:eastAsia="ja-JP"/>
          </w:rPr>
          <w:fldChar w:fldCharType="separate"/>
        </w:r>
        <w:r w:rsidR="00DD5D36" w:rsidRPr="00DD5D36">
          <w:rPr>
            <w:rStyle w:val="Hyperlink"/>
            <w:rFonts w:eastAsia="MS PGothic"/>
            <w:lang w:eastAsia="ja-JP"/>
          </w:rPr>
          <w:t>7.14 Authentication logic error</w:t>
        </w:r>
        <w:r w:rsidR="00DD5D36">
          <w:rPr>
            <w:rFonts w:eastAsia="MS PGothic"/>
            <w:lang w:eastAsia="ja-JP"/>
          </w:rPr>
          <w:fldChar w:fldCharType="end"/>
        </w:r>
      </w:ins>
      <w:ins w:id="1136" w:author="Stephen Michell" w:date="2018-06-29T15:03:00Z">
        <w:r w:rsidR="00E51785">
          <w:rPr>
            <w:rFonts w:eastAsia="MS PGothic"/>
            <w:lang w:eastAsia="ja-JP"/>
          </w:rPr>
          <w:t>,</w:t>
        </w:r>
        <w:r w:rsidR="00DD5D36">
          <w:rPr>
            <w:rFonts w:eastAsia="MS PGothic"/>
            <w:lang w:eastAsia="ja-JP"/>
          </w:rPr>
          <w:t xml:space="preserve"> </w:t>
        </w:r>
      </w:ins>
      <w:ins w:id="1137" w:author="Stephen Michell" w:date="2018-06-29T15:06:00Z">
        <w:r w:rsidR="00E51785">
          <w:rPr>
            <w:rFonts w:eastAsia="MS PGothic"/>
            <w:lang w:eastAsia="ja-JP"/>
          </w:rPr>
          <w:fldChar w:fldCharType="begin"/>
        </w:r>
        <w:r w:rsidR="00E51785">
          <w:rPr>
            <w:rFonts w:eastAsia="MS PGothic"/>
            <w:lang w:eastAsia="ja-JP"/>
          </w:rPr>
          <w:instrText xml:space="preserve"> HYPERLINK  \l "_7.7_Cross-site_scripting_1" </w:instrText>
        </w:r>
        <w:r w:rsidR="00E51785">
          <w:rPr>
            <w:rFonts w:eastAsia="MS PGothic"/>
            <w:lang w:eastAsia="ja-JP"/>
          </w:rPr>
          <w:fldChar w:fldCharType="separate"/>
        </w:r>
        <w:r w:rsidR="00DD5D36" w:rsidRPr="00E51785">
          <w:rPr>
            <w:rStyle w:val="Hyperlink"/>
            <w:rFonts w:eastAsia="MS PGothic"/>
            <w:lang w:eastAsia="ja-JP"/>
          </w:rPr>
          <w:t>7.7 Cross-site scripting</w:t>
        </w:r>
        <w:r w:rsidR="00E51785">
          <w:rPr>
            <w:rFonts w:eastAsia="MS PGothic"/>
            <w:lang w:eastAsia="ja-JP"/>
          </w:rPr>
          <w:fldChar w:fldCharType="end"/>
        </w:r>
      </w:ins>
      <w:ins w:id="1138" w:author="Stephen Michell" w:date="2018-07-29T17:28:00Z">
        <w:r w:rsidR="00AD3E31">
          <w:rPr>
            <w:rFonts w:eastAsia="MS PGothic"/>
            <w:lang w:eastAsia="ja-JP"/>
          </w:rPr>
          <w:t xml:space="preserve"> [XZO]</w:t>
        </w:r>
      </w:ins>
      <w:ins w:id="1139" w:author="Stephen Michell" w:date="2018-06-29T15:07:00Z">
        <w:r w:rsidR="00E51785">
          <w:rPr>
            <w:rFonts w:eastAsia="MS PGothic"/>
            <w:lang w:eastAsia="ja-JP"/>
          </w:rPr>
          <w:t>,</w:t>
        </w:r>
      </w:ins>
      <w:commentRangeStart w:id="1140"/>
      <w:del w:id="1141" w:author="Stephen Michell" w:date="2018-06-29T15:03:00Z">
        <w:r w:rsidR="00481500" w:rsidDel="00DD5D36">
          <w:rPr>
            <w:rStyle w:val="FootnoteReference"/>
            <w:rFonts w:eastAsia="MS PGothic"/>
            <w:lang w:eastAsia="ja-JP"/>
          </w:rPr>
          <w:footnoteReference w:id="13"/>
        </w:r>
        <w:commentRangeEnd w:id="1140"/>
        <w:r w:rsidR="000D46B5" w:rsidDel="00DD5D36">
          <w:rPr>
            <w:rStyle w:val="CommentReference"/>
          </w:rPr>
          <w:commentReference w:id="1140"/>
        </w:r>
      </w:del>
      <w:ins w:id="1144" w:author="Stephen Michell" w:date="2018-06-29T15:07:00Z">
        <w:r w:rsidR="00E51785">
          <w:rPr>
            <w:rFonts w:eastAsia="MS PGothic"/>
            <w:lang w:eastAsia="ja-JP"/>
          </w:rPr>
          <w:t xml:space="preserve"> and </w:t>
        </w:r>
      </w:ins>
      <w:ins w:id="1145" w:author="Stephen Michell" w:date="2018-07-29T17:27:00Z">
        <w:r w:rsidR="00AD3E31">
          <w:rPr>
            <w:rFonts w:eastAsia="MS PGothic"/>
            <w:lang w:eastAsia="ja-JP"/>
          </w:rPr>
          <w:t xml:space="preserve">clause </w:t>
        </w:r>
      </w:ins>
      <w:ins w:id="1146" w:author="Stephen Michell" w:date="2018-06-29T15:08:00Z">
        <w:r w:rsidR="00E51785">
          <w:rPr>
            <w:rFonts w:eastAsia="MS PGothic"/>
            <w:lang w:eastAsia="ja-JP"/>
          </w:rPr>
          <w:fldChar w:fldCharType="begin"/>
        </w:r>
        <w:r w:rsidR="00E51785">
          <w:rPr>
            <w:rFonts w:eastAsia="MS PGothic"/>
            <w:lang w:eastAsia="ja-JP"/>
          </w:rPr>
          <w:instrText xml:space="preserve"> HYPERLINK  \l "_7.9_Injection_[RST]" </w:instrText>
        </w:r>
        <w:r w:rsidR="00E51785">
          <w:rPr>
            <w:rFonts w:eastAsia="MS PGothic"/>
            <w:lang w:eastAsia="ja-JP"/>
          </w:rPr>
          <w:fldChar w:fldCharType="separate"/>
        </w:r>
        <w:r w:rsidR="00E51785" w:rsidRPr="00E51785">
          <w:rPr>
            <w:rStyle w:val="Hyperlink"/>
            <w:rFonts w:eastAsia="MS PGothic"/>
            <w:lang w:eastAsia="ja-JP"/>
          </w:rPr>
          <w:t>7.9 Injection</w:t>
        </w:r>
        <w:r w:rsidR="00E51785">
          <w:rPr>
            <w:rFonts w:eastAsia="MS PGothic"/>
            <w:lang w:eastAsia="ja-JP"/>
          </w:rPr>
          <w:fldChar w:fldCharType="end"/>
        </w:r>
      </w:ins>
      <w:ins w:id="1147" w:author="Stephen Michell" w:date="2018-07-29T17:28:00Z">
        <w:r w:rsidR="00AD3E31">
          <w:rPr>
            <w:rFonts w:eastAsia="MS PGothic"/>
            <w:lang w:eastAsia="ja-JP"/>
          </w:rPr>
          <w:t xml:space="preserve"> [RST]</w:t>
        </w:r>
      </w:ins>
      <w:ins w:id="1148" w:author="Stephen Michell" w:date="2018-06-29T15:07:00Z">
        <w:r w:rsidR="00E51785">
          <w:rPr>
            <w:rFonts w:eastAsia="MS PGothic"/>
            <w:lang w:eastAsia="ja-JP"/>
          </w:rPr>
          <w:t>.</w:t>
        </w:r>
      </w:ins>
      <w:del w:id="1149" w:author="Stephen Michell" w:date="2018-06-29T15:03:00Z">
        <w:r w:rsidRPr="002D21CE" w:rsidDel="00DD5D36">
          <w:rPr>
            <w:rFonts w:eastAsia="MS PGothic"/>
            <w:lang w:eastAsia="ja-JP"/>
          </w:rPr>
          <w:delText>.</w:delText>
        </w:r>
      </w:del>
      <w:del w:id="1150" w:author="Stephen Michell" w:date="2018-06-29T15:07:00Z">
        <w:r w:rsidRPr="002D21CE" w:rsidDel="00E51785">
          <w:rPr>
            <w:rFonts w:eastAsia="MS PGothic"/>
            <w:lang w:eastAsia="ja-JP"/>
          </w:rPr>
          <w:delText xml:space="preserve"> </w:delText>
        </w:r>
      </w:del>
      <w:bookmarkStart w:id="1151" w:name="_Toc267483391"/>
      <w:bookmarkStart w:id="1152" w:name="_Ref313948270"/>
      <w:bookmarkStart w:id="1153" w:name="_Toc358896454"/>
      <w:bookmarkStart w:id="1154" w:name="_Toc440397701"/>
    </w:p>
    <w:p w14:paraId="783FAF6E" w14:textId="5A4F0017" w:rsidR="006E0A25" w:rsidRDefault="006E0A25" w:rsidP="006E0A25">
      <w:pPr>
        <w:pStyle w:val="Heading2"/>
      </w:pPr>
      <w:bookmarkStart w:id="1155" w:name="_Toc520048462"/>
      <w:r>
        <w:t>7.6 Use of unchecked data from an uncontrolled or tainted source</w:t>
      </w:r>
      <w:r w:rsidR="001E1BA2">
        <w:t xml:space="preserve"> </w:t>
      </w:r>
      <w:r w:rsidR="006D2DEC">
        <w:t>[EFS]</w:t>
      </w:r>
      <w:bookmarkEnd w:id="1155"/>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This vulnerability covers a general class of behaviours,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C3D5B0C"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ins w:id="1156" w:author="Tullio Vardanega" w:date="2018-07-27T11:20:00Z">
        <w:r w:rsidR="00780057">
          <w:t>.</w:t>
        </w:r>
      </w:ins>
    </w:p>
    <w:p w14:paraId="666D9472" w14:textId="2DB4098D" w:rsidR="006E0A25" w:rsidRDefault="006E0A25" w:rsidP="006E0A25">
      <w:pPr>
        <w:pStyle w:val="NormBull"/>
      </w:pPr>
      <w:r>
        <w:t>Check integer data used to allocate memory or other resources to ensure that it wo</w:t>
      </w:r>
      <w:r w:rsidR="001D52D5">
        <w:t xml:space="preserve"> not</w:t>
      </w:r>
      <w:r>
        <w:t xml:space="preserve"> cause resource exhaustion</w:t>
      </w:r>
      <w:ins w:id="1157" w:author="Tullio Vardanega" w:date="2018-07-27T11:20:00Z">
        <w:r w:rsidR="00780057">
          <w:t>.</w:t>
        </w:r>
      </w:ins>
    </w:p>
    <w:p w14:paraId="06E77351" w14:textId="69FB8762" w:rsidR="006E0A25" w:rsidRDefault="006E0A25" w:rsidP="00923956">
      <w:pPr>
        <w:pStyle w:val="NormBull"/>
      </w:pPr>
      <w:r>
        <w:lastRenderedPageBreak/>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6544145F" w:rsidR="00DA14D6" w:rsidRPr="00A3733F" w:rsidRDefault="00DA14D6" w:rsidP="00DA14D6">
      <w:pPr>
        <w:pStyle w:val="Heading2"/>
      </w:pPr>
      <w:bookmarkStart w:id="1158" w:name="_7.7_Cross-site_scripting"/>
      <w:bookmarkStart w:id="1159" w:name="_7.7_Cross-site_scripting_1"/>
      <w:bookmarkStart w:id="1160" w:name="_Toc520048463"/>
      <w:bookmarkEnd w:id="1158"/>
      <w:bookmarkEnd w:id="1159"/>
      <w:r>
        <w:t xml:space="preserve">7.7 Cross-site </w:t>
      </w:r>
      <w:r w:rsidR="00D3429E">
        <w:t>s</w:t>
      </w:r>
      <w:r>
        <w:t xml:space="preserve">cripting </w:t>
      </w:r>
      <w:r w:rsidR="006D2DEC" w:rsidRPr="00A3733F">
        <w:t>[XYT]</w:t>
      </w:r>
      <w:bookmarkEnd w:id="1160"/>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w:t>
      </w:r>
      <w:r w:rsidRPr="00A3733F">
        <w:lastRenderedPageBreak/>
        <w:t>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lastRenderedPageBreak/>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r w:rsidRPr="00B21E5A">
        <w:rPr>
          <w:rFonts w:ascii="Courier New" w:hAnsi="Courier New"/>
        </w:rPr>
        <w:t>onmouseover</w:t>
      </w:r>
      <w:r w:rsidRPr="00A3733F">
        <w:t xml:space="preserve">, </w:t>
      </w:r>
      <w:r w:rsidRPr="00B21E5A">
        <w:rPr>
          <w:rFonts w:ascii="Courier New" w:hAnsi="Courier New"/>
        </w:rPr>
        <w:t>onload</w:t>
      </w:r>
      <w:r w:rsidRPr="00A3733F">
        <w:t xml:space="preserve">, </w:t>
      </w:r>
      <w:r w:rsidRPr="00B21E5A">
        <w:rPr>
          <w:rFonts w:ascii="Courier New" w:hAnsi="Courier New"/>
        </w:rPr>
        <w:t>onerror</w:t>
      </w:r>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3A1C7B03" w14:textId="516F2B27" w:rsidR="00DF0EC7" w:rsidRDefault="00DA14D6" w:rsidP="00B72322">
      <w:pPr>
        <w:numPr>
          <w:ilvl w:val="0"/>
          <w:numId w:val="9"/>
        </w:numPr>
        <w:tabs>
          <w:tab w:val="num" w:pos="1080"/>
        </w:tabs>
        <w:spacing w:after="0"/>
        <w:rPr>
          <w:ins w:id="1161" w:author="Stephen Michell" w:date="2018-04-26T09:23:00Z"/>
        </w:rPr>
      </w:pPr>
      <w:r w:rsidRPr="00A3733F">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ins w:id="1162" w:author="Stephen Michell" w:date="2018-04-26T09:33:00Z">
        <w:r w:rsidR="002D3F16">
          <w:t>, including fields that were not expected to have changed in the client</w:t>
        </w:r>
      </w:ins>
      <w:ins w:id="1163" w:author="Stephen Michell" w:date="2018-04-26T09:35:00Z">
        <w:r w:rsidR="00310E58">
          <w:t xml:space="preserve"> or fields that were anticipated for future growth</w:t>
        </w:r>
      </w:ins>
      <w:r w:rsidRPr="00A3733F">
        <w:t>.</w:t>
      </w:r>
      <w:del w:id="1164" w:author="Stephen Michell" w:date="2018-04-26T09:33:00Z">
        <w:r w:rsidDel="002D3F16">
          <w:delText xml:space="preserve"> </w:delText>
        </w:r>
      </w:del>
    </w:p>
    <w:p w14:paraId="2843BC38" w14:textId="77777777" w:rsidR="004C021C" w:rsidRDefault="00DF0EC7">
      <w:pPr>
        <w:tabs>
          <w:tab w:val="num" w:pos="1080"/>
        </w:tabs>
        <w:spacing w:after="0"/>
        <w:ind w:left="1209"/>
        <w:rPr>
          <w:ins w:id="1165" w:author="Stephen Michell" w:date="2018-04-26T09:40:00Z"/>
        </w:rPr>
        <w:pPrChange w:id="1166" w:author="Stephen Michell" w:date="2018-04-26T09:24:00Z">
          <w:pPr>
            <w:numPr>
              <w:numId w:val="9"/>
            </w:numPr>
            <w:tabs>
              <w:tab w:val="num" w:pos="763"/>
              <w:tab w:val="num" w:pos="1080"/>
            </w:tabs>
            <w:spacing w:after="0"/>
            <w:ind w:left="763" w:hanging="360"/>
          </w:pPr>
        </w:pPrChange>
      </w:pPr>
      <w:ins w:id="1167" w:author="Stephen Michell" w:date="2018-04-26T09:23:00Z">
        <w:r>
          <w:t xml:space="preserve">Note: </w:t>
        </w:r>
      </w:ins>
      <w:r w:rsidR="00DA14D6" w:rsidRPr="00A3733F">
        <w:t>Data is frequently encountered from the request that is reflected by the application server or the application that the development team did not anticipate.</w:t>
      </w:r>
      <w:r w:rsidR="00CF033F">
        <w:t xml:space="preserve"> </w:t>
      </w:r>
    </w:p>
    <w:p w14:paraId="2C9A01B6" w14:textId="67EBD91A" w:rsidR="00F02590" w:rsidRDefault="00F02590">
      <w:pPr>
        <w:pStyle w:val="ListParagraph"/>
        <w:numPr>
          <w:ilvl w:val="0"/>
          <w:numId w:val="210"/>
        </w:numPr>
        <w:spacing w:after="0"/>
        <w:rPr>
          <w:ins w:id="1168" w:author="Stephen Michell" w:date="2018-04-26T09:27:00Z"/>
        </w:rPr>
        <w:pPrChange w:id="1169" w:author="Stephen Michell" w:date="2018-04-26T09:40:00Z">
          <w:pPr>
            <w:numPr>
              <w:numId w:val="9"/>
            </w:numPr>
            <w:tabs>
              <w:tab w:val="num" w:pos="763"/>
              <w:tab w:val="num" w:pos="1080"/>
            </w:tabs>
            <w:spacing w:after="0"/>
            <w:ind w:left="763" w:hanging="360"/>
          </w:pPr>
        </w:pPrChange>
      </w:pPr>
      <w:commentRangeStart w:id="1170"/>
      <w:ins w:id="1171" w:author="Stephen Michell" w:date="2018-04-26T09:40:00Z">
        <w:r>
          <w:t xml:space="preserve">Where </w:t>
        </w:r>
      </w:ins>
      <w:ins w:id="1172" w:author="Stephen Michell" w:date="2018-06-29T15:11:00Z">
        <w:r w:rsidR="005F7FC8">
          <w:t xml:space="preserve">the base system is a SQL database, follow the recommendations </w:t>
        </w:r>
        <w:commentRangeStart w:id="1173"/>
        <w:commentRangeStart w:id="1174"/>
        <w:r w:rsidR="005F7FC8">
          <w:t>in</w:t>
        </w:r>
      </w:ins>
      <w:commentRangeEnd w:id="1173"/>
      <w:r w:rsidR="00F94088">
        <w:rPr>
          <w:rStyle w:val="CommentReference"/>
        </w:rPr>
        <w:commentReference w:id="1173"/>
      </w:r>
      <w:commentRangeEnd w:id="1174"/>
      <w:ins w:id="1175" w:author="Stephen Michell" w:date="2018-07-29T17:31:00Z">
        <w:r w:rsidR="00AD3E31">
          <w:t xml:space="preserve"> clause</w:t>
        </w:r>
      </w:ins>
      <w:r w:rsidR="00F94088">
        <w:rPr>
          <w:rStyle w:val="CommentReference"/>
        </w:rPr>
        <w:commentReference w:id="1174"/>
      </w:r>
      <w:ins w:id="1176" w:author="Stephen Michell" w:date="2018-06-29T15:11:00Z">
        <w:r w:rsidR="005F7FC8">
          <w:t xml:space="preserve"> </w:t>
        </w:r>
      </w:ins>
      <w:ins w:id="1177" w:author="Stephen Michell" w:date="2018-06-29T15:12:00Z">
        <w:r w:rsidR="005F7FC8">
          <w:fldChar w:fldCharType="begin"/>
        </w:r>
      </w:ins>
      <w:ins w:id="1178" w:author="Stephen Michell" w:date="2018-06-29T15:13:00Z">
        <w:r w:rsidR="005F7FC8">
          <w:instrText>HYPERLINK  \l "_7.9_Injection_[RST]_1"</w:instrText>
        </w:r>
      </w:ins>
      <w:ins w:id="1179" w:author="Stephen Michell" w:date="2018-06-29T15:12:00Z">
        <w:r w:rsidR="005F7FC8">
          <w:fldChar w:fldCharType="separate"/>
        </w:r>
        <w:r w:rsidR="005F7FC8">
          <w:rPr>
            <w:rStyle w:val="Hyperlink"/>
          </w:rPr>
          <w:t>7.9</w:t>
        </w:r>
        <w:r w:rsidR="005F7FC8" w:rsidRPr="005F7FC8">
          <w:rPr>
            <w:rStyle w:val="Hyperlink"/>
          </w:rPr>
          <w:t xml:space="preserve"> Injection</w:t>
        </w:r>
        <w:r w:rsidR="005F7FC8">
          <w:fldChar w:fldCharType="end"/>
        </w:r>
      </w:ins>
      <w:ins w:id="1180" w:author="Stephen Michell" w:date="2018-07-29T17:32:00Z">
        <w:r w:rsidR="00AD3E31">
          <w:t xml:space="preserve"> [RST]</w:t>
        </w:r>
      </w:ins>
      <w:ins w:id="1181" w:author="Stephen Michell" w:date="2018-04-26T09:40:00Z">
        <w:del w:id="1182" w:author="Stephen Michell" w:date="2018-06-29T15:11:00Z">
          <w:r w:rsidDel="005F7FC8">
            <w:delText xml:space="preserve">data is targeted towards a </w:delText>
          </w:r>
          <w:r w:rsidR="00F87921" w:rsidDel="005F7FC8">
            <w:delText>database with its own logic, use stored procedures</w:delText>
          </w:r>
        </w:del>
      </w:ins>
      <w:ins w:id="1183" w:author="Stephen Michell" w:date="2018-04-26T09:41:00Z">
        <w:del w:id="1184" w:author="Stephen Michell" w:date="2018-06-29T15:11:00Z">
          <w:r w:rsidDel="005F7FC8">
            <w:delText xml:space="preserve"> to properly encode field data instead of parsing</w:delText>
          </w:r>
          <w:r w:rsidR="00F87921" w:rsidDel="005F7FC8">
            <w:delText xml:space="preserve"> it </w:delText>
          </w:r>
        </w:del>
      </w:ins>
      <w:ins w:id="1185" w:author="Stephen Michell" w:date="2018-04-26T09:44:00Z">
        <w:del w:id="1186" w:author="Stephen Michell" w:date="2018-06-29T15:11:00Z">
          <w:r w:rsidR="00F87921" w:rsidDel="005F7FC8">
            <w:delText>“as-is”.</w:delText>
          </w:r>
        </w:del>
      </w:ins>
      <w:commentRangeEnd w:id="1170"/>
      <w:ins w:id="1187" w:author="Stephen Michell" w:date="2018-04-26T09:46:00Z">
        <w:del w:id="1188" w:author="Stephen Michell" w:date="2018-06-29T15:11:00Z">
          <w:r w:rsidR="000D0CC3" w:rsidDel="005F7FC8">
            <w:rPr>
              <w:rStyle w:val="CommentReference"/>
            </w:rPr>
            <w:commentReference w:id="1170"/>
          </w:r>
        </w:del>
      </w:ins>
      <w:ins w:id="1189" w:author="Stephen Michell" w:date="2018-07-29T17:32:00Z">
        <w:r w:rsidR="00AD3E31">
          <w:t>.</w:t>
        </w:r>
      </w:ins>
    </w:p>
    <w:p w14:paraId="1F1DD395" w14:textId="021D7DAB" w:rsidR="00914758" w:rsidRPr="00A7194A" w:rsidRDefault="00914758" w:rsidP="00914758">
      <w:pPr>
        <w:pStyle w:val="Heading2"/>
        <w:rPr>
          <w:rFonts w:eastAsia="MS PGothic"/>
          <w:lang w:eastAsia="ja-JP"/>
        </w:rPr>
      </w:pPr>
      <w:bookmarkStart w:id="1190" w:name="_Toc520048464"/>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1190"/>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018EADA3"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w:t>
      </w:r>
      <w:ins w:id="1191" w:author="Stephen Michell" w:date="2018-07-29T17:32:00Z">
        <w:r w:rsidR="00AD3E31">
          <w:rPr>
            <w:rFonts w:eastAsia="MS PGothic"/>
            <w:lang w:eastAsia="ja-JP"/>
          </w:rPr>
          <w:t xml:space="preserve">then </w:t>
        </w:r>
      </w:ins>
      <w:r w:rsidRPr="00A7194A">
        <w:rPr>
          <w:rFonts w:eastAsia="MS PGothic"/>
          <w:lang w:eastAsia="ja-JP"/>
        </w:rPr>
        <w:t xml:space="preserve">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lastRenderedPageBreak/>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69616840"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 xml:space="preserve">Assume all input is malicious. Use an "accept known good" input validation </w:t>
      </w:r>
      <w:r w:rsidR="00780057" w:rsidRPr="002D21CE">
        <w:rPr>
          <w:rFonts w:eastAsia="MS PGothic"/>
          <w:lang w:eastAsia="ja-JP"/>
        </w:rPr>
        <w:t>strategy;</w:t>
      </w:r>
      <w:r w:rsidRPr="002D21CE">
        <w:rPr>
          <w:rFonts w:eastAsia="MS PGothic"/>
          <w:lang w:eastAsia="ja-JP"/>
        </w:rPr>
        <w:t xml:space="preserve">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color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7760EEC2" w:rsidR="008E36D0" w:rsidRDefault="008E36D0" w:rsidP="008E36D0">
      <w:pPr>
        <w:pStyle w:val="Heading2"/>
      </w:pPr>
      <w:bookmarkStart w:id="1192" w:name="_7.9_Injection_[RST]"/>
      <w:bookmarkStart w:id="1193" w:name="_7.9_Injection_[RST]_1"/>
      <w:bookmarkStart w:id="1194" w:name="_Toc520048465"/>
      <w:bookmarkEnd w:id="1192"/>
      <w:bookmarkEnd w:id="1193"/>
      <w:r w:rsidRPr="00E520F2">
        <w:t>7</w:t>
      </w:r>
      <w:r>
        <w:t xml:space="preserve">.9 Injection </w:t>
      </w:r>
      <w:r w:rsidR="006D2DEC">
        <w:t>[RST]</w:t>
      </w:r>
      <w:bookmarkEnd w:id="1194"/>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lastRenderedPageBreak/>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2D4859B5"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r w:rsidR="00780057">
        <w:t>one common trait</w:t>
      </w:r>
      <w:r w:rsidRPr="006952A8">
        <w:t xml:space="preserve">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r>
      <w:r w:rsidRPr="001E2A87">
        <w:lastRenderedPageBreak/>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r w:rsidRPr="006952A8">
        <w:rPr>
          <w:rFonts w:ascii="Courier New" w:hAnsi="Courier New"/>
        </w:rPr>
        <w:t>system()</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r w:rsidRPr="006952A8">
        <w:t>Eval injection occurs when the software allows inputs to be fed directly into a function (</w:t>
      </w:r>
      <w:r>
        <w:t>such as</w:t>
      </w:r>
      <w:r w:rsidRPr="006952A8">
        <w:t xml:space="preserve"> "eval")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0B2E49C4"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 xml:space="preserve">Note: Resource injection that involves resources stored on the file system goes by the name path manipulation </w:t>
      </w:r>
      <w:r w:rsidRPr="006952A8">
        <w:lastRenderedPageBreak/>
        <w:t>and is reported in separate category.</w:t>
      </w:r>
      <w:r w:rsidR="00CF033F">
        <w:t xml:space="preserve"> </w:t>
      </w:r>
      <w:commentRangeStart w:id="1195"/>
      <w:r w:rsidRPr="006952A8">
        <w:t>See</w:t>
      </w:r>
      <w:commentRangeEnd w:id="1195"/>
      <w:r w:rsidR="00AD3E31">
        <w:t xml:space="preserve"> clause</w:t>
      </w:r>
      <w:r w:rsidR="00F94088">
        <w:rPr>
          <w:rStyle w:val="CommentReference"/>
        </w:rPr>
        <w:commentReference w:id="1195"/>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655E5396" w:rsidR="008E36D0" w:rsidRPr="006952A8" w:rsidRDefault="008E36D0" w:rsidP="008E36D0">
      <w:r w:rsidRPr="006952A8">
        <w:t>Line or section delimiters injected into an application can be used to compromise a system.</w:t>
      </w:r>
      <w:r w:rsidR="00CF033F">
        <w:t xml:space="preserve"> </w:t>
      </w:r>
      <w:r w:rsidRPr="006952A8">
        <w:t xml:space="preserve">As data </w:t>
      </w:r>
      <w:r w:rsidR="00F94088">
        <w:t>are</w:t>
      </w:r>
      <w:r w:rsidR="00F94088" w:rsidRPr="006952A8">
        <w:t xml:space="preserve"> </w:t>
      </w:r>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bookmarkStart w:id="1196" w:name="_7.9.4_Avoiding_the"/>
      <w:bookmarkEnd w:id="1196"/>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Restructure code so that there is not a need to use the</w:t>
      </w:r>
      <w:r w:rsidRPr="0054061B">
        <w:rPr>
          <w:rFonts w:ascii="Cordia New" w:hAnsi="Cordia New" w:cs="Cordia New" w:hint="cs"/>
        </w:rPr>
        <w:t xml:space="preserve"> </w:t>
      </w:r>
      <w:commentRangeStart w:id="1197"/>
      <w:r w:rsidRPr="0054061B">
        <w:rPr>
          <w:rFonts w:ascii="Cordia New" w:hAnsi="Cordia New" w:cs="Cordia New" w:hint="cs"/>
        </w:rPr>
        <w:t>eval()</w:t>
      </w:r>
      <w:commentRangeEnd w:id="1197"/>
      <w:r w:rsidR="00F94088">
        <w:rPr>
          <w:rStyle w:val="CommentReference"/>
        </w:rPr>
        <w:commentReference w:id="1197"/>
      </w:r>
      <w:r>
        <w:t xml:space="preserve"> utility.</w:t>
      </w:r>
      <w:r w:rsidRPr="002D21CE" w:rsidDel="00C460CD">
        <w:rPr>
          <w:rFonts w:eastAsia="MS PGothic"/>
          <w:lang w:eastAsia="ja-JP"/>
        </w:rPr>
        <w:t xml:space="preserve"> </w:t>
      </w:r>
    </w:p>
    <w:p w14:paraId="73E1B696" w14:textId="76DE0CB5" w:rsidR="008E36D0" w:rsidRPr="009250C2" w:rsidRDefault="008E36D0" w:rsidP="008E36D0">
      <w:pPr>
        <w:pStyle w:val="Heading2"/>
      </w:pPr>
      <w:bookmarkStart w:id="1198" w:name="_Toc520048466"/>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1198"/>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278E988D"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 xml:space="preserve">This vulnerability covers </w:t>
      </w:r>
      <w:r w:rsidRPr="007F3E6D">
        <w:lastRenderedPageBreak/>
        <w:t>"</w:t>
      </w:r>
      <w:r w:rsidRPr="000144CA">
        <w:rPr>
          <w:rFonts w:ascii="Courier New" w:hAnsi="Courier New" w:cs="Courier New"/>
        </w:rPr>
        <w:t>C:\Program Files</w:t>
      </w:r>
      <w:r w:rsidRPr="007F3E6D">
        <w:t>" and space-in-search-path issues.</w:t>
      </w:r>
      <w:r w:rsidR="00CF033F">
        <w:t xml:space="preserve"> </w:t>
      </w:r>
      <w:r w:rsidRPr="007F3E6D">
        <w:t>Theoretically</w:t>
      </w:r>
      <w:r w:rsidR="00780057">
        <w:t>,</w:t>
      </w:r>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0A353FA4" w:rsidR="008E36D0" w:rsidRDefault="008E36D0" w:rsidP="008E36D0">
      <w:pPr>
        <w:pStyle w:val="Heading2"/>
      </w:pPr>
      <w:bookmarkStart w:id="1199" w:name="_7.11_Path_traversal"/>
      <w:bookmarkStart w:id="1200" w:name="_Toc520048467"/>
      <w:bookmarkEnd w:id="1199"/>
      <w:r>
        <w:t xml:space="preserve">7.11 Path </w:t>
      </w:r>
      <w:r w:rsidR="00D3429E">
        <w:t>t</w:t>
      </w:r>
      <w:r>
        <w:t xml:space="preserve">raversal </w:t>
      </w:r>
      <w:r w:rsidR="006D7745">
        <w:t>[</w:t>
      </w:r>
      <w:r w:rsidR="001A29E2">
        <w:t>EWR]</w:t>
      </w:r>
      <w:bookmarkEnd w:id="1200"/>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24. Path Traversal: - '../filedir'</w:t>
      </w:r>
    </w:p>
    <w:p w14:paraId="2FED5CC7" w14:textId="77777777" w:rsidR="008E36D0" w:rsidRPr="00061BD0" w:rsidRDefault="008E36D0" w:rsidP="008E36D0">
      <w:pPr>
        <w:spacing w:after="0"/>
        <w:ind w:left="403"/>
      </w:pPr>
      <w:r w:rsidRPr="00061BD0">
        <w:t>25. Path Traversal: '/../filedir'</w:t>
      </w:r>
    </w:p>
    <w:p w14:paraId="400D113D" w14:textId="77777777" w:rsidR="008E36D0" w:rsidRPr="00061BD0" w:rsidRDefault="008E36D0" w:rsidP="008E36D0">
      <w:pPr>
        <w:spacing w:after="0"/>
        <w:ind w:left="403"/>
      </w:pPr>
      <w:r w:rsidRPr="00061BD0">
        <w:t>26. Path Traversal: '/dir/../filename’</w:t>
      </w:r>
    </w:p>
    <w:p w14:paraId="505B2DEC" w14:textId="77777777" w:rsidR="008E36D0" w:rsidRPr="00061BD0" w:rsidRDefault="008E36D0" w:rsidP="008E36D0">
      <w:pPr>
        <w:spacing w:after="0"/>
        <w:ind w:left="403"/>
      </w:pPr>
      <w:r w:rsidRPr="00061BD0">
        <w:t>27. Path Traversal: 'dir/../../filename'</w:t>
      </w:r>
    </w:p>
    <w:p w14:paraId="54FD8BA1" w14:textId="77777777" w:rsidR="008E36D0" w:rsidRPr="00061BD0" w:rsidRDefault="008E36D0" w:rsidP="008E36D0">
      <w:pPr>
        <w:spacing w:after="0"/>
        <w:ind w:left="403"/>
      </w:pPr>
      <w:r w:rsidRPr="00061BD0">
        <w:t>28. Path Traversal: '..\filename'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'\dir\..\filename'</w:t>
      </w:r>
    </w:p>
    <w:p w14:paraId="4B903917" w14:textId="77777777" w:rsidR="008E36D0" w:rsidRPr="00065996" w:rsidRDefault="008E36D0" w:rsidP="008E36D0">
      <w:pPr>
        <w:spacing w:after="0"/>
        <w:ind w:left="403"/>
      </w:pPr>
      <w:r w:rsidRPr="00065996">
        <w:t>31. Path Traversal: 'dir\..\filename'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 \absolute\pathname\here’ </w:t>
      </w:r>
    </w:p>
    <w:p w14:paraId="3D5C4A0C" w14:textId="77777777" w:rsidR="008E36D0" w:rsidRPr="00061BD0" w:rsidRDefault="008E36D0" w:rsidP="008E36D0">
      <w:pPr>
        <w:spacing w:after="0"/>
        <w:ind w:left="403"/>
      </w:pPr>
      <w:r w:rsidRPr="00061BD0">
        <w:t>39. Path Traversal: 'C:dirname'</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(Symlink)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64. Windows Shortcut Following (.LNK)</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lastRenderedPageBreak/>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0568AF05" w14:textId="77777777" w:rsidR="0054061B" w:rsidRDefault="008E36D0" w:rsidP="008E36D0">
      <w:pPr>
        <w:rPr>
          <w:ins w:id="1201" w:author="Stephen Michell" w:date="2018-07-29T17:37:00Z"/>
        </w:rPr>
      </w:pPr>
      <w:r w:rsidRPr="00AC54D3">
        <w:t xml:space="preserve">For instance, a software system that accepts input in the form of: </w:t>
      </w:r>
    </w:p>
    <w:p w14:paraId="125236FD" w14:textId="77777777" w:rsidR="0054061B" w:rsidRDefault="008E36D0" w:rsidP="0054061B">
      <w:pPr>
        <w:ind w:left="403"/>
        <w:rPr>
          <w:ins w:id="1202" w:author="Stephen Michell" w:date="2018-07-29T17:38:00Z"/>
          <w:rFonts w:ascii="Courier New" w:hAnsi="Courier New" w:cs="Courier New"/>
          <w:sz w:val="20"/>
          <w:szCs w:val="20"/>
        </w:rPr>
        <w:pPrChange w:id="1203" w:author="Stephen Michell" w:date="2018-07-29T17:37:00Z">
          <w:pPr/>
        </w:pPrChange>
      </w:pPr>
      <w:commentRangeStart w:id="1204"/>
      <w:r w:rsidRPr="0054061B">
        <w:rPr>
          <w:rFonts w:ascii="Courier New" w:hAnsi="Courier New" w:cs="Courier New"/>
          <w:sz w:val="20"/>
          <w:szCs w:val="20"/>
          <w:rPrChange w:id="1205" w:author="Stephen Michell" w:date="2018-07-29T17:37:00Z">
            <w:rPr/>
          </w:rPrChange>
        </w:rPr>
        <w:t xml:space="preserve">'..\filename', </w:t>
      </w:r>
    </w:p>
    <w:p w14:paraId="184DD4AC" w14:textId="77777777" w:rsidR="0054061B" w:rsidRDefault="008E36D0" w:rsidP="0054061B">
      <w:pPr>
        <w:ind w:left="403"/>
        <w:rPr>
          <w:ins w:id="1206" w:author="Stephen Michell" w:date="2018-07-29T17:38:00Z"/>
          <w:rFonts w:ascii="Courier New" w:hAnsi="Courier New" w:cs="Courier New"/>
          <w:sz w:val="20"/>
          <w:szCs w:val="20"/>
        </w:rPr>
        <w:pPrChange w:id="1207" w:author="Stephen Michell" w:date="2018-07-29T17:37:00Z">
          <w:pPr/>
        </w:pPrChange>
      </w:pPr>
      <w:r w:rsidRPr="0054061B">
        <w:rPr>
          <w:rFonts w:ascii="Courier New" w:hAnsi="Courier New" w:cs="Courier New"/>
          <w:sz w:val="20"/>
          <w:szCs w:val="20"/>
          <w:rPrChange w:id="1208" w:author="Stephen Michell" w:date="2018-07-29T17:37:00Z">
            <w:rPr/>
          </w:rPrChange>
        </w:rPr>
        <w:t xml:space="preserve">'\..\filename', </w:t>
      </w:r>
    </w:p>
    <w:p w14:paraId="44ADFE32" w14:textId="77777777" w:rsidR="0054061B" w:rsidRDefault="008E36D0" w:rsidP="0054061B">
      <w:pPr>
        <w:ind w:left="403"/>
        <w:rPr>
          <w:ins w:id="1209" w:author="Stephen Michell" w:date="2018-07-29T17:38:00Z"/>
          <w:rFonts w:ascii="Courier New" w:hAnsi="Courier New" w:cs="Courier New"/>
          <w:sz w:val="20"/>
          <w:szCs w:val="20"/>
        </w:rPr>
        <w:pPrChange w:id="1210" w:author="Stephen Michell" w:date="2018-07-29T17:37:00Z">
          <w:pPr/>
        </w:pPrChange>
      </w:pPr>
      <w:r w:rsidRPr="0054061B">
        <w:rPr>
          <w:rFonts w:ascii="Courier New" w:hAnsi="Courier New" w:cs="Courier New"/>
          <w:sz w:val="20"/>
          <w:szCs w:val="20"/>
          <w:rPrChange w:id="1211" w:author="Stephen Michell" w:date="2018-07-29T17:37:00Z">
            <w:rPr/>
          </w:rPrChange>
        </w:rPr>
        <w:t xml:space="preserve">'/directory/../filename', </w:t>
      </w:r>
    </w:p>
    <w:p w14:paraId="651757AE" w14:textId="77777777" w:rsidR="0054061B" w:rsidRDefault="008E36D0" w:rsidP="0054061B">
      <w:pPr>
        <w:ind w:left="403"/>
        <w:rPr>
          <w:ins w:id="1212" w:author="Stephen Michell" w:date="2018-07-29T17:38:00Z"/>
          <w:rFonts w:ascii="Courier New" w:hAnsi="Courier New" w:cs="Courier New"/>
          <w:sz w:val="20"/>
          <w:szCs w:val="20"/>
        </w:rPr>
        <w:pPrChange w:id="1213" w:author="Stephen Michell" w:date="2018-07-29T17:37:00Z">
          <w:pPr/>
        </w:pPrChange>
      </w:pPr>
      <w:r w:rsidRPr="0054061B">
        <w:rPr>
          <w:rFonts w:ascii="Courier New" w:hAnsi="Courier New" w:cs="Courier New"/>
          <w:sz w:val="20"/>
          <w:szCs w:val="20"/>
          <w:rPrChange w:id="1214" w:author="Stephen Michell" w:date="2018-07-29T17:37:00Z">
            <w:rPr/>
          </w:rPrChange>
        </w:rPr>
        <w:t xml:space="preserve">'directory/../../filename', </w:t>
      </w:r>
    </w:p>
    <w:p w14:paraId="15CFDDD0" w14:textId="77777777" w:rsidR="0054061B" w:rsidRDefault="008E36D0" w:rsidP="0054061B">
      <w:pPr>
        <w:ind w:left="403"/>
        <w:rPr>
          <w:ins w:id="1215" w:author="Stephen Michell" w:date="2018-07-29T17:38:00Z"/>
          <w:rFonts w:ascii="Courier New" w:hAnsi="Courier New" w:cs="Courier New"/>
          <w:sz w:val="20"/>
          <w:szCs w:val="20"/>
        </w:rPr>
        <w:pPrChange w:id="1216" w:author="Stephen Michell" w:date="2018-07-29T17:37:00Z">
          <w:pPr/>
        </w:pPrChange>
      </w:pPr>
      <w:r w:rsidRPr="0054061B">
        <w:rPr>
          <w:rFonts w:ascii="Courier New" w:hAnsi="Courier New" w:cs="Courier New"/>
          <w:sz w:val="20"/>
          <w:szCs w:val="20"/>
          <w:rPrChange w:id="1217" w:author="Stephen Michell" w:date="2018-07-29T17:37:00Z">
            <w:rPr/>
          </w:rPrChange>
        </w:rPr>
        <w:t xml:space="preserve">'..\filename', </w:t>
      </w:r>
    </w:p>
    <w:p w14:paraId="125B3D42" w14:textId="77777777" w:rsidR="0054061B" w:rsidRDefault="008E36D0" w:rsidP="0054061B">
      <w:pPr>
        <w:ind w:left="403"/>
        <w:rPr>
          <w:ins w:id="1218" w:author="Stephen Michell" w:date="2018-07-29T17:38:00Z"/>
          <w:rFonts w:ascii="Courier New" w:hAnsi="Courier New" w:cs="Courier New"/>
          <w:sz w:val="20"/>
          <w:szCs w:val="20"/>
        </w:rPr>
        <w:pPrChange w:id="1219" w:author="Stephen Michell" w:date="2018-07-29T17:37:00Z">
          <w:pPr/>
        </w:pPrChange>
      </w:pPr>
      <w:r w:rsidRPr="0054061B">
        <w:rPr>
          <w:rFonts w:ascii="Courier New" w:hAnsi="Courier New" w:cs="Courier New"/>
          <w:sz w:val="20"/>
          <w:szCs w:val="20"/>
          <w:rPrChange w:id="1220" w:author="Stephen Michell" w:date="2018-07-29T17:37:00Z">
            <w:rPr/>
          </w:rPrChange>
        </w:rPr>
        <w:t xml:space="preserve">'\..\filename', </w:t>
      </w:r>
    </w:p>
    <w:p w14:paraId="66CF1FC0" w14:textId="77777777" w:rsidR="0054061B" w:rsidRDefault="008E36D0" w:rsidP="0054061B">
      <w:pPr>
        <w:ind w:left="403"/>
        <w:rPr>
          <w:ins w:id="1221" w:author="Stephen Michell" w:date="2018-07-29T17:38:00Z"/>
          <w:rFonts w:ascii="Courier New" w:hAnsi="Courier New" w:cs="Courier New"/>
          <w:sz w:val="20"/>
          <w:szCs w:val="20"/>
        </w:rPr>
        <w:pPrChange w:id="1222" w:author="Stephen Michell" w:date="2018-07-29T17:37:00Z">
          <w:pPr/>
        </w:pPrChange>
      </w:pPr>
      <w:r w:rsidRPr="0054061B">
        <w:rPr>
          <w:rFonts w:ascii="Courier New" w:hAnsi="Courier New" w:cs="Courier New"/>
          <w:sz w:val="20"/>
          <w:szCs w:val="20"/>
          <w:rPrChange w:id="1223" w:author="Stephen Michell" w:date="2018-07-29T17:37:00Z">
            <w:rPr/>
          </w:rPrChange>
        </w:rPr>
        <w:t xml:space="preserve">'\directory\..\filename', </w:t>
      </w:r>
    </w:p>
    <w:p w14:paraId="2B5EA16F" w14:textId="77777777" w:rsidR="0054061B" w:rsidRDefault="008E36D0" w:rsidP="0054061B">
      <w:pPr>
        <w:ind w:left="403"/>
        <w:rPr>
          <w:ins w:id="1224" w:author="Stephen Michell" w:date="2018-07-29T17:38:00Z"/>
          <w:rFonts w:ascii="Courier New" w:hAnsi="Courier New" w:cs="Courier New"/>
          <w:sz w:val="20"/>
          <w:szCs w:val="20"/>
        </w:rPr>
        <w:pPrChange w:id="1225" w:author="Stephen Michell" w:date="2018-07-29T17:37:00Z">
          <w:pPr/>
        </w:pPrChange>
      </w:pPr>
      <w:r w:rsidRPr="0054061B">
        <w:rPr>
          <w:rFonts w:ascii="Courier New" w:hAnsi="Courier New" w:cs="Courier New"/>
          <w:sz w:val="20"/>
          <w:szCs w:val="20"/>
          <w:rPrChange w:id="1226" w:author="Stephen Michell" w:date="2018-07-29T17:37:00Z">
            <w:rPr/>
          </w:rPrChange>
        </w:rPr>
        <w:t xml:space="preserve">'directory\..\..\filename', </w:t>
      </w:r>
    </w:p>
    <w:p w14:paraId="7E768750" w14:textId="77777777" w:rsidR="0054061B" w:rsidRDefault="008E36D0" w:rsidP="0054061B">
      <w:pPr>
        <w:ind w:left="403"/>
        <w:rPr>
          <w:ins w:id="1227" w:author="Stephen Michell" w:date="2018-07-29T17:38:00Z"/>
          <w:rFonts w:ascii="Courier New" w:hAnsi="Courier New" w:cs="Courier New"/>
          <w:sz w:val="20"/>
          <w:szCs w:val="20"/>
        </w:rPr>
        <w:pPrChange w:id="1228" w:author="Stephen Michell" w:date="2018-07-29T17:37:00Z">
          <w:pPr/>
        </w:pPrChange>
      </w:pPr>
      <w:r w:rsidRPr="0054061B">
        <w:rPr>
          <w:rFonts w:ascii="Courier New" w:hAnsi="Courier New" w:cs="Courier New"/>
          <w:sz w:val="20"/>
          <w:szCs w:val="20"/>
          <w:rPrChange w:id="1229" w:author="Stephen Michell" w:date="2018-07-29T17:37:00Z">
            <w:rPr/>
          </w:rPrChange>
        </w:rPr>
        <w:t xml:space="preserve">'...', </w:t>
      </w:r>
    </w:p>
    <w:p w14:paraId="0C9E3ECD" w14:textId="77777777" w:rsidR="0054061B" w:rsidRDefault="008E36D0" w:rsidP="0054061B">
      <w:pPr>
        <w:ind w:left="403"/>
        <w:rPr>
          <w:ins w:id="1230" w:author="Stephen Michell" w:date="2018-07-29T17:39:00Z"/>
          <w:rFonts w:ascii="Courier New" w:hAnsi="Courier New" w:cs="Courier New"/>
          <w:sz w:val="20"/>
          <w:szCs w:val="20"/>
        </w:rPr>
        <w:pPrChange w:id="1231" w:author="Stephen Michell" w:date="2018-07-29T17:37:00Z">
          <w:pPr/>
        </w:pPrChange>
      </w:pPr>
      <w:r w:rsidRPr="0054061B">
        <w:rPr>
          <w:rFonts w:ascii="Courier New" w:hAnsi="Courier New" w:cs="Courier New"/>
          <w:sz w:val="20"/>
          <w:szCs w:val="20"/>
          <w:rPrChange w:id="1232" w:author="Stephen Michell" w:date="2018-07-29T17:37:00Z">
            <w:rPr/>
          </w:rPrChange>
        </w:rPr>
        <w:t xml:space="preserve">'....' (multiple dots), </w:t>
      </w:r>
    </w:p>
    <w:p w14:paraId="2C6C106E" w14:textId="77777777" w:rsidR="0054061B" w:rsidRDefault="008E36D0" w:rsidP="0054061B">
      <w:pPr>
        <w:ind w:left="403"/>
        <w:rPr>
          <w:ins w:id="1233" w:author="Stephen Michell" w:date="2018-07-29T17:39:00Z"/>
          <w:rFonts w:ascii="Courier New" w:hAnsi="Courier New" w:cs="Courier New"/>
          <w:sz w:val="20"/>
          <w:szCs w:val="20"/>
        </w:rPr>
        <w:pPrChange w:id="1234" w:author="Stephen Michell" w:date="2018-07-29T17:37:00Z">
          <w:pPr/>
        </w:pPrChange>
      </w:pPr>
      <w:r w:rsidRPr="0054061B">
        <w:rPr>
          <w:rFonts w:ascii="Courier New" w:hAnsi="Courier New" w:cs="Courier New"/>
          <w:sz w:val="20"/>
          <w:szCs w:val="20"/>
          <w:rPrChange w:id="1235" w:author="Stephen Michell" w:date="2018-07-29T17:37:00Z">
            <w:rPr/>
          </w:rPrChange>
        </w:rPr>
        <w:t xml:space="preserve">'....//', or </w:t>
      </w:r>
    </w:p>
    <w:p w14:paraId="51C7BB2F" w14:textId="77777777" w:rsidR="0054061B" w:rsidRDefault="008E36D0" w:rsidP="0054061B">
      <w:pPr>
        <w:ind w:left="403"/>
        <w:rPr>
          <w:ins w:id="1236" w:author="Stephen Michell" w:date="2018-07-29T17:39:00Z"/>
        </w:rPr>
        <w:pPrChange w:id="1237" w:author="Stephen Michell" w:date="2018-07-29T17:37:00Z">
          <w:pPr/>
        </w:pPrChange>
      </w:pPr>
      <w:r w:rsidRPr="0054061B">
        <w:rPr>
          <w:rFonts w:ascii="Courier New" w:hAnsi="Courier New" w:cs="Courier New"/>
          <w:sz w:val="20"/>
          <w:szCs w:val="20"/>
          <w:rPrChange w:id="1238" w:author="Stephen Michell" w:date="2018-07-29T17:37:00Z">
            <w:rPr/>
          </w:rPrChange>
        </w:rPr>
        <w:t>'.../...//</w:t>
      </w:r>
      <w:commentRangeEnd w:id="1204"/>
      <w:r w:rsidR="00CF4369" w:rsidRPr="0054061B">
        <w:rPr>
          <w:rStyle w:val="CommentReference"/>
          <w:rFonts w:ascii="Courier New" w:hAnsi="Courier New" w:cs="Courier New"/>
          <w:sz w:val="20"/>
          <w:szCs w:val="20"/>
          <w:rPrChange w:id="1239" w:author="Stephen Michell" w:date="2018-07-29T17:37:00Z">
            <w:rPr>
              <w:rStyle w:val="CommentReference"/>
            </w:rPr>
          </w:rPrChange>
        </w:rPr>
        <w:commentReference w:id="1204"/>
      </w:r>
      <w:r w:rsidRPr="00AC54D3">
        <w:t xml:space="preserve">' </w:t>
      </w:r>
    </w:p>
    <w:p w14:paraId="3FF7A0C4" w14:textId="390361B2" w:rsidR="008E36D0" w:rsidRPr="00AC54D3" w:rsidRDefault="008E36D0" w:rsidP="0054061B">
      <w:r w:rsidRPr="00AC54D3">
        <w:t>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('C:dirname')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w:t>
      </w:r>
      <w:r w:rsidRPr="00AC54D3">
        <w:lastRenderedPageBreak/>
        <w:t xml:space="preserve">by a privileged program with a hard link to a sensitive file, for example, </w:t>
      </w:r>
      <w:r w:rsidRPr="000A2FB3">
        <w:rPr>
          <w:rFonts w:ascii="Courier New" w:hAnsi="Courier New" w:cs="Courier New"/>
        </w:rPr>
        <w:t>etc/passwd</w:t>
      </w:r>
      <w:r w:rsidRPr="00AC54D3">
        <w:t>. When the process opens the file, the attacker can assume the privileges of that process.</w:t>
      </w:r>
    </w:p>
    <w:p w14:paraId="28ACC991" w14:textId="718181F9" w:rsidR="008E36D0" w:rsidRPr="00AC54D3" w:rsidRDefault="008E36D0" w:rsidP="008E36D0">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The shortcut (file with the</w:t>
      </w:r>
      <w:r w:rsidR="00625E20">
        <w:t>.</w:t>
      </w:r>
      <w:r w:rsidRPr="000C703B">
        <w:rPr>
          <w:rFonts w:ascii="Courier New" w:hAnsi="Courier New" w:cs="Courier New"/>
        </w:rPr>
        <w:t>lnk</w:t>
      </w:r>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B34B8F">
        <w:rPr>
          <w:rFonts w:ascii="Courier New" w:hAnsi="Courier New" w:cs="Courier New"/>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0DD3B209"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"sensi.tiveFile") and the sanitizing mechanism removes the character resulting in the valid filename, "sensitiveFile".</w:t>
      </w:r>
      <w:r w:rsidR="00CF033F">
        <w:t xml:space="preserve"> </w:t>
      </w:r>
      <w:r w:rsidRPr="00D24A12">
        <w:t xml:space="preserve">If the input data </w:t>
      </w:r>
      <w:r w:rsidR="00600195">
        <w:t xml:space="preserve">is </w:t>
      </w:r>
      <w:r w:rsidRPr="00D24A12">
        <w:t>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lastRenderedPageBreak/>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59C4FA94" w:rsidR="00560340" w:rsidRPr="009921DB" w:rsidRDefault="00560340" w:rsidP="00560340">
      <w:pPr>
        <w:pStyle w:val="Heading2"/>
      </w:pPr>
      <w:bookmarkStart w:id="1240" w:name="_Toc520048468"/>
      <w:r>
        <w:t>7</w:t>
      </w:r>
      <w:r w:rsidRPr="00B80A60">
        <w:t>.</w:t>
      </w:r>
      <w:r>
        <w:t xml:space="preserve">12 Resource </w:t>
      </w:r>
      <w:r w:rsidR="00D3429E">
        <w:t>n</w:t>
      </w:r>
      <w:r>
        <w:t xml:space="preserve">ames </w:t>
      </w:r>
      <w:r w:rsidR="006D7745">
        <w:t>[HTS]</w:t>
      </w:r>
      <w:bookmarkEnd w:id="1240"/>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Where possible, use an API that provides a known common set of conventions for naming and accessing external resources, such as POSIX, ISO/IEC 9945:2003 (IEEE Std 1003.1-2001).</w:t>
      </w:r>
    </w:p>
    <w:p w14:paraId="320F46A7" w14:textId="77777777" w:rsidR="00560340" w:rsidRDefault="00560340" w:rsidP="00560340">
      <w:pPr>
        <w:numPr>
          <w:ilvl w:val="0"/>
          <w:numId w:val="33"/>
        </w:numPr>
        <w:spacing w:after="0" w:line="240" w:lineRule="auto"/>
      </w:pPr>
      <w:r w:rsidDel="00B21E5A">
        <w:lastRenderedPageBreak/>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r w:rsidDel="0011658E">
        <w:t>behaviour</w:t>
      </w:r>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1402A34F" w:rsidR="00560340" w:rsidRPr="0051446E" w:rsidRDefault="00560340" w:rsidP="00560340">
      <w:pPr>
        <w:pStyle w:val="Heading2"/>
      </w:pPr>
      <w:bookmarkStart w:id="1241" w:name="_Toc520048469"/>
      <w:bookmarkStart w:id="1242" w:name="_Ref313957130"/>
      <w:bookmarkStart w:id="1243" w:name="_Toc358896456"/>
      <w:bookmarkStart w:id="1244" w:name="_Toc440397703"/>
      <w:bookmarkEnd w:id="1151"/>
      <w:bookmarkEnd w:id="1152"/>
      <w:bookmarkEnd w:id="1153"/>
      <w:bookmarkEnd w:id="1154"/>
      <w:r>
        <w:t xml:space="preserve">7.13 </w:t>
      </w:r>
      <w:r w:rsidRPr="0051446E">
        <w:t xml:space="preserve">Resource </w:t>
      </w:r>
      <w:r w:rsidR="00D3429E">
        <w:t>e</w:t>
      </w:r>
      <w:r w:rsidRPr="0051446E">
        <w:t>xhaustion</w:t>
      </w:r>
      <w:r>
        <w:t xml:space="preserve"> </w:t>
      </w:r>
      <w:r w:rsidR="006D7745" w:rsidRPr="0051446E">
        <w:t>[XZP]</w:t>
      </w:r>
      <w:bookmarkEnd w:id="1241"/>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 xml:space="preserve">If the attacker impersonates the valid user, he may be </w:t>
      </w:r>
      <w:r w:rsidRPr="0051446E">
        <w:lastRenderedPageBreak/>
        <w:t>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070B16E4" w:rsidR="00CC2564" w:rsidRDefault="00560340" w:rsidP="00560340">
      <w:pPr>
        <w:numPr>
          <w:ilvl w:val="0"/>
          <w:numId w:val="11"/>
        </w:numPr>
        <w:tabs>
          <w:tab w:val="clear" w:pos="1170"/>
          <w:tab w:val="num" w:pos="720"/>
        </w:tabs>
        <w:spacing w:after="0"/>
        <w:ind w:left="720"/>
      </w:pPr>
      <w:commentRangeStart w:id="1245"/>
      <w:r w:rsidRPr="0051446E">
        <w:t>Implement throttling mechanisms into the system architecture</w:t>
      </w:r>
      <w:ins w:id="1246" w:author="Stephen Michell" w:date="2018-04-29T12:30:00Z">
        <w:r w:rsidR="00121F83">
          <w:t xml:space="preserve"> that is capable of detecting potential denial of service attacks and throttling access when detected.</w:t>
        </w:r>
      </w:ins>
      <w:del w:id="1247" w:author="Tullio Vardanega" w:date="2018-07-27T09:19:00Z">
        <w:r w:rsidRPr="0051446E" w:rsidDel="00CF4369">
          <w:delText>.</w:delText>
        </w:r>
      </w:del>
      <w:r w:rsidR="00CF033F">
        <w:t xml:space="preserve"> </w:t>
      </w:r>
    </w:p>
    <w:p w14:paraId="4AEA8955" w14:textId="6C205B85" w:rsidR="00CC2564" w:rsidRDefault="0011588F">
      <w:pPr>
        <w:spacing w:after="0"/>
        <w:ind w:left="1530"/>
        <w:pPrChange w:id="1248" w:author="Stephen Michell" w:date="2018-01-20T12:18:00Z">
          <w:pPr>
            <w:numPr>
              <w:ilvl w:val="1"/>
              <w:numId w:val="11"/>
            </w:numPr>
            <w:spacing w:after="0"/>
            <w:ind w:left="1890" w:hanging="360"/>
          </w:pPr>
        </w:pPrChange>
      </w:pPr>
      <w:commentRangeStart w:id="1249"/>
      <w:ins w:id="1250" w:author="Stephen Michell" w:date="2018-04-26T09:49:00Z">
        <w:r w:rsidRPr="0054061B">
          <w:rPr>
            <w:b/>
            <w:rPrChange w:id="1251" w:author="Stephen Michell" w:date="2018-07-29T17:40:00Z">
              <w:rPr/>
            </w:rPrChange>
          </w:rPr>
          <w:t>Note:</w:t>
        </w:r>
      </w:ins>
      <w:commentRangeEnd w:id="1249"/>
      <w:r w:rsidR="00CF4369">
        <w:rPr>
          <w:rStyle w:val="CommentReference"/>
        </w:rPr>
        <w:commentReference w:id="1249"/>
      </w:r>
      <w:ins w:id="1252" w:author="Stephen Michell" w:date="2018-04-26T09:49:00Z">
        <w:r>
          <w:t xml:space="preserve"> </w:t>
        </w:r>
      </w:ins>
      <w:r w:rsidR="00560340" w:rsidRPr="0051446E">
        <w:t>The best protection is to limit the amount of resources that an application can cause to be expended.</w:t>
      </w:r>
      <w:r w:rsidR="00CF033F">
        <w:t xml:space="preserve"> </w:t>
      </w:r>
      <w:moveFromRangeStart w:id="1253" w:author="Stephen Michell" w:date="2018-04-29T12:29:00Z" w:name="move512768269"/>
      <w:moveFrom w:id="1254" w:author="Stephen Michell" w:date="2018-04-29T12:29:00Z">
        <w:r w:rsidR="00560340" w:rsidRPr="0051446E" w:rsidDel="00121F83">
          <w:t>A strong authentication and access control model will help prevent such attacks from occurring in the first place.</w:t>
        </w:r>
        <w:r w:rsidR="00CF033F" w:rsidDel="00121F83">
          <w:t xml:space="preserve"> </w:t>
        </w:r>
      </w:moveFrom>
      <w:moveFromRangeEnd w:id="1253"/>
      <w:del w:id="1255" w:author="Stephen Michell" w:date="2018-04-29T12:31:00Z">
        <w:r w:rsidR="00560340" w:rsidRPr="0051446E" w:rsidDel="00121F83">
          <w:delText>The authentication application should be protected against denial of service attacks as much as possible.</w:delText>
        </w:r>
        <w:r w:rsidR="00CF033F" w:rsidDel="00121F83">
          <w:delText xml:space="preserve"> </w:delText>
        </w:r>
      </w:del>
    </w:p>
    <w:p w14:paraId="247C9E2E" w14:textId="07EF7AD4" w:rsidR="00121F83" w:rsidRDefault="00121F83" w:rsidP="00B72322">
      <w:pPr>
        <w:numPr>
          <w:ilvl w:val="0"/>
          <w:numId w:val="11"/>
        </w:numPr>
        <w:spacing w:after="0"/>
        <w:rPr>
          <w:ins w:id="1256" w:author="Stephen Michell" w:date="2018-04-29T12:29:00Z"/>
        </w:rPr>
      </w:pPr>
      <w:moveToRangeStart w:id="1257" w:author="Stephen Michell" w:date="2018-04-29T12:29:00Z" w:name="move512768269"/>
      <w:moveTo w:id="1258" w:author="Stephen Michell" w:date="2018-04-29T12:29:00Z">
        <w:del w:id="1259" w:author="Stephen Michell" w:date="2018-04-29T12:29:00Z">
          <w:r w:rsidRPr="0051446E" w:rsidDel="00121F83">
            <w:delText>A</w:delText>
          </w:r>
        </w:del>
      </w:moveTo>
      <w:ins w:id="1260" w:author="Stephen Michell" w:date="2018-04-29T12:29:00Z">
        <w:r>
          <w:t>Implement a</w:t>
        </w:r>
      </w:ins>
      <w:moveTo w:id="1261" w:author="Stephen Michell" w:date="2018-04-29T12:29:00Z">
        <w:r w:rsidRPr="0051446E">
          <w:t xml:space="preserve"> strong authentication and access control model </w:t>
        </w:r>
        <w:del w:id="1262" w:author="Stephen Michell" w:date="2018-04-29T12:29:00Z">
          <w:r w:rsidRPr="0051446E" w:rsidDel="00121F83">
            <w:delText>wil</w:delText>
          </w:r>
        </w:del>
      </w:moveTo>
      <w:ins w:id="1263" w:author="Stephen Michell" w:date="2018-04-29T12:29:00Z">
        <w:r>
          <w:t>to deter such attacks</w:t>
        </w:r>
      </w:ins>
      <w:moveTo w:id="1264" w:author="Stephen Michell" w:date="2018-04-29T12:29:00Z">
        <w:del w:id="1265" w:author="Stephen Michell" w:date="2018-04-29T12:29:00Z">
          <w:r w:rsidRPr="0051446E" w:rsidDel="00121F83">
            <w:delText>l help prevent such attacks from occurring in the first place</w:delText>
          </w:r>
        </w:del>
        <w:r w:rsidRPr="0051446E">
          <w:t>.</w:t>
        </w:r>
      </w:moveTo>
      <w:moveToRangeEnd w:id="1257"/>
      <w:ins w:id="1266" w:author="Stephen Michell" w:date="2018-04-29T12:31:00Z">
        <w:r>
          <w:t xml:space="preserve"> </w:t>
        </w:r>
        <w:r w:rsidRPr="0051446E">
          <w:t>The authentication application should be protected against denial of service attacks as much as possible.</w:t>
        </w:r>
      </w:ins>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1267" w:author="Stephen Michell" w:date="2018-01-21T08:04:00Z">
        <w:r w:rsidDel="001E26B7">
          <w:delText>C</w:delText>
        </w:r>
        <w:r w:rsidR="00560340" w:rsidRPr="0051446E" w:rsidDel="001E26B7">
          <w:delText>onsider t</w:delText>
        </w:r>
      </w:del>
      <w:ins w:id="1268" w:author="Stephen Michell" w:date="2018-01-21T08:04:00Z">
        <w:r w:rsidR="001E26B7">
          <w:t>T</w:t>
        </w:r>
      </w:ins>
      <w:r w:rsidR="00560340" w:rsidRPr="0051446E">
        <w:t>rack</w:t>
      </w:r>
      <w:del w:id="1269"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or a denial of service attack</w:t>
      </w:r>
      <w:del w:id="1270" w:author="Stephen Michell" w:date="2018-07-29T17:42:00Z">
        <w:r w:rsidDel="0054061B">
          <w:delText>.</w:delText>
        </w:r>
      </w:del>
      <w:r w:rsidR="00560340">
        <w:t>.</w:t>
      </w:r>
      <w:commentRangeEnd w:id="1245"/>
      <w:r w:rsidR="001451AC">
        <w:rPr>
          <w:rStyle w:val="CommentReference"/>
        </w:rPr>
        <w:commentReference w:id="1245"/>
      </w:r>
    </w:p>
    <w:p w14:paraId="7D2783D0" w14:textId="77777777" w:rsidR="00560340" w:rsidRDefault="00560340" w:rsidP="00560340">
      <w:pPr>
        <w:numPr>
          <w:ilvl w:val="0"/>
          <w:numId w:val="11"/>
        </w:numPr>
        <w:tabs>
          <w:tab w:val="clear" w:pos="1170"/>
          <w:tab w:val="num" w:pos="720"/>
        </w:tabs>
        <w:spacing w:after="0"/>
        <w:ind w:left="720"/>
      </w:pPr>
      <w:r w:rsidRPr="0051446E">
        <w:t xml:space="preserve">Ensure that applications have specific limits of scale placed on them, and </w:t>
      </w:r>
      <w:del w:id="1271" w:author="Stephen Michell" w:date="2018-07-29T17:42:00Z">
        <w:r w:rsidRPr="0051446E" w:rsidDel="0054061B">
          <w:delText xml:space="preserve">ensure </w:delText>
        </w:r>
      </w:del>
      <w:r w:rsidRPr="0051446E">
        <w:t>that all failures in resource allocation cause the</w:t>
      </w:r>
      <w:r>
        <w:t xml:space="preserve"> application to fail safely.</w:t>
      </w:r>
    </w:p>
    <w:p w14:paraId="61CB6FBB" w14:textId="6772F62B" w:rsidR="001F771D" w:rsidRDefault="001F771D" w:rsidP="00DA14D6">
      <w:pPr>
        <w:pStyle w:val="Heading2"/>
      </w:pPr>
    </w:p>
    <w:p w14:paraId="28F2504F" w14:textId="30953E25" w:rsidR="00DA14D6" w:rsidRPr="004F5466" w:rsidRDefault="00DA14D6" w:rsidP="00DA14D6">
      <w:pPr>
        <w:pStyle w:val="Heading2"/>
      </w:pPr>
      <w:bookmarkStart w:id="1272" w:name="_7.14_Authentication_logic"/>
      <w:bookmarkStart w:id="1273" w:name="_Toc520048470"/>
      <w:bookmarkStart w:id="1274" w:name="_Toc192558234"/>
      <w:bookmarkStart w:id="1275" w:name="_Ref313957498"/>
      <w:bookmarkStart w:id="1276" w:name="_Toc358896458"/>
      <w:bookmarkStart w:id="1277" w:name="_Toc440397705"/>
      <w:bookmarkEnd w:id="1242"/>
      <w:bookmarkEnd w:id="1243"/>
      <w:bookmarkEnd w:id="1244"/>
      <w:bookmarkEnd w:id="1272"/>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1273"/>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lastRenderedPageBreak/>
        <w:t>301. Reflection Attack in an Authentication Protocol</w:t>
      </w:r>
      <w:r w:rsidRPr="004F5466">
        <w:br/>
        <w:t>302. Authentication Bypass by Assumed-Immutable Data</w:t>
      </w:r>
    </w:p>
    <w:p w14:paraId="10481C16" w14:textId="77777777" w:rsidR="00DA14D6" w:rsidRDefault="00DA14D6" w:rsidP="00DA14D6">
      <w:pPr>
        <w:ind w:left="403"/>
      </w:pPr>
      <w:r w:rsidRPr="004F5466">
        <w:t>303. Improper Implementation of Authentication Algorithm</w:t>
      </w:r>
      <w:r w:rsidRPr="004F5466">
        <w:br/>
        <w:t>305. Authentication Bypass by Primary Weakness</w:t>
      </w:r>
    </w:p>
    <w:p w14:paraId="16044ACE" w14:textId="044B0035" w:rsidR="006046C7" w:rsidRPr="004F5466" w:rsidRDefault="006046C7" w:rsidP="006046C7">
      <w:pPr>
        <w:ind w:left="403"/>
      </w:pPr>
      <w:r w:rsidRPr="0054061B">
        <w:t>602. Client-side Enforcement of Server-side Security</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Default="00DA14D6" w:rsidP="00DA14D6">
      <w:pPr>
        <w:rPr>
          <w:ins w:id="1278" w:author="Stephen Michell" w:date="2018-06-29T14:49:00Z"/>
        </w:rPr>
      </w:pPr>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 xml:space="preserve">Authentication logic error occurs when the authentication techniques do not follow the algorithms that define </w:t>
      </w:r>
      <w:r w:rsidRPr="004F5466">
        <w:lastRenderedPageBreak/>
        <w:t>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B9D9FFD" w14:textId="690F9642" w:rsidR="006046C7" w:rsidRPr="004F5466" w:rsidRDefault="006046C7" w:rsidP="00DA14D6">
      <w:ins w:id="1279" w:author="Stephen Michell" w:date="2018-06-29T14:50:00Z">
        <w:r>
          <w:t>A server that relies on client-side authentication or protection logic can be fooled by unexpected changes to the client protection code, resulting in arbitrary server behaviour.</w:t>
        </w:r>
      </w:ins>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r w:rsidRPr="004F5466">
        <w:t>Canonicalize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1DA8C609" w:rsidR="00560340" w:rsidRPr="00A7194A" w:rsidRDefault="00560340" w:rsidP="00560340">
      <w:pPr>
        <w:pStyle w:val="Heading2"/>
        <w:rPr>
          <w:rFonts w:eastAsia="MS PGothic"/>
          <w:lang w:eastAsia="ja-JP"/>
        </w:rPr>
      </w:pPr>
      <w:bookmarkStart w:id="1280" w:name="_Toc520048471"/>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1280"/>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7533B16D" w:rsidR="00560340" w:rsidRPr="00A7194A" w:rsidRDefault="00560340" w:rsidP="00560340">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w:t>
      </w:r>
      <w:r w:rsidRPr="00A7194A">
        <w:rPr>
          <w:rFonts w:eastAsia="MS PGothic"/>
          <w:lang w:eastAsia="ja-JP"/>
        </w:rPr>
        <w:lastRenderedPageBreak/>
        <w:t xml:space="preserve">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1259372" w:rsidR="001451AC" w:rsidRPr="002D21CE" w:rsidRDefault="00560340" w:rsidP="00560340">
      <w:pPr>
        <w:pStyle w:val="NormBull"/>
        <w:rPr>
          <w:rFonts w:eastAsia="MS PGothic"/>
          <w:lang w:eastAsia="ja-JP"/>
        </w:rPr>
      </w:pPr>
      <w:r w:rsidRPr="002D21CE">
        <w:rPr>
          <w:rFonts w:eastAsia="MS PGothic"/>
          <w:lang w:eastAsia="ja-JP"/>
        </w:rPr>
        <w:t xml:space="preserve">Use a vetted library or framework that does not allow this </w:t>
      </w:r>
      <w:del w:id="1281" w:author="Stephen Michell" w:date="2018-07-29T17:43:00Z">
        <w:r w:rsidRPr="002D21CE" w:rsidDel="0054061B">
          <w:rPr>
            <w:rFonts w:eastAsia="MS PGothic"/>
            <w:lang w:eastAsia="ja-JP"/>
          </w:rPr>
          <w:delText xml:space="preserve">weakness </w:delText>
        </w:r>
      </w:del>
      <w:r w:rsidR="0054061B">
        <w:rPr>
          <w:rFonts w:eastAsia="MS PGothic"/>
          <w:lang w:eastAsia="ja-JP"/>
        </w:rPr>
        <w:t>vulnerability</w:t>
      </w:r>
      <w:r w:rsidR="0054061B" w:rsidRPr="002D21CE">
        <w:rPr>
          <w:rFonts w:eastAsia="MS PGothic"/>
          <w:lang w:eastAsia="ja-JP"/>
        </w:rPr>
        <w:t xml:space="preserve"> </w:t>
      </w:r>
      <w:r w:rsidRPr="002D21CE">
        <w:rPr>
          <w:rFonts w:eastAsia="MS PGothic"/>
          <w:lang w:eastAsia="ja-JP"/>
        </w:rPr>
        <w:t>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Consider using libraries with authentication capabilities such as OpenSSL or the ESAPIAuthenticator.</w:t>
      </w:r>
    </w:p>
    <w:p w14:paraId="29D1F554" w14:textId="279D85F4" w:rsidR="00AF08E4" w:rsidRPr="00AC3767" w:rsidRDefault="00AF08E4" w:rsidP="00AF08E4">
      <w:pPr>
        <w:pStyle w:val="Heading2"/>
      </w:pPr>
      <w:bookmarkStart w:id="1282" w:name="_7.16_Hard-coded_password"/>
      <w:bookmarkStart w:id="1283" w:name="_Toc520048472"/>
      <w:bookmarkStart w:id="1284" w:name="_Ref359290724"/>
      <w:bookmarkEnd w:id="1282"/>
      <w:r>
        <w:t>7.1</w:t>
      </w:r>
      <w:r w:rsidR="00560340">
        <w:t>6</w:t>
      </w:r>
      <w:r>
        <w:t xml:space="preserve"> </w:t>
      </w:r>
      <w:r w:rsidRPr="00AC3767">
        <w:t xml:space="preserve">Hard-coded </w:t>
      </w:r>
      <w:r w:rsidR="00343FB3">
        <w:t xml:space="preserve">credentials </w:t>
      </w:r>
      <w:r w:rsidR="00121F83" w:rsidRPr="00AC3767">
        <w:t>[XYP</w:t>
      </w:r>
      <w:r w:rsidR="00121F83">
        <w:t>]</w:t>
      </w:r>
      <w:bookmarkEnd w:id="1283"/>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1284"/>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76BD5C4C" w14:textId="481AC75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ins w:id="1285" w:author="Stephen Michell" w:date="2018-04-27T03:37:00Z">
        <w:r w:rsidR="00333B98">
          <w:t xml:space="preserve"> </w:t>
        </w:r>
      </w:ins>
    </w:p>
    <w:p w14:paraId="598AC612" w14:textId="2271CC61" w:rsidR="00AF08E4" w:rsidRPr="00AC3767" w:rsidRDefault="00AF08E4" w:rsidP="00AF08E4">
      <w:r w:rsidRPr="00AC3767">
        <w:t xml:space="preserve">Hard coded </w:t>
      </w:r>
      <w:del w:id="1286" w:author="Stephen Michell" w:date="2018-04-26T09:58:00Z">
        <w:r w:rsidRPr="00AC3767" w:rsidDel="00343FB3">
          <w:delText>passwords</w:delText>
        </w:r>
        <w:r w:rsidR="00C37700" w:rsidDel="00343FB3">
          <w:delText xml:space="preserve"> </w:delText>
        </w:r>
      </w:del>
      <w:ins w:id="1287" w:author="Stephen Michell" w:date="2018-04-26T09:58:00Z">
        <w:r w:rsidR="00A85C15">
          <w:t>credentials (such as password</w:t>
        </w:r>
      </w:ins>
      <w:ins w:id="1288" w:author="Stephen Michell" w:date="2018-04-27T03:33:00Z">
        <w:r w:rsidR="00216361">
          <w:t>, username/password</w:t>
        </w:r>
      </w:ins>
      <w:ins w:id="1289" w:author="Stephen Michell" w:date="2018-04-26T09:58:00Z">
        <w:r w:rsidR="00343FB3">
          <w:t xml:space="preserve"> </w:t>
        </w:r>
      </w:ins>
      <w:ins w:id="1290" w:author="Stephen Michell" w:date="2018-04-26T09:59:00Z">
        <w:r w:rsidR="00A85C15">
          <w:t xml:space="preserve">or </w:t>
        </w:r>
      </w:ins>
      <w:ins w:id="1291" w:author="Stephen Michell" w:date="2018-04-26T09:58:00Z">
        <w:r w:rsidR="00343FB3">
          <w:t xml:space="preserve">id number) </w:t>
        </w:r>
      </w:ins>
      <w:r w:rsidR="00C37700">
        <w:t>will</w:t>
      </w:r>
      <w:r w:rsidRPr="00AC3767">
        <w:t xml:space="preserve"> compromise system security in a way that cannot be easily remedied.</w:t>
      </w:r>
      <w:r w:rsidR="00CF033F">
        <w:t xml:space="preserve"> </w:t>
      </w:r>
      <w:r w:rsidRPr="00AC3767">
        <w:t xml:space="preserve">It is never a good idea to hardcode </w:t>
      </w:r>
      <w:del w:id="1292" w:author="Stephen Michell" w:date="2018-04-26T10:00:00Z">
        <w:r w:rsidRPr="00AC3767" w:rsidDel="00A85C15">
          <w:delText>a password</w:delText>
        </w:r>
      </w:del>
      <w:ins w:id="1293" w:author="Stephen Michell" w:date="2018-04-26T10:00:00Z">
        <w:r w:rsidR="00A85C15">
          <w:t>any credential</w:t>
        </w:r>
      </w:ins>
      <w:r w:rsidRPr="00AC3767">
        <w:t>.</w:t>
      </w:r>
      <w:r w:rsidR="00CF033F">
        <w:t xml:space="preserve"> </w:t>
      </w:r>
      <w:r w:rsidRPr="00AC3767">
        <w:t xml:space="preserve">Not only does hard coding </w:t>
      </w:r>
      <w:del w:id="1294" w:author="Stephen Michell" w:date="2018-04-26T10:00:00Z">
        <w:r w:rsidRPr="00AC3767" w:rsidDel="00A85C15">
          <w:delText>a password</w:delText>
        </w:r>
      </w:del>
      <w:ins w:id="1295" w:author="Stephen Michell" w:date="2018-04-26T10:00:00Z">
        <w:r w:rsidR="00A85C15">
          <w:t>the credential</w:t>
        </w:r>
      </w:ins>
      <w:r w:rsidRPr="00AC3767">
        <w:t xml:space="preserve"> allow all of the project's developers to view </w:t>
      </w:r>
      <w:ins w:id="1296" w:author="Stephen Michell" w:date="2018-04-26T10:00:00Z">
        <w:r w:rsidR="00A85C15">
          <w:t>it</w:t>
        </w:r>
      </w:ins>
      <w:del w:id="1297" w:author="Stephen Michell" w:date="2018-04-26T10:00:00Z">
        <w:r w:rsidRPr="00AC3767" w:rsidDel="00A85C15">
          <w:delText>the password</w:delText>
        </w:r>
      </w:del>
      <w:r w:rsidRPr="00AC3767">
        <w:t>, it also makes fixing the problem extremely difficult.</w:t>
      </w:r>
      <w:r w:rsidR="00CF033F">
        <w:t xml:space="preserve"> </w:t>
      </w:r>
      <w:r w:rsidRPr="00AC3767">
        <w:t xml:space="preserve">Once the code is in production, the </w:t>
      </w:r>
      <w:ins w:id="1298" w:author="Stephen Michell" w:date="2018-04-26T10:00:00Z">
        <w:r w:rsidR="00A85C15">
          <w:t>credential</w:t>
        </w:r>
      </w:ins>
      <w:del w:id="1299" w:author="Stephen Michell" w:date="2018-04-26T10:00:00Z">
        <w:r w:rsidRPr="00AC3767" w:rsidDel="00A85C15">
          <w:delText>password</w:delText>
        </w:r>
      </w:del>
      <w:r w:rsidRPr="00AC3767">
        <w:t xml:space="preserve"> cannot be changed without patching the software.</w:t>
      </w:r>
      <w:r w:rsidR="00CF033F">
        <w:t xml:space="preserve"> </w:t>
      </w:r>
      <w:r w:rsidRPr="00AC3767">
        <w:t xml:space="preserve">If the account protected by the </w:t>
      </w:r>
      <w:del w:id="1300" w:author="Stephen Michell" w:date="2018-04-26T10:01:00Z">
        <w:r w:rsidRPr="00AC3767" w:rsidDel="00A85C15">
          <w:delText xml:space="preserve">password </w:delText>
        </w:r>
      </w:del>
      <w:ins w:id="1301" w:author="Stephen Michell" w:date="2018-04-26T10:01:00Z">
        <w:r w:rsidR="00A85C15">
          <w:t>credential</w:t>
        </w:r>
        <w:r w:rsidR="00A85C15" w:rsidRPr="00AC3767">
          <w:t xml:space="preserve"> </w:t>
        </w:r>
      </w:ins>
      <w:r w:rsidRPr="00AC3767">
        <w:t>is compromised, the owners of the system will be forced to choose between security and availability.</w:t>
      </w:r>
    </w:p>
    <w:p w14:paraId="3BDD811F" w14:textId="37A84789" w:rsidR="00AF08E4" w:rsidRPr="00AC3767" w:rsidRDefault="00AF08E4" w:rsidP="00AF08E4">
      <w:pPr>
        <w:pStyle w:val="Heading3"/>
      </w:pPr>
      <w:r>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64C68631" w:rsidR="00AF08E4" w:rsidRPr="00AC3767" w:rsidRDefault="00AF08E4" w:rsidP="00AF08E4">
      <w:r w:rsidRPr="00AC3767">
        <w:t xml:space="preserve">The use of a hard-coded </w:t>
      </w:r>
      <w:ins w:id="1302" w:author="Stephen Michell" w:date="2018-04-27T03:28:00Z">
        <w:r w:rsidR="00883346">
          <w:t xml:space="preserve">credentials </w:t>
        </w:r>
      </w:ins>
      <w:del w:id="1303" w:author="Stephen Michell" w:date="2018-04-27T03:28:00Z">
        <w:r w:rsidRPr="00AC3767" w:rsidDel="00883346">
          <w:delText>password</w:delText>
        </w:r>
      </w:del>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del w:id="1304" w:author="Stephen Michell" w:date="2018-04-27T03:30:00Z">
        <w:r w:rsidRPr="00AC3767" w:rsidDel="00883346">
          <w:delText xml:space="preserve">password </w:delText>
        </w:r>
      </w:del>
      <w:ins w:id="1305" w:author="Stephen Michell" w:date="2018-04-27T03:30:00Z">
        <w:r w:rsidR="00883346">
          <w:t>credential</w:t>
        </w:r>
        <w:r w:rsidR="00883346" w:rsidRPr="00AC3767">
          <w:t xml:space="preserve"> </w:t>
        </w:r>
      </w:ins>
      <w:r w:rsidRPr="00AC3767">
        <w:t>(which is likely freely available and public on the Internet</w:t>
      </w:r>
      <w:r w:rsidR="00DD139A">
        <w:t xml:space="preserve"> or the malicious user can </w:t>
      </w:r>
      <w:r w:rsidR="00934498">
        <w:t xml:space="preserve">view firmware as text to find text strings that resemble </w:t>
      </w:r>
      <w:del w:id="1306" w:author="Stephen Michell" w:date="2018-06-20T12:44:00Z">
        <w:r w:rsidR="00934498" w:rsidDel="0073084F">
          <w:delText>password</w:delText>
        </w:r>
      </w:del>
      <w:ins w:id="1307" w:author="Stephen Michell" w:date="2018-06-20T12:44:00Z">
        <w:r w:rsidR="0073084F">
          <w:t>credential</w:t>
        </w:r>
      </w:ins>
      <w:r w:rsidR="00934498">
        <w:t>s</w:t>
      </w:r>
      <w:r w:rsidRPr="00AC3767">
        <w:t>) and logging in with complete access.</w:t>
      </w:r>
      <w:r w:rsidR="00CF033F">
        <w:t xml:space="preserve"> </w:t>
      </w:r>
      <w:r w:rsidRPr="00AC3767">
        <w:t xml:space="preserve">In systems that authenticate with a back-end service, hard-coded </w:t>
      </w:r>
      <w:del w:id="1308" w:author="Stephen Michell" w:date="2018-04-27T03:30:00Z">
        <w:r w:rsidRPr="00AC3767" w:rsidDel="00883346">
          <w:delText xml:space="preserve">passwords </w:delText>
        </w:r>
      </w:del>
      <w:ins w:id="1309" w:author="Stephen Michell" w:date="2018-04-27T03:30:00Z">
        <w:r w:rsidR="00883346">
          <w:t>credentials</w:t>
        </w:r>
        <w:r w:rsidR="00883346" w:rsidRPr="00AC3767">
          <w:t xml:space="preserve"> </w:t>
        </w:r>
      </w:ins>
      <w:r w:rsidRPr="00AC3767">
        <w:t xml:space="preserve">within closed source or drop-in solution systems require that the back-end service use a </w:t>
      </w:r>
      <w:del w:id="1310" w:author="Stephen Michell" w:date="2018-04-29T12:37:00Z">
        <w:r w:rsidRPr="00AC3767" w:rsidDel="00121F83">
          <w:delText xml:space="preserve">password </w:delText>
        </w:r>
      </w:del>
      <w:ins w:id="1311" w:author="Stephen Michell" w:date="2018-04-29T12:37:00Z">
        <w:r w:rsidR="00121F83">
          <w:t>credential</w:t>
        </w:r>
        <w:r w:rsidR="00121F83" w:rsidRPr="00AC3767">
          <w:t xml:space="preserve"> </w:t>
        </w:r>
      </w:ins>
      <w:r w:rsidRPr="00AC3767">
        <w:t>that can be easily discovered.</w:t>
      </w:r>
      <w:r w:rsidR="00CF033F">
        <w:t xml:space="preserve"> </w:t>
      </w:r>
      <w:r w:rsidRPr="00AC3767">
        <w:t xml:space="preserve">Client-side systems with hard-coded </w:t>
      </w:r>
      <w:del w:id="1312" w:author="Stephen Michell" w:date="2018-06-20T12:44:00Z">
        <w:r w:rsidRPr="00AC3767" w:rsidDel="0073084F">
          <w:delText>password</w:delText>
        </w:r>
      </w:del>
      <w:ins w:id="1313" w:author="Stephen Michell" w:date="2018-06-20T12:44:00Z">
        <w:r w:rsidR="0073084F">
          <w:t>credential</w:t>
        </w:r>
      </w:ins>
      <w:r w:rsidRPr="00AC3767">
        <w:t xml:space="preserve">s </w:t>
      </w:r>
      <w:r>
        <w:t>present</w:t>
      </w:r>
      <w:r w:rsidRPr="00AC3767">
        <w:t xml:space="preserve"> even more of a threat, since the extraction of a </w:t>
      </w:r>
      <w:del w:id="1314" w:author="Stephen Michell" w:date="2018-06-20T12:44:00Z">
        <w:r w:rsidRPr="00AC3767" w:rsidDel="0073084F">
          <w:delText>password</w:delText>
        </w:r>
      </w:del>
      <w:ins w:id="1315" w:author="Stephen Michell" w:date="2018-06-20T12:44:00Z">
        <w:r w:rsidR="0073084F">
          <w:t>credential</w:t>
        </w:r>
      </w:ins>
      <w:r w:rsidRPr="00AC3767">
        <w:t xml:space="preserve"> from a binary is exceedingly simple.</w:t>
      </w:r>
      <w:r w:rsidR="00CF033F">
        <w:t xml:space="preserve"> </w:t>
      </w:r>
      <w:r w:rsidRPr="00AC3767">
        <w:t xml:space="preserve">If hard-coded </w:t>
      </w:r>
      <w:del w:id="1316" w:author="Stephen Michell" w:date="2018-06-20T12:44:00Z">
        <w:r w:rsidRPr="00AC3767" w:rsidDel="0073084F">
          <w:delText>password</w:delText>
        </w:r>
      </w:del>
      <w:ins w:id="1317" w:author="Stephen Michell" w:date="2018-06-20T12:44:00Z">
        <w:r w:rsidR="0073084F">
          <w:t>credential</w:t>
        </w:r>
      </w:ins>
      <w:r w:rsidRPr="00AC3767">
        <w:t>s are used, it is almost certain that unauthorized users will gain access through the account in question.</w:t>
      </w:r>
    </w:p>
    <w:p w14:paraId="1D93599F" w14:textId="5091ACBC" w:rsidR="00AF08E4" w:rsidRPr="00AC3767" w:rsidRDefault="00AF08E4" w:rsidP="00AF08E4">
      <w:pPr>
        <w:pStyle w:val="Heading3"/>
      </w:pPr>
      <w:r>
        <w:lastRenderedPageBreak/>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05D883F7"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w:t>
      </w:r>
      <w:ins w:id="1318" w:author="Stephen Michell" w:date="2018-04-27T03:31:00Z">
        <w:r w:rsidR="00216361">
          <w:t xml:space="preserve">or other credential </w:t>
        </w:r>
      </w:ins>
      <w:r>
        <w:t>r</w:t>
      </w:r>
      <w:r w:rsidR="00AF08E4" w:rsidRPr="00AC3767">
        <w:t xml:space="preserve">ather than hard code a default </w:t>
      </w:r>
      <w:ins w:id="1319" w:author="Stephen Michell" w:date="2018-04-27T03:31:00Z">
        <w:r w:rsidR="00216361">
          <w:t xml:space="preserve">credential (such as </w:t>
        </w:r>
      </w:ins>
      <w:r w:rsidR="00AF08E4" w:rsidRPr="00AC3767">
        <w:t>username and password</w:t>
      </w:r>
      <w:ins w:id="1320" w:author="Stephen Michell" w:date="2018-04-27T03:32:00Z">
        <w:r w:rsidR="00216361">
          <w:t>)</w:t>
        </w:r>
      </w:ins>
      <w:r w:rsidR="00AF08E4" w:rsidRPr="00AC3767">
        <w:t xml:space="preserve">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6C676A4B" w:rsidR="00AF08E4" w:rsidRDefault="00AF08E4" w:rsidP="000D69D3">
      <w:pPr>
        <w:numPr>
          <w:ilvl w:val="1"/>
          <w:numId w:val="6"/>
        </w:numPr>
        <w:tabs>
          <w:tab w:val="clear" w:pos="1800"/>
          <w:tab w:val="num" w:pos="1440"/>
        </w:tabs>
        <w:spacing w:after="0"/>
        <w:ind w:left="1440"/>
      </w:pPr>
      <w:r>
        <w:t>U</w:t>
      </w:r>
      <w:r w:rsidRPr="00AC3767">
        <w:t xml:space="preserve">se </w:t>
      </w:r>
      <w:del w:id="1321" w:author="Stephen Michell" w:date="2018-04-27T03:32:00Z">
        <w:r w:rsidRPr="00AC3767" w:rsidDel="00216361">
          <w:delText xml:space="preserve">of </w:delText>
        </w:r>
      </w:del>
      <w:r w:rsidRPr="00AC3767">
        <w:t xml:space="preserve">generated </w:t>
      </w:r>
      <w:del w:id="1322" w:author="Stephen Michell" w:date="2018-04-27T03:32:00Z">
        <w:r w:rsidRPr="00AC3767" w:rsidDel="00216361">
          <w:delText xml:space="preserve">passwords </w:delText>
        </w:r>
      </w:del>
      <w:ins w:id="1323" w:author="Stephen Michell" w:date="2018-04-27T03:32:00Z">
        <w:r w:rsidR="00216361">
          <w:t>credential</w:t>
        </w:r>
        <w:r w:rsidR="00216361" w:rsidRPr="00AC3767">
          <w:t xml:space="preserve">s </w:t>
        </w:r>
      </w:ins>
      <w:r w:rsidRPr="00AC3767">
        <w:t>that are changed automatically and must be entered at given time intervals by a system administrator.</w:t>
      </w:r>
      <w:r w:rsidR="00CF033F">
        <w:t xml:space="preserve"> </w:t>
      </w:r>
      <w:r w:rsidRPr="00AC3767">
        <w:t xml:space="preserve">These </w:t>
      </w:r>
      <w:del w:id="1324" w:author="Stephen Michell" w:date="2018-04-27T03:32:00Z">
        <w:r w:rsidRPr="00AC3767" w:rsidDel="00216361">
          <w:delText xml:space="preserve">passwords </w:delText>
        </w:r>
      </w:del>
      <w:ins w:id="1325" w:author="Stephen Michell" w:date="2018-04-27T03:32:00Z">
        <w:r w:rsidR="00216361">
          <w:t>credentials</w:t>
        </w:r>
        <w:r w:rsidR="00216361" w:rsidRPr="00AC3767">
          <w:t xml:space="preserve"> </w:t>
        </w:r>
      </w:ins>
      <w:r w:rsidRPr="00AC3767">
        <w:t>will be held in memory and only be</w:t>
      </w:r>
      <w:r>
        <w:t xml:space="preserve"> valid for the time intervals.</w:t>
      </w:r>
    </w:p>
    <w:p w14:paraId="76B7AE44" w14:textId="4B7855CB" w:rsidR="008B29EA" w:rsidRDefault="00216361" w:rsidP="000D69D3">
      <w:pPr>
        <w:numPr>
          <w:ilvl w:val="1"/>
          <w:numId w:val="6"/>
        </w:numPr>
        <w:tabs>
          <w:tab w:val="clear" w:pos="1800"/>
          <w:tab w:val="num" w:pos="1440"/>
        </w:tabs>
        <w:spacing w:after="0"/>
        <w:ind w:left="1440"/>
      </w:pPr>
      <w:ins w:id="1326" w:author="Stephen Michell" w:date="2018-04-27T03:34:00Z">
        <w:r>
          <w:t>Use</w:t>
        </w:r>
      </w:ins>
      <w:del w:id="1327" w:author="Stephen Michell" w:date="2018-04-27T03:34:00Z">
        <w:r w:rsidR="00AF08E4" w:rsidDel="00216361">
          <w:delText>T</w:delText>
        </w:r>
        <w:r w:rsidR="00AF08E4" w:rsidRPr="00AC3767" w:rsidDel="00216361">
          <w:delText>he</w:delText>
        </w:r>
      </w:del>
      <w:r w:rsidR="00AF08E4" w:rsidRPr="00AC3767">
        <w:t xml:space="preserve"> </w:t>
      </w:r>
      <w:del w:id="1328" w:author="Stephen Michell" w:date="2018-04-27T03:32:00Z">
        <w:r w:rsidR="00AF08E4" w:rsidRPr="00AC3767" w:rsidDel="00216361">
          <w:delText xml:space="preserve">passwords </w:delText>
        </w:r>
      </w:del>
      <w:ins w:id="1329" w:author="Stephen Michell" w:date="2018-04-27T03:32:00Z">
        <w:r>
          <w:t>credentials</w:t>
        </w:r>
        <w:r w:rsidRPr="00AC3767">
          <w:t xml:space="preserve"> </w:t>
        </w:r>
      </w:ins>
      <w:del w:id="1330" w:author="Stephen Michell" w:date="2018-04-27T03:34:00Z">
        <w:r w:rsidR="00AF08E4" w:rsidRPr="00AC3767" w:rsidDel="00216361">
          <w:delText>used should be</w:delText>
        </w:r>
      </w:del>
      <w:ins w:id="1331" w:author="Stephen Michell" w:date="2018-04-27T03:34:00Z">
        <w:r>
          <w:t>that are</w:t>
        </w:r>
      </w:ins>
      <w:r w:rsidR="00AF08E4" w:rsidRPr="00AC3767">
        <w:t xml:space="preserve"> limited at the back end to only performing actions for the front end, as </w:t>
      </w:r>
      <w:r w:rsidR="00AF08E4">
        <w:t>opposed to having full access.</w:t>
      </w:r>
    </w:p>
    <w:p w14:paraId="7D00F8CC" w14:textId="706727C6" w:rsidR="00A32382" w:rsidRPr="005A7EBF" w:rsidRDefault="00216361" w:rsidP="000D69D3">
      <w:pPr>
        <w:numPr>
          <w:ilvl w:val="1"/>
          <w:numId w:val="6"/>
        </w:numPr>
        <w:tabs>
          <w:tab w:val="clear" w:pos="1800"/>
          <w:tab w:val="num" w:pos="1440"/>
        </w:tabs>
        <w:spacing w:after="0"/>
        <w:ind w:left="1440"/>
        <w:rPr>
          <w:rFonts w:ascii="Times New Roman" w:hAnsi="Times New Roman"/>
        </w:rPr>
      </w:pPr>
      <w:ins w:id="1332" w:author="Stephen Michell" w:date="2018-04-27T03:34:00Z">
        <w:r>
          <w:t xml:space="preserve">Tag </w:t>
        </w:r>
      </w:ins>
      <w:del w:id="1333" w:author="Stephen Michell" w:date="2018-04-27T03:33:00Z">
        <w:r w:rsidR="008B29EA" w:rsidDel="00216361">
          <w:delText>T</w:delText>
        </w:r>
        <w:r w:rsidR="008B29EA" w:rsidRPr="00AC3767" w:rsidDel="00216361">
          <w:delText>he m</w:delText>
        </w:r>
      </w:del>
      <w:ins w:id="1334" w:author="Stephen Michell" w:date="2018-04-27T03:34:00Z">
        <w:r>
          <w:t>m</w:t>
        </w:r>
      </w:ins>
      <w:r w:rsidR="008B29EA" w:rsidRPr="00AC3767">
        <w:t xml:space="preserve">essages </w:t>
      </w:r>
      <w:del w:id="1335" w:author="Stephen Michell" w:date="2018-04-27T03:34:00Z">
        <w:r w:rsidR="008B29EA" w:rsidRPr="00AC3767" w:rsidDel="00216361">
          <w:delText xml:space="preserve">sent should be tagged </w:delText>
        </w:r>
      </w:del>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1274"/>
      <w:bookmarkEnd w:id="1275"/>
      <w:bookmarkEnd w:id="1276"/>
      <w:bookmarkEnd w:id="1277"/>
      <w:r w:rsidR="00D14D1A">
        <w:t>.</w:t>
      </w:r>
    </w:p>
    <w:p w14:paraId="03CCFA30" w14:textId="781FB383" w:rsidR="00560340" w:rsidRPr="00241CD6" w:rsidRDefault="00560340" w:rsidP="00560340">
      <w:pPr>
        <w:pStyle w:val="Heading2"/>
      </w:pPr>
      <w:bookmarkStart w:id="1336" w:name="_Toc520048473"/>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1336"/>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514478B0" w:rsidR="00560340" w:rsidRPr="00241CD6" w:rsidRDefault="00560340" w:rsidP="00560340">
      <w:r w:rsidRPr="00241CD6">
        <w:t xml:space="preserve">This weakness occurs when the application </w:t>
      </w:r>
      <w:del w:id="1337" w:author="Stephen Michell" w:date="2018-07-29T17:45:00Z">
        <w:r w:rsidRPr="00241CD6" w:rsidDel="009E1A83">
          <w:delText>transmits</w:delText>
        </w:r>
      </w:del>
      <w:ins w:id="1338" w:author="Stephen Michell" w:date="2018-07-29T17:45:00Z">
        <w:r w:rsidR="009E1A83" w:rsidRPr="00241CD6">
          <w:t>transmits,</w:t>
        </w:r>
      </w:ins>
      <w:r w:rsidRPr="00241CD6">
        <w:t xml:space="preserve">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1E62C7AA" w:rsidR="00560340" w:rsidRDefault="00560340" w:rsidP="00560340">
      <w:pPr>
        <w:spacing w:after="240"/>
      </w:pPr>
      <w:r w:rsidRPr="00241CD6">
        <w:t xml:space="preserve">Storing a </w:t>
      </w:r>
      <w:ins w:id="1339" w:author="Stephen Michell" w:date="2018-06-20T12:39:00Z">
        <w:r w:rsidR="005563B7">
          <w:t xml:space="preserve">credential, such as a </w:t>
        </w:r>
      </w:ins>
      <w:r w:rsidRPr="00241CD6">
        <w:t>password</w:t>
      </w:r>
      <w:ins w:id="1340" w:author="Stephen Michell" w:date="2018-06-20T12:39:00Z">
        <w:r w:rsidR="005563B7">
          <w:t>,</w:t>
        </w:r>
      </w:ins>
      <w:r w:rsidRPr="00241CD6">
        <w:t xml:space="preserve"> in plaintext may result in a system compromise.</w:t>
      </w:r>
      <w:r w:rsidR="00CF033F">
        <w:t xml:space="preserve"> </w:t>
      </w:r>
      <w:del w:id="1341" w:author="Stephen Michell" w:date="2018-06-20T12:44:00Z">
        <w:r w:rsidRPr="00241CD6" w:rsidDel="0073084F">
          <w:delText>Password</w:delText>
        </w:r>
      </w:del>
      <w:ins w:id="1342" w:author="Stephen Michell" w:date="2018-06-20T12:44:00Z">
        <w:r w:rsidR="0073084F">
          <w:t>Credential</w:t>
        </w:r>
      </w:ins>
      <w:r w:rsidRPr="00241CD6">
        <w:t xml:space="preserve"> management issues occur when a </w:t>
      </w:r>
      <w:del w:id="1343" w:author="Stephen Michell" w:date="2018-06-20T12:40:00Z">
        <w:r w:rsidRPr="00241CD6" w:rsidDel="005563B7">
          <w:delText>password</w:delText>
        </w:r>
      </w:del>
      <w:ins w:id="1344" w:author="Stephen Michell" w:date="2018-06-20T12:40:00Z">
        <w:r w:rsidR="005563B7">
          <w:t>credential</w:t>
        </w:r>
      </w:ins>
      <w:r w:rsidRPr="00241CD6">
        <w:t xml:space="preserve"> is stored in plaintext in an application's properties or configuration file.</w:t>
      </w:r>
      <w:r w:rsidR="00CF033F">
        <w:t xml:space="preserve"> </w:t>
      </w:r>
      <w:r w:rsidRPr="00241CD6">
        <w:t xml:space="preserve">A programmer can attempt to remedy the </w:t>
      </w:r>
      <w:del w:id="1345" w:author="Stephen Michell" w:date="2018-06-20T12:40:00Z">
        <w:r w:rsidRPr="00241CD6" w:rsidDel="005563B7">
          <w:delText>password</w:delText>
        </w:r>
      </w:del>
      <w:ins w:id="1346" w:author="Stephen Michell" w:date="2018-06-20T12:40:00Z">
        <w:r w:rsidR="005563B7">
          <w:t>credential</w:t>
        </w:r>
      </w:ins>
      <w:r w:rsidRPr="00241CD6">
        <w:t xml:space="preserve"> management problem by obscuring the </w:t>
      </w:r>
      <w:del w:id="1347" w:author="Stephen Michell" w:date="2018-06-20T12:40:00Z">
        <w:r w:rsidRPr="00241CD6" w:rsidDel="005563B7">
          <w:delText>password</w:delText>
        </w:r>
      </w:del>
      <w:ins w:id="1348" w:author="Stephen Michell" w:date="2018-06-20T12:40:00Z">
        <w:r w:rsidR="005563B7">
          <w:t>credential</w:t>
        </w:r>
      </w:ins>
      <w:r w:rsidRPr="00241CD6">
        <w:t xml:space="preserve"> with an encoding function, such as Base64 encoding, but this effort does not adequately protect the </w:t>
      </w:r>
      <w:del w:id="1349" w:author="Stephen Michell" w:date="2018-06-20T12:40:00Z">
        <w:r w:rsidRPr="00241CD6" w:rsidDel="005563B7">
          <w:delText>password</w:delText>
        </w:r>
      </w:del>
      <w:ins w:id="1350" w:author="Stephen Michell" w:date="2018-06-20T12:40:00Z">
        <w:r w:rsidR="005563B7">
          <w:t>credential</w:t>
        </w:r>
      </w:ins>
      <w:r w:rsidRPr="00241CD6">
        <w:t>.</w:t>
      </w:r>
      <w:r w:rsidR="00CF033F">
        <w:t xml:space="preserve"> </w:t>
      </w:r>
      <w:r w:rsidRPr="00241CD6">
        <w:t xml:space="preserve">Storing a plaintext </w:t>
      </w:r>
      <w:del w:id="1351" w:author="Stephen Michell" w:date="2018-06-20T12:40:00Z">
        <w:r w:rsidRPr="00241CD6" w:rsidDel="005563B7">
          <w:delText>password</w:delText>
        </w:r>
      </w:del>
      <w:ins w:id="1352" w:author="Stephen Michell" w:date="2018-06-20T12:40:00Z">
        <w:r w:rsidR="005563B7">
          <w:t>credential</w:t>
        </w:r>
      </w:ins>
      <w:r w:rsidRPr="00241CD6">
        <w:t xml:space="preserve"> in a configuration file allows anyone who can read the file access to the </w:t>
      </w:r>
      <w:del w:id="1353" w:author="Stephen Michell" w:date="2018-06-20T12:40:00Z">
        <w:r w:rsidRPr="00241CD6" w:rsidDel="005563B7">
          <w:delText>password</w:delText>
        </w:r>
      </w:del>
      <w:ins w:id="1354" w:author="Stephen Michell" w:date="2018-06-20T12:40:00Z">
        <w:r w:rsidR="005563B7">
          <w:t>credential</w:t>
        </w:r>
      </w:ins>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del w:id="1355" w:author="Stephen Michell" w:date="2018-06-20T12:40:00Z">
        <w:r w:rsidRPr="00241CD6" w:rsidDel="005563B7">
          <w:delText>password</w:delText>
        </w:r>
      </w:del>
      <w:ins w:id="1356" w:author="Stephen Michell" w:date="2018-06-20T12:40:00Z">
        <w:r w:rsidR="005563B7">
          <w:t>credential</w:t>
        </w:r>
      </w:ins>
      <w:r w:rsidRPr="00241CD6">
        <w:t xml:space="preserve"> management guidelines require that a </w:t>
      </w:r>
      <w:del w:id="1357" w:author="Stephen Michell" w:date="2018-06-20T12:40:00Z">
        <w:r w:rsidRPr="00241CD6" w:rsidDel="005563B7">
          <w:delText>password</w:delText>
        </w:r>
      </w:del>
      <w:ins w:id="1358" w:author="Stephen Michell" w:date="2018-06-20T12:40:00Z">
        <w:r w:rsidR="005563B7">
          <w:t>credential</w:t>
        </w:r>
      </w:ins>
      <w:r w:rsidRPr="00241CD6">
        <w:t xml:space="preserve"> never be stored in plaintext.</w:t>
      </w:r>
    </w:p>
    <w:p w14:paraId="2FB7D987" w14:textId="37EF044C" w:rsidR="00560340" w:rsidRDefault="00560340" w:rsidP="00560340">
      <w:pPr>
        <w:spacing w:after="240"/>
      </w:pPr>
      <w:r w:rsidRPr="00241CD6">
        <w:t xml:space="preserve">The storage of </w:t>
      </w:r>
      <w:del w:id="1359" w:author="Stephen Michell" w:date="2018-06-20T12:40:00Z">
        <w:r w:rsidRPr="00241CD6" w:rsidDel="005563B7">
          <w:delText>password</w:delText>
        </w:r>
      </w:del>
      <w:ins w:id="1360" w:author="Stephen Michell" w:date="2018-06-20T12:40:00Z">
        <w:r w:rsidR="005563B7">
          <w:t>credential</w:t>
        </w:r>
      </w:ins>
      <w:r w:rsidRPr="00241CD6">
        <w:t xml:space="preserve">s in a recoverable format makes them subject to </w:t>
      </w:r>
      <w:del w:id="1361" w:author="Stephen Michell" w:date="2018-06-20T12:40:00Z">
        <w:r w:rsidRPr="00241CD6" w:rsidDel="005563B7">
          <w:delText>password</w:delText>
        </w:r>
      </w:del>
      <w:ins w:id="1362" w:author="Stephen Michell" w:date="2018-06-20T12:40:00Z">
        <w:r w:rsidR="005563B7">
          <w:t>credential</w:t>
        </w:r>
      </w:ins>
      <w:r w:rsidRPr="00241CD6">
        <w:t xml:space="preserve"> reuse attacks by malicious users.</w:t>
      </w:r>
      <w:r w:rsidR="00CF033F">
        <w:t xml:space="preserve"> </w:t>
      </w:r>
      <w:r w:rsidRPr="00241CD6">
        <w:t xml:space="preserve">If a system administrator can recover the </w:t>
      </w:r>
      <w:del w:id="1363" w:author="Stephen Michell" w:date="2018-06-20T12:40:00Z">
        <w:r w:rsidRPr="00241CD6" w:rsidDel="005563B7">
          <w:delText>password</w:delText>
        </w:r>
      </w:del>
      <w:ins w:id="1364" w:author="Stephen Michell" w:date="2018-06-20T12:40:00Z">
        <w:r w:rsidR="005563B7">
          <w:t>credential</w:t>
        </w:r>
      </w:ins>
      <w:r w:rsidRPr="00241CD6">
        <w:t xml:space="preserve"> directly or use a brute force search on the information available to him, he can use the </w:t>
      </w:r>
      <w:del w:id="1365" w:author="Stephen Michell" w:date="2018-06-20T12:40:00Z">
        <w:r w:rsidRPr="00241CD6" w:rsidDel="005563B7">
          <w:delText>password</w:delText>
        </w:r>
      </w:del>
      <w:ins w:id="1366" w:author="Stephen Michell" w:date="2018-06-20T12:40:00Z">
        <w:r w:rsidR="005563B7">
          <w:t>credential</w:t>
        </w:r>
      </w:ins>
      <w:r w:rsidRPr="00241CD6">
        <w:t xml:space="preserve"> on other accounts.</w:t>
      </w:r>
    </w:p>
    <w:p w14:paraId="3B20E41D" w14:textId="20F4010C" w:rsidR="00560340" w:rsidRPr="00241CD6" w:rsidRDefault="00560340" w:rsidP="00560340">
      <w:r w:rsidRPr="00241CD6">
        <w:t xml:space="preserve">The use of recoverable </w:t>
      </w:r>
      <w:del w:id="1367" w:author="Stephen Michell" w:date="2018-06-20T12:40:00Z">
        <w:r w:rsidRPr="00241CD6" w:rsidDel="005563B7">
          <w:delText>password</w:delText>
        </w:r>
      </w:del>
      <w:ins w:id="1368" w:author="Stephen Michell" w:date="2018-06-20T12:40:00Z">
        <w:r w:rsidR="005563B7">
          <w:t>credential</w:t>
        </w:r>
      </w:ins>
      <w:r w:rsidRPr="00241CD6">
        <w:t xml:space="preserve">s significantly increases the chance that </w:t>
      </w:r>
      <w:del w:id="1369" w:author="Stephen Michell" w:date="2018-06-20T12:41:00Z">
        <w:r w:rsidRPr="00241CD6" w:rsidDel="005563B7">
          <w:delText>password</w:delText>
        </w:r>
      </w:del>
      <w:ins w:id="1370" w:author="Stephen Michell" w:date="2018-06-20T12:41:00Z">
        <w:r w:rsidR="005563B7">
          <w:t>credential</w:t>
        </w:r>
      </w:ins>
      <w:r w:rsidRPr="00241CD6">
        <w:t>s will be used maliciously.</w:t>
      </w:r>
      <w:r w:rsidR="00CF033F">
        <w:t xml:space="preserve"> </w:t>
      </w:r>
      <w:r w:rsidRPr="00241CD6">
        <w:t xml:space="preserve">In fact, it should be noted that recoverable encrypted </w:t>
      </w:r>
      <w:del w:id="1371" w:author="Stephen Michell" w:date="2018-06-20T12:41:00Z">
        <w:r w:rsidRPr="00241CD6" w:rsidDel="005563B7">
          <w:delText>password</w:delText>
        </w:r>
      </w:del>
      <w:ins w:id="1372" w:author="Stephen Michell" w:date="2018-06-20T12:41:00Z">
        <w:r w:rsidR="005563B7">
          <w:t>credential</w:t>
        </w:r>
      </w:ins>
      <w:r w:rsidRPr="00241CD6">
        <w:t xml:space="preserve">s provide no significant benefit over plain-text </w:t>
      </w:r>
      <w:del w:id="1373" w:author="Stephen Michell" w:date="2018-06-20T12:41:00Z">
        <w:r w:rsidRPr="00241CD6" w:rsidDel="005563B7">
          <w:delText>password</w:delText>
        </w:r>
      </w:del>
      <w:ins w:id="1374" w:author="Stephen Michell" w:date="2018-06-20T12:41:00Z">
        <w:r w:rsidR="005563B7">
          <w:t>credential</w:t>
        </w:r>
      </w:ins>
      <w:r w:rsidRPr="00241CD6">
        <w:t>s since they are subject not only to reuse by malicious attackers but also by malicious insiders.</w:t>
      </w:r>
    </w:p>
    <w:p w14:paraId="77DBFEBA" w14:textId="68612912" w:rsidR="00560340" w:rsidRPr="00241CD6" w:rsidRDefault="00560340" w:rsidP="00560340">
      <w:pPr>
        <w:pStyle w:val="Heading3"/>
      </w:pPr>
      <w:r>
        <w:lastRenderedPageBreak/>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5BFE33FF" w:rsidR="00560340" w:rsidRPr="00241CD6" w:rsidRDefault="00560340" w:rsidP="00560340">
      <w:pPr>
        <w:numPr>
          <w:ilvl w:val="0"/>
          <w:numId w:val="8"/>
        </w:numPr>
        <w:spacing w:after="0"/>
      </w:pPr>
      <w:r w:rsidRPr="00241CD6">
        <w:t xml:space="preserve">Avoid storing </w:t>
      </w:r>
      <w:del w:id="1375" w:author="Stephen Michell" w:date="2018-06-20T12:41:00Z">
        <w:r w:rsidRPr="00241CD6" w:rsidDel="005563B7">
          <w:delText>password</w:delText>
        </w:r>
      </w:del>
      <w:ins w:id="1376" w:author="Stephen Michell" w:date="2018-06-20T12:41:00Z">
        <w:r w:rsidR="005563B7">
          <w:t>credential</w:t>
        </w:r>
      </w:ins>
      <w:r w:rsidRPr="00241CD6">
        <w:t>s in easily accessible locations.</w:t>
      </w:r>
    </w:p>
    <w:p w14:paraId="032C66CC" w14:textId="058526C5" w:rsidR="00560340" w:rsidRPr="00241CD6" w:rsidRDefault="00560340" w:rsidP="00560340">
      <w:pPr>
        <w:numPr>
          <w:ilvl w:val="0"/>
          <w:numId w:val="8"/>
        </w:numPr>
        <w:spacing w:after="0"/>
      </w:pPr>
      <w:r w:rsidRPr="00241CD6">
        <w:t xml:space="preserve">Never store a </w:t>
      </w:r>
      <w:del w:id="1377" w:author="Stephen Michell" w:date="2018-06-20T12:41:00Z">
        <w:r w:rsidRPr="00241CD6" w:rsidDel="005563B7">
          <w:delText>password</w:delText>
        </w:r>
      </w:del>
      <w:ins w:id="1378" w:author="Stephen Michell" w:date="2018-06-20T12:41:00Z">
        <w:r w:rsidR="005563B7">
          <w:t>credential</w:t>
        </w:r>
      </w:ins>
      <w:r w:rsidRPr="00241CD6">
        <w:t xml:space="preserve"> in plain</w:t>
      </w:r>
      <w:r>
        <w:t xml:space="preserve"> </w:t>
      </w:r>
      <w:r w:rsidRPr="00241CD6">
        <w:t>text.</w:t>
      </w:r>
    </w:p>
    <w:p w14:paraId="27852A30" w14:textId="3B70F74A" w:rsidR="00823699" w:rsidRPr="00241CD6" w:rsidRDefault="00560340" w:rsidP="00560340">
      <w:pPr>
        <w:numPr>
          <w:ilvl w:val="0"/>
          <w:numId w:val="8"/>
        </w:numPr>
        <w:spacing w:after="0"/>
      </w:pPr>
      <w:r w:rsidRPr="00241CD6">
        <w:t xml:space="preserve">Ensure that strong, non-reversible encryption is used to protect stored </w:t>
      </w:r>
      <w:del w:id="1379" w:author="Stephen Michell" w:date="2018-06-20T12:41:00Z">
        <w:r w:rsidRPr="00241CD6" w:rsidDel="005563B7">
          <w:delText>password</w:delText>
        </w:r>
      </w:del>
      <w:ins w:id="1380" w:author="Stephen Michell" w:date="2018-06-20T12:41:00Z">
        <w:r w:rsidR="005563B7">
          <w:t>credential</w:t>
        </w:r>
      </w:ins>
      <w:r w:rsidRPr="00241CD6">
        <w:t>s.</w:t>
      </w:r>
    </w:p>
    <w:p w14:paraId="453DB36D" w14:textId="58DB88A8" w:rsidR="00560340" w:rsidRDefault="00823699" w:rsidP="00B72322">
      <w:pPr>
        <w:numPr>
          <w:ilvl w:val="0"/>
          <w:numId w:val="8"/>
        </w:numPr>
        <w:spacing w:after="0"/>
      </w:pPr>
      <w:r>
        <w:t>S</w:t>
      </w:r>
      <w:r w:rsidR="00560340" w:rsidRPr="00241CD6">
        <w:t>tor</w:t>
      </w:r>
      <w:r>
        <w:t>e</w:t>
      </w:r>
      <w:r w:rsidR="00560340" w:rsidRPr="00241CD6">
        <w:t xml:space="preserve"> cryptographic hashes of </w:t>
      </w:r>
      <w:del w:id="1381" w:author="Stephen Michell" w:date="2018-06-20T12:41:00Z">
        <w:r w:rsidR="00560340" w:rsidRPr="00241CD6" w:rsidDel="005563B7">
          <w:delText>password</w:delText>
        </w:r>
      </w:del>
      <w:ins w:id="1382" w:author="Stephen Michell" w:date="2018-06-20T12:41:00Z">
        <w:r w:rsidR="005563B7">
          <w:t>credential</w:t>
        </w:r>
      </w:ins>
      <w:r w:rsidR="00560340" w:rsidRPr="00241CD6">
        <w:t>s as an alternative to storing in plaintext.</w:t>
      </w:r>
    </w:p>
    <w:p w14:paraId="1C3B820A" w14:textId="15B18967" w:rsidR="00560340" w:rsidRPr="00B52585" w:rsidRDefault="00560340" w:rsidP="00560340">
      <w:pPr>
        <w:pStyle w:val="Heading2"/>
      </w:pPr>
      <w:bookmarkStart w:id="1383" w:name="_Toc520048474"/>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1383"/>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5CCACE81" w:rsidR="00D3651F" w:rsidRPr="00A7194A" w:rsidRDefault="00D3651F" w:rsidP="00D3651F">
      <w:pPr>
        <w:pStyle w:val="Heading2"/>
        <w:rPr>
          <w:lang w:eastAsia="ja-JP"/>
        </w:rPr>
      </w:pPr>
      <w:bookmarkStart w:id="1384" w:name="_Toc520048475"/>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1384"/>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lastRenderedPageBreak/>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2E6CC7F4" w:rsidR="00914758" w:rsidRPr="00F259EF" w:rsidRDefault="00914758" w:rsidP="00914758">
      <w:pPr>
        <w:pStyle w:val="Heading2"/>
      </w:pPr>
      <w:bookmarkStart w:id="1385" w:name="_Toc520048476"/>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1385"/>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 xml:space="preserve">These inconsistencies are particularly </w:t>
      </w:r>
      <w:r w:rsidRPr="00F259EF">
        <w:lastRenderedPageBreak/>
        <w:t>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3D2554B4" w:rsidR="008E36D0" w:rsidRPr="00B21951" w:rsidRDefault="008E36D0" w:rsidP="008E36D0">
      <w:pPr>
        <w:pStyle w:val="Heading2"/>
      </w:pPr>
      <w:bookmarkStart w:id="1386" w:name="_Toc520048477"/>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1386"/>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267. Privilege Defined With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lastRenderedPageBreak/>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r w:rsidR="008E36D0" w:rsidRPr="00B21E5A">
        <w:rPr>
          <w:rFonts w:ascii="Courier New" w:hAnsi="Courier New"/>
        </w:rPr>
        <w:t>chroot(</w:t>
      </w:r>
      <w:r>
        <w:rPr>
          <w:rFonts w:ascii="Courier New" w:hAnsi="Courier New"/>
        </w:rPr>
        <w:t>)</w:t>
      </w:r>
      <w:r w:rsidRPr="00B22283">
        <w:rPr>
          <w:rFonts w:cstheme="minorHAnsi"/>
          <w:rPrChange w:id="1387" w:author="Tullio Vardanega" w:date="2018-07-27T09:21:00Z">
            <w:rPr>
              <w:rFonts w:ascii="Courier New" w:hAnsi="Courier New"/>
            </w:rPr>
          </w:rPrChange>
        </w:rPr>
        <w:t>.</w:t>
      </w:r>
    </w:p>
    <w:p w14:paraId="3CE55A4B" w14:textId="205610AD" w:rsidR="00560340" w:rsidRPr="00FD15AA" w:rsidRDefault="00560340" w:rsidP="00560340">
      <w:pPr>
        <w:pStyle w:val="Heading2"/>
      </w:pPr>
      <w:bookmarkStart w:id="1388" w:name="_Toc520048478"/>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1388"/>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lastRenderedPageBreak/>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11542222" w:rsidR="00E6431C" w:rsidRPr="005008F7" w:rsidRDefault="00E6431C" w:rsidP="00E6431C">
      <w:pPr>
        <w:pStyle w:val="Heading2"/>
      </w:pPr>
      <w:bookmarkStart w:id="1389" w:name="_Toc520048479"/>
      <w:bookmarkStart w:id="1390" w:name="_Toc192558252"/>
      <w:bookmarkStart w:id="1391" w:name="_Ref313957476"/>
      <w:bookmarkStart w:id="1392" w:name="_Toc358896465"/>
      <w:bookmarkStart w:id="1393"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1389"/>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4D08C0A5" w:rsidR="00D3651F" w:rsidRPr="00A7194A" w:rsidRDefault="00D3651F" w:rsidP="00D3651F">
      <w:pPr>
        <w:pStyle w:val="Heading2"/>
        <w:rPr>
          <w:rFonts w:eastAsia="MS PGothic"/>
          <w:lang w:eastAsia="ja-JP"/>
        </w:rPr>
      </w:pPr>
      <w:bookmarkStart w:id="1394" w:name="_Toc520048480"/>
      <w:bookmarkEnd w:id="1390"/>
      <w:bookmarkEnd w:id="1391"/>
      <w:bookmarkEnd w:id="1392"/>
      <w:bookmarkEnd w:id="1393"/>
      <w:r w:rsidRPr="00A7194A">
        <w:rPr>
          <w:rFonts w:eastAsia="MS PGothic"/>
          <w:lang w:eastAsia="ja-JP"/>
        </w:rPr>
        <w:lastRenderedPageBreak/>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1394"/>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6FD88DF4" w:rsidR="00D3651F" w:rsidRPr="00A7194A" w:rsidRDefault="00D3651F" w:rsidP="00D3651F">
      <w:pPr>
        <w:rPr>
          <w:rFonts w:eastAsia="MS PGothic"/>
          <w:lang w:eastAsia="ja-JP"/>
        </w:rPr>
      </w:pPr>
      <w:r w:rsidRPr="00A7194A">
        <w:rPr>
          <w:rFonts w:eastAsia="MS PGothic"/>
          <w:lang w:eastAsia="ja-JP"/>
        </w:rPr>
        <w:t xml:space="preserve">The software uses a one-way cryptographic hash against an input that should not be reversible, such as a </w:t>
      </w:r>
      <w:del w:id="1395" w:author="Stephen Michell" w:date="2018-06-20T12:41:00Z">
        <w:r w:rsidRPr="00A7194A" w:rsidDel="005563B7">
          <w:rPr>
            <w:rFonts w:eastAsia="MS PGothic"/>
            <w:lang w:eastAsia="ja-JP"/>
          </w:rPr>
          <w:delText>password</w:delText>
        </w:r>
      </w:del>
      <w:ins w:id="1396" w:author="Stephen Michell" w:date="2018-06-20T12:41:00Z">
        <w:r w:rsidR="005563B7">
          <w:rPr>
            <w:rFonts w:eastAsia="MS PGothic"/>
            <w:lang w:eastAsia="ja-JP"/>
          </w:rPr>
          <w:t>credential</w:t>
        </w:r>
      </w:ins>
      <w:r w:rsidRPr="00A7194A">
        <w:rPr>
          <w:rFonts w:eastAsia="MS PGothic"/>
          <w:lang w:eastAsia="ja-JP"/>
        </w:rPr>
        <w:t>,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38B7575C"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Generate a random salt each time a new </w:t>
      </w:r>
      <w:del w:id="1397" w:author="Stephen Michell" w:date="2018-06-20T12:41:00Z">
        <w:r w:rsidRPr="002D21CE" w:rsidDel="005563B7">
          <w:rPr>
            <w:rFonts w:eastAsia="MS PGothic"/>
            <w:lang w:eastAsia="ja-JP"/>
          </w:rPr>
          <w:delText>password</w:delText>
        </w:r>
      </w:del>
      <w:ins w:id="1398" w:author="Stephen Michell" w:date="2018-06-20T12:41:00Z">
        <w:r w:rsidR="005563B7">
          <w:rPr>
            <w:rFonts w:eastAsia="MS PGothic"/>
            <w:lang w:eastAsia="ja-JP"/>
          </w:rPr>
          <w:t>credential</w:t>
        </w:r>
      </w:ins>
      <w:r>
        <w:rPr>
          <w:rFonts w:eastAsia="MS PGothic"/>
          <w:lang w:eastAsia="ja-JP"/>
        </w:rPr>
        <w:t xml:space="preserve"> is processed</w:t>
      </w:r>
      <w:r w:rsidRPr="002D21CE">
        <w:rPr>
          <w:rFonts w:eastAsia="MS PGothic"/>
          <w:lang w:eastAsia="ja-JP"/>
        </w:rPr>
        <w:t xml:space="preserve">. </w:t>
      </w:r>
    </w:p>
    <w:p w14:paraId="0EE16A52" w14:textId="316FA12E"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w:t>
      </w:r>
      <w:del w:id="1399" w:author="Stephen Michell" w:date="2018-06-20T12:41:00Z">
        <w:r w:rsidRPr="002D21CE" w:rsidDel="005563B7">
          <w:rPr>
            <w:rFonts w:eastAsia="MS PGothic"/>
            <w:lang w:eastAsia="ja-JP"/>
          </w:rPr>
          <w:delText>password</w:delText>
        </w:r>
      </w:del>
      <w:ins w:id="1400" w:author="Stephen Michell" w:date="2018-06-20T12:41:00Z">
        <w:r w:rsidR="005563B7">
          <w:rPr>
            <w:rFonts w:eastAsia="MS PGothic"/>
            <w:lang w:eastAsia="ja-JP"/>
          </w:rPr>
          <w:t>credential</w:t>
        </w:r>
      </w:ins>
      <w:r w:rsidRPr="002D21CE">
        <w:rPr>
          <w:rFonts w:eastAsia="MS PGothic"/>
          <w:lang w:eastAsia="ja-JP"/>
        </w:rPr>
        <w:t xml:space="preserve">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385229EA"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 xml:space="preserve">Do not use the same salt for every </w:t>
      </w:r>
      <w:del w:id="1401" w:author="Stephen Michell" w:date="2018-06-20T12:41:00Z">
        <w:r w:rsidRPr="002D21CE" w:rsidDel="005563B7">
          <w:rPr>
            <w:rFonts w:eastAsia="MS PGothic"/>
            <w:lang w:eastAsia="ja-JP"/>
          </w:rPr>
          <w:delText>password</w:delText>
        </w:r>
      </w:del>
      <w:ins w:id="1402" w:author="Stephen Michell" w:date="2018-06-20T12:41:00Z">
        <w:r w:rsidR="005563B7">
          <w:rPr>
            <w:rFonts w:eastAsia="MS PGothic"/>
            <w:lang w:eastAsia="ja-JP"/>
          </w:rPr>
          <w:t>credential</w:t>
        </w:r>
      </w:ins>
      <w:r w:rsidRPr="002D21CE">
        <w:rPr>
          <w:rFonts w:eastAsia="MS PGothic"/>
          <w:lang w:eastAsia="ja-JP"/>
        </w:rPr>
        <w:t xml:space="preserve">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1E07C38F" w:rsidR="00E6431C" w:rsidRDefault="00E6431C" w:rsidP="00E6431C">
      <w:pPr>
        <w:pStyle w:val="Heading2"/>
        <w:rPr>
          <w:lang w:val="en-CA"/>
        </w:rPr>
      </w:pPr>
      <w:bookmarkStart w:id="1405" w:name="_Toc520048481"/>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[CGY ]</w:t>
      </w:r>
      <w:bookmarkEnd w:id="1405"/>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 xml:space="preserve">Many vulnerabilities that are associated with concurrent access to files, shared memory or shared </w:t>
      </w:r>
      <w:r w:rsidRPr="007638CB">
        <w:rPr>
          <w:lang w:val="en-CA"/>
        </w:rPr>
        <w:lastRenderedPageBreak/>
        <w:t>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Burns A. and Wellings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lastRenderedPageBreak/>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1DEE2986" w:rsidR="00E6431C" w:rsidRPr="00167186" w:rsidRDefault="00E6431C" w:rsidP="00E6431C">
      <w:pPr>
        <w:pStyle w:val="Heading2"/>
      </w:pPr>
      <w:bookmarkStart w:id="1408" w:name="_Toc520048482"/>
      <w:bookmarkStart w:id="1409" w:name="_Toc455431796"/>
      <w:bookmarkStart w:id="1410" w:name="_Ref353452214"/>
      <w:bookmarkStart w:id="1411" w:name="_Toc358896470"/>
      <w:bookmarkStart w:id="1412" w:name="_Toc440397717"/>
      <w:r>
        <w:t xml:space="preserve">7.26 </w:t>
      </w:r>
      <w:r w:rsidRPr="00167186">
        <w:t xml:space="preserve">Memory </w:t>
      </w:r>
      <w:r w:rsidR="00F40122">
        <w:t>l</w:t>
      </w:r>
      <w:r w:rsidR="00F40122" w:rsidRPr="00167186">
        <w:t>ocking</w:t>
      </w:r>
      <w:r w:rsidR="00F40122">
        <w:t xml:space="preserve"> </w:t>
      </w:r>
      <w:r w:rsidR="00FD449E" w:rsidRPr="00167186">
        <w:t>[XZX]</w:t>
      </w:r>
      <w:bookmarkEnd w:id="1408"/>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7CFAE111" w14:textId="108E75BF" w:rsidR="005A6637" w:rsidRDefault="00E6431C" w:rsidP="00E6431C">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 xml:space="preserve">Identify data that needs to be protected and use appropriate cryptographic and other data obfuscation </w:t>
      </w:r>
      <w:r w:rsidRPr="00780FE2">
        <w:rPr>
          <w:szCs w:val="24"/>
        </w:rPr>
        <w:lastRenderedPageBreak/>
        <w:t xml:space="preserve">techniques to avoid keeping plaintext versions of this data in memory or on </w:t>
      </w:r>
      <w:commentRangeStart w:id="1413"/>
      <w:r w:rsidRPr="00780FE2">
        <w:rPr>
          <w:szCs w:val="24"/>
        </w:rPr>
        <w:t>disk</w:t>
      </w:r>
      <w:commentRangeEnd w:id="1413"/>
      <w:r w:rsidR="00AA38F0">
        <w:rPr>
          <w:rStyle w:val="CommentReference"/>
        </w:rPr>
        <w:commentReference w:id="1413"/>
      </w:r>
      <w:r w:rsidRPr="00780FE2">
        <w:rPr>
          <w:szCs w:val="24"/>
        </w:rPr>
        <w:t>.</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1409"/>
    <w:p w14:paraId="051542A4" w14:textId="77777777" w:rsidR="001E67EC" w:rsidRDefault="001E67EC" w:rsidP="00C460CD">
      <w:pPr>
        <w:pStyle w:val="Heading2"/>
      </w:pPr>
    </w:p>
    <w:p w14:paraId="777CFC9F" w14:textId="591F3906" w:rsidR="00D3651F" w:rsidRDefault="00D3651F" w:rsidP="00D3651F">
      <w:pPr>
        <w:pStyle w:val="Heading2"/>
      </w:pPr>
      <w:bookmarkStart w:id="1419" w:name="_Toc520048483"/>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1419"/>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226. Sensitive Information Uncleared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592F4620" w:rsidR="00E6431C" w:rsidRPr="00447BD1" w:rsidRDefault="00E6431C" w:rsidP="00E6431C">
      <w:pPr>
        <w:pStyle w:val="Heading2"/>
      </w:pPr>
      <w:bookmarkStart w:id="1420" w:name="_Toc520048484"/>
      <w:r>
        <w:rPr>
          <w:lang w:val="en-CA"/>
        </w:rPr>
        <w:lastRenderedPageBreak/>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1420"/>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3D686B0B" w:rsidR="00E6431C" w:rsidRDefault="00E6431C" w:rsidP="00E6431C">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5907DE42" w:rsidR="00E6431C" w:rsidRPr="00B922E4" w:rsidRDefault="0093714F" w:rsidP="00E6431C">
      <w:r>
        <w:t>Burns, Alan and</w:t>
      </w:r>
      <w:r w:rsidR="0014580B">
        <w:t xml:space="preserve"> Wellings, Andy. Real-Time Systems and Programming Languages</w:t>
      </w:r>
      <w:r w:rsidR="00204550">
        <w:t>: Ada, Real-time Java and C/Real-Time POSIX (4</w:t>
      </w:r>
      <w:r w:rsidR="00204550" w:rsidRPr="003D0770">
        <w:rPr>
          <w:vertAlign w:val="superscript"/>
        </w:rPr>
        <w:t>th</w:t>
      </w:r>
      <w:r w:rsidR="00204550">
        <w:t xml:space="preserve"> Edition</w:t>
      </w:r>
      <w:r w:rsidR="003D0770">
        <w:t>)</w:t>
      </w:r>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lastRenderedPageBreak/>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F745774" w14:textId="0FDCDB04" w:rsidR="00C46214" w:rsidRPr="00C46214" w:rsidDel="00883346" w:rsidRDefault="00C46214" w:rsidP="00C46214">
      <w:pPr>
        <w:pStyle w:val="ListParagraph"/>
        <w:numPr>
          <w:ilvl w:val="0"/>
          <w:numId w:val="195"/>
        </w:numPr>
        <w:spacing w:after="0" w:line="240" w:lineRule="auto"/>
        <w:rPr>
          <w:ins w:id="1421" w:author="Stephen Michell" w:date="2018-04-26T10:14:00Z"/>
          <w:del w:id="1422" w:author="Stephen Michell" w:date="2018-04-27T03:25:00Z"/>
          <w:lang w:val="en-CA"/>
          <w:rPrChange w:id="1423" w:author="Stephen Michell" w:date="2018-04-26T10:15:00Z">
            <w:rPr>
              <w:ins w:id="1424" w:author="Stephen Michell" w:date="2018-04-26T10:14:00Z"/>
              <w:del w:id="1425" w:author="Stephen Michell" w:date="2018-04-27T03:25:00Z"/>
              <w:color w:val="FF0000"/>
              <w:lang w:val="en-CA"/>
            </w:rPr>
          </w:rPrChange>
        </w:rPr>
      </w:pPr>
      <w:ins w:id="1426" w:author="Stephen Michell" w:date="2018-04-26T10:14:00Z">
        <w:r>
          <w:rPr>
            <w:color w:val="FF0000"/>
            <w:lang w:val="en-CA"/>
          </w:rPr>
          <w:t xml:space="preserve">Monitor time consumption </w:t>
        </w:r>
      </w:ins>
      <w:ins w:id="1427" w:author="Stephen Michell" w:date="2018-04-27T03:24:00Z">
        <w:r w:rsidR="00883346">
          <w:rPr>
            <w:color w:val="FF0000"/>
            <w:lang w:val="en-CA"/>
          </w:rPr>
          <w:t xml:space="preserve">by execution unit (process, task, thread, etc) </w:t>
        </w:r>
      </w:ins>
      <w:ins w:id="1428" w:author="Stephen Michell" w:date="2018-04-26T10:14:00Z">
        <w:r>
          <w:rPr>
            <w:color w:val="FF0000"/>
            <w:lang w:val="en-CA"/>
          </w:rPr>
          <w:t>and react to overconsumption</w:t>
        </w:r>
      </w:ins>
      <w:ins w:id="1429" w:author="Stephen Michell" w:date="2018-04-27T03:25:00Z">
        <w:r w:rsidR="00883346">
          <w:rPr>
            <w:color w:val="FF0000"/>
            <w:lang w:val="en-CA"/>
          </w:rPr>
          <w:t xml:space="preserve"> in ways that make sense</w:t>
        </w:r>
        <w:r w:rsidR="009E1A83">
          <w:rPr>
            <w:color w:val="FF0000"/>
            <w:lang w:val="en-CA"/>
          </w:rPr>
          <w:t xml:space="preserve"> for the system being developed</w:t>
        </w:r>
      </w:ins>
      <w:ins w:id="1430" w:author="Stephen Michell" w:date="2018-04-26T10:14:00Z">
        <w:r>
          <w:rPr>
            <w:color w:val="FF0000"/>
            <w:lang w:val="en-CA"/>
          </w:rPr>
          <w:t>.</w:t>
        </w:r>
      </w:ins>
    </w:p>
    <w:p w14:paraId="0E97C15F" w14:textId="5D11F290" w:rsidR="00E6431C" w:rsidRPr="00333B98" w:rsidRDefault="00C46214" w:rsidP="00333B98">
      <w:pPr>
        <w:pStyle w:val="ListParagraph"/>
        <w:numPr>
          <w:ilvl w:val="0"/>
          <w:numId w:val="195"/>
        </w:numPr>
        <w:spacing w:after="0" w:line="240" w:lineRule="auto"/>
        <w:rPr>
          <w:lang w:val="en-CA"/>
        </w:rPr>
      </w:pPr>
      <w:ins w:id="1431" w:author="Stephen Michell" w:date="2018-04-26T10:15:00Z">
        <w:del w:id="1432" w:author="Stephen Michell" w:date="2018-04-27T03:25:00Z">
          <w:r w:rsidRPr="00883346" w:rsidDel="00883346">
            <w:rPr>
              <w:color w:val="FF0000"/>
              <w:lang w:val="en-CA"/>
              <w:rPrChange w:id="1433" w:author="Stephen Michell" w:date="2018-04-27T03:25:00Z">
                <w:rPr>
                  <w:lang w:val="en-CA"/>
                </w:rPr>
              </w:rPrChange>
            </w:rPr>
            <w:delText>Note: Ways to react.</w:delText>
          </w:r>
        </w:del>
      </w:ins>
      <w:commentRangeStart w:id="1434"/>
      <w:del w:id="1435" w:author="Stephen Michell" w:date="2018-01-20T12:25:00Z">
        <w:r w:rsidR="00E6431C" w:rsidRPr="00883346" w:rsidDel="00F07543">
          <w:rPr>
            <w:color w:val="FF0000"/>
            <w:lang w:val="en-CA"/>
            <w:rPrChange w:id="1436" w:author="Stephen Michell" w:date="2018-04-27T03:25:00Z">
              <w:rPr>
                <w:lang w:val="en-CA"/>
              </w:rPr>
            </w:rPrChange>
          </w:rPr>
          <w:delText>THINK ABOUT THIS.</w:delText>
        </w:r>
        <w:r w:rsidR="00E6431C" w:rsidRPr="00883346" w:rsidDel="00F07543">
          <w:rPr>
            <w:lang w:val="en-CA"/>
          </w:rPr>
          <w:delText xml:space="preserve"> </w:delText>
        </w:r>
        <w:commentRangeEnd w:id="1434"/>
        <w:r w:rsidR="005A6637" w:rsidDel="00F07543">
          <w:rPr>
            <w:rStyle w:val="CommentReference"/>
          </w:rPr>
          <w:commentReference w:id="1434"/>
        </w:r>
        <w:r w:rsidR="00E6431C" w:rsidRPr="00883346"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1437" w:author="Stephen Michell" w:date="2018-01-20T12:23:00Z">
        <w:r>
          <w:rPr>
            <w:lang w:val="en-CA"/>
          </w:rPr>
          <w:t>Execute with cache disabled to provide consistent timing and behaviour to avoid</w:t>
        </w:r>
        <w:del w:id="1438" w:author="Stephen Michell" w:date="2018-04-26T10:08:00Z">
          <w:r w:rsidDel="002466A4">
            <w:rPr>
              <w:lang w:val="en-CA"/>
            </w:rPr>
            <w:delText>e</w:delText>
          </w:r>
        </w:del>
        <w:r>
          <w:rPr>
            <w:lang w:val="en-CA"/>
          </w:rPr>
          <w:t xml:space="preserve"> situations </w:t>
        </w:r>
      </w:ins>
      <w:del w:id="1439" w:author="Stephen Michell" w:date="2018-01-20T12:24:00Z">
        <w:r w:rsidR="00E6431C" w:rsidDel="00F07543">
          <w:rPr>
            <w:lang w:val="en-CA"/>
          </w:rPr>
          <w:delText xml:space="preserve">Where </w:delText>
        </w:r>
      </w:del>
      <w:ins w:id="1440" w:author="Stephen Michell" w:date="2018-01-20T12:24:00Z">
        <w:r>
          <w:rPr>
            <w:lang w:val="en-CA"/>
          </w:rPr>
          <w:t xml:space="preserve">where </w:t>
        </w:r>
      </w:ins>
      <w:r w:rsidR="00E6431C">
        <w:rPr>
          <w:lang w:val="en-CA"/>
        </w:rPr>
        <w:t>cache misses provide a significant potential hindrance</w:t>
      </w:r>
      <w:ins w:id="1441" w:author="Stephen Michell" w:date="2018-01-20T12:24:00Z">
        <w:r>
          <w:rPr>
            <w:lang w:val="en-CA"/>
          </w:rPr>
          <w:t>.</w:t>
        </w:r>
      </w:ins>
      <w:del w:id="1442"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5EBDA336" w:rsidR="008970B5" w:rsidRDefault="008970B5" w:rsidP="008970B5">
      <w:pPr>
        <w:pStyle w:val="Heading2"/>
      </w:pPr>
      <w:bookmarkStart w:id="1443" w:name="_Toc520048485"/>
      <w:bookmarkEnd w:id="1410"/>
      <w:bookmarkEnd w:id="1411"/>
      <w:bookmarkEnd w:id="1412"/>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1443"/>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206. Internal Behavioural Inconsistency Information Leak</w:t>
      </w:r>
      <w:r w:rsidRPr="00567DF2">
        <w:br/>
        <w:t>207. External Behavorial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lastRenderedPageBreak/>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7DC746B1" w:rsidR="008970B5" w:rsidRPr="0078646C" w:rsidRDefault="008970B5" w:rsidP="008970B5">
      <w:pPr>
        <w:pStyle w:val="Heading2"/>
      </w:pPr>
      <w:bookmarkStart w:id="1444" w:name="_Toc520048486"/>
      <w:r w:rsidRPr="0078646C">
        <w:t>7.</w:t>
      </w:r>
      <w:r>
        <w:t xml:space="preserve">30 Unspecified </w:t>
      </w:r>
      <w:r w:rsidR="00C96AB2">
        <w:t xml:space="preserve">functionality </w:t>
      </w:r>
      <w:r w:rsidR="00FD449E">
        <w:t>[BVQ]</w:t>
      </w:r>
      <w:bookmarkEnd w:id="1444"/>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lastRenderedPageBreak/>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Ensure that the development process generates documentation showing traceability from source code to requirements, in effect answering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78EB89D4" w14:textId="03FD07AE" w:rsidR="009E1A83" w:rsidRPr="009E1A83" w:rsidRDefault="00E6431C" w:rsidP="009E1A83">
      <w:pPr>
        <w:pStyle w:val="Heading2"/>
      </w:pPr>
      <w:bookmarkStart w:id="1445" w:name="_Toc520048487"/>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r w:rsidR="009E1A83" w:rsidRPr="00DC7E5B" w:rsidDel="009E1A83">
        <w:t xml:space="preserve"> </w:t>
      </w:r>
      <w:bookmarkEnd w:id="1445"/>
    </w:p>
    <w:p w14:paraId="428B113E" w14:textId="756D1D66" w:rsidR="00E6431C" w:rsidRDefault="00E6431C" w:rsidP="009E1A83">
      <w:pPr>
        <w:pStyle w:val="Heading3"/>
        <w:pPrChange w:id="1446" w:author="Stephen Michell" w:date="2018-07-29T17:49:00Z">
          <w:pPr>
            <w:pStyle w:val="Heading2"/>
          </w:pPr>
        </w:pPrChange>
      </w:pPr>
      <w:r>
        <w:t>7.31</w:t>
      </w:r>
      <w:r w:rsidRPr="001362A6">
        <w:t>.1</w:t>
      </w:r>
      <w:r>
        <w:t xml:space="preserve"> Description of</w:t>
      </w:r>
      <w:r w:rsidRPr="001362A6">
        <w:t xml:space="preserve"> application vulnerability</w:t>
      </w:r>
    </w:p>
    <w:p w14:paraId="3E144B62" w14:textId="77777777" w:rsidR="00EF7E37" w:rsidRDefault="00E6431C" w:rsidP="00E6431C">
      <w:pPr>
        <w:rPr>
          <w:ins w:id="1447" w:author="ploedere" w:date="2018-04-25T22:18:00Z"/>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moveToRangeStart w:id="1448" w:author="ploedere" w:date="2018-04-25T22:17:00Z" w:name="move512458006"/>
      <w:moveTo w:id="1449" w:author="ploedere" w:date="2018-04-25T22:17:00Z">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moveTo>
      <w:moveToRangeEnd w:id="1448"/>
      <w:ins w:id="1450" w:author="ploedere" w:date="2018-04-25T22:18:00Z">
        <w:r w:rsidR="00EF7E37">
          <w:rPr>
            <w:iCs/>
          </w:rPr>
          <w:t>The origins of faults are often vulnerabilities discussed in other sections of this TR and hence not repeated here.</w:t>
        </w:r>
      </w:ins>
    </w:p>
    <w:p w14:paraId="15668097" w14:textId="2CC8EA81" w:rsidR="00B51514" w:rsidDel="00D723D2" w:rsidRDefault="00EF7E37" w:rsidP="00E6431C">
      <w:pPr>
        <w:rPr>
          <w:ins w:id="1451" w:author="ploedere" w:date="2018-04-25T22:30:00Z"/>
          <w:del w:id="1452" w:author="Stephen Michell" w:date="2018-05-07T10:57:00Z"/>
          <w:iCs/>
        </w:rPr>
      </w:pPr>
      <w:ins w:id="1453" w:author="ploedere" w:date="2018-04-25T22:20:00Z">
        <w:r>
          <w:rPr>
            <w:iCs/>
          </w:rPr>
          <w:t>A lack of dealing with a failure is obviously an exploitable vulnerability</w:t>
        </w:r>
      </w:ins>
      <w:ins w:id="1454" w:author="Stephen Michell" w:date="2018-05-07T10:57:00Z">
        <w:r w:rsidR="00D723D2">
          <w:rPr>
            <w:iCs/>
          </w:rPr>
          <w:t>,</w:t>
        </w:r>
      </w:ins>
      <w:ins w:id="1455" w:author="ploedere" w:date="2018-04-25T22:20:00Z">
        <w:del w:id="1456" w:author="Stephen Michell" w:date="2018-05-07T10:57:00Z">
          <w:r w:rsidDel="00D723D2">
            <w:rPr>
              <w:iCs/>
            </w:rPr>
            <w:delText xml:space="preserve">. </w:delText>
          </w:r>
        </w:del>
      </w:ins>
      <w:ins w:id="1457" w:author="Stephen Michell" w:date="2018-05-07T10:57:00Z">
        <w:r w:rsidR="00D723D2">
          <w:rPr>
            <w:iCs/>
          </w:rPr>
          <w:t xml:space="preserve"> </w:t>
        </w:r>
      </w:ins>
    </w:p>
    <w:p w14:paraId="6C2150B0" w14:textId="0FE8AFA5" w:rsidR="00E6431C" w:rsidRPr="00EF7E37" w:rsidRDefault="00EF7E37" w:rsidP="00D723D2">
      <w:pPr>
        <w:rPr>
          <w:iCs/>
          <w:rPrChange w:id="1458" w:author="ploedere" w:date="2018-04-25T22:21:00Z">
            <w:rPr>
              <w:color w:val="000000"/>
            </w:rPr>
          </w:rPrChange>
        </w:rPr>
      </w:pPr>
      <w:ins w:id="1459" w:author="ploedere" w:date="2018-04-25T22:21:00Z">
        <w:del w:id="1460" w:author="Stephen Michell" w:date="2018-05-07T10:57:00Z">
          <w:r w:rsidDel="00D723D2">
            <w:rPr>
              <w:iCs/>
            </w:rPr>
            <w:delText>B</w:delText>
          </w:r>
        </w:del>
      </w:ins>
      <w:ins w:id="1461" w:author="Stephen Michell" w:date="2018-05-07T10:57:00Z">
        <w:r w:rsidR="00D723D2">
          <w:rPr>
            <w:iCs/>
          </w:rPr>
          <w:t>b</w:t>
        </w:r>
      </w:ins>
      <w:ins w:id="1462" w:author="ploedere" w:date="2018-04-25T22:21:00Z">
        <w:r>
          <w:rPr>
            <w:iCs/>
          </w:rPr>
          <w:t>ut even if the failure is dealt with, the resulting f</w:t>
        </w:r>
      </w:ins>
      <w:del w:id="1463" w:author="ploedere" w:date="2018-04-25T22:21:00Z">
        <w:r w:rsidR="00E6431C" w:rsidDel="00EF7E37">
          <w:rPr>
            <w:iCs/>
          </w:rPr>
          <w:delText>F</w:delText>
        </w:r>
      </w:del>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1464" w:author="Stephen Michell" w:date="2018-01-20T12:27:00Z">
        <w:r w:rsidDel="00D1230B">
          <w:rPr>
            <w:iCs/>
          </w:rPr>
          <w:delText xml:space="preserve"> any</w:delText>
        </w:r>
      </w:del>
      <w:r>
        <w:rPr>
          <w:iCs/>
        </w:rPr>
        <w:t xml:space="preserve"> other fault tolerance mechanism</w:t>
      </w:r>
      <w:ins w:id="1465"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24834016" w:rsidR="00E6431C" w:rsidDel="00B51514" w:rsidRDefault="00E6431C" w:rsidP="00E6431C">
      <w:pPr>
        <w:rPr>
          <w:del w:id="1466" w:author="ploedere" w:date="2018-04-25T22:30:00Z"/>
          <w:iCs/>
        </w:rPr>
      </w:pPr>
      <w:del w:id="1467" w:author="ploedere" w:date="2018-04-25T22:30:00Z">
        <w:r w:rsidRPr="006E057B" w:rsidDel="00B51514">
          <w:rPr>
            <w:iCs/>
          </w:rPr>
          <w:delText>Reasons for failures are plentiful and varied</w:delText>
        </w:r>
        <w:r w:rsidDel="00B51514">
          <w:rPr>
            <w:iCs/>
          </w:rPr>
          <w:delText>, stemming from both hard</w:delText>
        </w:r>
        <w:r w:rsidRPr="006E057B" w:rsidDel="00B51514">
          <w:rPr>
            <w:iCs/>
          </w:rPr>
          <w:delText xml:space="preserve">- and software. Hence the mechanisms </w:delText>
        </w:r>
        <w:r w:rsidDel="00B51514">
          <w:rPr>
            <w:iCs/>
          </w:rPr>
          <w:delText xml:space="preserve">of primary failure </w:delText>
        </w:r>
        <w:r w:rsidRPr="006E057B" w:rsidDel="00B51514">
          <w:rPr>
            <w:iCs/>
          </w:rPr>
          <w:delText xml:space="preserve">can be described only in very general terms: </w:delText>
        </w:r>
      </w:del>
    </w:p>
    <w:p w14:paraId="485F8876" w14:textId="0D56A492" w:rsidR="00E6431C" w:rsidRPr="00BB2851" w:rsidDel="00BB2851" w:rsidRDefault="00E6431C">
      <w:pPr>
        <w:rPr>
          <w:del w:id="1468" w:author="Stephen Michell" w:date="2018-04-26T10:18:00Z"/>
          <w:iCs/>
        </w:rPr>
        <w:pPrChange w:id="1469" w:author="Stephen Michell" w:date="2018-04-26T10:18:00Z">
          <w:pPr>
            <w:pStyle w:val="ListParagraph"/>
            <w:numPr>
              <w:numId w:val="200"/>
            </w:numPr>
            <w:ind w:hanging="360"/>
          </w:pPr>
        </w:pPrChange>
      </w:pPr>
      <w:moveFromRangeStart w:id="1470" w:author="ploedere" w:date="2018-04-25T22:39:00Z" w:name="move512459309"/>
      <w:moveFrom w:id="1471" w:author="ploedere" w:date="2018-04-25T22:39:00Z">
        <w:del w:id="1472" w:author="Stephen Michell" w:date="2018-04-26T10:18:00Z">
          <w:r w:rsidRPr="00BB2851" w:rsidDel="00BB2851">
            <w:rPr>
              <w:iCs/>
            </w:rPr>
            <w:delText xml:space="preserve">omission failures: a service is asked for but never rendered. The client might wait forever or </w:delText>
          </w:r>
        </w:del>
        <w:ins w:id="1473" w:author="Stephen Michell" w:date="2018-01-20T12:28:00Z">
          <w:del w:id="1474" w:author="Stephen Michell" w:date="2018-04-26T10:18:00Z">
            <w:r w:rsidR="00A83ABA" w:rsidRPr="00BB2851" w:rsidDel="00BB2851">
              <w:rPr>
                <w:iCs/>
              </w:rPr>
              <w:delText xml:space="preserve">may </w:delText>
            </w:r>
          </w:del>
        </w:ins>
        <w:del w:id="1475" w:author="Stephen Michell" w:date="2018-04-26T10:18:00Z">
          <w:r w:rsidRPr="00BB2851" w:rsidDel="00BB2851">
            <w:rPr>
              <w:iCs/>
            </w:rPr>
            <w:delText>be notified about the failure (termination) of the service.</w:delText>
          </w:r>
        </w:del>
      </w:moveFrom>
    </w:p>
    <w:p w14:paraId="1402FE32" w14:textId="0314BBE5" w:rsidR="00E6431C" w:rsidRPr="000F063C" w:rsidDel="00BB2851" w:rsidRDefault="00E6431C">
      <w:pPr>
        <w:rPr>
          <w:del w:id="1476" w:author="Stephen Michell" w:date="2018-04-26T10:18:00Z"/>
        </w:rPr>
        <w:pPrChange w:id="1477" w:author="Stephen Michell" w:date="2018-04-26T10:18:00Z">
          <w:pPr>
            <w:pStyle w:val="ListParagraph"/>
            <w:numPr>
              <w:numId w:val="200"/>
            </w:numPr>
            <w:ind w:hanging="360"/>
          </w:pPr>
        </w:pPrChange>
      </w:pPr>
      <w:moveFrom w:id="1478" w:author="ploedere" w:date="2018-04-25T22:39:00Z">
        <w:del w:id="1479" w:author="Stephen Michell" w:date="2018-04-26T10:18:00Z">
          <w:r w:rsidRPr="000F063C" w:rsidDel="00BB2851">
            <w:delText>commission failures: a service initiates unexpected actions, e. g.,</w:delText>
          </w:r>
          <w:r w:rsidR="00CF033F" w:rsidDel="00BB2851">
            <w:delText xml:space="preserve"> </w:delText>
          </w:r>
          <w:r w:rsidRPr="000F063C" w:rsidDel="00BB2851">
            <w:delText>communication that is unexpected by the receiver. The service might wait forever</w:delText>
          </w:r>
          <w:r w:rsidDel="00BB2851">
            <w:delText>, causing omission failures for subsequent calls by clients</w:delText>
          </w:r>
          <w:r w:rsidRPr="000F063C" w:rsidDel="00BB2851">
            <w:delText xml:space="preserve">. </w:delText>
          </w:r>
          <w:r w:rsidDel="00BB2851">
            <w:delText xml:space="preserve">The receiver might be hindered to do its legitimate actions in time. </w:delText>
          </w:r>
          <w:r w:rsidRPr="000F063C" w:rsidDel="00BB2851">
            <w:delText>At</w:delText>
          </w:r>
          <w:r w:rsidDel="00BB2851">
            <w:delText xml:space="preserve"> a minimum, resour</w:delText>
          </w:r>
          <w:r w:rsidRPr="000F063C" w:rsidDel="00BB2851">
            <w:delText xml:space="preserve">ces </w:delText>
          </w:r>
          <w:r w:rsidDel="00BB2851">
            <w:delText xml:space="preserve">are consumed that are </w:delText>
          </w:r>
          <w:r w:rsidRPr="000F063C" w:rsidDel="00BB2851">
            <w:delText xml:space="preserve">possibly needed by others. </w:delText>
          </w:r>
        </w:del>
      </w:moveFrom>
    </w:p>
    <w:p w14:paraId="51DE8A25" w14:textId="34823E91" w:rsidR="00E6431C" w:rsidRPr="0009086E" w:rsidDel="00BB2851" w:rsidRDefault="00E6431C">
      <w:pPr>
        <w:rPr>
          <w:del w:id="1480" w:author="Stephen Michell" w:date="2018-04-26T10:18:00Z"/>
        </w:rPr>
        <w:pPrChange w:id="1481" w:author="Stephen Michell" w:date="2018-04-26T10:18:00Z">
          <w:pPr>
            <w:pStyle w:val="ListParagraph"/>
            <w:numPr>
              <w:numId w:val="200"/>
            </w:numPr>
            <w:ind w:hanging="360"/>
          </w:pPr>
        </w:pPrChange>
      </w:pPr>
      <w:moveFrom w:id="1482" w:author="ploedere" w:date="2018-04-25T22:39:00Z">
        <w:del w:id="1483" w:author="Stephen Michell" w:date="2018-04-26T10:18:00Z">
          <w:r w:rsidRPr="0009086E" w:rsidDel="00BB2851">
            <w:delText>timing failures: a service is not rendered before an imposed deadline. System responses will be (too) late, causing corresponding damages to the real world affected by the system.</w:delText>
          </w:r>
        </w:del>
      </w:moveFrom>
    </w:p>
    <w:p w14:paraId="6166A04E" w14:textId="433C4057" w:rsidR="00E6431C" w:rsidRPr="004C2AB8" w:rsidDel="00FF7811" w:rsidRDefault="00E6431C">
      <w:pPr>
        <w:pPrChange w:id="1484" w:author="Stephen Michell" w:date="2018-04-26T10:18:00Z">
          <w:pPr>
            <w:pStyle w:val="ListParagraph"/>
            <w:numPr>
              <w:numId w:val="200"/>
            </w:numPr>
            <w:ind w:hanging="360"/>
          </w:pPr>
        </w:pPrChange>
      </w:pPr>
      <w:moveFrom w:id="1485" w:author="ploedere" w:date="2018-04-25T22:39:00Z">
        <w:r w:rsidRPr="0009086E" w:rsidDel="00FF7811">
          <w:t xml:space="preserve">Value failures: a service delivers incorrect or tainted results. The client continues computations with these corrupted values, causing </w:t>
        </w:r>
        <w:r w:rsidDel="00FF7811">
          <w:t>a spread of</w:t>
        </w:r>
        <w:r w:rsidRPr="000F063C" w:rsidDel="00FF7811">
          <w:t xml:space="preserve"> consequential application errors. </w:t>
        </w:r>
      </w:moveFrom>
    </w:p>
    <w:p w14:paraId="3920BBA2" w14:textId="6B606BBC" w:rsidR="00E6431C" w:rsidRDefault="00E6431C" w:rsidP="00E6431C">
      <w:pPr>
        <w:rPr>
          <w:iCs/>
        </w:rPr>
      </w:pPr>
      <w:moveFromRangeStart w:id="1486" w:author="ploedere" w:date="2018-04-25T22:17:00Z" w:name="move512458006"/>
      <w:moveFromRangeEnd w:id="1470"/>
      <w:moveFrom w:id="1487" w:author="ploedere" w:date="2018-04-25T22:17:00Z">
        <w:r w:rsidRPr="004C2AB8" w:rsidDel="00EF7E37">
          <w:rPr>
            <w:iCs/>
          </w:rPr>
          <w:t>Fau</w:t>
        </w:r>
        <w:r w:rsidDel="00EF7E37">
          <w:rPr>
            <w:iCs/>
          </w:rPr>
          <w:t>lts are the points in execution</w:t>
        </w:r>
        <w:r w:rsidRPr="004C2AB8" w:rsidDel="00EF7E37">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sidDel="00EF7E37">
          <w:rPr>
            <w:iCs/>
          </w:rPr>
          <w:t xml:space="preserve">nd failures in its clients, possibly until the entire system fails. </w:t>
        </w:r>
      </w:moveFrom>
      <w:moveFromRangeEnd w:id="1486"/>
    </w:p>
    <w:p w14:paraId="37CB13E3" w14:textId="7E8E2A82" w:rsidR="00E6431C" w:rsidDel="00B51514" w:rsidRDefault="00E6431C" w:rsidP="00E6431C">
      <w:pPr>
        <w:rPr>
          <w:del w:id="1488" w:author="ploedere" w:date="2018-04-25T22:31:00Z"/>
          <w:color w:val="000000"/>
        </w:rPr>
      </w:pPr>
      <w:del w:id="1489" w:author="ploedere" w:date="2018-04-25T22:31:00Z">
        <w:r w:rsidRPr="004C2AB8" w:rsidDel="00B51514">
          <w:rPr>
            <w:iCs/>
          </w:rPr>
          <w:delText xml:space="preserve">Detection and handling of faults constitutes the fault tolerance code of the system. </w:delText>
        </w:r>
        <w:r w:rsidDel="00B51514">
          <w:rPr>
            <w:color w:val="000000"/>
          </w:rPr>
          <w:delText>The mechanisms of fault tolerance are manifold, corresponding to the nature of the failure and the needs of the application, and range from recovery with subsequent normal continuation of the system (“full fault tolerance”) or restricted continuation (“graceful degradation”, “fail soft”)</w:delText>
        </w:r>
        <w:r w:rsidR="00CF033F" w:rsidDel="00B51514">
          <w:rPr>
            <w:color w:val="000000"/>
          </w:rPr>
          <w:delText xml:space="preserve"> </w:delText>
        </w:r>
        <w:r w:rsidDel="00B51514">
          <w:rPr>
            <w:color w:val="000000"/>
          </w:rPr>
          <w:delText>to termination of the system (“fail stop”, “fail safe”, “fail-secure”), possibly combined with a subsequent restart.</w:delText>
        </w:r>
      </w:del>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lastRenderedPageBreak/>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705D4953" w14:textId="2184CCB4" w:rsidR="00FF7811" w:rsidRPr="00E21C71" w:rsidDel="00760FE4" w:rsidRDefault="00E6431C" w:rsidP="00FF7811">
      <w:pPr>
        <w:rPr>
          <w:ins w:id="1490" w:author="ploedere" w:date="2018-04-25T22:36:00Z"/>
          <w:del w:id="1491" w:author="Stephen Michell" w:date="2018-04-26T10:25:00Z"/>
        </w:rPr>
      </w:pPr>
      <w:del w:id="1492" w:author="Stephen Michell" w:date="2018-04-26T10:25:00Z">
        <w:r w:rsidDel="00760FE4">
          <w:rPr>
            <w:color w:val="000000"/>
          </w:rPr>
          <w:delText xml:space="preserve">For vulnerabilities caused by </w:delText>
        </w:r>
        <w:r w:rsidRPr="00A15347" w:rsidDel="00760FE4">
          <w:delText>termination issues associated with multiple threads, multiple processors or interrupts</w:delText>
        </w:r>
      </w:del>
      <w:ins w:id="1493" w:author="ploedere" w:date="2018-04-25T22:31:00Z">
        <w:del w:id="1494" w:author="Stephen Michell" w:date="2018-04-26T10:25:00Z">
          <w:r w:rsidR="00B51514" w:rsidDel="00760FE4">
            <w:delText>, see</w:delText>
          </w:r>
        </w:del>
      </w:ins>
      <w:del w:id="1495" w:author="Stephen Michell" w:date="2018-04-26T10:25:00Z">
        <w:r w:rsidRPr="00A15347" w:rsidDel="00760FE4">
          <w:delText xml:space="preserve"> </w:delText>
        </w:r>
        <w:r w:rsidDel="00760FE4">
          <w:delText xml:space="preserve">also </w:delText>
        </w:r>
        <w:r w:rsidRPr="00607458" w:rsidDel="00760FE4">
          <w:rPr>
            <w:i/>
            <w:color w:val="0070C0"/>
            <w:u w:val="single"/>
            <w:rPrChange w:id="1496" w:author="Stephen Michell" w:date="2018-01-20T12:32:00Z">
              <w:rPr>
                <w:color w:val="0070C0"/>
              </w:rPr>
            </w:rPrChange>
          </w:rPr>
          <w:fldChar w:fldCharType="begin"/>
        </w:r>
        <w:r w:rsidRPr="00607458" w:rsidDel="00760FE4">
          <w:rPr>
            <w:i/>
            <w:color w:val="0070C0"/>
            <w:u w:val="single"/>
            <w:rPrChange w:id="1497" w:author="Stephen Michell" w:date="2018-01-20T12:32:00Z">
              <w:rPr>
                <w:color w:val="0070C0"/>
              </w:rPr>
            </w:rPrChange>
          </w:rPr>
          <w:delInstrText xml:space="preserve"> REF _Ref411809401 \h </w:delInstrText>
        </w:r>
        <w:r w:rsidR="00607458" w:rsidDel="00760FE4">
          <w:rPr>
            <w:i/>
            <w:color w:val="0070C0"/>
            <w:u w:val="single"/>
          </w:rPr>
          <w:delInstrText xml:space="preserve"> \* MERGEFORMAT </w:delInstrText>
        </w:r>
        <w:r w:rsidRPr="00042A40" w:rsidDel="00760FE4">
          <w:rPr>
            <w:i/>
            <w:color w:val="0070C0"/>
            <w:u w:val="single"/>
          </w:rPr>
        </w:r>
        <w:r w:rsidRPr="00607458" w:rsidDel="00760FE4">
          <w:rPr>
            <w:i/>
            <w:color w:val="0070C0"/>
            <w:u w:val="single"/>
            <w:rPrChange w:id="1498" w:author="Stephen Michell" w:date="2018-01-20T12:32:00Z">
              <w:rPr>
                <w:color w:val="0070C0"/>
              </w:rPr>
            </w:rPrChange>
          </w:rPr>
          <w:fldChar w:fldCharType="separate"/>
        </w:r>
      </w:del>
      <w:ins w:id="1499" w:author="Stephen Michell" w:date="2018-04-17T22:31:00Z">
        <w:del w:id="1500" w:author="Stephen Michell" w:date="2018-04-26T10:25:00Z">
          <w:r w:rsidR="00236283" w:rsidRPr="00236283" w:rsidDel="00760FE4">
            <w:rPr>
              <w:i/>
              <w:color w:val="0070C0"/>
              <w:u w:val="single"/>
              <w:rPrChange w:id="1501" w:author="Stephen Michell" w:date="2018-04-17T22:31:00Z">
                <w:rPr>
                  <w:lang w:val="en-CA"/>
                </w:rPr>
              </w:rPrChange>
            </w:rPr>
            <w:delText xml:space="preserve">6.60 Concurrency – Directed termination </w:delText>
          </w:r>
          <w:r w:rsidR="00236283" w:rsidRPr="00236283" w:rsidDel="00760FE4">
            <w:rPr>
              <w:i/>
              <w:color w:val="0070C0"/>
              <w:u w:val="single"/>
              <w:rPrChange w:id="1502" w:author="Stephen Michell" w:date="2018-04-17T22:31:00Z">
                <w:rPr>
                  <w:lang w:val="en-CA"/>
                </w:rPr>
              </w:rPrChange>
            </w:rPr>
            <w:fldChar w:fldCharType="begin"/>
          </w:r>
          <w:r w:rsidR="00236283" w:rsidRPr="00236283" w:rsidDel="00760FE4">
            <w:rPr>
              <w:i/>
              <w:color w:val="0070C0"/>
              <w:u w:val="single"/>
              <w:rPrChange w:id="1503" w:author="Stephen Michell" w:date="2018-04-17T22:31:00Z">
                <w:rPr/>
              </w:rPrChange>
            </w:rPr>
            <w:delInstrText xml:space="preserve"> XE "Language vulnerabilities: Concurrency – Directed termination [CGT]" </w:delInstrText>
          </w:r>
          <w:r w:rsidR="00236283" w:rsidRPr="00236283" w:rsidDel="00760FE4">
            <w:rPr>
              <w:i/>
              <w:color w:val="0070C0"/>
              <w:u w:val="single"/>
              <w:rPrChange w:id="1504" w:author="Stephen Michell" w:date="2018-04-17T22:31:00Z">
                <w:rPr>
                  <w:lang w:val="en-CA"/>
                </w:rPr>
              </w:rPrChange>
            </w:rPr>
            <w:fldChar w:fldCharType="end"/>
          </w:r>
          <w:r w:rsidR="00236283" w:rsidRPr="00236283" w:rsidDel="00760FE4">
            <w:rPr>
              <w:i/>
              <w:color w:val="0070C0"/>
              <w:u w:val="single"/>
              <w:rPrChange w:id="1505" w:author="Stephen Michell" w:date="2018-04-17T22:31:00Z">
                <w:rPr>
                  <w:lang w:val="en-CA"/>
                </w:rPr>
              </w:rPrChange>
            </w:rPr>
            <w:delText xml:space="preserve"> [CGT]</w:delText>
          </w:r>
        </w:del>
      </w:ins>
      <w:del w:id="1506" w:author="Stephen Michell" w:date="2018-04-26T10:25:00Z">
        <w:r w:rsidR="00902691" w:rsidRPr="00607458" w:rsidDel="00760FE4">
          <w:rPr>
            <w:i/>
            <w:color w:val="0070C0"/>
            <w:u w:val="single"/>
            <w:rPrChange w:id="1507" w:author="Stephen Michell" w:date="2018-01-20T12:32:00Z">
              <w:rPr>
                <w:lang w:val="en-CA"/>
              </w:rPr>
            </w:rPrChange>
          </w:rPr>
          <w:delText xml:space="preserve">6.60 Concurrency – Directed termination </w:delText>
        </w:r>
        <w:r w:rsidR="00902691" w:rsidRPr="00607458" w:rsidDel="00760FE4">
          <w:rPr>
            <w:i/>
            <w:color w:val="0070C0"/>
            <w:u w:val="single"/>
            <w:rPrChange w:id="1508" w:author="Stephen Michell" w:date="2018-01-20T12:32:00Z">
              <w:rPr>
                <w:lang w:val="en-CA"/>
              </w:rPr>
            </w:rPrChange>
          </w:rPr>
          <w:fldChar w:fldCharType="begin"/>
        </w:r>
        <w:r w:rsidR="00902691" w:rsidRPr="00607458" w:rsidDel="00760FE4">
          <w:rPr>
            <w:i/>
            <w:color w:val="0070C0"/>
            <w:u w:val="single"/>
            <w:rPrChange w:id="1509" w:author="Stephen Michell" w:date="2018-01-20T12:32:00Z">
              <w:rPr/>
            </w:rPrChange>
          </w:rPr>
          <w:delInstrText xml:space="preserve"> XE "Language vulnerabilities: Concurrency – Directed termination [CGT]" </w:delInstrText>
        </w:r>
        <w:r w:rsidR="00902691" w:rsidRPr="00607458" w:rsidDel="00760FE4">
          <w:rPr>
            <w:i/>
            <w:color w:val="0070C0"/>
            <w:u w:val="single"/>
            <w:rPrChange w:id="1510" w:author="Stephen Michell" w:date="2018-01-20T12:32:00Z">
              <w:rPr>
                <w:lang w:val="en-CA"/>
              </w:rPr>
            </w:rPrChange>
          </w:rPr>
          <w:fldChar w:fldCharType="end"/>
        </w:r>
        <w:r w:rsidR="00902691" w:rsidRPr="00607458" w:rsidDel="00760FE4">
          <w:rPr>
            <w:i/>
            <w:color w:val="0070C0"/>
            <w:u w:val="single"/>
            <w:rPrChange w:id="1511" w:author="Stephen Michell" w:date="2018-01-20T12:32:00Z">
              <w:rPr>
                <w:lang w:val="en-CA"/>
              </w:rPr>
            </w:rPrChange>
          </w:rPr>
          <w:delText xml:space="preserve"> [CGT]</w:delText>
        </w:r>
        <w:r w:rsidRPr="00607458" w:rsidDel="00760FE4">
          <w:rPr>
            <w:i/>
            <w:color w:val="0070C0"/>
            <w:u w:val="single"/>
            <w:rPrChange w:id="1512" w:author="Stephen Michell" w:date="2018-01-20T12:32:00Z">
              <w:rPr>
                <w:color w:val="0070C0"/>
              </w:rPr>
            </w:rPrChange>
          </w:rPr>
          <w:fldChar w:fldCharType="end"/>
        </w:r>
        <w:r w:rsidRPr="00607458" w:rsidDel="00760FE4">
          <w:rPr>
            <w:rPrChange w:id="1513" w:author="Stephen Michell" w:date="2018-01-20T12:33:00Z">
              <w:rPr>
                <w:color w:val="0070C0"/>
              </w:rPr>
            </w:rPrChange>
          </w:rPr>
          <w:delText xml:space="preserve"> </w:delText>
        </w:r>
        <w:r w:rsidRPr="00607458" w:rsidDel="00760FE4">
          <w:delText>and</w:delText>
        </w:r>
        <w:r w:rsidRPr="00607458" w:rsidDel="00760FE4">
          <w:rPr>
            <w:i/>
            <w:color w:val="0070C0"/>
            <w:u w:val="single"/>
            <w:rPrChange w:id="1514" w:author="Stephen Michell" w:date="2018-01-20T12:32:00Z">
              <w:rPr/>
            </w:rPrChange>
          </w:rPr>
          <w:delText xml:space="preserve"> </w:delText>
        </w:r>
        <w:r w:rsidRPr="00607458" w:rsidDel="00760FE4">
          <w:rPr>
            <w:i/>
            <w:color w:val="0070C0"/>
            <w:u w:val="single"/>
            <w:rPrChange w:id="1515" w:author="Stephen Michell" w:date="2018-01-20T12:32:00Z">
              <w:rPr/>
            </w:rPrChange>
          </w:rPr>
          <w:fldChar w:fldCharType="begin"/>
        </w:r>
        <w:r w:rsidRPr="00607458" w:rsidDel="00760FE4">
          <w:rPr>
            <w:i/>
            <w:color w:val="0070C0"/>
            <w:u w:val="single"/>
            <w:rPrChange w:id="1516" w:author="Stephen Michell" w:date="2018-01-20T12:32:00Z">
              <w:rPr/>
            </w:rPrChange>
          </w:rPr>
          <w:delInstrText xml:space="preserve"> REF _Ref411809438 \h </w:delInstrText>
        </w:r>
        <w:r w:rsidRPr="00042A40" w:rsidDel="00760FE4">
          <w:rPr>
            <w:i/>
            <w:color w:val="0070C0"/>
            <w:u w:val="single"/>
          </w:rPr>
        </w:r>
        <w:r w:rsidRPr="00607458" w:rsidDel="00760FE4">
          <w:rPr>
            <w:i/>
            <w:color w:val="0070C0"/>
            <w:u w:val="single"/>
            <w:rPrChange w:id="1517" w:author="Stephen Michell" w:date="2018-01-20T12:32:00Z">
              <w:rPr/>
            </w:rPrChange>
          </w:rPr>
          <w:fldChar w:fldCharType="separate"/>
        </w:r>
      </w:del>
      <w:ins w:id="1518" w:author="Stephen Michell" w:date="2018-04-17T22:31:00Z">
        <w:del w:id="1519" w:author="Stephen Michell" w:date="2018-04-26T10:25:00Z">
          <w:r w:rsidR="00236283" w:rsidDel="00760FE4">
            <w:rPr>
              <w:lang w:val="en-CA"/>
            </w:rPr>
            <w:delText xml:space="preserve">6.62 Concurrency – Premature termination </w:delText>
          </w:r>
        </w:del>
      </w:ins>
      <w:del w:id="1520" w:author="Stephen Michell" w:date="2018-04-26T10:25:00Z">
        <w:r w:rsidR="00902691" w:rsidRPr="00607458" w:rsidDel="00760FE4">
          <w:rPr>
            <w:i/>
            <w:color w:val="0070C0"/>
            <w:u w:val="single"/>
            <w:rPrChange w:id="1521" w:author="Stephen Michell" w:date="2018-01-20T12:32:00Z">
              <w:rPr>
                <w:lang w:val="en-CA"/>
              </w:rPr>
            </w:rPrChange>
          </w:rPr>
          <w:delText xml:space="preserve">6.62 Concurrency – Premature termination </w:delText>
        </w:r>
        <w:r w:rsidRPr="00607458" w:rsidDel="00760FE4">
          <w:rPr>
            <w:i/>
            <w:color w:val="0070C0"/>
            <w:u w:val="single"/>
            <w:rPrChange w:id="1522" w:author="Stephen Michell" w:date="2018-01-20T12:32:00Z">
              <w:rPr/>
            </w:rPrChange>
          </w:rPr>
          <w:fldChar w:fldCharType="end"/>
        </w:r>
      </w:del>
      <w:ins w:id="1523" w:author="Stephen Michell" w:date="2018-01-20T22:44:00Z">
        <w:del w:id="1524" w:author="Stephen Michell" w:date="2018-04-26T10:25:00Z">
          <w:r w:rsidR="00A8279C" w:rsidDel="00760FE4">
            <w:rPr>
              <w:i/>
              <w:color w:val="0070C0"/>
              <w:u w:val="single"/>
            </w:rPr>
            <w:delText>[CGS]</w:delText>
          </w:r>
        </w:del>
      </w:ins>
      <w:del w:id="1525" w:author="Stephen Michell" w:date="2018-04-26T10:25:00Z">
        <w:r w:rsidDel="00760FE4">
          <w:rPr>
            <w:i/>
            <w:color w:val="0070C0"/>
            <w:u w:val="single"/>
          </w:rPr>
          <w:delText>.</w:delText>
        </w:r>
        <w:r w:rsidR="00CF033F" w:rsidDel="00760FE4">
          <w:rPr>
            <w:i/>
            <w:color w:val="0070C0"/>
            <w:u w:val="single"/>
          </w:rPr>
          <w:delText xml:space="preserve"> </w:delText>
        </w:r>
        <w:r w:rsidRPr="00607458" w:rsidDel="00760FE4">
          <w:delText xml:space="preserve">Situations that cause </w:delText>
        </w:r>
        <w:r w:rsidRPr="00A15347" w:rsidDel="00760FE4">
          <w:delText>an application to terminate unexpectedly or that cause an application to not terminate because of other vulnerabilities are covered in those vulnerabilities.</w:delText>
        </w:r>
        <w:r w:rsidRPr="00D30D0E" w:rsidDel="00760FE4">
          <w:delText xml:space="preserve"> </w:delText>
        </w:r>
        <w:r w:rsidDel="00760FE4">
          <w:delText>The vulnerability at hand discusses the overall fault treatment strategy applicable to single-threaded or multi-threaded programs.</w:delText>
        </w:r>
      </w:del>
      <w:ins w:id="1526" w:author="ploedere" w:date="2018-04-25T22:36:00Z">
        <w:del w:id="1527" w:author="Stephen Michell" w:date="2018-04-26T10:25:00Z">
          <w:r w:rsidR="00FF7811" w:rsidDel="00760FE4">
            <w:delText xml:space="preserve"> </w:delText>
          </w:r>
        </w:del>
      </w:ins>
    </w:p>
    <w:p w14:paraId="11D83F6C" w14:textId="34ADFD3F" w:rsidR="00E6431C" w:rsidDel="00257F0F" w:rsidRDefault="00E6431C" w:rsidP="00E6431C">
      <w:pPr>
        <w:rPr>
          <w:del w:id="1528" w:author="ploedere" w:date="2018-04-25T22:48:00Z"/>
        </w:rPr>
      </w:pPr>
    </w:p>
    <w:p w14:paraId="3005D0BA" w14:textId="4CC10DBF"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w:t>
      </w:r>
      <w:del w:id="1529" w:author="Tullio Vardanega" w:date="2018-07-27T08:22:00Z">
        <w:r w:rsidDel="00625E20">
          <w:delText xml:space="preserve"> .</w:delText>
        </w:r>
      </w:del>
      <w:ins w:id="1530" w:author="Tullio Vardanega" w:date="2018-07-27T08:22:00Z">
        <w:r w:rsidR="00625E20">
          <w:t>.</w:t>
        </w:r>
      </w:ins>
      <w:r>
        <w:t xml:space="preserve">g., release software locks) and the real world (e. g. close valves).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441BA03E" w14:textId="39F9E26E" w:rsidR="00E6431C" w:rsidRDefault="00E6431C" w:rsidP="00E6431C">
      <w:pPr>
        <w:rPr>
          <w:iCs/>
        </w:rPr>
      </w:pPr>
      <w:r w:rsidRPr="006E057B">
        <w:rPr>
          <w:iCs/>
        </w:rPr>
        <w:t>Reasons for failures are plentiful and varied</w:t>
      </w:r>
      <w:r>
        <w:rPr>
          <w:iCs/>
        </w:rPr>
        <w:t>, stemming from both hard</w:t>
      </w:r>
      <w:ins w:id="1531" w:author="Stephen Michell" w:date="2018-05-07T10:48:00Z">
        <w:r w:rsidR="00B853FE">
          <w:rPr>
            <w:iCs/>
          </w:rPr>
          <w:t>ware</w:t>
        </w:r>
      </w:ins>
      <w:del w:id="1532" w:author="Stephen Michell" w:date="2018-05-07T10:48:00Z">
        <w:r w:rsidRPr="006E057B" w:rsidDel="00B853FE">
          <w:rPr>
            <w:iCs/>
          </w:rPr>
          <w:delText>-</w:delText>
        </w:r>
      </w:del>
      <w:r w:rsidRPr="006E057B">
        <w:rPr>
          <w:iCs/>
        </w:rPr>
        <w:t xml:space="preserve"> and software. </w:t>
      </w:r>
      <w:ins w:id="1533" w:author="ploedere" w:date="2018-04-25T22:49:00Z">
        <w:r w:rsidR="00257F0F">
          <w:rPr>
            <w:iCs/>
          </w:rPr>
          <w:t xml:space="preserve">For a global classification see </w:t>
        </w:r>
        <w:commentRangeStart w:id="1534"/>
        <w:r w:rsidR="00257F0F">
          <w:rPr>
            <w:iCs/>
          </w:rPr>
          <w:t xml:space="preserve">{XE failures} </w:t>
        </w:r>
      </w:ins>
      <w:commentRangeEnd w:id="1534"/>
      <w:r w:rsidR="003C5218">
        <w:rPr>
          <w:rStyle w:val="CommentReference"/>
        </w:rPr>
        <w:commentReference w:id="1534"/>
      </w:r>
      <w:r w:rsidRPr="006E057B">
        <w:rPr>
          <w:iCs/>
        </w:rPr>
        <w:t xml:space="preserve">Hence the mechanisms </w:t>
      </w:r>
      <w:r>
        <w:rPr>
          <w:iCs/>
        </w:rPr>
        <w:t xml:space="preserve">of failure from fault tolerance or the lack thereof </w:t>
      </w:r>
      <w:r w:rsidRPr="006E057B">
        <w:rPr>
          <w:iCs/>
        </w:rPr>
        <w:t xml:space="preserve">can be described only in very general terms: </w:t>
      </w:r>
    </w:p>
    <w:p w14:paraId="77C70645" w14:textId="0D172495" w:rsidR="00B51514" w:rsidRPr="00B51514" w:rsidRDefault="00B51514" w:rsidP="00B51514">
      <w:pPr>
        <w:pStyle w:val="ListParagraph"/>
        <w:numPr>
          <w:ilvl w:val="0"/>
          <w:numId w:val="200"/>
        </w:numPr>
        <w:rPr>
          <w:ins w:id="1535" w:author="ploedere" w:date="2018-04-25T22:26:00Z"/>
          <w:iCs/>
        </w:rPr>
      </w:pPr>
      <w:ins w:id="1536" w:author="ploedere" w:date="2018-04-25T22:24:00Z">
        <w:r>
          <w:rPr>
            <w:iCs/>
          </w:rPr>
          <w:t>Lack of fault-tolerance code leaves the system in a</w:t>
        </w:r>
      </w:ins>
      <w:ins w:id="1537" w:author="ploedere" w:date="2018-04-25T22:33:00Z">
        <w:r>
          <w:rPr>
            <w:iCs/>
          </w:rPr>
          <w:t>n</w:t>
        </w:r>
      </w:ins>
      <w:ins w:id="1538" w:author="ploedere" w:date="2018-04-25T22:24:00Z">
        <w:r>
          <w:rPr>
            <w:iCs/>
          </w:rPr>
          <w:t xml:space="preserve"> ill-defined state</w:t>
        </w:r>
      </w:ins>
      <w:ins w:id="1539" w:author="ploedere" w:date="2018-04-25T22:33:00Z">
        <w:r>
          <w:rPr>
            <w:iCs/>
          </w:rPr>
          <w:t xml:space="preserve"> in case of a fault</w:t>
        </w:r>
      </w:ins>
      <w:ins w:id="1540" w:author="ploedere" w:date="2018-04-25T22:24:00Z">
        <w:r>
          <w:rPr>
            <w:iCs/>
          </w:rPr>
          <w:t xml:space="preserve">, </w:t>
        </w:r>
      </w:ins>
      <w:ins w:id="1541" w:author="ploedere" w:date="2018-04-25T22:27:00Z">
        <w:r>
          <w:rPr>
            <w:iCs/>
          </w:rPr>
          <w:t>resulting in</w:t>
        </w:r>
      </w:ins>
      <w:ins w:id="1542" w:author="ploedere" w:date="2018-04-25T22:24:00Z">
        <w:r>
          <w:rPr>
            <w:iCs/>
          </w:rPr>
          <w:t xml:space="preserve"> crashes</w:t>
        </w:r>
      </w:ins>
      <w:ins w:id="1543" w:author="ploedere" w:date="2018-04-25T22:26:00Z">
        <w:r>
          <w:rPr>
            <w:iCs/>
          </w:rPr>
          <w:t xml:space="preserve"> (</w:t>
        </w:r>
      </w:ins>
      <w:ins w:id="1544" w:author="ploedere" w:date="2018-04-25T22:27:00Z">
        <w:r>
          <w:rPr>
            <w:iCs/>
          </w:rPr>
          <w:t>“</w:t>
        </w:r>
      </w:ins>
      <w:ins w:id="1545" w:author="ploedere" w:date="2018-04-25T22:26:00Z">
        <w:r>
          <w:rPr>
            <w:iCs/>
          </w:rPr>
          <w:t>fail stop</w:t>
        </w:r>
      </w:ins>
      <w:ins w:id="1546" w:author="ploedere" w:date="2018-04-25T22:27:00Z">
        <w:r>
          <w:rPr>
            <w:iCs/>
          </w:rPr>
          <w:t>”</w:t>
        </w:r>
      </w:ins>
      <w:ins w:id="1547" w:author="ploedere" w:date="2018-04-25T22:26:00Z">
        <w:r w:rsidRPr="00B51514">
          <w:rPr>
            <w:iCs/>
          </w:rPr>
          <w:t>)</w:t>
        </w:r>
      </w:ins>
      <w:ins w:id="1548" w:author="ploedere" w:date="2018-04-25T22:24:00Z">
        <w:r w:rsidRPr="00B51514">
          <w:rPr>
            <w:iCs/>
          </w:rPr>
          <w:t xml:space="preserve">, </w:t>
        </w:r>
      </w:ins>
      <w:ins w:id="1549" w:author="ploedere" w:date="2018-04-25T22:26:00Z">
        <w:r>
          <w:rPr>
            <w:iCs/>
          </w:rPr>
          <w:t>looping or waiting for</w:t>
        </w:r>
        <w:r w:rsidRPr="00B51514">
          <w:rPr>
            <w:iCs/>
          </w:rPr>
          <w:t>ever (</w:t>
        </w:r>
      </w:ins>
      <w:ins w:id="1550" w:author="ploedere" w:date="2018-04-25T22:27:00Z">
        <w:r>
          <w:rPr>
            <w:iCs/>
          </w:rPr>
          <w:t>“</w:t>
        </w:r>
      </w:ins>
      <w:ins w:id="1551" w:author="ploedere" w:date="2018-04-25T22:26:00Z">
        <w:r w:rsidRPr="00B51514">
          <w:rPr>
            <w:iCs/>
          </w:rPr>
          <w:t>fail silent</w:t>
        </w:r>
      </w:ins>
      <w:ins w:id="1552" w:author="ploedere" w:date="2018-04-25T22:27:00Z">
        <w:r>
          <w:rPr>
            <w:iCs/>
          </w:rPr>
          <w:t>”</w:t>
        </w:r>
      </w:ins>
      <w:ins w:id="1553" w:author="ploedere" w:date="2018-04-25T22:26:00Z">
        <w:r>
          <w:rPr>
            <w:iCs/>
          </w:rPr>
          <w:t>)</w:t>
        </w:r>
      </w:ins>
      <w:ins w:id="1554" w:author="ploedere" w:date="2018-04-25T22:27:00Z">
        <w:r>
          <w:rPr>
            <w:iCs/>
          </w:rPr>
          <w:t>, or</w:t>
        </w:r>
      </w:ins>
      <w:ins w:id="1555" w:author="ploedere" w:date="2018-04-25T22:26:00Z">
        <w:r w:rsidRPr="00B51514">
          <w:rPr>
            <w:iCs/>
          </w:rPr>
          <w:t xml:space="preserve"> </w:t>
        </w:r>
      </w:ins>
      <w:ins w:id="1556" w:author="ploedere" w:date="2018-04-25T22:27:00Z">
        <w:r>
          <w:rPr>
            <w:iCs/>
          </w:rPr>
          <w:t>operating with incorrect data causing incorrect results.</w:t>
        </w:r>
      </w:ins>
    </w:p>
    <w:p w14:paraId="6E87A762" w14:textId="77777777" w:rsidR="00B51514" w:rsidRDefault="00B51514" w:rsidP="00E6431C">
      <w:pPr>
        <w:pStyle w:val="ListParagraph"/>
        <w:numPr>
          <w:ilvl w:val="0"/>
          <w:numId w:val="200"/>
        </w:numPr>
        <w:rPr>
          <w:ins w:id="1557" w:author="ploedere" w:date="2018-04-25T22:29:00Z"/>
          <w:iCs/>
        </w:rPr>
      </w:pPr>
      <w:moveToRangeStart w:id="1558" w:author="ploedere" w:date="2018-04-25T22:28:00Z" w:name="move512458666"/>
      <w:moveTo w:id="1559" w:author="ploedere" w:date="2018-04-25T22:28:00Z">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moveTo>
      <w:moveToRangeEnd w:id="1558"/>
    </w:p>
    <w:p w14:paraId="72DF384C" w14:textId="652D496B"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ins w:id="1560" w:author="ploedere" w:date="2018-04-25T22:28:00Z">
        <w:r w:rsidR="00B51514">
          <w:rPr>
            <w:iCs/>
          </w:rPr>
          <w:t>.</w:t>
        </w:r>
      </w:ins>
    </w:p>
    <w:p w14:paraId="787FAA46" w14:textId="312F25BB" w:rsidR="00E6431C" w:rsidRDefault="00E6431C" w:rsidP="00E6431C">
      <w:pPr>
        <w:pStyle w:val="ListParagraph"/>
        <w:numPr>
          <w:ilvl w:val="0"/>
          <w:numId w:val="200"/>
        </w:numPr>
        <w:rPr>
          <w:iCs/>
        </w:rPr>
      </w:pPr>
      <w:r>
        <w:rPr>
          <w:iCs/>
        </w:rPr>
        <w:t xml:space="preserve">An inappropriate fault tolerance mechanism or strategy may lead to failures </w:t>
      </w:r>
      <w:del w:id="1561" w:author="ploedere" w:date="2018-04-25T22:28:00Z">
        <w:r w:rsidDel="00B51514">
          <w:rPr>
            <w:iCs/>
          </w:rPr>
          <w:delText xml:space="preserve">in </w:delText>
        </w:r>
      </w:del>
      <w:ins w:id="1562" w:author="ploedere" w:date="2018-04-25T22:28:00Z">
        <w:r w:rsidR="00B51514">
          <w:rPr>
            <w:iCs/>
          </w:rPr>
          <w:t xml:space="preserve">during </w:t>
        </w:r>
      </w:ins>
      <w:r>
        <w:rPr>
          <w:iCs/>
        </w:rPr>
        <w:t xml:space="preserve">fault detection and </w:t>
      </w:r>
      <w:ins w:id="1563" w:author="ploedere" w:date="2018-04-25T22:33:00Z">
        <w:r w:rsidR="00FF7811">
          <w:rPr>
            <w:iCs/>
          </w:rPr>
          <w:t xml:space="preserve">to </w:t>
        </w:r>
      </w:ins>
      <w:r>
        <w:rPr>
          <w:iCs/>
        </w:rPr>
        <w:t>other secondary failures</w:t>
      </w:r>
      <w:ins w:id="1564" w:author="ploedere" w:date="2018-04-25T22:28:00Z">
        <w:r w:rsidR="00B51514">
          <w:rPr>
            <w:iCs/>
          </w:rPr>
          <w:t>.</w:t>
        </w:r>
      </w:ins>
      <w:ins w:id="1565" w:author="ploedere" w:date="2018-04-25T22:44:00Z">
        <w:r w:rsidR="00257F0F">
          <w:rPr>
            <w:iCs/>
          </w:rPr>
          <w:t xml:space="preserve"> For example, trying to recover from a systematic software error by a retry mechanism leads to an infinite loop</w:t>
        </w:r>
      </w:ins>
      <w:ins w:id="1566" w:author="ploedere" w:date="2018-04-25T22:46:00Z">
        <w:r w:rsidR="00257F0F">
          <w:rPr>
            <w:iCs/>
          </w:rPr>
          <w:t xml:space="preserve"> as the same error will reoccur.</w:t>
        </w:r>
      </w:ins>
      <w:ins w:id="1567" w:author="ploedere" w:date="2018-04-25T22:51:00Z">
        <w:r w:rsidR="00257F0F">
          <w:rPr>
            <w:iCs/>
          </w:rPr>
          <w:t xml:space="preserve"> Yet, retry strategies may be best for a transient fault situation.</w:t>
        </w:r>
      </w:ins>
    </w:p>
    <w:p w14:paraId="54B44A92" w14:textId="113ABEBD" w:rsidR="00E6431C" w:rsidDel="003F3E97" w:rsidRDefault="00E6431C" w:rsidP="00E6431C">
      <w:pPr>
        <w:pStyle w:val="ListParagraph"/>
        <w:numPr>
          <w:ilvl w:val="0"/>
          <w:numId w:val="200"/>
        </w:numPr>
        <w:rPr>
          <w:del w:id="1568" w:author="Stephen Michell" w:date="2018-04-29T17:32:00Z"/>
          <w:lang w:eastAsia="ar-SA"/>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611131E4" w:rsidR="00E6431C" w:rsidRPr="003F3E97" w:rsidRDefault="00E6431C" w:rsidP="003F3E97">
      <w:pPr>
        <w:pStyle w:val="ListParagraph"/>
        <w:numPr>
          <w:ilvl w:val="0"/>
          <w:numId w:val="200"/>
        </w:numPr>
        <w:rPr>
          <w:iCs/>
        </w:rPr>
      </w:pPr>
      <w:moveFromRangeStart w:id="1569" w:author="ploedere" w:date="2018-04-25T22:28:00Z" w:name="move512458666"/>
      <w:moveFrom w:id="1570" w:author="ploedere" w:date="2018-04-25T22:28:00Z">
        <w:r w:rsidRPr="003F3E97" w:rsidDel="00B51514">
          <w:rPr>
            <w:iCs/>
          </w:rPr>
          <w:t xml:space="preserve">Inconsistent approaches to detecting and handling a fault or a lack of overall design for the fault tolerance code can potentially be a vulnerability, as faults might escape the necessary attention. </w:t>
        </w:r>
      </w:moveFrom>
      <w:moveFromRangeEnd w:id="1569"/>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1571"/>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lastRenderedPageBreak/>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32010AA8" w:rsidR="00E6431C" w:rsidRPr="00F10118" w:rsidRDefault="00E6431C" w:rsidP="00E6431C">
      <w:pPr>
        <w:numPr>
          <w:ilvl w:val="0"/>
          <w:numId w:val="50"/>
        </w:numPr>
        <w:spacing w:after="0"/>
        <w:rPr>
          <w:iCs/>
        </w:rPr>
      </w:pPr>
      <w:r>
        <w:rPr>
          <w:iCs/>
        </w:rPr>
        <w:t xml:space="preserve">Check </w:t>
      </w:r>
      <w:r w:rsidRPr="00CB3336">
        <w:rPr>
          <w:iCs/>
        </w:rPr>
        <w:t>pre</w:t>
      </w:r>
      <w:r w:rsidR="00CA2866">
        <w:rPr>
          <w:iCs/>
        </w:rPr>
        <w:t>-conditions</w:t>
      </w:r>
      <w:r w:rsidRPr="00CB3336">
        <w:rPr>
          <w:iCs/>
        </w:rPr>
        <w:t xml:space="preserve"> and postconditions </w:t>
      </w:r>
      <w:r>
        <w:rPr>
          <w:iCs/>
        </w:rPr>
        <w:t xml:space="preserve">not validated otherwise. See also </w:t>
      </w:r>
      <w:commentRangeStart w:id="1572"/>
      <w:r w:rsidRPr="00CB3336">
        <w:rPr>
          <w:iCs/>
        </w:rPr>
        <w:t>clause</w:t>
      </w:r>
      <w:commentRangeEnd w:id="1572"/>
      <w:r w:rsidR="003D6DBF">
        <w:rPr>
          <w:rStyle w:val="CommentReference"/>
        </w:rPr>
        <w:commentReference w:id="1572"/>
      </w:r>
      <w:r w:rsidRPr="00CB3336">
        <w:rPr>
          <w:iCs/>
        </w:rPr>
        <w:t xml:space="preserve"> </w:t>
      </w:r>
      <w:r w:rsidR="004C791B" w:rsidRPr="004C791B">
        <w:rPr>
          <w:i/>
          <w:color w:val="0070C0"/>
          <w:u w:val="single"/>
          <w:rPrChange w:id="1573" w:author="Stephen Michell" w:date="2018-01-20T12:40:00Z">
            <w:rPr/>
          </w:rPrChange>
        </w:rPr>
        <w:fldChar w:fldCharType="begin"/>
      </w:r>
      <w:r w:rsidR="004C791B" w:rsidRPr="004C791B">
        <w:rPr>
          <w:i/>
          <w:color w:val="0070C0"/>
          <w:u w:val="single"/>
          <w:rPrChange w:id="1574" w:author="Stephen Michell" w:date="2018-01-20T12:40:00Z">
            <w:rPr/>
          </w:rPrChange>
        </w:rPr>
        <w:instrText xml:space="preserve"> HYPERLINK  \l "_6.42_Violations_of" </w:instrText>
      </w:r>
      <w:r w:rsidR="004C791B" w:rsidRPr="004C791B">
        <w:rPr>
          <w:i/>
          <w:color w:val="0070C0"/>
          <w:u w:val="single"/>
          <w:rPrChange w:id="1575" w:author="Stephen Michell" w:date="2018-01-20T12:40:00Z">
            <w:rPr/>
          </w:rPrChange>
        </w:rPr>
        <w:fldChar w:fldCharType="separate"/>
      </w:r>
      <w:r w:rsidR="004C791B" w:rsidRPr="004C791B">
        <w:rPr>
          <w:i/>
          <w:color w:val="0070C0"/>
          <w:rPrChange w:id="1576" w:author="Stephen Michell" w:date="2018-01-20T12:40:00Z">
            <w:rPr>
              <w:rStyle w:val="Hyperlink"/>
            </w:rPr>
          </w:rPrChange>
        </w:rPr>
        <w:t>6.42 Violations of the Liskov substitution principle or the contract model [BLP</w:t>
      </w:r>
      <w:r w:rsidR="00275138">
        <w:rPr>
          <w:i/>
          <w:color w:val="0070C0"/>
        </w:rPr>
        <w:t>]</w:t>
      </w:r>
      <w:r w:rsidR="004C791B" w:rsidRPr="004C791B">
        <w:rPr>
          <w:i/>
          <w:color w:val="0070C0"/>
          <w:u w:val="single"/>
          <w:rPrChange w:id="1577" w:author="Stephen Michell" w:date="2018-01-20T12:40:00Z">
            <w:rPr/>
          </w:rPrChange>
        </w:rPr>
        <w:fldChar w:fldCharType="end"/>
      </w:r>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r w:rsidR="004C791B">
        <w:rPr>
          <w:iCs/>
        </w:rPr>
        <w:t>provided</w:t>
      </w:r>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EC7FF7"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68B64AE6" w14:textId="27142F9C" w:rsidR="00EC7FF7" w:rsidRPr="0011658E" w:rsidRDefault="00EC7FF7" w:rsidP="00E6431C">
      <w:pPr>
        <w:numPr>
          <w:ilvl w:val="0"/>
          <w:numId w:val="50"/>
        </w:numPr>
        <w:spacing w:after="0"/>
      </w:pPr>
      <w:r>
        <w:rPr>
          <w:iCs/>
        </w:rPr>
        <w:t>In the case of a “retry” strategy, ensure that progress is made by limiting the number of retries.</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25394615" w:rsidR="00E6431C" w:rsidRPr="0011658E" w:rsidRDefault="00E6431C" w:rsidP="00E6431C">
      <w:pPr>
        <w:pStyle w:val="ListParagraph"/>
        <w:numPr>
          <w:ilvl w:val="0"/>
          <w:numId w:val="50"/>
        </w:numPr>
      </w:pPr>
      <w:r>
        <w:t>Prior to</w:t>
      </w:r>
      <w:del w:id="1578" w:author="Stephen Michell" w:date="2018-01-20T12:36:00Z">
        <w:r w:rsidDel="004C791B">
          <w:delText xml:space="preserve"> any</w:delText>
        </w:r>
      </w:del>
      <w:r>
        <w:t xml:space="preserve"> abnormal termination of a component, perform “last wishes” to minimize the effects of the failure on enclosing components (e</w:t>
      </w:r>
      <w:del w:id="1579" w:author="Tullio Vardanega" w:date="2018-07-27T08:22:00Z">
        <w:r w:rsidDel="00625E20">
          <w:delText xml:space="preserve"> .</w:delText>
        </w:r>
      </w:del>
      <w:ins w:id="1580" w:author="Tullio Vardanega" w:date="2018-07-27T08:22:00Z">
        <w:r w:rsidR="00625E20">
          <w:t>.</w:t>
        </w:r>
      </w:ins>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74CD08A5" w:rsidR="008970B5" w:rsidRPr="00390954" w:rsidRDefault="008970B5" w:rsidP="008970B5">
      <w:pPr>
        <w:pStyle w:val="Heading2"/>
      </w:pPr>
      <w:bookmarkStart w:id="1581" w:name="_Toc520048488"/>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ypes</w:t>
      </w:r>
      <w:bookmarkEnd w:id="1581"/>
      <w:r w:rsidRPr="00390954">
        <w:t xml:space="preserve">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r w:rsidRPr="00B83D23">
        <w:t xml:space="preserve"> </w:t>
      </w:r>
      <w:r w:rsidR="000710B9">
        <w:t>[KLK]</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lastRenderedPageBreak/>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lastRenderedPageBreak/>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1AF359BD" w14:textId="5A3022B1" w:rsidR="008F43A4" w:rsidRDefault="008F43A4" w:rsidP="00BA689E">
      <w:pPr>
        <w:pStyle w:val="Heading2"/>
        <w:rPr>
          <w:lang w:val="en-CA"/>
        </w:rPr>
      </w:pPr>
      <w:bookmarkStart w:id="1582" w:name="_Toc520048489"/>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1582"/>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31DAD264" w14:textId="77777777" w:rsidR="00FE415F" w:rsidRDefault="00FE415F" w:rsidP="00FE415F">
      <w:pPr>
        <w:pStyle w:val="Heading3"/>
        <w:rPr>
          <w:lang w:val="en-CA"/>
        </w:rPr>
      </w:pPr>
      <w:r>
        <w:rPr>
          <w:lang w:val="en-CA"/>
        </w:rPr>
        <w:t>7.33.1 Description of application vulnerability</w:t>
      </w:r>
    </w:p>
    <w:p w14:paraId="32C60532" w14:textId="0B50236A" w:rsidR="00FE415F" w:rsidRPr="00031811" w:rsidRDefault="00FE415F" w:rsidP="00FE415F">
      <w:pPr>
        <w:jc w:val="both"/>
        <w:rPr>
          <w:rFonts w:cstheme="minorHAnsi"/>
          <w:lang w:val="en-CA"/>
        </w:rPr>
      </w:pPr>
      <w:r w:rsidRPr="009E1A83">
        <w:rPr>
          <w:rFonts w:cstheme="minorHAnsi"/>
          <w:lang w:val="en-CA"/>
        </w:rPr>
        <w:t>All processors and operating systems maintain multiple representations of time internal to the system. In a typical system</w:t>
      </w:r>
      <w:r w:rsidR="00CF6E55" w:rsidRPr="009E1A83">
        <w:rPr>
          <w:rFonts w:cstheme="minorHAnsi"/>
          <w:lang w:val="en-CA"/>
        </w:rPr>
        <w:t>,</w:t>
      </w:r>
      <w:r w:rsidRPr="009E1A83">
        <w:rPr>
          <w:rFonts w:cstheme="minorHAnsi"/>
          <w:lang w:val="en-CA"/>
        </w:rPr>
        <w:t xml:space="preserve"> there are the following notions of time, and potentially identifiable clocks:</w:t>
      </w:r>
      <w:r w:rsidRPr="00031811">
        <w:rPr>
          <w:rFonts w:cstheme="minorHAnsi"/>
          <w:lang w:val="en-CA"/>
        </w:rPr>
        <w:t xml:space="preserve"> </w:t>
      </w:r>
    </w:p>
    <w:p w14:paraId="71C211D9"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CPU time</w:t>
      </w:r>
    </w:p>
    <w:p w14:paraId="3D33A4FF"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 xml:space="preserve">Process/task/thread execution time </w:t>
      </w:r>
    </w:p>
    <w:p w14:paraId="014DAB86"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Calendar clock time, local and/or GMT</w:t>
      </w:r>
    </w:p>
    <w:p w14:paraId="1BB9E1D7"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Elapsed time - i.e. time since system inception in seconds, or in fixed portions thereof</w:t>
      </w:r>
    </w:p>
    <w:p w14:paraId="4519A463" w14:textId="4D869B3A" w:rsidR="00FE415F" w:rsidRPr="00031811" w:rsidRDefault="00FE415F" w:rsidP="00FE415F">
      <w:pPr>
        <w:pStyle w:val="ListParagraph"/>
        <w:numPr>
          <w:ilvl w:val="0"/>
          <w:numId w:val="196"/>
        </w:numPr>
        <w:spacing w:after="0" w:line="240" w:lineRule="auto"/>
        <w:ind w:left="851" w:hanging="425"/>
        <w:jc w:val="both"/>
        <w:rPr>
          <w:ins w:id="1583" w:author="Stephen Michell" w:date="2018-04-27T03:22:00Z"/>
          <w:rFonts w:cstheme="minorHAnsi"/>
          <w:rPrChange w:id="1584" w:author="Tullio Vardanega" w:date="2018-07-27T11:29:00Z">
            <w:rPr>
              <w:ins w:id="1585" w:author="Stephen Michell" w:date="2018-04-27T03:22:00Z"/>
              <w:rFonts w:ascii="Times New Roman" w:hAnsi="Times New Roman" w:cs="Times New Roman"/>
              <w:lang w:val="en-CA"/>
            </w:rPr>
          </w:rPrChange>
        </w:rPr>
      </w:pPr>
      <w:r w:rsidRPr="009E1A83">
        <w:rPr>
          <w:rFonts w:cstheme="minorHAnsi"/>
          <w:lang w:val="en-CA"/>
        </w:rPr>
        <w:t>Network time</w:t>
      </w:r>
      <w:r w:rsidR="00031811">
        <w:rPr>
          <w:rFonts w:cstheme="minorHAnsi"/>
          <w:lang w:val="en-CA"/>
        </w:rPr>
        <w:t>.</w:t>
      </w:r>
    </w:p>
    <w:p w14:paraId="19E6BC2A" w14:textId="77777777" w:rsidR="00A7082D" w:rsidRPr="00031811" w:rsidDel="00031811" w:rsidRDefault="00A7082D">
      <w:pPr>
        <w:spacing w:after="0" w:line="240" w:lineRule="auto"/>
        <w:jc w:val="both"/>
        <w:rPr>
          <w:ins w:id="1586" w:author="Stephen Michell" w:date="2018-04-27T01:57:00Z"/>
          <w:del w:id="1587" w:author="Tullio Vardanega" w:date="2018-07-27T11:30:00Z"/>
          <w:rFonts w:cstheme="minorHAnsi"/>
        </w:rPr>
        <w:pPrChange w:id="1588" w:author="Stephen Michell" w:date="2018-04-27T03:22:00Z">
          <w:pPr>
            <w:pStyle w:val="ListParagraph"/>
            <w:numPr>
              <w:numId w:val="196"/>
            </w:numPr>
            <w:spacing w:after="0" w:line="240" w:lineRule="auto"/>
            <w:ind w:left="851" w:hanging="425"/>
            <w:jc w:val="both"/>
          </w:pPr>
        </w:pPrChange>
      </w:pPr>
    </w:p>
    <w:p w14:paraId="03C4408C" w14:textId="4828418F" w:rsidR="00FE415F" w:rsidRPr="00031811" w:rsidRDefault="00FE415F" w:rsidP="00FE415F">
      <w:pPr>
        <w:jc w:val="both"/>
        <w:rPr>
          <w:ins w:id="1589" w:author="Stephen Michell" w:date="2018-04-27T01:57:00Z"/>
          <w:rFonts w:cstheme="minorHAnsi"/>
          <w:lang w:val="en-CA"/>
          <w:rPrChange w:id="1590" w:author="Tullio Vardanega" w:date="2018-07-27T11:29:00Z">
            <w:rPr>
              <w:ins w:id="1591" w:author="Stephen Michell" w:date="2018-04-27T01:57:00Z"/>
              <w:rFonts w:ascii="Times New Roman" w:hAnsi="Times New Roman" w:cs="Times New Roman"/>
              <w:lang w:val="en-CA"/>
            </w:rPr>
          </w:rPrChange>
        </w:rPr>
      </w:pPr>
      <w:ins w:id="1592" w:author="Stephen Michell" w:date="2018-04-27T01:57:00Z">
        <w:r w:rsidRPr="00031811">
          <w:rPr>
            <w:rFonts w:cstheme="minorHAnsi"/>
            <w:lang w:val="en-CA"/>
            <w:rPrChange w:id="1593" w:author="Tullio Vardanega" w:date="2018-07-27T11:29:00Z">
              <w:rPr>
                <w:rFonts w:ascii="Times New Roman" w:hAnsi="Times New Roman" w:cs="Times New Roman"/>
                <w:lang w:val="en-CA"/>
              </w:rPr>
            </w:rPrChange>
          </w:rPr>
          <w:t>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real</w:t>
        </w:r>
      </w:ins>
      <w:ins w:id="1594" w:author="Tullio Vardanega" w:date="2018-07-27T11:34:00Z">
        <w:r w:rsidR="004912A0">
          <w:rPr>
            <w:rFonts w:cstheme="minorHAnsi"/>
            <w:lang w:val="en-CA"/>
          </w:rPr>
          <w:t>-</w:t>
        </w:r>
      </w:ins>
      <w:ins w:id="1595" w:author="Stephen Michell" w:date="2018-04-27T01:57:00Z">
        <w:del w:id="1596" w:author="Tullio Vardanega" w:date="2018-07-27T11:34:00Z">
          <w:r w:rsidRPr="00031811" w:rsidDel="004912A0">
            <w:rPr>
              <w:rFonts w:cstheme="minorHAnsi"/>
              <w:lang w:val="en-CA"/>
              <w:rPrChange w:id="1597" w:author="Tullio Vardanega" w:date="2018-07-27T11:29:00Z">
                <w:rPr>
                  <w:rFonts w:ascii="Times New Roman" w:hAnsi="Times New Roman" w:cs="Times New Roman"/>
                  <w:lang w:val="en-CA"/>
                </w:rPr>
              </w:rPrChange>
            </w:rPr>
            <w:delText xml:space="preserve"> </w:delText>
          </w:r>
        </w:del>
        <w:r w:rsidRPr="00031811">
          <w:rPr>
            <w:rFonts w:cstheme="minorHAnsi"/>
            <w:lang w:val="en-CA"/>
            <w:rPrChange w:id="1598" w:author="Tullio Vardanega" w:date="2018-07-27T11:29:00Z">
              <w:rPr>
                <w:rFonts w:ascii="Times New Roman" w:hAnsi="Times New Roman" w:cs="Times New Roman"/>
                <w:lang w:val="en-CA"/>
              </w:rPr>
            </w:rPrChange>
          </w:rPr>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ins>
    </w:p>
    <w:p w14:paraId="1AECFD19" w14:textId="1808CD02" w:rsidR="00FE415F" w:rsidRPr="00031811" w:rsidRDefault="00FE415F" w:rsidP="00FE415F">
      <w:pPr>
        <w:jc w:val="both"/>
        <w:rPr>
          <w:ins w:id="1599" w:author="Stephen Michell" w:date="2018-04-29T17:24:00Z"/>
          <w:rFonts w:cstheme="minorHAnsi"/>
          <w:lang w:val="en-CA"/>
          <w:rPrChange w:id="1600" w:author="Tullio Vardanega" w:date="2018-07-27T11:29:00Z">
            <w:rPr>
              <w:ins w:id="1601" w:author="Stephen Michell" w:date="2018-04-29T17:24:00Z"/>
              <w:rFonts w:ascii="Times New Roman" w:hAnsi="Times New Roman" w:cs="Times New Roman"/>
              <w:lang w:val="en-CA"/>
            </w:rPr>
          </w:rPrChange>
        </w:rPr>
      </w:pPr>
      <w:ins w:id="1602" w:author="Stephen Michell" w:date="2018-04-27T01:57:00Z">
        <w:r w:rsidRPr="00031811">
          <w:rPr>
            <w:rFonts w:cstheme="minorHAnsi"/>
            <w:lang w:val="en-CA"/>
            <w:rPrChange w:id="1603" w:author="Tullio Vardanega" w:date="2018-07-27T11:29:00Z">
              <w:rPr>
                <w:rFonts w:ascii="Times New Roman" w:hAnsi="Times New Roman" w:cs="Times New Roman"/>
                <w:lang w:val="en-CA"/>
              </w:rPr>
            </w:rPrChange>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ins>
      <w:ins w:id="1604" w:author="Stephen Michell" w:date="2018-04-29T17:23:00Z">
        <w:r w:rsidR="00AD4B71" w:rsidRPr="00031811">
          <w:rPr>
            <w:rFonts w:cstheme="minorHAnsi"/>
            <w:lang w:val="en-CA"/>
            <w:rPrChange w:id="1605" w:author="Tullio Vardanega" w:date="2018-07-27T11:29:00Z">
              <w:rPr>
                <w:rFonts w:ascii="Times New Roman" w:hAnsi="Times New Roman" w:cs="Times New Roman"/>
                <w:lang w:val="en-CA"/>
              </w:rPr>
            </w:rPrChange>
          </w:rPr>
          <w:t>clocks.</w:t>
        </w:r>
      </w:ins>
    </w:p>
    <w:p w14:paraId="34E123FB" w14:textId="3D322A45" w:rsidR="00AD4B71" w:rsidRPr="00031811" w:rsidRDefault="00AD4B71" w:rsidP="00FE415F">
      <w:pPr>
        <w:jc w:val="both"/>
        <w:rPr>
          <w:ins w:id="1606" w:author="Stephen Michell" w:date="2018-04-27T01:57:00Z"/>
          <w:rFonts w:cstheme="minorHAnsi"/>
          <w:lang w:val="en-CA"/>
          <w:rPrChange w:id="1607" w:author="Tullio Vardanega" w:date="2018-07-27T11:29:00Z">
            <w:rPr>
              <w:ins w:id="1608" w:author="Stephen Michell" w:date="2018-04-27T01:57:00Z"/>
              <w:rFonts w:ascii="Times New Roman" w:hAnsi="Times New Roman" w:cs="Times New Roman"/>
              <w:lang w:val="en-CA"/>
            </w:rPr>
          </w:rPrChange>
        </w:rPr>
      </w:pPr>
      <w:ins w:id="1609" w:author="Stephen Michell" w:date="2018-04-29T17:24:00Z">
        <w:r w:rsidRPr="00031811">
          <w:rPr>
            <w:rFonts w:cstheme="minorHAnsi"/>
            <w:lang w:val="en-CA"/>
            <w:rPrChange w:id="1610" w:author="Tullio Vardanega" w:date="2018-07-27T11:29:00Z">
              <w:rPr>
                <w:rFonts w:ascii="Times New Roman" w:hAnsi="Times New Roman" w:cs="Times New Roman"/>
                <w:lang w:val="en-CA"/>
              </w:rPr>
            </w:rPrChange>
          </w:rPr>
          <w:t xml:space="preserve">Using the wrong clock for certain activities can lead to erroneous results for the application or for the system that relies upon it. For example, setting an alarm at 10 pm to wake you up </w:t>
        </w:r>
      </w:ins>
      <w:ins w:id="1611" w:author="Stephen Michell" w:date="2018-04-29T17:26:00Z">
        <w:r w:rsidRPr="00031811">
          <w:rPr>
            <w:rFonts w:cstheme="minorHAnsi"/>
            <w:lang w:val="en-CA"/>
            <w:rPrChange w:id="1612" w:author="Tullio Vardanega" w:date="2018-07-27T11:29:00Z">
              <w:rPr>
                <w:rFonts w:ascii="Times New Roman" w:hAnsi="Times New Roman" w:cs="Times New Roman"/>
                <w:lang w:val="en-CA"/>
              </w:rPr>
            </w:rPrChange>
          </w:rPr>
          <w:t xml:space="preserve">in 8 hours (i.e. at 6 am) </w:t>
        </w:r>
      </w:ins>
      <w:ins w:id="1613" w:author="Stephen Michell" w:date="2018-04-29T17:24:00Z">
        <w:r w:rsidRPr="00031811">
          <w:rPr>
            <w:rFonts w:cstheme="minorHAnsi"/>
            <w:lang w:val="en-CA"/>
            <w:rPrChange w:id="1614" w:author="Tullio Vardanega" w:date="2018-07-27T11:29:00Z">
              <w:rPr>
                <w:rFonts w:ascii="Times New Roman" w:hAnsi="Times New Roman" w:cs="Times New Roman"/>
                <w:lang w:val="en-CA"/>
              </w:rPr>
            </w:rPrChange>
          </w:rPr>
          <w:t>when the clock resets due to a change from winter time to summer time will make you an hour late.</w:t>
        </w:r>
      </w:ins>
    </w:p>
    <w:p w14:paraId="10B67171" w14:textId="2911A335" w:rsidR="00FE415F" w:rsidRDefault="00FE415F" w:rsidP="00FE415F">
      <w:pPr>
        <w:rPr>
          <w:ins w:id="1615" w:author="Stephen Michell" w:date="2018-04-27T01:57:00Z"/>
        </w:rPr>
      </w:pPr>
      <w:ins w:id="1616" w:author="Stephen Michell" w:date="2018-04-27T01:57:00Z">
        <w:r>
          <w:t xml:space="preserve">Converting from one time-base to another time-base can result in loss of precision, rounding errors, and conversion errors which can lead to complete jitter in the application </w:t>
        </w:r>
        <w:del w:id="1617" w:author="Tullio Vardanega" w:date="2018-07-27T08:21:00Z">
          <w:r w:rsidDel="00625E20">
            <w:delText>behavior</w:delText>
          </w:r>
        </w:del>
      </w:ins>
      <w:ins w:id="1618" w:author="Tullio Vardanega" w:date="2018-07-27T08:21:00Z">
        <w:r w:rsidR="00625E20">
          <w:t>behaviour</w:t>
        </w:r>
      </w:ins>
      <w:ins w:id="1619" w:author="Stephen Michell" w:date="2018-04-27T01:57:00Z">
        <w:r>
          <w:t xml:space="preserve"> or complete failure of the application </w:t>
        </w:r>
      </w:ins>
    </w:p>
    <w:p w14:paraId="422AA8DC" w14:textId="77777777" w:rsidR="00FE415F" w:rsidRPr="00C344A9" w:rsidRDefault="00FE415F" w:rsidP="00FE415F">
      <w:pPr>
        <w:rPr>
          <w:ins w:id="1620" w:author="Stephen Michell" w:date="2018-04-27T01:57:00Z"/>
        </w:rPr>
      </w:pPr>
      <w:ins w:id="1621" w:author="Stephen Michell" w:date="2018-04-27T01:57:00Z">
        <w:r>
          <w:t>Roll-over of a clock can cause failure of applications that are expecting uniformly increasing time, which can lead to transient failure of the application and possibly the parent system.</w:t>
        </w:r>
      </w:ins>
    </w:p>
    <w:p w14:paraId="799CCB39" w14:textId="77777777" w:rsidR="00FE415F" w:rsidRDefault="00FE415F" w:rsidP="00FE415F">
      <w:pPr>
        <w:pStyle w:val="Heading3"/>
        <w:rPr>
          <w:ins w:id="1622" w:author="Stephen Michell" w:date="2018-04-27T01:57:00Z"/>
        </w:rPr>
      </w:pPr>
      <w:ins w:id="1623" w:author="Stephen Michell" w:date="2018-04-27T01:57:00Z">
        <w:r>
          <w:t>7.33.2 Cross References</w:t>
        </w:r>
      </w:ins>
    </w:p>
    <w:p w14:paraId="0F2D389B" w14:textId="4EF9BAB9" w:rsidR="00FE415F" w:rsidDel="00705B94" w:rsidRDefault="00FE415F">
      <w:pPr>
        <w:spacing w:after="0"/>
        <w:rPr>
          <w:ins w:id="1624" w:author="Stephen Michell" w:date="2018-04-27T01:57:00Z"/>
          <w:del w:id="1625" w:author="Stephen Michell" w:date="2018-06-19T14:50:00Z"/>
        </w:rPr>
        <w:pPrChange w:id="1626" w:author="Stephen Michell" w:date="2018-06-20T14:59:00Z">
          <w:pPr/>
        </w:pPrChange>
      </w:pPr>
      <w:commentRangeStart w:id="1627"/>
      <w:ins w:id="1628" w:author="Stephen Michell" w:date="2018-04-27T01:57:00Z">
        <w:del w:id="1629" w:author="Stephen Michell" w:date="2018-06-19T14:50:00Z">
          <w:r w:rsidDel="00705B94">
            <w:delText>TBD</w:delText>
          </w:r>
          <w:commentRangeEnd w:id="1627"/>
          <w:r w:rsidRPr="004D0F0E" w:rsidDel="00705B94">
            <w:rPr>
              <w:rPrChange w:id="1630" w:author="Stephen Michell" w:date="2018-06-20T14:59:00Z">
                <w:rPr>
                  <w:rStyle w:val="CommentReference"/>
                </w:rPr>
              </w:rPrChange>
            </w:rPr>
            <w:commentReference w:id="1627"/>
          </w:r>
        </w:del>
      </w:ins>
    </w:p>
    <w:p w14:paraId="03E8A7BD" w14:textId="3F481A39" w:rsidR="00705B94" w:rsidRDefault="00FE415F">
      <w:pPr>
        <w:spacing w:after="0"/>
        <w:rPr>
          <w:ins w:id="1631" w:author="Stephen Michell" w:date="2018-06-19T14:49:00Z"/>
        </w:rPr>
        <w:pPrChange w:id="1632" w:author="Stephen Michell" w:date="2018-06-20T14:59:00Z">
          <w:pPr/>
        </w:pPrChange>
      </w:pPr>
      <w:ins w:id="1633" w:author="Stephen Michell" w:date="2018-04-27T01:57:00Z">
        <w:r>
          <w:t xml:space="preserve">Burns and Wellings, </w:t>
        </w:r>
      </w:ins>
      <w:ins w:id="1634" w:author="Stephen Michell" w:date="2018-06-19T14:45:00Z">
        <w:r w:rsidR="00941519">
          <w:t>Real Time Sys</w:t>
        </w:r>
        <w:r w:rsidR="0073084F">
          <w:t>tems and Programming Languages [38]</w:t>
        </w:r>
      </w:ins>
    </w:p>
    <w:p w14:paraId="54E13F31" w14:textId="0C7AFD64" w:rsidR="00FE415F" w:rsidRPr="00447BD1" w:rsidRDefault="00705B94">
      <w:pPr>
        <w:spacing w:after="0"/>
        <w:rPr>
          <w:ins w:id="1635" w:author="Stephen Michell" w:date="2018-04-27T01:57:00Z"/>
        </w:rPr>
        <w:pPrChange w:id="1636" w:author="Stephen Michell" w:date="2018-06-20T14:59:00Z">
          <w:pPr/>
        </w:pPrChange>
      </w:pPr>
      <w:ins w:id="1637" w:author="Stephen Michell" w:date="2018-06-19T14:49:00Z">
        <w:r>
          <w:t>Kopetz, Hermann Real-Time Systems: Design Principles for Dis</w:t>
        </w:r>
        <w:r w:rsidR="0073084F">
          <w:t>tributed Embedded Applications [39]</w:t>
        </w:r>
      </w:ins>
      <w:ins w:id="1638" w:author="Stephen Michell" w:date="2018-04-27T01:57:00Z">
        <w:del w:id="1639" w:author="Stephen Michell" w:date="2018-06-19T14:44:00Z">
          <w:r w:rsidR="00FE415F" w:rsidDel="00941519">
            <w:delText>etc</w:delText>
          </w:r>
        </w:del>
      </w:ins>
    </w:p>
    <w:p w14:paraId="60420D12" w14:textId="77777777" w:rsidR="00FE415F" w:rsidRDefault="00FE415F" w:rsidP="00FE415F">
      <w:pPr>
        <w:pStyle w:val="Heading3"/>
        <w:rPr>
          <w:ins w:id="1640" w:author="Stephen Michell" w:date="2018-04-27T01:57:00Z"/>
          <w:lang w:val="en-CA"/>
        </w:rPr>
      </w:pPr>
      <w:ins w:id="1641" w:author="Stephen Michell" w:date="2018-04-27T01:57:00Z">
        <w:r>
          <w:rPr>
            <w:lang w:val="en-CA"/>
          </w:rPr>
          <w:lastRenderedPageBreak/>
          <w:t xml:space="preserve">7.33.3 </w:t>
        </w:r>
        <w:r w:rsidRPr="00447BD1">
          <w:t>Mechanism</w:t>
        </w:r>
        <w:r>
          <w:rPr>
            <w:lang w:val="en-CA"/>
          </w:rPr>
          <w:t xml:space="preserve"> of failure </w:t>
        </w:r>
      </w:ins>
    </w:p>
    <w:p w14:paraId="60FC564F" w14:textId="6C5F6CB5" w:rsidR="00FE415F" w:rsidRPr="00031811" w:rsidRDefault="004D0F0E" w:rsidP="00FE415F">
      <w:pPr>
        <w:jc w:val="both"/>
        <w:rPr>
          <w:ins w:id="1642" w:author="Stephen Michell" w:date="2018-04-27T01:57:00Z"/>
          <w:rFonts w:cstheme="minorHAnsi"/>
          <w:lang w:val="en-CA"/>
          <w:rPrChange w:id="1643" w:author="Tullio Vardanega" w:date="2018-07-27T11:31:00Z">
            <w:rPr>
              <w:ins w:id="1644" w:author="Stephen Michell" w:date="2018-04-27T01:57:00Z"/>
              <w:rFonts w:ascii="Times New Roman" w:hAnsi="Times New Roman" w:cs="Times New Roman"/>
              <w:lang w:val="en-CA"/>
            </w:rPr>
          </w:rPrChange>
        </w:rPr>
      </w:pPr>
      <w:ins w:id="1645" w:author="Stephen Michell" w:date="2018-06-20T15:00:00Z">
        <w:r w:rsidRPr="00031811">
          <w:rPr>
            <w:rFonts w:cstheme="minorHAnsi"/>
            <w:lang w:val="en-CA"/>
            <w:rPrChange w:id="1646" w:author="Tullio Vardanega" w:date="2018-07-27T11:31:00Z">
              <w:rPr>
                <w:rFonts w:ascii="Times New Roman" w:hAnsi="Times New Roman" w:cs="Times New Roman"/>
                <w:lang w:val="en-CA"/>
              </w:rPr>
            </w:rPrChange>
          </w:rPr>
          <w:t>T</w:t>
        </w:r>
      </w:ins>
      <w:ins w:id="1647" w:author="Stephen Michell" w:date="2018-04-27T01:57:00Z">
        <w:del w:id="1648" w:author="Stephen Michell" w:date="2018-06-20T15:00:00Z">
          <w:r w:rsidR="00FE415F" w:rsidRPr="00031811" w:rsidDel="004D0F0E">
            <w:rPr>
              <w:rFonts w:cstheme="minorHAnsi"/>
              <w:lang w:val="en-CA"/>
              <w:rPrChange w:id="1649" w:author="Tullio Vardanega" w:date="2018-07-27T11:31:00Z">
                <w:rPr>
                  <w:rFonts w:ascii="Times New Roman" w:hAnsi="Times New Roman" w:cs="Times New Roman"/>
                  <w:lang w:val="en-CA"/>
                </w:rPr>
              </w:rPrChange>
            </w:rPr>
            <w:delText>We identify t</w:delText>
          </w:r>
        </w:del>
        <w:r w:rsidR="00FE415F" w:rsidRPr="00031811">
          <w:rPr>
            <w:rFonts w:cstheme="minorHAnsi"/>
            <w:lang w:val="en-CA"/>
            <w:rPrChange w:id="1650" w:author="Tullio Vardanega" w:date="2018-07-27T11:31:00Z">
              <w:rPr>
                <w:rFonts w:ascii="Times New Roman" w:hAnsi="Times New Roman" w:cs="Times New Roman"/>
                <w:lang w:val="en-CA"/>
              </w:rPr>
            </w:rPrChange>
          </w:rPr>
          <w:t>he following time issues</w:t>
        </w:r>
        <w:del w:id="1651" w:author="Stephen Michell" w:date="2018-06-20T15:00:00Z">
          <w:r w:rsidR="00FE415F" w:rsidRPr="00031811" w:rsidDel="004D0F0E">
            <w:rPr>
              <w:rFonts w:cstheme="minorHAnsi"/>
              <w:lang w:val="en-CA"/>
              <w:rPrChange w:id="1652" w:author="Tullio Vardanega" w:date="2018-07-27T11:31:00Z">
                <w:rPr>
                  <w:rFonts w:ascii="Times New Roman" w:hAnsi="Times New Roman" w:cs="Times New Roman"/>
                  <w:lang w:val="en-CA"/>
                </w:rPr>
              </w:rPrChange>
            </w:rPr>
            <w:delText xml:space="preserve"> that</w:delText>
          </w:r>
        </w:del>
        <w:r w:rsidR="00FE415F" w:rsidRPr="00031811">
          <w:rPr>
            <w:rFonts w:cstheme="minorHAnsi"/>
            <w:lang w:val="en-CA"/>
            <w:rPrChange w:id="1653" w:author="Tullio Vardanega" w:date="2018-07-27T11:31:00Z">
              <w:rPr>
                <w:rFonts w:ascii="Times New Roman" w:hAnsi="Times New Roman" w:cs="Times New Roman"/>
                <w:lang w:val="en-CA"/>
              </w:rPr>
            </w:rPrChange>
          </w:rPr>
          <w:t xml:space="preserve"> can lead to failures: </w:t>
        </w:r>
      </w:ins>
    </w:p>
    <w:p w14:paraId="4B880EAF" w14:textId="77777777" w:rsidR="00FE415F" w:rsidRPr="00031811" w:rsidRDefault="00FE415F" w:rsidP="00FE415F">
      <w:pPr>
        <w:pStyle w:val="ListParagraph"/>
        <w:numPr>
          <w:ilvl w:val="0"/>
          <w:numId w:val="212"/>
        </w:numPr>
        <w:jc w:val="both"/>
        <w:rPr>
          <w:ins w:id="1654" w:author="Stephen Michell" w:date="2018-04-27T01:57:00Z"/>
          <w:rFonts w:cstheme="minorHAnsi"/>
          <w:lang w:val="en-CA"/>
          <w:rPrChange w:id="1655" w:author="Tullio Vardanega" w:date="2018-07-27T11:31:00Z">
            <w:rPr>
              <w:ins w:id="1656" w:author="Stephen Michell" w:date="2018-04-27T01:57:00Z"/>
              <w:rFonts w:ascii="Times New Roman" w:hAnsi="Times New Roman" w:cs="Times New Roman"/>
              <w:lang w:val="en-CA"/>
            </w:rPr>
          </w:rPrChange>
        </w:rPr>
      </w:pPr>
      <w:ins w:id="1657" w:author="Stephen Michell" w:date="2018-04-27T01:57:00Z">
        <w:r w:rsidRPr="00031811">
          <w:rPr>
            <w:rFonts w:cstheme="minorHAnsi"/>
            <w:lang w:val="en-CA"/>
            <w:rPrChange w:id="1658" w:author="Tullio Vardanega" w:date="2018-07-27T11:31:00Z">
              <w:rPr>
                <w:rFonts w:ascii="Times New Roman" w:hAnsi="Times New Roman" w:cs="Times New Roman"/>
                <w:lang w:val="en-CA"/>
              </w:rPr>
            </w:rPrChange>
          </w:rPr>
          <w:t>Differing time bases within a single computational system;</w:t>
        </w:r>
      </w:ins>
    </w:p>
    <w:p w14:paraId="3DA81E53" w14:textId="77777777" w:rsidR="00FE415F" w:rsidRPr="00031811" w:rsidRDefault="00FE415F" w:rsidP="00FE415F">
      <w:pPr>
        <w:pStyle w:val="ListParagraph"/>
        <w:numPr>
          <w:ilvl w:val="0"/>
          <w:numId w:val="212"/>
        </w:numPr>
        <w:jc w:val="both"/>
        <w:rPr>
          <w:ins w:id="1659" w:author="Stephen Michell" w:date="2018-04-27T01:57:00Z"/>
          <w:rFonts w:cstheme="minorHAnsi"/>
          <w:lang w:val="en-CA"/>
          <w:rPrChange w:id="1660" w:author="Tullio Vardanega" w:date="2018-07-27T11:31:00Z">
            <w:rPr>
              <w:ins w:id="1661" w:author="Stephen Michell" w:date="2018-04-27T01:57:00Z"/>
              <w:rFonts w:ascii="Times New Roman" w:hAnsi="Times New Roman" w:cs="Times New Roman"/>
              <w:lang w:val="en-CA"/>
            </w:rPr>
          </w:rPrChange>
        </w:rPr>
      </w:pPr>
      <w:ins w:id="1662" w:author="Stephen Michell" w:date="2018-04-27T01:57:00Z">
        <w:r w:rsidRPr="00031811">
          <w:rPr>
            <w:rFonts w:cstheme="minorHAnsi"/>
            <w:lang w:val="en-CA"/>
            <w:rPrChange w:id="1663" w:author="Tullio Vardanega" w:date="2018-07-27T11:31:00Z">
              <w:rPr>
                <w:rFonts w:ascii="Times New Roman" w:hAnsi="Times New Roman" w:cs="Times New Roman"/>
                <w:lang w:val="en-CA"/>
              </w:rPr>
            </w:rPrChange>
          </w:rPr>
          <w:t>Time conversions between different time formats within a computational system;</w:t>
        </w:r>
      </w:ins>
    </w:p>
    <w:p w14:paraId="75A02C51" w14:textId="77777777" w:rsidR="00FE415F" w:rsidRPr="00031811" w:rsidRDefault="00FE415F" w:rsidP="00FE415F">
      <w:pPr>
        <w:pStyle w:val="ListParagraph"/>
        <w:numPr>
          <w:ilvl w:val="0"/>
          <w:numId w:val="212"/>
        </w:numPr>
        <w:jc w:val="both"/>
        <w:rPr>
          <w:ins w:id="1664" w:author="Stephen Michell" w:date="2018-04-27T01:57:00Z"/>
          <w:rFonts w:cstheme="minorHAnsi"/>
          <w:lang w:val="en-CA"/>
          <w:rPrChange w:id="1665" w:author="Tullio Vardanega" w:date="2018-07-27T11:31:00Z">
            <w:rPr>
              <w:ins w:id="1666" w:author="Stephen Michell" w:date="2018-04-27T01:57:00Z"/>
              <w:rFonts w:ascii="Times New Roman" w:hAnsi="Times New Roman" w:cs="Times New Roman"/>
              <w:lang w:val="en-CA"/>
            </w:rPr>
          </w:rPrChange>
        </w:rPr>
      </w:pPr>
      <w:ins w:id="1667" w:author="Stephen Michell" w:date="2018-04-27T01:57:00Z">
        <w:r w:rsidRPr="00031811">
          <w:rPr>
            <w:rFonts w:cstheme="minorHAnsi"/>
            <w:lang w:val="en-CA"/>
            <w:rPrChange w:id="1668" w:author="Tullio Vardanega" w:date="2018-07-27T11:31:00Z">
              <w:rPr>
                <w:rFonts w:ascii="Times New Roman" w:hAnsi="Times New Roman" w:cs="Times New Roman"/>
                <w:lang w:val="en-CA"/>
              </w:rPr>
            </w:rPrChange>
          </w:rPr>
          <w:t>Drift between the notion of time for computational elements in a single system; and</w:t>
        </w:r>
      </w:ins>
    </w:p>
    <w:p w14:paraId="1CD11B49" w14:textId="6EEE4A27" w:rsidR="00FE415F" w:rsidRPr="00031811" w:rsidRDefault="00FE415F" w:rsidP="00FE415F">
      <w:pPr>
        <w:pStyle w:val="ListParagraph"/>
        <w:numPr>
          <w:ilvl w:val="0"/>
          <w:numId w:val="212"/>
        </w:numPr>
        <w:jc w:val="both"/>
        <w:rPr>
          <w:ins w:id="1669" w:author="Stephen Michell" w:date="2018-04-27T01:57:00Z"/>
          <w:rFonts w:cstheme="minorHAnsi"/>
          <w:lang w:val="en-CA"/>
          <w:rPrChange w:id="1670" w:author="Tullio Vardanega" w:date="2018-07-27T11:31:00Z">
            <w:rPr>
              <w:ins w:id="1671" w:author="Stephen Michell" w:date="2018-04-27T01:57:00Z"/>
              <w:rFonts w:ascii="Times New Roman" w:hAnsi="Times New Roman" w:cs="Times New Roman"/>
              <w:lang w:val="en-CA"/>
            </w:rPr>
          </w:rPrChange>
        </w:rPr>
      </w:pPr>
      <w:ins w:id="1672" w:author="Stephen Michell" w:date="2018-04-27T01:57:00Z">
        <w:r w:rsidRPr="00031811">
          <w:rPr>
            <w:rFonts w:cstheme="minorHAnsi"/>
            <w:lang w:val="en-CA"/>
            <w:rPrChange w:id="1673" w:author="Tullio Vardanega" w:date="2018-07-27T11:31:00Z">
              <w:rPr>
                <w:rFonts w:ascii="Times New Roman" w:hAnsi="Times New Roman" w:cs="Times New Roman"/>
                <w:lang w:val="en-CA"/>
              </w:rPr>
            </w:rPrChange>
          </w:rPr>
          <w:t>Roll-over of one or more time bases within the life of an executing system</w:t>
        </w:r>
      </w:ins>
      <w:ins w:id="1674" w:author="Tullio Vardanega" w:date="2018-07-27T11:31:00Z">
        <w:r w:rsidR="00031811">
          <w:rPr>
            <w:rFonts w:cstheme="minorHAnsi"/>
            <w:lang w:val="en-CA"/>
          </w:rPr>
          <w:t>.</w:t>
        </w:r>
      </w:ins>
    </w:p>
    <w:p w14:paraId="1D107CBD" w14:textId="77777777" w:rsidR="00FE415F" w:rsidRPr="00031811" w:rsidRDefault="00FE415F" w:rsidP="00FE415F">
      <w:pPr>
        <w:jc w:val="both"/>
        <w:rPr>
          <w:ins w:id="1675" w:author="Stephen Michell" w:date="2018-04-27T01:57:00Z"/>
          <w:rFonts w:cstheme="minorHAnsi"/>
          <w:lang w:val="en-CA"/>
          <w:rPrChange w:id="1676" w:author="Tullio Vardanega" w:date="2018-07-27T11:31:00Z">
            <w:rPr>
              <w:ins w:id="1677" w:author="Stephen Michell" w:date="2018-04-27T01:57:00Z"/>
              <w:rFonts w:ascii="Times New Roman" w:hAnsi="Times New Roman" w:cs="Times New Roman"/>
              <w:lang w:val="en-CA"/>
            </w:rPr>
          </w:rPrChange>
        </w:rPr>
      </w:pPr>
      <w:ins w:id="1678" w:author="Stephen Michell" w:date="2018-04-27T01:57:00Z">
        <w:r w:rsidRPr="00031811">
          <w:rPr>
            <w:rFonts w:cstheme="minorHAnsi"/>
            <w:lang w:val="en-CA"/>
            <w:rPrChange w:id="1679" w:author="Tullio Vardanega" w:date="2018-07-27T11:31:00Z">
              <w:rPr>
                <w:rFonts w:ascii="Times New Roman" w:hAnsi="Times New Roman" w:cs="Times New Roman"/>
                <w:lang w:val="en-CA"/>
              </w:rPr>
            </w:rPrChange>
          </w:rPr>
          <w:t xml:space="preserve">Almost all computational systems have different time 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w:t>
        </w:r>
        <w:commentRangeStart w:id="1680"/>
        <w:r w:rsidRPr="00031811">
          <w:rPr>
            <w:rFonts w:cstheme="minorHAnsi"/>
            <w:lang w:val="en-CA"/>
            <w:rPrChange w:id="1681" w:author="Tullio Vardanega" w:date="2018-07-27T11:31:00Z">
              <w:rPr>
                <w:rFonts w:ascii="Times New Roman" w:hAnsi="Times New Roman" w:cs="Times New Roman"/>
                <w:lang w:val="en-CA"/>
              </w:rPr>
            </w:rPrChange>
          </w:rPr>
          <w:t>under “time conversion” below</w:t>
        </w:r>
      </w:ins>
      <w:commentRangeEnd w:id="1680"/>
      <w:r w:rsidR="00A12776">
        <w:rPr>
          <w:rStyle w:val="CommentReference"/>
        </w:rPr>
        <w:commentReference w:id="1680"/>
      </w:r>
      <w:ins w:id="1682" w:author="Stephen Michell" w:date="2018-04-27T01:57:00Z">
        <w:r w:rsidRPr="00031811">
          <w:rPr>
            <w:rFonts w:cstheme="minorHAnsi"/>
            <w:lang w:val="en-CA"/>
            <w:rPrChange w:id="1683" w:author="Tullio Vardanega" w:date="2018-07-27T11:31:00Z">
              <w:rPr>
                <w:rFonts w:ascii="Times New Roman" w:hAnsi="Times New Roman" w:cs="Times New Roman"/>
                <w:lang w:val="en-CA"/>
              </w:rPr>
            </w:rPrChange>
          </w:rPr>
          <w:t xml:space="preserve">. </w:t>
        </w:r>
      </w:ins>
    </w:p>
    <w:p w14:paraId="1C8E2180" w14:textId="5F62E12A" w:rsidR="00FE415F" w:rsidRPr="00031811" w:rsidRDefault="00FE415F" w:rsidP="00FE415F">
      <w:pPr>
        <w:jc w:val="both"/>
        <w:rPr>
          <w:ins w:id="1684" w:author="Stephen Michell" w:date="2018-04-27T01:57:00Z"/>
          <w:rFonts w:cstheme="minorHAnsi"/>
          <w:b/>
          <w:lang w:val="en-CA"/>
          <w:rPrChange w:id="1685" w:author="Tullio Vardanega" w:date="2018-07-27T11:31:00Z">
            <w:rPr>
              <w:ins w:id="1686" w:author="Stephen Michell" w:date="2018-04-27T01:57:00Z"/>
              <w:rFonts w:ascii="Times New Roman" w:hAnsi="Times New Roman" w:cs="Times New Roman"/>
              <w:b/>
              <w:lang w:val="en-CA"/>
            </w:rPr>
          </w:rPrChange>
        </w:rPr>
      </w:pPr>
      <w:ins w:id="1687" w:author="Stephen Michell" w:date="2018-04-27T01:57:00Z">
        <w:r w:rsidRPr="00031811">
          <w:rPr>
            <w:rFonts w:cstheme="minorHAnsi"/>
            <w:lang w:val="en-CA"/>
            <w:rPrChange w:id="1688" w:author="Tullio Vardanega" w:date="2018-07-27T11:31:00Z">
              <w:rPr>
                <w:rFonts w:ascii="Times New Roman" w:hAnsi="Times New Roman" w:cs="Times New Roman"/>
                <w:lang w:val="en-CA"/>
              </w:rPr>
            </w:rPrChange>
          </w:rPr>
          <w:t xml:space="preserve">Different clocks will always proceed at different rates. This is covered </w:t>
        </w:r>
        <w:commentRangeStart w:id="1689"/>
        <w:r w:rsidRPr="00031811">
          <w:rPr>
            <w:rFonts w:cstheme="minorHAnsi"/>
            <w:lang w:val="en-CA"/>
            <w:rPrChange w:id="1690" w:author="Tullio Vardanega" w:date="2018-07-27T11:31:00Z">
              <w:rPr>
                <w:rFonts w:ascii="Times New Roman" w:hAnsi="Times New Roman" w:cs="Times New Roman"/>
                <w:lang w:val="en-CA"/>
              </w:rPr>
            </w:rPrChange>
          </w:rPr>
          <w:t xml:space="preserve">under </w:t>
        </w:r>
        <w:del w:id="1691" w:author="Stephen Michell" w:date="2018-06-29T14:28:00Z">
          <w:r w:rsidRPr="00031811" w:rsidDel="00E10ED6">
            <w:rPr>
              <w:rFonts w:cstheme="minorHAnsi"/>
              <w:lang w:val="en-CA"/>
              <w:rPrChange w:id="1692" w:author="Tullio Vardanega" w:date="2018-07-27T11:31:00Z">
                <w:rPr>
                  <w:rFonts w:ascii="Times New Roman" w:hAnsi="Times New Roman" w:cs="Times New Roman"/>
                  <w:lang w:val="en-CA"/>
                </w:rPr>
              </w:rPrChange>
            </w:rPr>
            <w:delText>“</w:delText>
          </w:r>
        </w:del>
        <w:r w:rsidRPr="00031811">
          <w:rPr>
            <w:rFonts w:cstheme="minorHAnsi"/>
            <w:lang w:val="en-CA"/>
            <w:rPrChange w:id="1693" w:author="Tullio Vardanega" w:date="2018-07-27T11:31:00Z">
              <w:rPr>
                <w:rFonts w:ascii="Times New Roman" w:hAnsi="Times New Roman" w:cs="Times New Roman"/>
                <w:lang w:val="en-CA"/>
              </w:rPr>
            </w:rPrChange>
          </w:rPr>
          <w:t>clock drift</w:t>
        </w:r>
      </w:ins>
      <w:commentRangeEnd w:id="1689"/>
      <w:r w:rsidR="00031811">
        <w:rPr>
          <w:rStyle w:val="CommentReference"/>
        </w:rPr>
        <w:commentReference w:id="1689"/>
      </w:r>
      <w:ins w:id="1694" w:author="Stephen Michell" w:date="2018-06-29T14:28:00Z">
        <w:r w:rsidR="00E10ED6" w:rsidRPr="00031811">
          <w:rPr>
            <w:rFonts w:cstheme="minorHAnsi"/>
            <w:lang w:val="en-CA"/>
            <w:rPrChange w:id="1695" w:author="Tullio Vardanega" w:date="2018-07-27T11:31:00Z">
              <w:rPr>
                <w:rFonts w:ascii="Times New Roman" w:hAnsi="Times New Roman" w:cs="Times New Roman"/>
                <w:lang w:val="en-CA"/>
              </w:rPr>
            </w:rPrChange>
          </w:rPr>
          <w:t>,</w:t>
        </w:r>
      </w:ins>
      <w:ins w:id="1696" w:author="Stephen Michell" w:date="2018-04-27T01:57:00Z">
        <w:del w:id="1697" w:author="Stephen Michell" w:date="2018-06-29T14:28:00Z">
          <w:r w:rsidRPr="00031811" w:rsidDel="00E10ED6">
            <w:rPr>
              <w:rFonts w:cstheme="minorHAnsi"/>
              <w:lang w:val="en-CA"/>
              <w:rPrChange w:id="1698" w:author="Tullio Vardanega" w:date="2018-07-27T11:31:00Z">
                <w:rPr>
                  <w:rFonts w:ascii="Times New Roman" w:hAnsi="Times New Roman" w:cs="Times New Roman"/>
                  <w:lang w:val="en-CA"/>
                </w:rPr>
              </w:rPrChange>
            </w:rPr>
            <w:delText>”</w:delText>
          </w:r>
        </w:del>
        <w:r w:rsidRPr="00031811">
          <w:rPr>
            <w:rFonts w:cstheme="minorHAnsi"/>
            <w:lang w:val="en-CA"/>
            <w:rPrChange w:id="1699" w:author="Tullio Vardanega" w:date="2018-07-27T11:31:00Z">
              <w:rPr>
                <w:rFonts w:ascii="Times New Roman" w:hAnsi="Times New Roman" w:cs="Times New Roman"/>
                <w:lang w:val="en-CA"/>
              </w:rPr>
            </w:rPrChange>
          </w:rPr>
          <w:t xml:space="preserve"> below.</w:t>
        </w:r>
      </w:ins>
    </w:p>
    <w:p w14:paraId="13A7DFE1" w14:textId="1D08D85A" w:rsidR="00FE415F" w:rsidRPr="00031811" w:rsidRDefault="00FE415F" w:rsidP="00FE415F">
      <w:pPr>
        <w:jc w:val="both"/>
        <w:rPr>
          <w:ins w:id="1700" w:author="Stephen Michell" w:date="2018-04-27T01:57:00Z"/>
          <w:rFonts w:cstheme="minorHAnsi"/>
          <w:lang w:val="en-CA"/>
          <w:rPrChange w:id="1701" w:author="Tullio Vardanega" w:date="2018-07-27T11:31:00Z">
            <w:rPr>
              <w:ins w:id="1702" w:author="Stephen Michell" w:date="2018-04-27T01:57:00Z"/>
              <w:rFonts w:ascii="Times New Roman" w:hAnsi="Times New Roman" w:cs="Times New Roman"/>
              <w:lang w:val="en-CA"/>
            </w:rPr>
          </w:rPrChange>
        </w:rPr>
      </w:pPr>
      <w:ins w:id="1703" w:author="Stephen Michell" w:date="2018-04-27T01:57:00Z">
        <w:r w:rsidRPr="00031811">
          <w:rPr>
            <w:rFonts w:cstheme="minorHAnsi"/>
            <w:lang w:val="en-CA"/>
            <w:rPrChange w:id="1704" w:author="Tullio Vardanega" w:date="2018-07-27T11:31:00Z">
              <w:rPr>
                <w:rFonts w:ascii="Times New Roman" w:hAnsi="Times New Roman" w:cs="Times New Roman"/>
                <w:lang w:val="en-CA"/>
              </w:rPr>
            </w:rPrChange>
          </w:rPr>
          <w:t>When multiple time bases are supported, there are mechanisms to convert from one time format to another to support calculations done. In those conversions, conversion errors, rounding errors or cumulative errors can develop</w:t>
        </w:r>
      </w:ins>
      <w:ins w:id="1705" w:author="Tullio Vardanega" w:date="2018-07-27T11:37:00Z">
        <w:r w:rsidR="00FE254A">
          <w:rPr>
            <w:rFonts w:cstheme="minorHAnsi"/>
            <w:lang w:val="en-CA"/>
          </w:rPr>
          <w:t>, as follows:</w:t>
        </w:r>
      </w:ins>
    </w:p>
    <w:p w14:paraId="2A446CF1" w14:textId="77777777" w:rsidR="00FE415F" w:rsidRPr="00031811" w:rsidRDefault="00FE415F" w:rsidP="00FE415F">
      <w:pPr>
        <w:pStyle w:val="ListParagraph"/>
        <w:numPr>
          <w:ilvl w:val="0"/>
          <w:numId w:val="197"/>
        </w:numPr>
        <w:spacing w:after="0" w:line="240" w:lineRule="auto"/>
        <w:jc w:val="both"/>
        <w:rPr>
          <w:ins w:id="1706" w:author="Stephen Michell" w:date="2018-04-27T01:57:00Z"/>
          <w:rFonts w:cstheme="minorHAnsi"/>
          <w:lang w:val="en-CA"/>
        </w:rPr>
      </w:pPr>
      <w:ins w:id="1707" w:author="Stephen Michell" w:date="2018-04-27T01:57:00Z">
        <w:r w:rsidRPr="00031811">
          <w:rPr>
            <w:rFonts w:cstheme="minorHAnsi"/>
            <w:lang w:val="en-CA"/>
            <w:rPrChange w:id="1708" w:author="Tullio Vardanega" w:date="2018-07-27T11:31:00Z">
              <w:rPr>
                <w:rFonts w:ascii="Times New Roman" w:hAnsi="Times New Roman" w:cs="Times New Roman"/>
                <w:lang w:val="en-CA"/>
              </w:rPr>
            </w:rPrChange>
          </w:rPr>
          <w:t xml:space="preserve">if the conversion is not done from the most precise time formats to less precise time formats, </w:t>
        </w:r>
      </w:ins>
    </w:p>
    <w:p w14:paraId="1E1427DA" w14:textId="77777777" w:rsidR="00FE415F" w:rsidRPr="00031811" w:rsidRDefault="00FE415F" w:rsidP="00FE415F">
      <w:pPr>
        <w:pStyle w:val="ListParagraph"/>
        <w:numPr>
          <w:ilvl w:val="0"/>
          <w:numId w:val="197"/>
        </w:numPr>
        <w:spacing w:after="0" w:line="240" w:lineRule="auto"/>
        <w:jc w:val="both"/>
        <w:rPr>
          <w:ins w:id="1709" w:author="Stephen Michell" w:date="2018-04-27T01:57:00Z"/>
          <w:rFonts w:cstheme="minorHAnsi"/>
          <w:lang w:val="en-CA"/>
        </w:rPr>
      </w:pPr>
      <w:ins w:id="1710" w:author="Stephen Michell" w:date="2018-04-27T01:57:00Z">
        <w:r w:rsidRPr="00031811">
          <w:rPr>
            <w:rFonts w:cstheme="minorHAnsi"/>
            <w:lang w:val="en-CA"/>
            <w:rPrChange w:id="1711" w:author="Tullio Vardanega" w:date="2018-07-27T11:31:00Z">
              <w:rPr>
                <w:rFonts w:ascii="Times New Roman" w:hAnsi="Times New Roman" w:cs="Times New Roman"/>
                <w:lang w:val="en-CA"/>
              </w:rPr>
            </w:rPrChange>
          </w:rPr>
          <w:t xml:space="preserve">if conversions are done from one format to another and then back for comparison, </w:t>
        </w:r>
        <w:commentRangeStart w:id="1712"/>
        <w:r w:rsidRPr="00031811">
          <w:rPr>
            <w:rFonts w:cstheme="minorHAnsi"/>
            <w:lang w:val="en-CA"/>
            <w:rPrChange w:id="1713" w:author="Tullio Vardanega" w:date="2018-07-27T11:31:00Z">
              <w:rPr>
                <w:rFonts w:ascii="Times New Roman" w:hAnsi="Times New Roman" w:cs="Times New Roman"/>
                <w:lang w:val="en-CA"/>
              </w:rPr>
            </w:rPrChange>
          </w:rPr>
          <w:t>or</w:t>
        </w:r>
      </w:ins>
      <w:commentRangeEnd w:id="1712"/>
      <w:r w:rsidR="00A12776">
        <w:rPr>
          <w:rStyle w:val="CommentReference"/>
        </w:rPr>
        <w:commentReference w:id="1712"/>
      </w:r>
      <w:ins w:id="1714" w:author="Stephen Michell" w:date="2018-04-27T01:57:00Z">
        <w:r w:rsidRPr="00031811">
          <w:rPr>
            <w:rFonts w:cstheme="minorHAnsi"/>
            <w:lang w:val="en-CA"/>
            <w:rPrChange w:id="1715" w:author="Tullio Vardanega" w:date="2018-07-27T11:31:00Z">
              <w:rPr>
                <w:rFonts w:ascii="Times New Roman" w:hAnsi="Times New Roman" w:cs="Times New Roman"/>
                <w:lang w:val="en-CA"/>
              </w:rPr>
            </w:rPrChange>
          </w:rPr>
          <w:t xml:space="preserve"> </w:t>
        </w:r>
      </w:ins>
    </w:p>
    <w:p w14:paraId="0649A8EC" w14:textId="77777777" w:rsidR="00FE415F" w:rsidRPr="00031811" w:rsidRDefault="00FE415F" w:rsidP="00FE415F">
      <w:pPr>
        <w:pStyle w:val="ListParagraph"/>
        <w:numPr>
          <w:ilvl w:val="0"/>
          <w:numId w:val="197"/>
        </w:numPr>
        <w:spacing w:after="0" w:line="240" w:lineRule="auto"/>
        <w:jc w:val="both"/>
        <w:rPr>
          <w:ins w:id="1716" w:author="Stephen Michell" w:date="2018-04-27T01:57:00Z"/>
          <w:rFonts w:cstheme="minorHAnsi"/>
          <w:lang w:val="en-CA"/>
        </w:rPr>
      </w:pPr>
      <w:ins w:id="1717" w:author="Stephen Michell" w:date="2018-04-27T01:57:00Z">
        <w:r w:rsidRPr="00031811">
          <w:rPr>
            <w:rFonts w:cstheme="minorHAnsi"/>
            <w:lang w:val="en-CA"/>
            <w:rPrChange w:id="1718" w:author="Tullio Vardanega" w:date="2018-07-27T11:31:00Z">
              <w:rPr>
                <w:rFonts w:ascii="Times New Roman" w:hAnsi="Times New Roman" w:cs="Times New Roman"/>
                <w:lang w:val="en-CA"/>
              </w:rPr>
            </w:rPrChange>
          </w:rPr>
          <w:t>if iterative calculations are done using less than the most precise time base possible.</w:t>
        </w:r>
      </w:ins>
    </w:p>
    <w:p w14:paraId="52E2073A" w14:textId="77777777" w:rsidR="00FE415F" w:rsidRPr="00031811" w:rsidRDefault="00FE415F" w:rsidP="00FE415F">
      <w:pPr>
        <w:pStyle w:val="ListParagraph"/>
        <w:spacing w:after="0" w:line="240" w:lineRule="auto"/>
        <w:ind w:left="777"/>
        <w:jc w:val="both"/>
        <w:rPr>
          <w:ins w:id="1719" w:author="Stephen Michell" w:date="2018-04-27T01:57:00Z"/>
          <w:rFonts w:cstheme="minorHAnsi"/>
          <w:lang w:val="en-CA"/>
        </w:rPr>
      </w:pPr>
    </w:p>
    <w:p w14:paraId="443C1D54" w14:textId="77777777" w:rsidR="00FE415F" w:rsidRPr="00031811" w:rsidRDefault="00FE415F">
      <w:pPr>
        <w:jc w:val="both"/>
        <w:rPr>
          <w:ins w:id="1720" w:author="Stephen Michell" w:date="2018-04-27T01:57:00Z"/>
          <w:rFonts w:cstheme="minorHAnsi"/>
          <w:lang w:val="en-CA"/>
        </w:rPr>
        <w:pPrChange w:id="1721" w:author="Tullio Vardanega" w:date="2018-07-27T11:39:00Z">
          <w:pPr>
            <w:ind w:left="57"/>
            <w:jc w:val="both"/>
          </w:pPr>
        </w:pPrChange>
      </w:pPr>
      <w:ins w:id="1722" w:author="Stephen Michell" w:date="2018-04-27T01:57:00Z">
        <w:r w:rsidRPr="00031811">
          <w:rPr>
            <w:rFonts w:cstheme="minorHAnsi"/>
            <w:lang w:val="en-CA"/>
            <w:rPrChange w:id="1723" w:author="Tullio Vardanega" w:date="2018-07-27T11:31:00Z">
              <w:rPr>
                <w:rFonts w:ascii="Times New Roman" w:hAnsi="Times New Roman" w:cs="Times New Roman"/>
                <w:lang w:val="en-CA"/>
              </w:rPr>
            </w:rPrChange>
          </w:rPr>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ins>
    </w:p>
    <w:p w14:paraId="513DF083" w14:textId="6F64F307" w:rsidR="00FE415F" w:rsidRPr="00031811" w:rsidRDefault="00E10ED6" w:rsidP="00FE415F">
      <w:pPr>
        <w:jc w:val="both"/>
        <w:rPr>
          <w:ins w:id="1724" w:author="Stephen Michell" w:date="2018-04-27T01:57:00Z"/>
          <w:rFonts w:cstheme="minorHAnsi"/>
          <w:lang w:val="en-CA"/>
          <w:rPrChange w:id="1725" w:author="Tullio Vardanega" w:date="2018-07-27T11:31:00Z">
            <w:rPr>
              <w:ins w:id="1726" w:author="Stephen Michell" w:date="2018-04-27T01:57:00Z"/>
              <w:rFonts w:ascii="Times New Roman" w:hAnsi="Times New Roman" w:cs="Times New Roman"/>
              <w:lang w:val="en-CA"/>
            </w:rPr>
          </w:rPrChange>
        </w:rPr>
      </w:pPr>
      <w:ins w:id="1727" w:author="Stephen Michell" w:date="2018-06-29T14:28:00Z">
        <w:r w:rsidRPr="00031811">
          <w:rPr>
            <w:rFonts w:cstheme="minorHAnsi"/>
            <w:lang w:val="en-CA"/>
            <w:rPrChange w:id="1728" w:author="Tullio Vardanega" w:date="2018-07-27T11:31:00Z">
              <w:rPr>
                <w:rFonts w:ascii="Times New Roman" w:hAnsi="Times New Roman" w:cs="Times New Roman"/>
                <w:lang w:val="en-CA"/>
              </w:rPr>
            </w:rPrChange>
          </w:rPr>
          <w:t>Clock d</w:t>
        </w:r>
      </w:ins>
      <w:ins w:id="1729" w:author="Stephen Michell" w:date="2018-04-27T01:57:00Z">
        <w:del w:id="1730" w:author="Stephen Michell" w:date="2018-06-29T14:28:00Z">
          <w:r w:rsidR="00FE415F" w:rsidRPr="00031811" w:rsidDel="00E10ED6">
            <w:rPr>
              <w:rFonts w:cstheme="minorHAnsi"/>
              <w:lang w:val="en-CA"/>
              <w:rPrChange w:id="1731" w:author="Tullio Vardanega" w:date="2018-07-27T11:31:00Z">
                <w:rPr>
                  <w:rFonts w:ascii="Times New Roman" w:hAnsi="Times New Roman" w:cs="Times New Roman"/>
                  <w:lang w:val="en-CA"/>
                </w:rPr>
              </w:rPrChange>
            </w:rPr>
            <w:delText>D</w:delText>
          </w:r>
        </w:del>
        <w:r w:rsidR="00FE415F" w:rsidRPr="00031811">
          <w:rPr>
            <w:rFonts w:cstheme="minorHAnsi"/>
            <w:lang w:val="en-CA"/>
            <w:rPrChange w:id="1732" w:author="Tullio Vardanega" w:date="2018-07-27T11:31:00Z">
              <w:rPr>
                <w:rFonts w:ascii="Times New Roman" w:hAnsi="Times New Roman" w:cs="Times New Roman"/>
                <w:lang w:val="en-CA"/>
              </w:rPr>
            </w:rPrChange>
          </w:rPr>
          <w:t>rift happens whe</w:t>
        </w:r>
      </w:ins>
      <w:ins w:id="1733" w:author="Stephen Michell" w:date="2018-06-29T14:27:00Z">
        <w:r w:rsidRPr="00031811">
          <w:rPr>
            <w:rFonts w:cstheme="minorHAnsi"/>
            <w:lang w:val="en-CA"/>
            <w:rPrChange w:id="1734" w:author="Tullio Vardanega" w:date="2018-07-27T11:31:00Z">
              <w:rPr>
                <w:rFonts w:ascii="Times New Roman" w:hAnsi="Times New Roman" w:cs="Times New Roman"/>
                <w:lang w:val="en-CA"/>
              </w:rPr>
            </w:rPrChange>
          </w:rPr>
          <w:t>n</w:t>
        </w:r>
      </w:ins>
      <w:ins w:id="1735" w:author="Stephen Michell" w:date="2018-04-27T01:57:00Z">
        <w:del w:id="1736" w:author="Stephen Michell" w:date="2018-06-29T14:27:00Z">
          <w:r w:rsidR="00FE415F" w:rsidRPr="00031811" w:rsidDel="00E10ED6">
            <w:rPr>
              <w:rFonts w:cstheme="minorHAnsi"/>
              <w:lang w:val="en-CA"/>
              <w:rPrChange w:id="1737" w:author="Tullio Vardanega" w:date="2018-07-27T11:31:00Z">
                <w:rPr>
                  <w:rFonts w:ascii="Times New Roman" w:hAnsi="Times New Roman" w:cs="Times New Roman"/>
                  <w:lang w:val="en-CA"/>
                </w:rPr>
              </w:rPrChange>
            </w:rPr>
            <w:delText>n when</w:delText>
          </w:r>
        </w:del>
        <w:r w:rsidR="00FE415F" w:rsidRPr="00031811">
          <w:rPr>
            <w:rFonts w:cstheme="minorHAnsi"/>
            <w:lang w:val="en-CA"/>
            <w:rPrChange w:id="1738" w:author="Tullio Vardanega" w:date="2018-07-27T11:31:00Z">
              <w:rPr>
                <w:rFonts w:ascii="Times New Roman" w:hAnsi="Times New Roman" w:cs="Times New Roman"/>
                <w:lang w:val="en-CA"/>
              </w:rPr>
            </w:rPrChange>
          </w:rPr>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ins>
    </w:p>
    <w:p w14:paraId="5E05B539" w14:textId="53048A8B" w:rsidR="00FE415F" w:rsidRPr="00503378" w:rsidDel="004D0F0E" w:rsidRDefault="00FE415F" w:rsidP="00FE415F">
      <w:pPr>
        <w:rPr>
          <w:ins w:id="1739" w:author="Stephen Michell" w:date="2018-04-27T01:57:00Z"/>
          <w:del w:id="1740" w:author="Stephen Michell" w:date="2018-06-20T15:01:00Z"/>
          <w:rFonts w:cstheme="minorHAnsi"/>
          <w:lang w:val="en-CA"/>
        </w:rPr>
      </w:pPr>
      <w:ins w:id="1741" w:author="Stephen Michell" w:date="2018-04-27T01:57:00Z">
        <w:r w:rsidRPr="00503378">
          <w:rPr>
            <w:rFonts w:cstheme="minorHAnsi"/>
            <w:lang w:val="en-CA"/>
          </w:rPr>
          <w:t xml:space="preserve">Time </w:t>
        </w:r>
      </w:ins>
      <w:ins w:id="1742" w:author="Stephen Michell" w:date="2018-06-29T14:29:00Z">
        <w:r w:rsidR="00E10ED6" w:rsidRPr="00503378">
          <w:rPr>
            <w:rFonts w:cstheme="minorHAnsi"/>
            <w:lang w:val="en-CA"/>
          </w:rPr>
          <w:t>r</w:t>
        </w:r>
      </w:ins>
      <w:ins w:id="1743" w:author="Stephen Michell" w:date="2018-04-27T01:57:00Z">
        <w:del w:id="1744" w:author="Stephen Michell" w:date="2018-06-29T14:29:00Z">
          <w:r w:rsidRPr="00503378" w:rsidDel="00E10ED6">
            <w:rPr>
              <w:rFonts w:cstheme="minorHAnsi"/>
              <w:lang w:val="en-CA"/>
            </w:rPr>
            <w:delText>R</w:delText>
          </w:r>
        </w:del>
        <w:r w:rsidRPr="00503378">
          <w:rPr>
            <w:rFonts w:cstheme="minorHAnsi"/>
            <w:lang w:val="en-CA"/>
          </w:rPr>
          <w:t xml:space="preserve">oll-over happens because the efficient representation of time in all computational systems relies on </w:t>
        </w:r>
        <w:r w:rsidRPr="00503378">
          <w:rPr>
            <w:rFonts w:cstheme="minorHAnsi"/>
            <w:lang w:val="en-CA"/>
            <w:rPrChange w:id="1745" w:author="Tullio Vardanega" w:date="2018-07-27T11:40:00Z">
              <w:rPr>
                <w:rFonts w:ascii="Times New Roman" w:hAnsi="Times New Roman" w:cs="Times New Roman"/>
                <w:lang w:val="en-CA"/>
              </w:rPr>
            </w:rPrChange>
          </w:rPr>
          <w:t>fixed internal representation of time</w:t>
        </w:r>
      </w:ins>
      <w:ins w:id="1746" w:author="Tullio Vardanega" w:date="2018-07-27T11:40:00Z">
        <w:r w:rsidR="00503378">
          <w:rPr>
            <w:rFonts w:cstheme="minorHAnsi"/>
            <w:lang w:val="en-CA"/>
          </w:rPr>
          <w:t>,</w:t>
        </w:r>
      </w:ins>
      <w:ins w:id="1747" w:author="Stephen Michell" w:date="2018-04-27T01:57:00Z">
        <w:r w:rsidRPr="00503378">
          <w:rPr>
            <w:rFonts w:cstheme="minorHAnsi"/>
            <w:lang w:val="en-CA"/>
            <w:rPrChange w:id="1748" w:author="Tullio Vardanega" w:date="2018-07-27T11:40:00Z">
              <w:rPr>
                <w:rFonts w:ascii="Times New Roman" w:hAnsi="Times New Roman" w:cs="Times New Roman"/>
                <w:lang w:val="en-CA"/>
              </w:rPr>
            </w:rPrChange>
          </w:rPr>
          <w:t xml:space="preserve"> which will eventually overflow the storage capacity of the representation if the </w:t>
        </w:r>
        <w:r w:rsidRPr="00503378">
          <w:rPr>
            <w:rFonts w:cstheme="minorHAnsi"/>
            <w:lang w:val="en-CA"/>
            <w:rPrChange w:id="1749" w:author="Tullio Vardanega" w:date="2018-07-27T11:40:00Z">
              <w:rPr>
                <w:rFonts w:ascii="Times New Roman" w:hAnsi="Times New Roman" w:cs="Times New Roman"/>
                <w:lang w:val="en-CA"/>
              </w:rPr>
            </w:rPrChange>
          </w:rPr>
          <w:lastRenderedPageBreak/>
          <w:t>computational system runs long enough.</w:t>
        </w:r>
        <w:r w:rsidRPr="00503378">
          <w:rPr>
            <w:rStyle w:val="FootnoteReference"/>
            <w:rFonts w:cstheme="minorHAnsi"/>
            <w:sz w:val="22"/>
            <w:szCs w:val="22"/>
            <w:lang w:val="en-CA"/>
            <w:rPrChange w:id="1750" w:author="Tullio Vardanega" w:date="2018-07-27T11:40:00Z">
              <w:rPr>
                <w:rStyle w:val="FootnoteReference"/>
                <w:rFonts w:ascii="Times New Roman" w:hAnsi="Times New Roman" w:cs="Times New Roman"/>
                <w:lang w:val="en-CA"/>
              </w:rPr>
            </w:rPrChange>
          </w:rPr>
          <w:footnoteReference w:id="26"/>
        </w:r>
      </w:ins>
      <w:ins w:id="1755" w:author="Stephen Michell" w:date="2018-04-27T01:58:00Z">
        <w:r w:rsidRPr="00503378">
          <w:rPr>
            <w:rFonts w:cstheme="minorHAnsi"/>
            <w:lang w:val="en-CA"/>
            <w:rPrChange w:id="1756" w:author="Tullio Vardanega" w:date="2018-07-27T11:40:00Z">
              <w:rPr>
                <w:rFonts w:ascii="Times New Roman" w:hAnsi="Times New Roman" w:cs="Times New Roman"/>
                <w:lang w:val="en-CA"/>
              </w:rPr>
            </w:rPrChange>
          </w:rPr>
          <w:t xml:space="preserve"> </w:t>
        </w:r>
      </w:ins>
      <w:ins w:id="1757" w:author="Stephen Michell" w:date="2018-04-27T01:57:00Z">
        <w:r w:rsidRPr="00503378">
          <w:rPr>
            <w:rFonts w:cstheme="minorHAnsi"/>
            <w:lang w:val="en-CA"/>
            <w:rPrChange w:id="1758" w:author="Tullio Vardanega" w:date="2018-07-27T11:40:00Z">
              <w:rPr>
                <w:rFonts w:ascii="Times New Roman" w:hAnsi="Times New Roman" w:cs="Times New Roman"/>
                <w:lang w:val="en-CA"/>
              </w:rPr>
            </w:rPrChange>
          </w:rPr>
          <w:t>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ins>
      <w:ins w:id="1759" w:author="Stephen Michell" w:date="2018-06-20T15:04:00Z">
        <w:r w:rsidR="000B3F49" w:rsidRPr="00503378">
          <w:rPr>
            <w:rFonts w:cstheme="minorHAnsi"/>
            <w:lang w:val="en-CA"/>
            <w:rPrChange w:id="1760" w:author="Tullio Vardanega" w:date="2018-07-27T11:40:00Z">
              <w:rPr>
                <w:rFonts w:ascii="Times New Roman" w:hAnsi="Times New Roman" w:cs="Times New Roman"/>
                <w:lang w:val="en-CA"/>
              </w:rPr>
            </w:rPrChange>
          </w:rPr>
          <w:t xml:space="preserve"> </w:t>
        </w:r>
      </w:ins>
    </w:p>
    <w:p w14:paraId="1C063A74" w14:textId="77777777" w:rsidR="00FE415F" w:rsidRPr="00503378" w:rsidRDefault="00FE415F">
      <w:pPr>
        <w:rPr>
          <w:ins w:id="1761" w:author="Stephen Michell" w:date="2018-04-27T01:57:00Z"/>
          <w:rFonts w:cstheme="minorHAnsi"/>
          <w:lang w:val="en-CA"/>
        </w:rPr>
        <w:pPrChange w:id="1762" w:author="Stephen Michell" w:date="2018-06-20T15:01:00Z">
          <w:pPr>
            <w:pStyle w:val="Heading3"/>
          </w:pPr>
        </w:pPrChange>
      </w:pPr>
      <w:ins w:id="1763" w:author="Stephen Michell" w:date="2018-04-27T01:57:00Z">
        <w:r w:rsidRPr="00503378">
          <w:rPr>
            <w:rFonts w:cstheme="minorHAnsi"/>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ins>
    </w:p>
    <w:p w14:paraId="04C679C9" w14:textId="3809D639" w:rsidR="008F43A4" w:rsidDel="00FE415F" w:rsidRDefault="00FE415F" w:rsidP="008F43A4">
      <w:pPr>
        <w:jc w:val="both"/>
        <w:rPr>
          <w:del w:id="1764" w:author="Stephen Michell" w:date="2018-04-27T01:57:00Z"/>
          <w:lang w:val="en-CA"/>
        </w:rPr>
      </w:pPr>
      <w:ins w:id="1765" w:author="Stephen Michell" w:date="2018-04-27T01:57:00Z">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ins>
      <w:ins w:id="1766" w:author="Stephen Michell" w:date="2018-04-29T17:31:00Z">
        <w:r w:rsidR="003F3E97">
          <w:t>-</w:t>
        </w:r>
      </w:ins>
      <w:ins w:id="1767" w:author="Stephen Michell" w:date="2018-04-27T01:57:00Z">
        <w:del w:id="1768" w:author="Stephen Michell" w:date="2018-04-29T17:30:00Z">
          <w:r w:rsidDel="003F3E97">
            <w:delText>-</w:delText>
          </w:r>
        </w:del>
        <w:r>
          <w:t>scheduling of events can have real world applications up to and including catastrophic loss of the parent syste</w:t>
        </w:r>
      </w:ins>
      <w:ins w:id="1769" w:author="Stephen Michell" w:date="2018-06-20T14:54:00Z">
        <w:r w:rsidR="00E56512">
          <w:t>m</w:t>
        </w:r>
      </w:ins>
      <w:ins w:id="1770" w:author="Stephen Michell" w:date="2018-04-27T01:57:00Z">
        <w:del w:id="1771" w:author="Stephen Michell" w:date="2018-04-29T17:30:00Z">
          <w:r w:rsidDel="003F3E97">
            <w:delText>m</w:delText>
          </w:r>
        </w:del>
        <w:r>
          <w:t>.</w:t>
        </w:r>
      </w:ins>
      <w:ins w:id="1772" w:author="Stephen Michell" w:date="2018-04-27T01:59:00Z">
        <w:r w:rsidDel="00FE415F">
          <w:rPr>
            <w:rFonts w:ascii="Times New Roman" w:hAnsi="Times New Roman" w:cs="Times New Roman"/>
            <w:lang w:val="en-CA"/>
          </w:rPr>
          <w:t xml:space="preserve"> </w:t>
        </w:r>
      </w:ins>
      <w:del w:id="1773" w:author="Stephen Michell" w:date="2018-04-27T01:57:00Z">
        <w:r w:rsidR="008F43A4" w:rsidDel="00FE415F">
          <w:rPr>
            <w:rFonts w:ascii="Times New Roman" w:hAnsi="Times New Roman" w:cs="Times New Roman"/>
            <w:lang w:val="en-CA"/>
          </w:rPr>
          <w:delText>All processors and operating systems maintain multiple representations of time internal to the system. In a typical system there are the following notions of time, and potentially identifiable clocks:</w:delText>
        </w:r>
        <w:r w:rsidR="008F43A4" w:rsidDel="00FE415F">
          <w:rPr>
            <w:lang w:val="en-CA"/>
          </w:rPr>
          <w:delText xml:space="preserve"> </w:delText>
        </w:r>
      </w:del>
    </w:p>
    <w:p w14:paraId="4D3ACA7E" w14:textId="0C56105F" w:rsidR="008F43A4" w:rsidDel="00FE415F" w:rsidRDefault="008F43A4" w:rsidP="000D69D3">
      <w:pPr>
        <w:pStyle w:val="ListParagraph"/>
        <w:numPr>
          <w:ilvl w:val="0"/>
          <w:numId w:val="196"/>
        </w:numPr>
        <w:spacing w:after="0" w:line="240" w:lineRule="auto"/>
        <w:ind w:left="851" w:hanging="425"/>
        <w:jc w:val="both"/>
        <w:rPr>
          <w:del w:id="1774" w:author="Stephen Michell" w:date="2018-04-27T01:57:00Z"/>
          <w:rFonts w:ascii="Times New Roman" w:hAnsi="Times New Roman" w:cs="Times New Roman"/>
          <w:lang w:val="en-CA"/>
        </w:rPr>
      </w:pPr>
      <w:del w:id="1775" w:author="Stephen Michell" w:date="2018-04-27T01:57:00Z">
        <w:r w:rsidDel="00FE415F">
          <w:rPr>
            <w:rFonts w:ascii="Times New Roman" w:hAnsi="Times New Roman" w:cs="Times New Roman"/>
            <w:lang w:val="en-CA"/>
          </w:rPr>
          <w:delText>CPU time</w:delText>
        </w:r>
      </w:del>
    </w:p>
    <w:p w14:paraId="63771FA2" w14:textId="1CEC3DAE" w:rsidR="008F43A4" w:rsidDel="00FE415F" w:rsidRDefault="008F43A4" w:rsidP="000D69D3">
      <w:pPr>
        <w:pStyle w:val="ListParagraph"/>
        <w:numPr>
          <w:ilvl w:val="0"/>
          <w:numId w:val="196"/>
        </w:numPr>
        <w:spacing w:after="0" w:line="240" w:lineRule="auto"/>
        <w:ind w:left="851" w:hanging="425"/>
        <w:jc w:val="both"/>
        <w:rPr>
          <w:del w:id="1776" w:author="Stephen Michell" w:date="2018-04-27T01:57:00Z"/>
          <w:rFonts w:ascii="Times New Roman" w:hAnsi="Times New Roman" w:cs="Times New Roman"/>
          <w:lang w:val="en-CA"/>
        </w:rPr>
      </w:pPr>
      <w:del w:id="1777" w:author="Stephen Michell" w:date="2018-04-27T01:57:00Z">
        <w:r w:rsidDel="00FE415F">
          <w:rPr>
            <w:rFonts w:ascii="Times New Roman" w:hAnsi="Times New Roman" w:cs="Times New Roman"/>
            <w:lang w:val="en-CA"/>
          </w:rPr>
          <w:delText xml:space="preserve">Process/task/thread execution time </w:delText>
        </w:r>
      </w:del>
    </w:p>
    <w:p w14:paraId="6C057E36" w14:textId="5C81D4F6" w:rsidR="008F43A4" w:rsidDel="00FE415F" w:rsidRDefault="008F43A4" w:rsidP="000D69D3">
      <w:pPr>
        <w:pStyle w:val="ListParagraph"/>
        <w:numPr>
          <w:ilvl w:val="0"/>
          <w:numId w:val="196"/>
        </w:numPr>
        <w:spacing w:after="0" w:line="240" w:lineRule="auto"/>
        <w:ind w:left="851" w:hanging="425"/>
        <w:jc w:val="both"/>
        <w:rPr>
          <w:del w:id="1778" w:author="Stephen Michell" w:date="2018-04-27T01:57:00Z"/>
          <w:rFonts w:ascii="Times New Roman" w:hAnsi="Times New Roman" w:cs="Times New Roman"/>
          <w:lang w:val="en-CA"/>
        </w:rPr>
      </w:pPr>
      <w:del w:id="1779" w:author="Stephen Michell" w:date="2018-04-27T01:57:00Z">
        <w:r w:rsidDel="00FE415F">
          <w:rPr>
            <w:rFonts w:ascii="Times New Roman" w:hAnsi="Times New Roman" w:cs="Times New Roman"/>
            <w:lang w:val="en-CA"/>
          </w:rPr>
          <w:delText>Calendar clock time, local and/or GMT</w:delText>
        </w:r>
      </w:del>
    </w:p>
    <w:p w14:paraId="29C7E131" w14:textId="6E73991B" w:rsidR="008F43A4" w:rsidDel="00FE415F" w:rsidRDefault="008F43A4" w:rsidP="000D69D3">
      <w:pPr>
        <w:pStyle w:val="ListParagraph"/>
        <w:numPr>
          <w:ilvl w:val="0"/>
          <w:numId w:val="196"/>
        </w:numPr>
        <w:spacing w:after="0" w:line="240" w:lineRule="auto"/>
        <w:ind w:left="851" w:hanging="425"/>
        <w:jc w:val="both"/>
        <w:rPr>
          <w:del w:id="1780" w:author="Stephen Michell" w:date="2018-04-27T01:57:00Z"/>
          <w:rFonts w:ascii="Times New Roman" w:hAnsi="Times New Roman" w:cs="Times New Roman"/>
          <w:lang w:val="en-CA"/>
        </w:rPr>
      </w:pPr>
      <w:del w:id="1781" w:author="Stephen Michell" w:date="2018-04-27T01:57:00Z">
        <w:r w:rsidDel="00FE415F">
          <w:rPr>
            <w:rFonts w:ascii="Times New Roman" w:hAnsi="Times New Roman" w:cs="Times New Roman"/>
            <w:lang w:val="en-CA"/>
          </w:rPr>
          <w:delText>Elapsed time - i.e. time since system inception in seconds, or in fixed portions thereof</w:delText>
        </w:r>
      </w:del>
    </w:p>
    <w:p w14:paraId="7416ED23" w14:textId="2EC4AD04" w:rsidR="008F43A4" w:rsidDel="00FE415F" w:rsidRDefault="008F43A4" w:rsidP="000D69D3">
      <w:pPr>
        <w:pStyle w:val="ListParagraph"/>
        <w:numPr>
          <w:ilvl w:val="0"/>
          <w:numId w:val="196"/>
        </w:numPr>
        <w:spacing w:after="0" w:line="240" w:lineRule="auto"/>
        <w:ind w:left="851" w:hanging="425"/>
        <w:jc w:val="both"/>
        <w:rPr>
          <w:del w:id="1782" w:author="Stephen Michell" w:date="2018-04-27T01:57:00Z"/>
        </w:rPr>
      </w:pPr>
      <w:del w:id="1783" w:author="Stephen Michell" w:date="2018-04-27T01:57:00Z">
        <w:r w:rsidDel="00FE415F">
          <w:rPr>
            <w:rFonts w:ascii="Times New Roman" w:hAnsi="Times New Roman" w:cs="Times New Roman"/>
            <w:lang w:val="en-CA"/>
          </w:rPr>
          <w:delText>Network time</w:delText>
        </w:r>
      </w:del>
    </w:p>
    <w:p w14:paraId="2E945DD6" w14:textId="3373E41A" w:rsidR="008F43A4" w:rsidDel="00FE415F" w:rsidRDefault="008F43A4" w:rsidP="008F43A4">
      <w:pPr>
        <w:jc w:val="both"/>
        <w:rPr>
          <w:del w:id="1784" w:author="Stephen Michell" w:date="2018-04-27T01:57:00Z"/>
          <w:rFonts w:ascii="Times New Roman" w:hAnsi="Times New Roman" w:cs="Times New Roman"/>
          <w:lang w:val="en-CA"/>
        </w:rPr>
      </w:pPr>
      <w:del w:id="1785" w:author="Stephen Michell" w:date="2018-04-27T01:57:00Z">
        <w:r w:rsidDel="00FE415F">
          <w:rPr>
            <w:rFonts w:ascii="Times New Roman" w:hAnsi="Times New Roman" w:cs="Times New Roman"/>
            <w:lang w:val="en-CA"/>
          </w:rPr>
          <w:delText>These times have different representations, different scaling, and different semantics. For example, a time-of-day clock must account for leap years, leap seconds and standard/daylight saving times</w:delText>
        </w:r>
        <w:r w:rsidR="00C96AB2" w:rsidDel="00FE415F">
          <w:rPr>
            <w:rFonts w:ascii="Times New Roman" w:hAnsi="Times New Roman" w:cs="Times New Roman"/>
            <w:lang w:val="en-CA"/>
          </w:rPr>
          <w:delText xml:space="preserve"> but a</w:delText>
        </w:r>
        <w:r w:rsidDel="00FE415F">
          <w:rPr>
            <w:rFonts w:ascii="Times New Roman" w:hAnsi="Times New Roman" w:cs="Times New Roman"/>
            <w:lang w:val="en-CA"/>
          </w:rPr>
          <w:delTex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delText>
        </w:r>
      </w:del>
    </w:p>
    <w:p w14:paraId="0CE0B9FB" w14:textId="620D35FE" w:rsidR="008F43A4" w:rsidDel="00FE415F" w:rsidRDefault="008F43A4" w:rsidP="001261D1">
      <w:pPr>
        <w:jc w:val="both"/>
        <w:rPr>
          <w:del w:id="1786" w:author="Stephen Michell" w:date="2018-04-27T01:57:00Z"/>
          <w:rFonts w:ascii="Times New Roman" w:hAnsi="Times New Roman" w:cs="Times New Roman"/>
          <w:lang w:val="en-CA"/>
        </w:rPr>
      </w:pPr>
      <w:del w:id="1787" w:author="Stephen Michell" w:date="2018-04-27T01:57:00Z">
        <w:r w:rsidDel="00FE415F">
          <w:rPr>
            <w:rFonts w:ascii="Times New Roman" w:hAnsi="Times New Roman" w:cs="Times New Roman"/>
            <w:lang w:val="en-CA"/>
          </w:rPr>
          <w:delText>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time bases.</w:delText>
        </w:r>
      </w:del>
    </w:p>
    <w:p w14:paraId="244B807E" w14:textId="56639FD2" w:rsidR="008F43A4" w:rsidRPr="00DF4E4F" w:rsidDel="00FE415F" w:rsidRDefault="008F43A4" w:rsidP="001261D1">
      <w:pPr>
        <w:jc w:val="both"/>
        <w:rPr>
          <w:del w:id="1788" w:author="Stephen Michell" w:date="2018-04-27T01:57:00Z"/>
          <w:rFonts w:ascii="Times New Roman" w:hAnsi="Times New Roman" w:cs="Times New Roman"/>
          <w:b/>
          <w:lang w:val="en-CA"/>
        </w:rPr>
      </w:pPr>
      <w:del w:id="1789" w:author="Stephen Michell" w:date="2018-04-27T01:57:00Z">
        <w:r w:rsidRPr="00DF4E4F" w:rsidDel="00FE415F">
          <w:rPr>
            <w:rFonts w:ascii="Times New Roman" w:hAnsi="Times New Roman" w:cs="Times New Roman"/>
            <w:b/>
            <w:lang w:val="en-CA"/>
          </w:rPr>
          <w:delText>Time Conversion</w:delText>
        </w:r>
      </w:del>
    </w:p>
    <w:p w14:paraId="7F8D1EFC" w14:textId="236A6274" w:rsidR="008F43A4" w:rsidDel="00FE415F" w:rsidRDefault="008F43A4" w:rsidP="001261D1">
      <w:pPr>
        <w:jc w:val="both"/>
        <w:rPr>
          <w:del w:id="1790" w:author="Stephen Michell" w:date="2018-04-27T01:57:00Z"/>
          <w:rFonts w:ascii="Times New Roman" w:hAnsi="Times New Roman" w:cs="Times New Roman"/>
          <w:lang w:val="en-CA"/>
        </w:rPr>
      </w:pPr>
      <w:del w:id="1791"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0E7AD12E" w:rsidR="008F43A4" w:rsidDel="00FE415F" w:rsidRDefault="002759C0">
      <w:pPr>
        <w:jc w:val="both"/>
        <w:rPr>
          <w:del w:id="1792" w:author="Stephen Michell" w:date="2018-04-27T01:57:00Z"/>
          <w:lang w:val="en-CA"/>
        </w:rPr>
        <w:pPrChange w:id="1793" w:author="Stephen Michell" w:date="2018-01-20T12:46:00Z">
          <w:pPr>
            <w:pStyle w:val="ListParagraph"/>
            <w:numPr>
              <w:numId w:val="197"/>
            </w:numPr>
            <w:spacing w:after="0" w:line="240" w:lineRule="auto"/>
            <w:ind w:left="777" w:hanging="360"/>
            <w:jc w:val="both"/>
          </w:pPr>
        </w:pPrChange>
      </w:pPr>
      <w:del w:id="1794"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the conversion is not done from the most precise time formats to less precise time formats, </w:delText>
        </w:r>
      </w:del>
    </w:p>
    <w:p w14:paraId="3ECC41E9" w14:textId="42ADC2B2" w:rsidR="008F43A4" w:rsidDel="00FE415F" w:rsidRDefault="002759C0">
      <w:pPr>
        <w:jc w:val="both"/>
        <w:rPr>
          <w:del w:id="1795" w:author="Stephen Michell" w:date="2018-04-27T01:57:00Z"/>
          <w:lang w:val="en-CA"/>
        </w:rPr>
        <w:pPrChange w:id="1796" w:author="Stephen Michell" w:date="2018-01-20T12:46:00Z">
          <w:pPr>
            <w:pStyle w:val="ListParagraph"/>
            <w:numPr>
              <w:numId w:val="197"/>
            </w:numPr>
            <w:spacing w:after="0" w:line="240" w:lineRule="auto"/>
            <w:ind w:left="777" w:hanging="360"/>
            <w:jc w:val="both"/>
          </w:pPr>
        </w:pPrChange>
      </w:pPr>
      <w:del w:id="1797"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conversions are done from one format to another and then back for comparison, or </w:delText>
        </w:r>
      </w:del>
    </w:p>
    <w:p w14:paraId="3D096036" w14:textId="114C32B7" w:rsidR="008F43A4" w:rsidRPr="00B72322" w:rsidDel="00FE415F" w:rsidRDefault="002759C0">
      <w:pPr>
        <w:jc w:val="both"/>
        <w:rPr>
          <w:del w:id="1798" w:author="Stephen Michell" w:date="2018-04-27T01:57:00Z"/>
          <w:lang w:val="en-CA"/>
        </w:rPr>
        <w:pPrChange w:id="1799" w:author="Stephen Michell" w:date="2018-01-20T12:46:00Z">
          <w:pPr>
            <w:pStyle w:val="ListParagraph"/>
            <w:numPr>
              <w:numId w:val="197"/>
            </w:numPr>
            <w:spacing w:after="0" w:line="240" w:lineRule="auto"/>
            <w:ind w:left="777" w:hanging="360"/>
            <w:jc w:val="both"/>
          </w:pPr>
        </w:pPrChange>
      </w:pPr>
      <w:del w:id="1800"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f iterative calculations are done using less than the most precise time base possible.</w:delText>
        </w:r>
      </w:del>
    </w:p>
    <w:p w14:paraId="2A0447E4" w14:textId="33423E0B" w:rsidR="00C96AB2" w:rsidDel="00FE415F" w:rsidRDefault="00C96AB2">
      <w:pPr>
        <w:jc w:val="both"/>
        <w:rPr>
          <w:del w:id="1801" w:author="Stephen Michell" w:date="2018-04-27T01:57:00Z"/>
          <w:lang w:val="en-CA"/>
        </w:rPr>
        <w:pPrChange w:id="1802" w:author="Stephen Michell" w:date="2018-01-20T12:46:00Z">
          <w:pPr>
            <w:pStyle w:val="ListParagraph"/>
            <w:spacing w:after="0" w:line="240" w:lineRule="auto"/>
            <w:ind w:left="777"/>
            <w:jc w:val="both"/>
          </w:pPr>
        </w:pPrChange>
      </w:pPr>
    </w:p>
    <w:p w14:paraId="2BBCC5EB" w14:textId="386E7F1F" w:rsidR="008F43A4" w:rsidDel="00FE415F" w:rsidRDefault="008F43A4">
      <w:pPr>
        <w:jc w:val="both"/>
        <w:rPr>
          <w:del w:id="1803" w:author="Stephen Michell" w:date="2018-04-27T01:57:00Z"/>
          <w:rFonts w:ascii="Times New Roman" w:hAnsi="Times New Roman" w:cs="Times New Roman"/>
          <w:lang w:val="en-CA"/>
        </w:rPr>
        <w:pPrChange w:id="1804" w:author="Stephen Michell" w:date="2018-01-20T12:46:00Z">
          <w:pPr>
            <w:ind w:left="57"/>
            <w:jc w:val="both"/>
          </w:pPr>
        </w:pPrChange>
      </w:pPr>
      <w:del w:id="1805" w:author="Stephen Michell" w:date="2018-04-27T01:57:00Z">
        <w:r w:rsidDel="00FE415F">
          <w:rPr>
            <w:rFonts w:ascii="Times New Roman" w:hAnsi="Times New Roman" w:cs="Times New Roman"/>
            <w:lang w:val="en-CA"/>
          </w:rPr>
          <w:delText>This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5F3D3406" w:rsidR="008F43A4" w:rsidRPr="00DF4E4F" w:rsidDel="00FE415F" w:rsidRDefault="002759C0">
      <w:pPr>
        <w:jc w:val="both"/>
        <w:rPr>
          <w:del w:id="1806" w:author="Stephen Michell" w:date="2018-04-27T01:57:00Z"/>
          <w:rFonts w:ascii="Times New Roman" w:hAnsi="Times New Roman" w:cs="Times New Roman"/>
          <w:sz w:val="24"/>
          <w:szCs w:val="24"/>
          <w:lang w:val="en-CA"/>
        </w:rPr>
        <w:pPrChange w:id="1807" w:author="Stephen Michell" w:date="2018-01-20T12:46:00Z">
          <w:pPr>
            <w:pStyle w:val="Heading3"/>
          </w:pPr>
        </w:pPrChange>
      </w:pPr>
      <w:del w:id="1808" w:author="Stephen Michell" w:date="2018-04-27T01:57:00Z">
        <w:r w:rsidDel="00FE415F">
          <w:rPr>
            <w:rFonts w:ascii="Times New Roman" w:hAnsi="Times New Roman" w:cs="Times New Roman"/>
            <w:sz w:val="24"/>
            <w:szCs w:val="24"/>
            <w:lang w:val="en-CA"/>
          </w:rPr>
          <w:delText xml:space="preserve">Clock </w:delText>
        </w:r>
        <w:r w:rsidR="00CF033F" w:rsidDel="00FE415F">
          <w:rPr>
            <w:rFonts w:ascii="Times New Roman" w:hAnsi="Times New Roman" w:cs="Times New Roman"/>
            <w:sz w:val="24"/>
            <w:szCs w:val="24"/>
            <w:lang w:val="en-CA"/>
          </w:rPr>
          <w:delText>Drift</w:delText>
        </w:r>
        <w:r w:rsidR="008F43A4" w:rsidRPr="00DF4E4F" w:rsidDel="00FE415F">
          <w:rPr>
            <w:rFonts w:ascii="Times New Roman" w:hAnsi="Times New Roman" w:cs="Times New Roman"/>
            <w:sz w:val="24"/>
            <w:szCs w:val="24"/>
            <w:lang w:val="en-CA"/>
          </w:rPr>
          <w:delText xml:space="preserve"> </w:delText>
        </w:r>
      </w:del>
    </w:p>
    <w:p w14:paraId="4CA7AF93" w14:textId="4B3DFC7D" w:rsidR="008F43A4" w:rsidDel="00FE415F" w:rsidRDefault="008F43A4" w:rsidP="001261D1">
      <w:pPr>
        <w:jc w:val="both"/>
        <w:rPr>
          <w:del w:id="1809" w:author="Stephen Michell" w:date="2018-04-27T01:57:00Z"/>
          <w:lang w:val="en-CA"/>
        </w:rPr>
      </w:pPr>
      <w:del w:id="1810"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7F535234" w:rsidR="008F43A4" w:rsidRPr="00DF4E4F" w:rsidDel="00FE415F" w:rsidRDefault="008F43A4">
      <w:pPr>
        <w:jc w:val="both"/>
        <w:rPr>
          <w:del w:id="1811" w:author="Stephen Michell" w:date="2018-04-27T01:57:00Z"/>
          <w:rFonts w:ascii="Times New Roman" w:hAnsi="Times New Roman" w:cs="Times New Roman"/>
          <w:lang w:val="en-CA"/>
        </w:rPr>
        <w:pPrChange w:id="1812" w:author="Stephen Michell" w:date="2018-01-20T12:46:00Z">
          <w:pPr>
            <w:pStyle w:val="Heading3"/>
          </w:pPr>
        </w:pPrChange>
      </w:pPr>
      <w:del w:id="1813" w:author="Stephen Michell" w:date="2018-04-27T01:57:00Z">
        <w:r w:rsidRPr="00DF4E4F" w:rsidDel="00FE415F">
          <w:rPr>
            <w:rFonts w:ascii="Times New Roman" w:hAnsi="Times New Roman" w:cs="Times New Roman"/>
            <w:lang w:val="en-CA"/>
          </w:rPr>
          <w:delText>Time Roll-over</w:delText>
        </w:r>
      </w:del>
    </w:p>
    <w:p w14:paraId="321FD365" w14:textId="2933529B" w:rsidR="008F43A4" w:rsidRPr="000F0F0A" w:rsidDel="00FE415F" w:rsidRDefault="008F43A4" w:rsidP="001261D1">
      <w:pPr>
        <w:jc w:val="both"/>
        <w:rPr>
          <w:del w:id="1814" w:author="Stephen Michell" w:date="2018-04-27T01:57:00Z"/>
          <w:lang w:val="en-CA"/>
        </w:rPr>
      </w:pPr>
      <w:del w:id="1815" w:author="Stephen Michell" w:date="2018-04-27T01:57:00Z">
        <w:r w:rsidDel="00FE415F">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FE415F">
          <w:rPr>
            <w:rFonts w:ascii="Times New Roman" w:hAnsi="Times New Roman" w:cs="Times New Roman"/>
            <w:lang w:val="en-CA"/>
          </w:rPr>
          <w:delText xml:space="preserve">runs </w:delText>
        </w:r>
        <w:r w:rsidDel="00FE415F">
          <w:rPr>
            <w:rFonts w:ascii="Times New Roman" w:hAnsi="Times New Roman" w:cs="Times New Roman"/>
            <w:lang w:val="en-CA"/>
          </w:rPr>
          <w:delText>long</w:delText>
        </w:r>
        <w:r w:rsidR="002759C0" w:rsidDel="00FE415F">
          <w:rPr>
            <w:rFonts w:ascii="Times New Roman" w:hAnsi="Times New Roman" w:cs="Times New Roman"/>
            <w:lang w:val="en-CA"/>
          </w:rPr>
          <w:delText xml:space="preserve"> enough</w:delText>
        </w:r>
        <w:r w:rsidDel="00FE415F">
          <w:rPr>
            <w:rFonts w:ascii="Times New Roman" w:hAnsi="Times New Roman" w:cs="Times New Roman"/>
            <w:lang w:val="en-CA"/>
          </w:rPr>
          <w:delText xml:space="preserve">, the time representation will </w:delText>
        </w:r>
        <w:r w:rsidR="002759C0" w:rsidDel="00FE415F">
          <w:rPr>
            <w:rFonts w:ascii="Times New Roman" w:hAnsi="Times New Roman" w:cs="Times New Roman"/>
            <w:lang w:val="en-CA"/>
          </w:rPr>
          <w:delText xml:space="preserve">overflow, resulting in a </w:delText>
        </w:r>
        <w:r w:rsidDel="00FE415F">
          <w:rPr>
            <w:rFonts w:ascii="Times New Roman" w:hAnsi="Times New Roman" w:cs="Times New Roman"/>
            <w:lang w:val="en-CA"/>
          </w:rPr>
          <w:delText>roll-over</w:delText>
        </w:r>
        <w:r w:rsidR="002759C0" w:rsidDel="00FE415F">
          <w:rPr>
            <w:rFonts w:ascii="Times New Roman" w:hAnsi="Times New Roman" w:cs="Times New Roman"/>
            <w:lang w:val="en-CA"/>
          </w:rPr>
          <w:delText>,</w:delText>
        </w:r>
        <w:r w:rsidDel="00FE415F">
          <w:rPr>
            <w:rFonts w:ascii="Times New Roman" w:hAnsi="Times New Roman" w:cs="Times New Roman"/>
            <w:lang w:val="en-CA"/>
          </w:rPr>
          <w:delText xml:space="preserve"> return</w:delText>
        </w:r>
        <w:r w:rsidR="002759C0" w:rsidDel="00FE415F">
          <w:rPr>
            <w:rFonts w:ascii="Times New Roman" w:hAnsi="Times New Roman" w:cs="Times New Roman"/>
            <w:lang w:val="en-CA"/>
          </w:rPr>
          <w:delText>ing it</w:delText>
        </w:r>
        <w:r w:rsidDel="00FE415F">
          <w:rPr>
            <w:rFonts w:ascii="Times New Roman" w:hAnsi="Times New Roman" w:cs="Times New Roman"/>
            <w:lang w:val="en-CA"/>
          </w:rPr>
          <w:delText xml:space="preserve"> to zero or the initial time.</w:delText>
        </w:r>
        <w:r w:rsidDel="00FE415F">
          <w:rPr>
            <w:lang w:val="en-CA"/>
          </w:rPr>
          <w:delText xml:space="preserve"> </w:delText>
        </w:r>
        <w:r w:rsidRPr="00B72322" w:rsidDel="00FE415F">
          <w:rPr>
            <w:rFonts w:ascii="Times New Roman" w:hAnsi="Times New Roman" w:cs="Times New Roman"/>
            <w:lang w:val="en-CA"/>
          </w:rPr>
          <w:delText xml:space="preserve">This can also happen if the time base is external, such as the global positioning satellite time base. </w:delText>
        </w:r>
        <w:r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5F41DEC" w:rsidR="008F43A4" w:rsidDel="00FE415F" w:rsidRDefault="008F43A4">
      <w:pPr>
        <w:jc w:val="both"/>
        <w:rPr>
          <w:del w:id="1816" w:author="Stephen Michell" w:date="2018-04-27T01:57:00Z"/>
          <w:rFonts w:ascii="Times New Roman" w:hAnsi="Times New Roman" w:cs="Times New Roman"/>
          <w:lang w:val="en-CA"/>
        </w:rPr>
        <w:pPrChange w:id="1817" w:author="Stephen Michell" w:date="2018-01-20T12:46:00Z">
          <w:pPr>
            <w:pStyle w:val="Heading3"/>
          </w:pPr>
        </w:pPrChange>
      </w:pPr>
      <w:del w:id="1818" w:author="Stephen Michell" w:date="2018-04-27T01:57:00Z">
        <w:r w:rsidRPr="00B029C8" w:rsidDel="00FE415F">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FE415F">
          <w:rPr>
            <w:rFonts w:ascii="Times New Roman" w:hAnsi="Times New Roman" w:cs="Times New Roman"/>
            <w:b/>
            <w:lang w:val="en-CA"/>
          </w:rPr>
          <w:delText>al lifetime of the sys</w:delText>
        </w:r>
        <w:r w:rsidRPr="00DF4E4F" w:rsidDel="00FE415F">
          <w:rPr>
            <w:rFonts w:ascii="Times New Roman" w:hAnsi="Times New Roman" w:cs="Times New Roman"/>
            <w:b/>
            <w:lang w:val="en-CA"/>
          </w:rPr>
          <w:delText>tem can make such errors happen, with potential catastrophic loss of the system and any systems that depend upon it.</w:delText>
        </w:r>
      </w:del>
    </w:p>
    <w:p w14:paraId="76D83C13" w14:textId="71F37803" w:rsidR="001261D1" w:rsidDel="00FE415F" w:rsidRDefault="001261D1" w:rsidP="001261D1">
      <w:pPr>
        <w:rPr>
          <w:del w:id="1819" w:author="Stephen Michell" w:date="2018-04-27T01:57:00Z"/>
        </w:rPr>
      </w:pPr>
      <w:moveToRangeStart w:id="1820" w:author="Stephen Michell" w:date="2018-01-20T12:47:00Z" w:name="move504215760"/>
      <w:moveTo w:id="1821" w:author="Stephen Michell" w:date="2018-01-20T12:47:00Z">
        <w:del w:id="1822" w:author="Stephen Michell" w:date="2018-04-27T01:57:00Z">
          <w:r w:rsidDel="00FE415F">
            <w:delText xml:space="preserve">Converting from one time-base to another time-base can result in loss of precision, rounding errors, and conversion errors which can lead to complete </w:delText>
          </w:r>
          <w:commentRangeStart w:id="1823"/>
          <w:r w:rsidDel="00FE415F">
            <w:delText>jitter</w:delText>
          </w:r>
        </w:del>
      </w:moveTo>
      <w:commentRangeEnd w:id="1823"/>
      <w:del w:id="1824" w:author="Stephen Michell" w:date="2018-04-27T01:57:00Z">
        <w:r w:rsidR="00AA0C56" w:rsidDel="00FE415F">
          <w:rPr>
            <w:rStyle w:val="CommentReference"/>
          </w:rPr>
          <w:commentReference w:id="1823"/>
        </w:r>
      </w:del>
      <w:moveTo w:id="1825" w:author="Stephen Michell" w:date="2018-01-20T12:47:00Z">
        <w:del w:id="1826" w:author="Stephen Michell" w:date="2018-04-27T01:57:00Z">
          <w:r w:rsidDel="00FE415F">
            <w:delText xml:space="preserve"> in the application behavior or complete failure of the application </w:delText>
          </w:r>
        </w:del>
      </w:moveTo>
    </w:p>
    <w:p w14:paraId="69836B00" w14:textId="66D45CD8" w:rsidR="002F5783" w:rsidRPr="00C344A9" w:rsidDel="00FE415F" w:rsidRDefault="001261D1" w:rsidP="001261D1">
      <w:pPr>
        <w:rPr>
          <w:del w:id="1827" w:author="Stephen Michell" w:date="2018-04-27T01:57:00Z"/>
        </w:rPr>
      </w:pPr>
      <w:moveTo w:id="1828" w:author="Stephen Michell" w:date="2018-01-20T12:47:00Z">
        <w:del w:id="1829" w:author="Stephen Michell" w:date="2018-04-27T01:57:00Z">
          <w:r w:rsidDel="00FE415F">
            <w:delText>Roll-over of a clock can cause failure of applications that are expecting uniformly increasing time, which can lead to transient failure of the application and possibly the parent system.</w:delText>
          </w:r>
        </w:del>
      </w:moveTo>
      <w:moveToRangeEnd w:id="1820"/>
    </w:p>
    <w:p w14:paraId="78335817" w14:textId="6FDA8B05" w:rsidR="000F1FC2" w:rsidDel="00FE415F" w:rsidRDefault="000F1FC2" w:rsidP="00C344A9">
      <w:pPr>
        <w:pStyle w:val="Heading3"/>
        <w:rPr>
          <w:del w:id="1830" w:author="Stephen Michell" w:date="2018-04-27T01:57:00Z"/>
        </w:rPr>
      </w:pPr>
      <w:del w:id="1831" w:author="Stephen Michell" w:date="2018-04-27T01:57:00Z">
        <w:r w:rsidDel="00FE415F">
          <w:delText>7.3</w:delText>
        </w:r>
        <w:r w:rsidR="001E67EC" w:rsidDel="00FE415F">
          <w:delText>3</w:delText>
        </w:r>
        <w:r w:rsidDel="00FE415F">
          <w:delText>.2 Cross References</w:delText>
        </w:r>
      </w:del>
    </w:p>
    <w:p w14:paraId="01E46272" w14:textId="7E581D53" w:rsidR="008F43A4" w:rsidDel="00FE415F" w:rsidRDefault="000F1FC2" w:rsidP="00447BD1">
      <w:pPr>
        <w:rPr>
          <w:ins w:id="1832" w:author="Stephen Michell" w:date="2018-01-20T12:45:00Z"/>
          <w:del w:id="1833" w:author="Stephen Michell" w:date="2018-04-27T01:57:00Z"/>
        </w:rPr>
      </w:pPr>
      <w:commentRangeStart w:id="1834"/>
      <w:del w:id="1835" w:author="Stephen Michell" w:date="2018-04-27T01:57:00Z">
        <w:r w:rsidDel="00FE415F">
          <w:delText>TBD</w:delText>
        </w:r>
        <w:commentRangeEnd w:id="1834"/>
        <w:r w:rsidR="00CF033F" w:rsidDel="00FE415F">
          <w:rPr>
            <w:rStyle w:val="CommentReference"/>
          </w:rPr>
          <w:commentReference w:id="1834"/>
        </w:r>
      </w:del>
    </w:p>
    <w:p w14:paraId="5927C47C" w14:textId="1ADE08D9" w:rsidR="001261D1" w:rsidRPr="00447BD1" w:rsidDel="00FE415F" w:rsidRDefault="001261D1" w:rsidP="00447BD1">
      <w:pPr>
        <w:rPr>
          <w:del w:id="1836" w:author="Stephen Michell" w:date="2018-04-27T01:57:00Z"/>
        </w:rPr>
      </w:pPr>
      <w:ins w:id="1837" w:author="Stephen Michell" w:date="2018-01-20T12:45:00Z">
        <w:del w:id="1838" w:author="Stephen Michell" w:date="2018-04-27T01:57:00Z">
          <w:r w:rsidDel="00FE415F">
            <w:delText>Burns and Wellings, etc</w:delText>
          </w:r>
        </w:del>
      </w:ins>
    </w:p>
    <w:p w14:paraId="154FFA25" w14:textId="67F705FD" w:rsidR="008F43A4" w:rsidDel="00FE415F" w:rsidRDefault="008F43A4" w:rsidP="008F43A4">
      <w:pPr>
        <w:pStyle w:val="Heading3"/>
        <w:rPr>
          <w:del w:id="1839" w:author="Stephen Michell" w:date="2018-04-27T01:57:00Z"/>
          <w:lang w:val="en-CA"/>
        </w:rPr>
      </w:pPr>
      <w:del w:id="1840" w:author="Stephen Michell" w:date="2018-04-27T01:57:00Z">
        <w:r w:rsidDel="00FE415F">
          <w:rPr>
            <w:lang w:val="en-CA"/>
          </w:rPr>
          <w:delText>7.3</w:delText>
        </w:r>
        <w:r w:rsidR="001E67EC" w:rsidDel="00FE415F">
          <w:rPr>
            <w:lang w:val="en-CA"/>
          </w:rPr>
          <w:delText>3</w:delText>
        </w:r>
        <w:r w:rsidDel="00FE415F">
          <w:rPr>
            <w:lang w:val="en-CA"/>
          </w:rPr>
          <w:delText xml:space="preserve">.3 </w:delText>
        </w:r>
        <w:r w:rsidRPr="00447BD1" w:rsidDel="00FE415F">
          <w:delText>Mechanism</w:delText>
        </w:r>
        <w:r w:rsidDel="00FE415F">
          <w:rPr>
            <w:lang w:val="en-CA"/>
          </w:rPr>
          <w:delText xml:space="preserve"> of failure </w:delText>
        </w:r>
      </w:del>
    </w:p>
    <w:p w14:paraId="1AF4DB45" w14:textId="422D2488" w:rsidR="001261D1" w:rsidDel="00FE415F" w:rsidRDefault="001261D1" w:rsidP="001261D1">
      <w:pPr>
        <w:jc w:val="both"/>
        <w:rPr>
          <w:ins w:id="1841" w:author="Stephen Michell" w:date="2018-01-20T12:46:00Z"/>
          <w:del w:id="1842" w:author="Stephen Michell" w:date="2018-04-27T01:57:00Z"/>
          <w:rFonts w:ascii="Times New Roman" w:hAnsi="Times New Roman" w:cs="Times New Roman"/>
          <w:lang w:val="en-CA"/>
        </w:rPr>
      </w:pPr>
      <w:commentRangeStart w:id="1843"/>
      <w:ins w:id="1844" w:author="Stephen Michell" w:date="2018-01-20T12:46:00Z">
        <w:del w:id="1845" w:author="Stephen Michell" w:date="2018-04-27T01:57:00Z">
          <w:r w:rsidDel="00FE415F">
            <w:rPr>
              <w:rFonts w:ascii="Times New Roman" w:hAnsi="Times New Roman" w:cs="Times New Roman"/>
              <w:lang w:val="en-CA"/>
            </w:rPr>
            <w:delText>time bases.</w:delText>
          </w:r>
        </w:del>
      </w:ins>
    </w:p>
    <w:p w14:paraId="3E8C9725" w14:textId="09CA973E" w:rsidR="001261D1" w:rsidRPr="00DF4E4F" w:rsidDel="00FE415F" w:rsidRDefault="001261D1" w:rsidP="001261D1">
      <w:pPr>
        <w:jc w:val="both"/>
        <w:rPr>
          <w:ins w:id="1846" w:author="Stephen Michell" w:date="2018-01-20T12:46:00Z"/>
          <w:del w:id="1847" w:author="Stephen Michell" w:date="2018-04-27T01:57:00Z"/>
          <w:rFonts w:ascii="Times New Roman" w:hAnsi="Times New Roman" w:cs="Times New Roman"/>
          <w:b/>
          <w:lang w:val="en-CA"/>
        </w:rPr>
      </w:pPr>
      <w:ins w:id="1848" w:author="Stephen Michell" w:date="2018-01-20T12:46:00Z">
        <w:del w:id="1849" w:author="Stephen Michell" w:date="2018-04-27T01:57:00Z">
          <w:r w:rsidRPr="00DF4E4F" w:rsidDel="00FE415F">
            <w:rPr>
              <w:rFonts w:ascii="Times New Roman" w:hAnsi="Times New Roman" w:cs="Times New Roman"/>
              <w:b/>
              <w:lang w:val="en-CA"/>
            </w:rPr>
            <w:delText>Time Conversion</w:delText>
          </w:r>
        </w:del>
      </w:ins>
    </w:p>
    <w:p w14:paraId="328F3F4F" w14:textId="227FED32" w:rsidR="001261D1" w:rsidDel="00FE415F" w:rsidRDefault="001261D1" w:rsidP="001261D1">
      <w:pPr>
        <w:jc w:val="both"/>
        <w:rPr>
          <w:ins w:id="1850" w:author="Stephen Michell" w:date="2018-01-20T12:46:00Z"/>
          <w:del w:id="1851" w:author="Stephen Michell" w:date="2018-04-27T01:57:00Z"/>
          <w:rFonts w:ascii="Times New Roman" w:hAnsi="Times New Roman" w:cs="Times New Roman"/>
          <w:lang w:val="en-CA"/>
        </w:rPr>
      </w:pPr>
      <w:ins w:id="1852" w:author="Stephen Michell" w:date="2018-01-20T12:46:00Z">
        <w:del w:id="1853"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ins>
    </w:p>
    <w:p w14:paraId="3C7C7D83" w14:textId="50EB308B" w:rsidR="001261D1" w:rsidDel="00FE415F" w:rsidRDefault="001261D1" w:rsidP="001261D1">
      <w:pPr>
        <w:pStyle w:val="ListParagraph"/>
        <w:numPr>
          <w:ilvl w:val="0"/>
          <w:numId w:val="197"/>
        </w:numPr>
        <w:spacing w:after="0" w:line="240" w:lineRule="auto"/>
        <w:jc w:val="both"/>
        <w:rPr>
          <w:ins w:id="1854" w:author="Stephen Michell" w:date="2018-01-20T12:46:00Z"/>
          <w:del w:id="1855" w:author="Stephen Michell" w:date="2018-04-27T01:57:00Z"/>
          <w:lang w:val="en-CA"/>
        </w:rPr>
      </w:pPr>
      <w:ins w:id="1856" w:author="Stephen Michell" w:date="2018-01-20T12:46:00Z">
        <w:del w:id="1857" w:author="Stephen Michell" w:date="2018-04-27T01:57:00Z">
          <w:r w:rsidDel="00FE415F">
            <w:rPr>
              <w:rFonts w:ascii="Times New Roman" w:hAnsi="Times New Roman" w:cs="Times New Roman"/>
              <w:lang w:val="en-CA"/>
            </w:rPr>
            <w:delText xml:space="preserve">if the conversion is not done from the most precise time formats to less precise time formats, </w:delText>
          </w:r>
        </w:del>
      </w:ins>
    </w:p>
    <w:p w14:paraId="0EE7CCD4" w14:textId="746A5692" w:rsidR="001261D1" w:rsidDel="00FE415F" w:rsidRDefault="001261D1" w:rsidP="001261D1">
      <w:pPr>
        <w:pStyle w:val="ListParagraph"/>
        <w:numPr>
          <w:ilvl w:val="0"/>
          <w:numId w:val="197"/>
        </w:numPr>
        <w:spacing w:after="0" w:line="240" w:lineRule="auto"/>
        <w:jc w:val="both"/>
        <w:rPr>
          <w:ins w:id="1858" w:author="Stephen Michell" w:date="2018-01-20T12:46:00Z"/>
          <w:del w:id="1859" w:author="Stephen Michell" w:date="2018-04-27T01:57:00Z"/>
          <w:lang w:val="en-CA"/>
        </w:rPr>
      </w:pPr>
      <w:ins w:id="1860" w:author="Stephen Michell" w:date="2018-01-20T12:46:00Z">
        <w:del w:id="1861" w:author="Stephen Michell" w:date="2018-04-27T01:57:00Z">
          <w:r w:rsidDel="00FE415F">
            <w:rPr>
              <w:rFonts w:ascii="Times New Roman" w:hAnsi="Times New Roman" w:cs="Times New Roman"/>
              <w:lang w:val="en-CA"/>
            </w:rPr>
            <w:delText xml:space="preserve">if conversions are done from one format to another and then back for comparison, or </w:delText>
          </w:r>
        </w:del>
      </w:ins>
    </w:p>
    <w:p w14:paraId="6DA9AA5E" w14:textId="6145D356" w:rsidR="001261D1" w:rsidRPr="00B72322" w:rsidDel="00FE415F" w:rsidRDefault="001261D1" w:rsidP="001261D1">
      <w:pPr>
        <w:pStyle w:val="ListParagraph"/>
        <w:numPr>
          <w:ilvl w:val="0"/>
          <w:numId w:val="197"/>
        </w:numPr>
        <w:spacing w:after="0" w:line="240" w:lineRule="auto"/>
        <w:jc w:val="both"/>
        <w:rPr>
          <w:ins w:id="1862" w:author="Stephen Michell" w:date="2018-01-20T12:46:00Z"/>
          <w:del w:id="1863" w:author="Stephen Michell" w:date="2018-04-27T01:57:00Z"/>
          <w:lang w:val="en-CA"/>
        </w:rPr>
      </w:pPr>
      <w:ins w:id="1864" w:author="Stephen Michell" w:date="2018-01-20T12:46:00Z">
        <w:del w:id="1865" w:author="Stephen Michell" w:date="2018-04-27T01:57:00Z">
          <w:r w:rsidDel="00FE415F">
            <w:rPr>
              <w:rFonts w:ascii="Times New Roman" w:hAnsi="Times New Roman" w:cs="Times New Roman"/>
              <w:lang w:val="en-CA"/>
            </w:rPr>
            <w:delText>if iterative calculations are done using less than the most precise time base possible.</w:delText>
          </w:r>
        </w:del>
      </w:ins>
    </w:p>
    <w:p w14:paraId="20F9D1AF" w14:textId="4EC9771D" w:rsidR="001261D1" w:rsidDel="00FE415F" w:rsidRDefault="001261D1" w:rsidP="001261D1">
      <w:pPr>
        <w:pStyle w:val="ListParagraph"/>
        <w:spacing w:after="0" w:line="240" w:lineRule="auto"/>
        <w:ind w:left="777"/>
        <w:jc w:val="both"/>
        <w:rPr>
          <w:ins w:id="1866" w:author="Stephen Michell" w:date="2018-01-20T12:46:00Z"/>
          <w:del w:id="1867" w:author="Stephen Michell" w:date="2018-04-27T01:57:00Z"/>
          <w:lang w:val="en-CA"/>
        </w:rPr>
      </w:pPr>
    </w:p>
    <w:p w14:paraId="2AEDF207" w14:textId="64096AC1" w:rsidR="001261D1" w:rsidDel="00FE415F" w:rsidRDefault="001261D1" w:rsidP="001261D1">
      <w:pPr>
        <w:ind w:left="57"/>
        <w:jc w:val="both"/>
        <w:rPr>
          <w:ins w:id="1868" w:author="Stephen Michell" w:date="2018-01-20T12:46:00Z"/>
          <w:del w:id="1869" w:author="Stephen Michell" w:date="2018-04-27T01:57:00Z"/>
          <w:rFonts w:ascii="Times New Roman" w:hAnsi="Times New Roman" w:cs="Times New Roman"/>
          <w:lang w:val="en-CA"/>
        </w:rPr>
      </w:pPr>
      <w:ins w:id="1870" w:author="Stephen Michell" w:date="2018-01-20T12:46:00Z">
        <w:del w:id="1871" w:author="Stephen Michell" w:date="2018-04-27T01:57:00Z">
          <w:r w:rsidDel="00FE415F">
            <w:rPr>
              <w:rFonts w:ascii="Times New Roman" w:hAnsi="Times New Roman" w:cs="Times New Roman"/>
              <w:lang w:val="en-CA"/>
            </w:rPr>
            <w:delTex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ins>
      <w:ins w:id="1872" w:author="Stephen Michell" w:date="2018-04-26T10:50:00Z">
        <w:del w:id="1873" w:author="Stephen Michell" w:date="2018-04-27T01:57:00Z">
          <w:r w:rsidR="004A5848" w:rsidRPr="004A5848" w:rsidDel="00FE415F">
            <w:rPr>
              <w:rFonts w:ascii="Times New Roman" w:hAnsi="Times New Roman" w:cs="Times New Roman"/>
              <w:lang w:val="en-CA"/>
            </w:rPr>
            <w:delText xml:space="preserve"> </w:delText>
          </w:r>
          <w:r w:rsidR="004A5848" w:rsidDel="00FE415F">
            <w:rPr>
              <w:rFonts w:ascii="Times New Roman" w:hAnsi="Times New Roman" w:cs="Times New Roman"/>
              <w:lang w:val="en-CA"/>
            </w:rPr>
            <w:delText>.   WHAT IS THE VULNERABILITY?</w:delText>
          </w:r>
        </w:del>
      </w:ins>
    </w:p>
    <w:p w14:paraId="056ACD04" w14:textId="6CE9BE7B" w:rsidR="001261D1" w:rsidRPr="00DF4E4F" w:rsidDel="00FE415F" w:rsidRDefault="001261D1" w:rsidP="001261D1">
      <w:pPr>
        <w:pStyle w:val="Heading3"/>
        <w:rPr>
          <w:ins w:id="1874" w:author="Stephen Michell" w:date="2018-01-20T12:46:00Z"/>
          <w:del w:id="1875" w:author="Stephen Michell" w:date="2018-04-27T01:57:00Z"/>
          <w:rFonts w:ascii="Times New Roman" w:hAnsi="Times New Roman" w:cs="Times New Roman"/>
          <w:sz w:val="24"/>
          <w:szCs w:val="24"/>
          <w:lang w:val="en-CA"/>
        </w:rPr>
      </w:pPr>
      <w:ins w:id="1876" w:author="Stephen Michell" w:date="2018-01-20T12:46:00Z">
        <w:del w:id="1877" w:author="Stephen Michell" w:date="2018-04-27T01:57:00Z">
          <w:r w:rsidDel="00FE415F">
            <w:rPr>
              <w:rFonts w:ascii="Times New Roman" w:hAnsi="Times New Roman" w:cs="Times New Roman"/>
              <w:sz w:val="24"/>
              <w:szCs w:val="24"/>
              <w:lang w:val="en-CA"/>
            </w:rPr>
            <w:delText>Clock Drift</w:delText>
          </w:r>
          <w:r w:rsidRPr="00DF4E4F" w:rsidDel="00FE415F">
            <w:rPr>
              <w:rFonts w:ascii="Times New Roman" w:hAnsi="Times New Roman" w:cs="Times New Roman"/>
              <w:sz w:val="24"/>
              <w:szCs w:val="24"/>
              <w:lang w:val="en-CA"/>
            </w:rPr>
            <w:delText xml:space="preserve"> </w:delText>
          </w:r>
        </w:del>
      </w:ins>
    </w:p>
    <w:p w14:paraId="6D47B717" w14:textId="7A2C2767" w:rsidR="001261D1" w:rsidDel="00FE415F" w:rsidRDefault="001261D1" w:rsidP="001261D1">
      <w:pPr>
        <w:jc w:val="both"/>
        <w:rPr>
          <w:ins w:id="1878" w:author="Stephen Michell" w:date="2018-01-20T12:46:00Z"/>
          <w:del w:id="1879" w:author="Stephen Michell" w:date="2018-04-27T01:57:00Z"/>
          <w:lang w:val="en-CA"/>
        </w:rPr>
      </w:pPr>
      <w:ins w:id="1880" w:author="Stephen Michell" w:date="2018-01-20T12:46:00Z">
        <w:del w:id="1881"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ins>
      <w:ins w:id="1882" w:author="Stephen Michell" w:date="2018-04-26T10:40:00Z">
        <w:del w:id="1883" w:author="Stephen Michell" w:date="2018-04-27T01:57:00Z">
          <w:r w:rsidR="00217A7E" w:rsidDel="00FE415F">
            <w:rPr>
              <w:rFonts w:ascii="Times New Roman" w:hAnsi="Times New Roman" w:cs="Times New Roman"/>
              <w:lang w:val="en-CA"/>
            </w:rPr>
            <w:delText xml:space="preserve">  WHAT IS THE VULNERABILITY?</w:delText>
          </w:r>
        </w:del>
      </w:ins>
    </w:p>
    <w:p w14:paraId="7347E6BD" w14:textId="47D680A2" w:rsidR="001261D1" w:rsidRPr="00DF4E4F" w:rsidDel="00FE415F" w:rsidRDefault="001261D1" w:rsidP="001261D1">
      <w:pPr>
        <w:pStyle w:val="Heading3"/>
        <w:rPr>
          <w:ins w:id="1884" w:author="Stephen Michell" w:date="2018-01-20T12:46:00Z"/>
          <w:del w:id="1885" w:author="Stephen Michell" w:date="2018-04-27T01:57:00Z"/>
          <w:rFonts w:ascii="Times New Roman" w:hAnsi="Times New Roman" w:cs="Times New Roman"/>
          <w:lang w:val="en-CA"/>
        </w:rPr>
      </w:pPr>
      <w:ins w:id="1886" w:author="Stephen Michell" w:date="2018-01-20T12:46:00Z">
        <w:del w:id="1887" w:author="Stephen Michell" w:date="2018-04-27T01:57:00Z">
          <w:r w:rsidRPr="00DF4E4F" w:rsidDel="00FE415F">
            <w:rPr>
              <w:rFonts w:ascii="Times New Roman" w:hAnsi="Times New Roman" w:cs="Times New Roman"/>
              <w:lang w:val="en-CA"/>
            </w:rPr>
            <w:delText>Time Roll-over</w:delText>
          </w:r>
        </w:del>
      </w:ins>
    </w:p>
    <w:p w14:paraId="286BC464" w14:textId="71D222ED" w:rsidR="001261D1" w:rsidRPr="000F0F0A" w:rsidDel="00FE415F" w:rsidRDefault="0082505B" w:rsidP="001261D1">
      <w:pPr>
        <w:jc w:val="both"/>
        <w:rPr>
          <w:ins w:id="1888" w:author="Stephen Michell" w:date="2018-01-20T12:46:00Z"/>
          <w:del w:id="1889" w:author="Stephen Michell" w:date="2018-04-27T01:57:00Z"/>
          <w:lang w:val="en-CA"/>
        </w:rPr>
      </w:pPr>
      <w:ins w:id="1890" w:author="Stephen Michell" w:date="2018-04-26T10:57:00Z">
        <w:del w:id="1891" w:author="Stephen Michell" w:date="2018-04-27T01:57:00Z">
          <w:r w:rsidDel="00FE415F">
            <w:rPr>
              <w:rFonts w:ascii="Times New Roman" w:hAnsi="Times New Roman" w:cs="Times New Roman"/>
              <w:lang w:val="en-CA"/>
            </w:rPr>
            <w:delText xml:space="preserve">In the case of time roll-over, </w:delText>
          </w:r>
        </w:del>
      </w:ins>
      <w:ins w:id="1892" w:author="Stephen Michell" w:date="2018-01-20T12:46:00Z">
        <w:del w:id="1893" w:author="Stephen Michell" w:date="2018-04-27T01:57:00Z">
          <w:r w:rsidR="001261D1" w:rsidDel="00FE415F">
            <w:rPr>
              <w:rFonts w:ascii="Times New Roman" w:hAnsi="Times New Roman" w:cs="Times New Roman"/>
              <w:lang w:val="en-CA"/>
            </w:rPr>
            <w:delText>Because each clock has a fixed internal representation of time which is updated periodically by some amount, eventually, if the system runs long enough, the time representation will overflow, resulting in a roll-over, returning it to zero or the initial time.</w:delText>
          </w:r>
          <w:r w:rsidR="001261D1" w:rsidDel="00FE415F">
            <w:rPr>
              <w:lang w:val="en-CA"/>
            </w:rPr>
            <w:delText xml:space="preserve"> </w:delText>
          </w:r>
          <w:r w:rsidR="001261D1" w:rsidRPr="00B72322" w:rsidDel="00FE415F">
            <w:rPr>
              <w:rFonts w:ascii="Times New Roman" w:hAnsi="Times New Roman" w:cs="Times New Roman"/>
              <w:lang w:val="en-CA"/>
            </w:rPr>
            <w:delText xml:space="preserve">This can also happen if the time base is external, such as the global positioning satellite time base. </w:delText>
          </w:r>
          <w:r w:rsidR="001261D1"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ins>
    </w:p>
    <w:p w14:paraId="495A012D" w14:textId="3F26D927" w:rsidR="001261D1" w:rsidDel="00FE415F" w:rsidRDefault="0082505B">
      <w:pPr>
        <w:jc w:val="both"/>
        <w:rPr>
          <w:ins w:id="1894" w:author="Stephen Michell" w:date="2018-01-20T12:46:00Z"/>
          <w:del w:id="1895" w:author="Stephen Michell" w:date="2018-04-27T01:57:00Z"/>
          <w:lang w:val="en-CA"/>
        </w:rPr>
        <w:pPrChange w:id="1896" w:author="Stephen Michell" w:date="2018-04-26T10:55:00Z">
          <w:pPr>
            <w:pStyle w:val="Heading3"/>
          </w:pPr>
        </w:pPrChange>
      </w:pPr>
      <w:ins w:id="1897" w:author="Stephen Michell" w:date="2018-04-26T10:56:00Z">
        <w:del w:id="1898" w:author="Stephen Michell" w:date="2018-04-27T01:57:00Z">
          <w:r w:rsidDel="00FE415F">
            <w:rPr>
              <w:rFonts w:ascii="Times New Roman" w:hAnsi="Times New Roman" w:cs="Times New Roman"/>
              <w:lang w:val="en-CA"/>
            </w:rPr>
            <w:delText xml:space="preserve">This vulnerability almost always results in serious errors that can result in </w:delText>
          </w:r>
        </w:del>
      </w:ins>
      <w:ins w:id="1899" w:author="Stephen Michell" w:date="2018-01-20T12:46:00Z">
        <w:del w:id="1900" w:author="Stephen Michell" w:date="2018-04-27T01:57:00Z">
          <w:r w:rsidR="001261D1" w:rsidRPr="00B029C8" w:rsidDel="00FE415F">
            <w:rPr>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001261D1" w:rsidRPr="00F12D58" w:rsidDel="00FE415F">
            <w:rPr>
              <w:lang w:val="en-CA"/>
            </w:rPr>
            <w:delText>al lifetime of the sys</w:delText>
          </w:r>
          <w:r w:rsidR="001261D1" w:rsidRPr="00DF4E4F" w:rsidDel="00FE415F">
            <w:rPr>
              <w:lang w:val="en-CA"/>
            </w:rPr>
            <w:delText>tem can make such errors happen, with potential catastrophic loss of the system and any systems that depend upon it.</w:delText>
          </w:r>
        </w:del>
      </w:ins>
    </w:p>
    <w:commentRangeEnd w:id="1843"/>
    <w:p w14:paraId="383C1198" w14:textId="537E5DA1" w:rsidR="008F43A4" w:rsidDel="00FE415F" w:rsidRDefault="0082505B" w:rsidP="008F43A4">
      <w:pPr>
        <w:rPr>
          <w:del w:id="1901" w:author="Stephen Michell" w:date="2018-04-27T01:57:00Z"/>
        </w:rPr>
      </w:pPr>
      <w:del w:id="1902" w:author="Stephen Michell" w:date="2018-04-27T01:57:00Z">
        <w:r w:rsidDel="00FE415F">
          <w:rPr>
            <w:rStyle w:val="CommentReference"/>
          </w:rPr>
          <w:commentReference w:id="1843"/>
        </w:r>
        <w:r w:rsidR="008F43A4" w:rsidDel="00FE415F">
          <w:delTex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delText>
        </w:r>
      </w:del>
    </w:p>
    <w:p w14:paraId="737BB7E0" w14:textId="35A05AB5" w:rsidR="008F43A4" w:rsidDel="00FE415F" w:rsidRDefault="008F43A4" w:rsidP="008F43A4">
      <w:pPr>
        <w:rPr>
          <w:del w:id="1903" w:author="Stephen Michell" w:date="2018-04-27T01:59:00Z"/>
        </w:rPr>
      </w:pPr>
      <w:moveFromRangeStart w:id="1904" w:author="Stephen Michell" w:date="2018-01-20T12:47:00Z" w:name="move504215760"/>
      <w:moveFrom w:id="1905"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02494F04" w:rsidR="008F43A4" w:rsidRDefault="008F43A4" w:rsidP="008F43A4">
      <w:moveFrom w:id="1906"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1904"/>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503378" w:rsidRDefault="008F43A4" w:rsidP="008F43A4">
      <w:pPr>
        <w:rPr>
          <w:rFonts w:cstheme="minorHAnsi"/>
        </w:rPr>
      </w:pPr>
      <w:r w:rsidRPr="00503378">
        <w:rPr>
          <w:rFonts w:cstheme="minorHAnsi"/>
          <w:lang w:val="en-CA"/>
          <w:rPrChange w:id="1907" w:author="Tullio Vardanega" w:date="2018-07-27T11:40:00Z">
            <w:rPr>
              <w:rFonts w:ascii="Times New Roman" w:hAnsi="Times New Roman" w:cs="Times New Roman"/>
              <w:lang w:val="en-CA"/>
            </w:rPr>
          </w:rPrChange>
        </w:rPr>
        <w:t>Software developers can avoid the vulnerability or mitigate its effects in the following ways:</w:t>
      </w:r>
    </w:p>
    <w:p w14:paraId="1C464073" w14:textId="77777777" w:rsidR="008F43A4" w:rsidRPr="00503378" w:rsidRDefault="008F43A4" w:rsidP="000D69D3">
      <w:pPr>
        <w:pStyle w:val="ListParagraph"/>
        <w:numPr>
          <w:ilvl w:val="0"/>
          <w:numId w:val="195"/>
        </w:numPr>
        <w:spacing w:after="0" w:line="240" w:lineRule="auto"/>
        <w:jc w:val="both"/>
        <w:rPr>
          <w:rFonts w:cstheme="minorHAnsi"/>
          <w:lang w:val="en-CA"/>
          <w:rPrChange w:id="1908" w:author="Tullio Vardanega" w:date="2018-07-27T11:40:00Z">
            <w:rPr>
              <w:rFonts w:ascii="Times New Roman" w:hAnsi="Times New Roman" w:cs="Times New Roman"/>
              <w:lang w:val="en-CA"/>
            </w:rPr>
          </w:rPrChange>
        </w:rPr>
      </w:pPr>
      <w:r w:rsidRPr="00503378">
        <w:rPr>
          <w:rFonts w:cstheme="minorHAnsi"/>
          <w:lang w:val="en-CA"/>
          <w:rPrChange w:id="1909" w:author="Tullio Vardanega" w:date="2018-07-27T11:40:00Z">
            <w:rPr>
              <w:rFonts w:ascii="Times New Roman" w:hAnsi="Times New Roman" w:cs="Times New Roman"/>
              <w:lang w:val="en-CA"/>
            </w:rPr>
          </w:rPrChange>
        </w:rPr>
        <w:t>Always convert time from the most precise and stable time base to less precise time bases.</w:t>
      </w:r>
    </w:p>
    <w:p w14:paraId="4E234AC0" w14:textId="77777777" w:rsidR="008F43A4" w:rsidRPr="00503378" w:rsidRDefault="008F43A4">
      <w:pPr>
        <w:numPr>
          <w:ilvl w:val="1"/>
          <w:numId w:val="195"/>
        </w:numPr>
        <w:spacing w:after="0"/>
        <w:rPr>
          <w:rFonts w:cstheme="minorHAnsi"/>
          <w:lang w:val="en-CA"/>
        </w:rPr>
        <w:pPrChange w:id="1910" w:author="Stephen Michell" w:date="2018-01-20T12:47:00Z">
          <w:pPr>
            <w:numPr>
              <w:numId w:val="195"/>
            </w:numPr>
            <w:spacing w:after="0"/>
            <w:ind w:left="714" w:hanging="357"/>
          </w:pPr>
        </w:pPrChange>
      </w:pPr>
      <w:r w:rsidRPr="00503378">
        <w:rPr>
          <w:rFonts w:cstheme="minorHAnsi"/>
          <w:lang w:val="en-CA"/>
          <w:rPrChange w:id="1911" w:author="Tullio Vardanega" w:date="2018-07-27T11:40:00Z">
            <w:rPr>
              <w:rFonts w:ascii="Times New Roman" w:hAnsi="Times New Roman" w:cs="Times New Roman"/>
              <w:lang w:val="en-CA"/>
            </w:rPr>
          </w:rPrChange>
        </w:rPr>
        <w:t>Avoid conversions from calendar clocks or network clocks to real time clocks.</w:t>
      </w:r>
    </w:p>
    <w:p w14:paraId="7B8C33A7" w14:textId="77777777" w:rsidR="0082505B" w:rsidRPr="00503378" w:rsidRDefault="0082505B" w:rsidP="0082505B">
      <w:pPr>
        <w:pStyle w:val="ListParagraph"/>
        <w:numPr>
          <w:ilvl w:val="0"/>
          <w:numId w:val="195"/>
        </w:numPr>
        <w:spacing w:after="0" w:line="240" w:lineRule="auto"/>
        <w:jc w:val="both"/>
        <w:rPr>
          <w:rFonts w:cstheme="minorHAnsi"/>
          <w:lang w:val="en-CA"/>
          <w:rPrChange w:id="1912" w:author="Tullio Vardanega" w:date="2018-07-27T11:40:00Z">
            <w:rPr>
              <w:rFonts w:ascii="Times New Roman" w:hAnsi="Times New Roman" w:cs="Times New Roman"/>
              <w:lang w:val="en-CA"/>
            </w:rPr>
          </w:rPrChange>
        </w:rPr>
      </w:pPr>
      <w:moveToRangeStart w:id="1913" w:author="Stephen Michell" w:date="2018-04-26T11:00:00Z" w:name="move512503787"/>
      <w:moveTo w:id="1914" w:author="Stephen Michell" w:date="2018-04-26T11:00:00Z">
        <w:r w:rsidRPr="00503378">
          <w:rPr>
            <w:rFonts w:cstheme="minorHAnsi"/>
            <w:lang w:val="en-CA"/>
          </w:rPr>
          <w:t>Use only clocks that have known synchronization properties.</w:t>
        </w:r>
      </w:moveTo>
    </w:p>
    <w:moveToRangeEnd w:id="1913"/>
    <w:p w14:paraId="3AF792D3" w14:textId="0724F847" w:rsidR="008F43A4" w:rsidRPr="00503378" w:rsidRDefault="008F43A4" w:rsidP="000D69D3">
      <w:pPr>
        <w:pStyle w:val="ListParagraph"/>
        <w:numPr>
          <w:ilvl w:val="0"/>
          <w:numId w:val="195"/>
        </w:numPr>
        <w:spacing w:after="0" w:line="240" w:lineRule="auto"/>
        <w:jc w:val="both"/>
        <w:rPr>
          <w:rFonts w:cstheme="minorHAnsi"/>
          <w:lang w:val="en-CA"/>
        </w:rPr>
      </w:pPr>
      <w:r w:rsidRPr="00503378">
        <w:rPr>
          <w:rFonts w:cstheme="minorHAnsi"/>
          <w:lang w:val="en-CA"/>
          <w:rPrChange w:id="1915" w:author="Tullio Vardanega" w:date="2018-07-27T11:40:00Z">
            <w:rPr>
              <w:rFonts w:ascii="Times New Roman" w:hAnsi="Times New Roman" w:cs="Times New Roman"/>
              <w:lang w:val="en-CA"/>
            </w:rPr>
          </w:rPrChange>
        </w:rPr>
        <w:t>Avoid using the time of day clock to schedule events, unless the event is demonstrably connect</w:t>
      </w:r>
      <w:r w:rsidR="001739D7" w:rsidRPr="00503378">
        <w:rPr>
          <w:rFonts w:cstheme="minorHAnsi"/>
          <w:lang w:val="en-CA"/>
          <w:rPrChange w:id="1916" w:author="Tullio Vardanega" w:date="2018-07-27T11:40:00Z">
            <w:rPr>
              <w:rFonts w:ascii="Times New Roman" w:hAnsi="Times New Roman" w:cs="Times New Roman"/>
              <w:lang w:val="en-CA"/>
            </w:rPr>
          </w:rPrChange>
        </w:rPr>
        <w:t>ed</w:t>
      </w:r>
      <w:r w:rsidRPr="00503378">
        <w:rPr>
          <w:rFonts w:cstheme="minorHAnsi"/>
          <w:lang w:val="en-CA"/>
          <w:rPrChange w:id="1917" w:author="Tullio Vardanega" w:date="2018-07-27T11:40:00Z">
            <w:rPr>
              <w:rFonts w:ascii="Times New Roman" w:hAnsi="Times New Roman" w:cs="Times New Roman"/>
              <w:lang w:val="en-CA"/>
            </w:rPr>
          </w:rPrChange>
        </w:rPr>
        <w:t xml:space="preserve"> with real world time of day, such as setting an alarm for 7 am. </w:t>
      </w:r>
    </w:p>
    <w:p w14:paraId="2F5BD957" w14:textId="77777777" w:rsidR="0082505B" w:rsidRPr="00503378" w:rsidRDefault="008F43A4" w:rsidP="000D69D3">
      <w:pPr>
        <w:pStyle w:val="ListParagraph"/>
        <w:numPr>
          <w:ilvl w:val="0"/>
          <w:numId w:val="195"/>
        </w:numPr>
        <w:spacing w:after="0" w:line="240" w:lineRule="auto"/>
        <w:jc w:val="both"/>
        <w:rPr>
          <w:ins w:id="1918" w:author="Stephen Michell" w:date="2018-04-26T11:00:00Z"/>
          <w:rFonts w:cstheme="minorHAnsi"/>
          <w:lang w:val="en-CA"/>
          <w:rPrChange w:id="1919" w:author="Tullio Vardanega" w:date="2018-07-27T11:40:00Z">
            <w:rPr>
              <w:ins w:id="1920" w:author="Stephen Michell" w:date="2018-04-26T11:00:00Z"/>
              <w:rFonts w:ascii="Times New Roman" w:hAnsi="Times New Roman" w:cs="Times New Roman"/>
              <w:lang w:val="en-CA"/>
            </w:rPr>
          </w:rPrChange>
        </w:rPr>
      </w:pPr>
      <w:r w:rsidRPr="00503378">
        <w:rPr>
          <w:rFonts w:cstheme="minorHAnsi"/>
          <w:lang w:val="en-CA"/>
          <w:rPrChange w:id="1921" w:author="Tullio Vardanega" w:date="2018-07-27T11:40:00Z">
            <w:rPr>
              <w:rFonts w:ascii="Times New Roman" w:hAnsi="Times New Roman" w:cs="Times New Roman"/>
              <w:lang w:val="en-CA"/>
            </w:rPr>
          </w:rPrChange>
        </w:rPr>
        <w:t xml:space="preserve">Avoid resetting or reprogramming the real-time clock or execution timers, unless the complete application is being reset. </w:t>
      </w:r>
    </w:p>
    <w:p w14:paraId="09D72AB3" w14:textId="0C9BBB50" w:rsidR="007059D8" w:rsidRPr="00503378" w:rsidRDefault="008F43A4" w:rsidP="007059D8">
      <w:pPr>
        <w:pStyle w:val="ListParagraph"/>
        <w:numPr>
          <w:ilvl w:val="0"/>
          <w:numId w:val="195"/>
        </w:numPr>
        <w:spacing w:after="0" w:line="240" w:lineRule="auto"/>
        <w:jc w:val="both"/>
        <w:rPr>
          <w:ins w:id="1922" w:author="Stephen Michell" w:date="2018-04-26T11:04:00Z"/>
          <w:rFonts w:cstheme="minorHAnsi"/>
          <w:lang w:val="en-CA"/>
        </w:rPr>
      </w:pPr>
      <w:r w:rsidRPr="00503378">
        <w:rPr>
          <w:rFonts w:cstheme="minorHAnsi"/>
          <w:lang w:val="en-CA"/>
        </w:rPr>
        <w:t>Allow some variability or error margin in the reading of time and the scheduling of time based on the read.</w:t>
      </w:r>
    </w:p>
    <w:p w14:paraId="1A3374B9" w14:textId="4FD40321" w:rsidR="00BA62F4" w:rsidRPr="00503378" w:rsidRDefault="00BA62F4" w:rsidP="000D69D3">
      <w:pPr>
        <w:pStyle w:val="ListParagraph"/>
        <w:numPr>
          <w:ilvl w:val="0"/>
          <w:numId w:val="195"/>
        </w:numPr>
        <w:spacing w:after="0" w:line="240" w:lineRule="auto"/>
        <w:jc w:val="both"/>
        <w:rPr>
          <w:ins w:id="1923" w:author="Stephen Michell" w:date="2018-04-26T11:05:00Z"/>
          <w:rFonts w:cstheme="minorHAnsi"/>
          <w:lang w:val="en-CA"/>
          <w:rPrChange w:id="1924" w:author="Tullio Vardanega" w:date="2018-07-27T11:40:00Z">
            <w:rPr>
              <w:ins w:id="1925" w:author="Stephen Michell" w:date="2018-04-26T11:05:00Z"/>
              <w:rFonts w:ascii="Times New Roman" w:hAnsi="Times New Roman" w:cs="Times New Roman"/>
              <w:lang w:val="en-CA"/>
            </w:rPr>
          </w:rPrChange>
        </w:rPr>
      </w:pPr>
      <w:ins w:id="1926" w:author="Stephen Michell" w:date="2018-04-26T11:04:00Z">
        <w:r w:rsidRPr="00503378">
          <w:rPr>
            <w:rFonts w:cstheme="minorHAnsi"/>
            <w:lang w:val="en-CA"/>
            <w:rPrChange w:id="1927" w:author="Tullio Vardanega" w:date="2018-07-27T11:40:00Z">
              <w:rPr>
                <w:rFonts w:ascii="Times New Roman" w:hAnsi="Times New Roman" w:cs="Times New Roman"/>
                <w:lang w:val="en-CA"/>
              </w:rPr>
            </w:rPrChange>
          </w:rPr>
          <w:t xml:space="preserve">Ensure that any code that may be susceptible to a time roll-over </w:t>
        </w:r>
      </w:ins>
      <w:ins w:id="1928" w:author="Stephen Michell" w:date="2018-04-26T11:05:00Z">
        <w:r w:rsidRPr="00503378">
          <w:rPr>
            <w:rFonts w:cstheme="minorHAnsi"/>
            <w:lang w:val="en-CA"/>
            <w:rPrChange w:id="1929" w:author="Tullio Vardanega" w:date="2018-07-27T11:40:00Z">
              <w:rPr>
                <w:rFonts w:ascii="Times New Roman" w:hAnsi="Times New Roman" w:cs="Times New Roman"/>
                <w:lang w:val="en-CA"/>
              </w:rPr>
            </w:rPrChange>
          </w:rPr>
          <w:t>operates correctly in that scenario.</w:t>
        </w:r>
      </w:ins>
    </w:p>
    <w:p w14:paraId="3D430999" w14:textId="0B583FD3" w:rsidR="00BA62F4" w:rsidRPr="00503378" w:rsidRDefault="00BA62F4">
      <w:pPr>
        <w:pStyle w:val="ListParagraph"/>
        <w:spacing w:after="0" w:line="240" w:lineRule="auto"/>
        <w:ind w:left="1209"/>
        <w:jc w:val="both"/>
        <w:rPr>
          <w:ins w:id="1930" w:author="Stephen Michell" w:date="2018-04-26T11:11:00Z"/>
          <w:rFonts w:cstheme="minorHAnsi"/>
          <w:lang w:val="en-CA"/>
          <w:rPrChange w:id="1931" w:author="Tullio Vardanega" w:date="2018-07-27T11:40:00Z">
            <w:rPr>
              <w:ins w:id="1932" w:author="Stephen Michell" w:date="2018-04-26T11:11:00Z"/>
              <w:rFonts w:ascii="Times New Roman" w:hAnsi="Times New Roman" w:cs="Times New Roman"/>
              <w:lang w:val="en-CA"/>
            </w:rPr>
          </w:rPrChange>
        </w:rPr>
        <w:pPrChange w:id="1933" w:author="Stephen Michell" w:date="2018-04-26T11:07:00Z">
          <w:pPr>
            <w:pStyle w:val="ListParagraph"/>
            <w:numPr>
              <w:numId w:val="195"/>
            </w:numPr>
            <w:spacing w:after="0" w:line="240" w:lineRule="auto"/>
            <w:ind w:hanging="360"/>
            <w:jc w:val="both"/>
          </w:pPr>
        </w:pPrChange>
      </w:pPr>
      <w:commentRangeStart w:id="1934"/>
      <w:ins w:id="1935" w:author="Stephen Michell" w:date="2018-04-26T11:05:00Z">
        <w:r w:rsidRPr="009E1A83">
          <w:rPr>
            <w:rFonts w:cstheme="minorHAnsi"/>
            <w:b/>
            <w:lang w:val="en-CA"/>
            <w:rPrChange w:id="1936" w:author="Stephen Michell" w:date="2018-07-29T17:52:00Z">
              <w:rPr>
                <w:rFonts w:ascii="Times New Roman" w:hAnsi="Times New Roman" w:cs="Times New Roman"/>
                <w:lang w:val="en-CA"/>
              </w:rPr>
            </w:rPrChange>
          </w:rPr>
          <w:t>Note</w:t>
        </w:r>
        <w:r w:rsidRPr="00503378">
          <w:rPr>
            <w:rFonts w:cstheme="minorHAnsi"/>
            <w:lang w:val="en-CA"/>
            <w:rPrChange w:id="1937" w:author="Tullio Vardanega" w:date="2018-07-27T11:40:00Z">
              <w:rPr>
                <w:rFonts w:ascii="Times New Roman" w:hAnsi="Times New Roman" w:cs="Times New Roman"/>
                <w:lang w:val="en-CA"/>
              </w:rPr>
            </w:rPrChange>
          </w:rPr>
          <w:t>:</w:t>
        </w:r>
      </w:ins>
      <w:commentRangeEnd w:id="1934"/>
      <w:r w:rsidR="00503378">
        <w:rPr>
          <w:rStyle w:val="CommentReference"/>
        </w:rPr>
        <w:commentReference w:id="1934"/>
      </w:r>
      <w:ins w:id="1938" w:author="Stephen Michell" w:date="2018-04-26T11:05:00Z">
        <w:r w:rsidRPr="00503378">
          <w:rPr>
            <w:rFonts w:cstheme="minorHAnsi"/>
            <w:lang w:val="en-CA"/>
            <w:rPrChange w:id="1939" w:author="Tullio Vardanega" w:date="2018-07-27T11:40:00Z">
              <w:rPr>
                <w:rFonts w:ascii="Times New Roman" w:hAnsi="Times New Roman" w:cs="Times New Roman"/>
                <w:lang w:val="en-CA"/>
              </w:rPr>
            </w:rPrChange>
          </w:rPr>
          <w:t xml:space="preserve"> Computations involving time values before and after roll-over may </w:t>
        </w:r>
      </w:ins>
      <w:ins w:id="1940" w:author="Stephen Michell" w:date="2018-04-26T11:06:00Z">
        <w:r w:rsidRPr="00503378">
          <w:rPr>
            <w:rFonts w:cstheme="minorHAnsi"/>
            <w:lang w:val="en-CA"/>
            <w:rPrChange w:id="1941" w:author="Tullio Vardanega" w:date="2018-07-27T11:40:00Z">
              <w:rPr>
                <w:rFonts w:ascii="Times New Roman" w:hAnsi="Times New Roman" w:cs="Times New Roman"/>
                <w:lang w:val="en-CA"/>
              </w:rPr>
            </w:rPrChange>
          </w:rPr>
          <w:t>yield</w:t>
        </w:r>
      </w:ins>
      <w:ins w:id="1942" w:author="Stephen Michell" w:date="2018-04-26T11:05:00Z">
        <w:r w:rsidRPr="00503378">
          <w:rPr>
            <w:rFonts w:cstheme="minorHAnsi"/>
            <w:lang w:val="en-CA"/>
            <w:rPrChange w:id="1943" w:author="Tullio Vardanega" w:date="2018-07-27T11:40:00Z">
              <w:rPr>
                <w:rFonts w:ascii="Times New Roman" w:hAnsi="Times New Roman" w:cs="Times New Roman"/>
                <w:lang w:val="en-CA"/>
              </w:rPr>
            </w:rPrChange>
          </w:rPr>
          <w:t xml:space="preserve"> </w:t>
        </w:r>
      </w:ins>
      <w:ins w:id="1944" w:author="Stephen Michell" w:date="2018-04-26T11:06:00Z">
        <w:r w:rsidRPr="00503378">
          <w:rPr>
            <w:rFonts w:cstheme="minorHAnsi"/>
            <w:lang w:val="en-CA"/>
            <w:rPrChange w:id="1945" w:author="Tullio Vardanega" w:date="2018-07-27T11:40:00Z">
              <w:rPr>
                <w:rFonts w:ascii="Times New Roman" w:hAnsi="Times New Roman" w:cs="Times New Roman"/>
                <w:lang w:val="en-CA"/>
              </w:rPr>
            </w:rPrChange>
          </w:rPr>
          <w:t>unexpected results.</w:t>
        </w:r>
      </w:ins>
    </w:p>
    <w:p w14:paraId="01FB44B8" w14:textId="5389CBE3" w:rsidR="007059D8" w:rsidRPr="00503378" w:rsidRDefault="007059D8">
      <w:pPr>
        <w:pStyle w:val="ListParagraph"/>
        <w:numPr>
          <w:ilvl w:val="0"/>
          <w:numId w:val="211"/>
        </w:numPr>
        <w:spacing w:after="0" w:line="240" w:lineRule="auto"/>
        <w:jc w:val="both"/>
        <w:rPr>
          <w:rFonts w:cstheme="minorHAnsi"/>
          <w:lang w:val="en-CA"/>
        </w:rPr>
        <w:pPrChange w:id="1946" w:author="Stephen Michell" w:date="2018-04-26T11:11:00Z">
          <w:pPr>
            <w:pStyle w:val="ListParagraph"/>
            <w:numPr>
              <w:numId w:val="195"/>
            </w:numPr>
            <w:spacing w:after="0" w:line="240" w:lineRule="auto"/>
            <w:ind w:hanging="360"/>
            <w:jc w:val="both"/>
          </w:pPr>
        </w:pPrChange>
      </w:pPr>
      <w:ins w:id="1947" w:author="Stephen Michell" w:date="2018-04-26T11:11:00Z">
        <w:r w:rsidRPr="00503378">
          <w:rPr>
            <w:rFonts w:cstheme="minorHAnsi"/>
            <w:lang w:val="en-CA"/>
          </w:rPr>
          <w:t>Ensure that any code that may be susceptible to time jumps (such as leap seconds, time zones and daylight savings time) operates correctly in any of the scenarios</w:t>
        </w:r>
      </w:ins>
      <w:ins w:id="1948" w:author="Tullio Vardanega" w:date="2018-07-27T11:40:00Z">
        <w:r w:rsidR="00503378">
          <w:rPr>
            <w:rFonts w:cstheme="minorHAnsi"/>
            <w:lang w:val="en-CA"/>
          </w:rPr>
          <w:t>.</w:t>
        </w:r>
      </w:ins>
    </w:p>
    <w:p w14:paraId="3B775CF5" w14:textId="5C1DBA98" w:rsidR="008F43A4" w:rsidRPr="00BA62F4" w:rsidDel="00503378" w:rsidRDefault="008F43A4">
      <w:pPr>
        <w:spacing w:after="0" w:line="240" w:lineRule="auto"/>
        <w:jc w:val="both"/>
        <w:rPr>
          <w:del w:id="1949" w:author="Tullio Vardanega" w:date="2018-07-27T11:40:00Z"/>
          <w:rFonts w:ascii="Times New Roman" w:hAnsi="Times New Roman" w:cs="Times New Roman"/>
          <w:lang w:val="en-CA"/>
        </w:rPr>
        <w:pPrChange w:id="1950" w:author="Stephen Michell" w:date="2018-04-26T11:04:00Z">
          <w:pPr>
            <w:pStyle w:val="ListParagraph"/>
            <w:numPr>
              <w:numId w:val="195"/>
            </w:numPr>
            <w:spacing w:after="0" w:line="240" w:lineRule="auto"/>
            <w:ind w:hanging="360"/>
            <w:jc w:val="both"/>
          </w:pPr>
        </w:pPrChange>
      </w:pPr>
      <w:moveFromRangeStart w:id="1951" w:author="Stephen Michell" w:date="2018-04-26T11:00:00Z" w:name="move512503787"/>
      <w:moveFrom w:id="1952" w:author="Stephen Michell" w:date="2018-04-26T11:00:00Z">
        <w:r w:rsidRPr="00BA62F4" w:rsidDel="0082505B">
          <w:rPr>
            <w:lang w:val="en-CA"/>
          </w:rPr>
          <w:t>Use only clocks that have known synchronization properties.</w:t>
        </w:r>
      </w:moveFrom>
    </w:p>
    <w:moveFromRangeEnd w:id="1951"/>
    <w:p w14:paraId="323669A7" w14:textId="3AF0BAB5" w:rsidR="008F43A4" w:rsidRPr="00447BD1" w:rsidDel="007059D8" w:rsidRDefault="008F43A4">
      <w:pPr>
        <w:rPr>
          <w:del w:id="1953" w:author="Stephen Michell" w:date="2018-04-26T11:12:00Z"/>
          <w:rFonts w:ascii="Times New Roman" w:hAnsi="Times New Roman" w:cs="Times New Roman"/>
          <w:lang w:val="en-CA"/>
        </w:rPr>
        <w:pPrChange w:id="1954" w:author="Stephen Michell" w:date="2018-04-26T11:04:00Z">
          <w:pPr>
            <w:pStyle w:val="ListParagraph"/>
            <w:numPr>
              <w:numId w:val="195"/>
            </w:numPr>
            <w:spacing w:after="0" w:line="240" w:lineRule="auto"/>
            <w:ind w:hanging="360"/>
            <w:jc w:val="both"/>
          </w:pPr>
        </w:pPrChange>
      </w:pPr>
      <w:del w:id="1955" w:author="Stephen Michell" w:date="2018-04-26T11:06:00Z">
        <w:r w:rsidRPr="00447BD1" w:rsidDel="00BA62F4">
          <w:rPr>
            <w:rFonts w:ascii="Times New Roman" w:hAnsi="Times New Roman" w:cs="Times New Roman"/>
            <w:lang w:val="en-CA"/>
          </w:rPr>
          <w:delText xml:space="preserve">Protect any code that uses real-time time bases </w:delText>
        </w:r>
      </w:del>
      <w:del w:id="1956" w:author="Stephen Michell" w:date="2018-04-26T11:04:00Z">
        <w:r w:rsidRPr="00447BD1" w:rsidDel="00BA62F4">
          <w:rPr>
            <w:rFonts w:ascii="Times New Roman" w:hAnsi="Times New Roman" w:cs="Times New Roman"/>
            <w:lang w:val="en-CA"/>
          </w:rPr>
          <w:delText xml:space="preserve">with </w:delText>
        </w:r>
      </w:del>
      <w:del w:id="1957" w:author="Stephen Michell" w:date="2018-04-26T11:06:00Z">
        <w:r w:rsidRPr="00447BD1" w:rsidDel="00BA62F4">
          <w:rPr>
            <w:rFonts w:ascii="Times New Roman" w:hAnsi="Times New Roman" w:cs="Times New Roman"/>
            <w:lang w:val="en-CA"/>
          </w:rPr>
          <w:delText xml:space="preserve">any potential of roll-over from going from a large value to a zero or a negative value. This is done by assuming that a rollover can occur and if it is expected that always </w:delText>
        </w:r>
        <w:r w:rsidRPr="008F43A4" w:rsidDel="00BA62F4">
          <w:rPr>
            <w:rFonts w:ascii="Courier New" w:hAnsi="Courier New" w:cs="Courier New"/>
            <w:lang w:val="en-CA"/>
          </w:rPr>
          <w:delText>T1&lt;T2</w:delText>
        </w:r>
        <w:r w:rsidRPr="00447BD1" w:rsidDel="00BA62F4">
          <w:rPr>
            <w:rFonts w:ascii="Times New Roman" w:hAnsi="Times New Roman" w:cs="Times New Roman"/>
            <w:lang w:val="en-CA"/>
          </w:rPr>
          <w:delText xml:space="preserve">, but is found that </w:delText>
        </w:r>
        <w:r w:rsidRPr="008F43A4" w:rsidDel="00BA62F4">
          <w:rPr>
            <w:rFonts w:ascii="Courier New" w:hAnsi="Courier New" w:cs="Courier New"/>
            <w:lang w:val="en-CA"/>
          </w:rPr>
          <w:delText>T1</w:delText>
        </w:r>
        <w:r w:rsidRPr="00447BD1" w:rsidDel="00BA62F4">
          <w:rPr>
            <w:rFonts w:ascii="Times New Roman" w:hAnsi="Times New Roman" w:cs="Times New Roman"/>
            <w:lang w:val="en-CA"/>
          </w:rPr>
          <w:delText xml:space="preserve"> is nearing </w:delText>
        </w:r>
        <w:r w:rsidRPr="008F43A4" w:rsidDel="00BA62F4">
          <w:rPr>
            <w:rFonts w:ascii="Courier New" w:hAnsi="Courier New" w:cs="Courier New"/>
            <w:lang w:val="en-CA"/>
          </w:rPr>
          <w:delText>Time_Base'Last</w:delText>
        </w:r>
        <w:r w:rsidRPr="00447BD1" w:rsidDel="00BA62F4">
          <w:rPr>
            <w:rFonts w:ascii="Times New Roman" w:hAnsi="Times New Roman" w:cs="Times New Roman"/>
            <w:lang w:val="en-CA"/>
          </w:rPr>
          <w:delText xml:space="preserve">, then </w:delText>
        </w:r>
        <w:r w:rsidRPr="008F43A4" w:rsidDel="00BA62F4">
          <w:rPr>
            <w:rFonts w:ascii="Courier New" w:hAnsi="Courier New" w:cs="Courier New"/>
            <w:lang w:val="en-CA"/>
          </w:rPr>
          <w:delText xml:space="preserve">T2&lt;&lt;T1 </w:delText>
        </w:r>
        <w:r w:rsidRPr="00447BD1" w:rsidDel="00BA62F4">
          <w:rPr>
            <w:rFonts w:ascii="Times New Roman" w:hAnsi="Times New Roman" w:cs="Times New Roman"/>
            <w:lang w:val="en-CA"/>
          </w:rPr>
          <w:delText>will be accepted.</w:delText>
        </w:r>
      </w:del>
    </w:p>
    <w:p w14:paraId="04971277" w14:textId="77777777" w:rsidR="008F43A4" w:rsidRDefault="008F43A4">
      <w:pPr>
        <w:spacing w:after="0" w:line="240" w:lineRule="auto"/>
        <w:jc w:val="both"/>
        <w:rPr>
          <w:rFonts w:ascii="Times New Roman" w:hAnsi="Times New Roman" w:cs="Times New Roman"/>
          <w:lang w:val="en-CA"/>
        </w:rPr>
        <w:pPrChange w:id="1958" w:author="Tullio Vardanega" w:date="2018-07-27T11:40:00Z">
          <w:pPr>
            <w:spacing w:after="0"/>
          </w:pPr>
        </w:pPrChange>
      </w:pPr>
    </w:p>
    <w:p w14:paraId="0EBDF6C6" w14:textId="4894ADAA" w:rsidR="008F43A4" w:rsidRPr="00141B8B" w:rsidRDefault="008F43A4" w:rsidP="009F5EC9">
      <w:pPr>
        <w:pStyle w:val="Heading2"/>
        <w:rPr>
          <w:lang w:val="en-CA"/>
        </w:rPr>
      </w:pPr>
      <w:bookmarkStart w:id="1959" w:name="_Toc520048490"/>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1959"/>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47585BBB" w:rsidR="008F43A4" w:rsidRPr="00950304" w:rsidRDefault="008F43A4" w:rsidP="008F43A4">
      <w:pPr>
        <w:jc w:val="both"/>
        <w:rPr>
          <w:rFonts w:cstheme="minorHAnsi"/>
          <w:lang w:val="en-CA"/>
          <w:rPrChange w:id="1960" w:author="Tullio Vardanega" w:date="2018-07-27T11:42:00Z">
            <w:rPr>
              <w:rFonts w:ascii="Times New Roman" w:hAnsi="Times New Roman" w:cs="Times New Roman"/>
              <w:lang w:val="en-CA"/>
            </w:rPr>
          </w:rPrChange>
        </w:rPr>
      </w:pPr>
      <w:r w:rsidRPr="00950304">
        <w:rPr>
          <w:rFonts w:cstheme="minorHAnsi"/>
          <w:lang w:val="en-CA"/>
          <w:rPrChange w:id="1961" w:author="Tullio Vardanega" w:date="2018-07-27T11:42:00Z">
            <w:rPr>
              <w:rFonts w:ascii="Times New Roman" w:hAnsi="Times New Roman" w:cs="Times New Roman"/>
              <w:lang w:val="en-CA"/>
            </w:rPr>
          </w:rPrChange>
        </w:rPr>
        <w:t>Many real</w:t>
      </w:r>
      <w:r w:rsidR="005C0C2E" w:rsidRPr="00950304">
        <w:rPr>
          <w:rFonts w:cstheme="minorHAnsi"/>
          <w:lang w:val="en-CA"/>
          <w:rPrChange w:id="1962" w:author="Tullio Vardanega" w:date="2018-07-27T11:42:00Z">
            <w:rPr>
              <w:rFonts w:ascii="Times New Roman" w:hAnsi="Times New Roman" w:cs="Times New Roman"/>
              <w:lang w:val="en-CA"/>
            </w:rPr>
          </w:rPrChange>
        </w:rPr>
        <w:t>-</w:t>
      </w:r>
      <w:r w:rsidRPr="00950304">
        <w:rPr>
          <w:rFonts w:cstheme="minorHAnsi"/>
          <w:lang w:val="en-CA"/>
          <w:rPrChange w:id="1963" w:author="Tullio Vardanega" w:date="2018-07-27T11:42:00Z">
            <w:rPr>
              <w:rFonts w:ascii="Times New Roman" w:hAnsi="Times New Roman" w:cs="Times New Roman"/>
              <w:lang w:val="en-CA"/>
            </w:rPr>
          </w:rPrChange>
        </w:rPr>
        <w:t>time systems are characterized by collections of jobs waiting for a start-time for a time-based iteration, or an event for sporadic activities. A common mistake in programming such systems is to base the start time of the next iteration upon either a non-monotonic or a non-realtime clock, or to base it upon an offset from the start time or completion time of the last iteration. In the first case, conversion errors and possible drift of the real</w:t>
      </w:r>
      <w:r w:rsidR="005C0C2E" w:rsidRPr="00950304">
        <w:rPr>
          <w:rFonts w:cstheme="minorHAnsi"/>
          <w:lang w:val="en-CA"/>
          <w:rPrChange w:id="1964" w:author="Tullio Vardanega" w:date="2018-07-27T11:42:00Z">
            <w:rPr>
              <w:rFonts w:ascii="Times New Roman" w:hAnsi="Times New Roman" w:cs="Times New Roman"/>
              <w:lang w:val="en-CA"/>
            </w:rPr>
          </w:rPrChange>
        </w:rPr>
        <w:t>-</w:t>
      </w:r>
      <w:r w:rsidRPr="00950304">
        <w:rPr>
          <w:rFonts w:cstheme="minorHAnsi"/>
          <w:lang w:val="en-CA"/>
          <w:rPrChange w:id="1965" w:author="Tullio Vardanega" w:date="2018-07-27T11:42:00Z">
            <w:rPr>
              <w:rFonts w:ascii="Times New Roman" w:hAnsi="Times New Roman" w:cs="Times New Roman"/>
              <w:lang w:val="en-CA"/>
            </w:rPr>
          </w:rPrChange>
        </w:rPr>
        <w:t xml:space="preserve">time clock </w:t>
      </w:r>
      <w:r w:rsidRPr="00950304">
        <w:rPr>
          <w:rFonts w:cstheme="minorHAnsi"/>
          <w:lang w:val="en-CA"/>
          <w:rPrChange w:id="1966" w:author="Tullio Vardanega" w:date="2018-07-27T11:42:00Z">
            <w:rPr>
              <w:rFonts w:ascii="Times New Roman" w:hAnsi="Times New Roman" w:cs="Times New Roman"/>
              <w:lang w:val="en-CA"/>
            </w:rPr>
          </w:rPrChange>
        </w:rPr>
        <w:lastRenderedPageBreak/>
        <w:t>can cause the next iteration to be wrongly programmed. In the second case, higher priority work may have delayed the actual start or completion of the task in an individual iteration, resulting again in time drift.</w:t>
      </w:r>
    </w:p>
    <w:p w14:paraId="5214B0C0" w14:textId="7C20A104" w:rsidR="008F43A4" w:rsidRPr="00950304" w:rsidRDefault="008F43A4" w:rsidP="008F43A4">
      <w:pPr>
        <w:jc w:val="both"/>
        <w:rPr>
          <w:rFonts w:cstheme="minorHAnsi"/>
          <w:lang w:val="en-CA"/>
          <w:rPrChange w:id="1967" w:author="Tullio Vardanega" w:date="2018-07-27T11:42:00Z">
            <w:rPr>
              <w:rFonts w:ascii="Times New Roman" w:hAnsi="Times New Roman" w:cs="Times New Roman"/>
              <w:lang w:val="en-CA"/>
            </w:rPr>
          </w:rPrChange>
        </w:rPr>
      </w:pPr>
      <w:r w:rsidRPr="00950304">
        <w:rPr>
          <w:rFonts w:cstheme="minorHAnsi"/>
          <w:lang w:val="en-CA"/>
          <w:rPrChange w:id="1968" w:author="Tullio Vardanega" w:date="2018-07-27T11:42:00Z">
            <w:rPr>
              <w:rFonts w:ascii="Times New Roman" w:hAnsi="Times New Roman" w:cs="Times New Roman"/>
              <w:lang w:val="en-CA"/>
            </w:rPr>
          </w:rPrChange>
        </w:rPr>
        <w:t>With enough drift, an iterative task will begin missing its deadlines, and will either produce the wrong results</w:t>
      </w:r>
      <w:del w:id="1969" w:author="Stephen Michell" w:date="2018-07-29T17:53:00Z">
        <w:r w:rsidRPr="00950304" w:rsidDel="009E1A83">
          <w:rPr>
            <w:rFonts w:cstheme="minorHAnsi"/>
            <w:lang w:val="en-CA"/>
            <w:rPrChange w:id="1970" w:author="Tullio Vardanega" w:date="2018-07-27T11:42:00Z">
              <w:rPr>
                <w:rFonts w:ascii="Times New Roman" w:hAnsi="Times New Roman" w:cs="Times New Roman"/>
                <w:lang w:val="en-CA"/>
              </w:rPr>
            </w:rPrChange>
          </w:rPr>
          <w:delText>,</w:delText>
        </w:r>
      </w:del>
      <w:r w:rsidRPr="00950304">
        <w:rPr>
          <w:rFonts w:cstheme="minorHAnsi"/>
          <w:lang w:val="en-CA"/>
          <w:rPrChange w:id="1971" w:author="Tullio Vardanega" w:date="2018-07-27T11:42:00Z">
            <w:rPr>
              <w:rFonts w:ascii="Times New Roman" w:hAnsi="Times New Roman" w:cs="Times New Roman"/>
              <w:lang w:val="en-CA"/>
            </w:rPr>
          </w:rPrChange>
        </w:rPr>
        <w:t xml:space="preserve"> or </w:t>
      </w:r>
      <w:del w:id="1972" w:author="Tullio Vardanega" w:date="2018-07-27T11:42:00Z">
        <w:r w:rsidRPr="00950304" w:rsidDel="00950304">
          <w:rPr>
            <w:rFonts w:cstheme="minorHAnsi"/>
            <w:lang w:val="en-CA"/>
            <w:rPrChange w:id="1973" w:author="Tullio Vardanega" w:date="2018-07-27T11:42:00Z">
              <w:rPr>
                <w:rFonts w:ascii="Times New Roman" w:hAnsi="Times New Roman" w:cs="Times New Roman"/>
                <w:lang w:val="en-CA"/>
              </w:rPr>
            </w:rPrChange>
          </w:rPr>
          <w:delText xml:space="preserve">will </w:delText>
        </w:r>
      </w:del>
      <w:r w:rsidRPr="00950304">
        <w:rPr>
          <w:rFonts w:cstheme="minorHAnsi"/>
          <w:lang w:val="en-CA"/>
          <w:rPrChange w:id="1974" w:author="Tullio Vardanega" w:date="2018-07-27T11:42:00Z">
            <w:rPr>
              <w:rFonts w:ascii="Times New Roman" w:hAnsi="Times New Roman" w:cs="Times New Roman"/>
              <w:lang w:val="en-CA"/>
            </w:rPr>
          </w:rPrChange>
        </w:rPr>
        <w:t>fail completely, resulting in arbitrary failures up to catastrophic loss of the enclosing system.</w:t>
      </w:r>
    </w:p>
    <w:p w14:paraId="7ECD9B33" w14:textId="6D851A16" w:rsidR="008F43A4" w:rsidRPr="00950304" w:rsidRDefault="008F43A4" w:rsidP="008F43A4">
      <w:pPr>
        <w:jc w:val="both"/>
        <w:rPr>
          <w:rFonts w:cstheme="minorHAnsi"/>
          <w:lang w:val="en-CA"/>
          <w:rPrChange w:id="1975" w:author="Tullio Vardanega" w:date="2018-07-27T11:42:00Z">
            <w:rPr>
              <w:rFonts w:ascii="Times New Roman" w:hAnsi="Times New Roman" w:cs="Times New Roman"/>
              <w:lang w:val="en-CA"/>
            </w:rPr>
          </w:rPrChange>
        </w:rPr>
      </w:pPr>
      <w:r w:rsidRPr="00950304">
        <w:rPr>
          <w:rFonts w:cstheme="minorHAnsi"/>
          <w:lang w:val="en-CA"/>
          <w:rPrChange w:id="1976" w:author="Tullio Vardanega" w:date="2018-07-27T11:42:00Z">
            <w:rPr>
              <w:rFonts w:ascii="Times New Roman" w:hAnsi="Times New Roman" w:cs="Times New Roman"/>
              <w:lang w:val="en-CA"/>
            </w:rPr>
          </w:rPrChange>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950304">
        <w:rPr>
          <w:rFonts w:cstheme="minorHAnsi"/>
          <w:lang w:val="en-CA"/>
          <w:rPrChange w:id="1977" w:author="Tullio Vardanega" w:date="2018-07-27T11:42:00Z">
            <w:rPr>
              <w:rFonts w:ascii="Times New Roman" w:hAnsi="Times New Roman" w:cs="Times New Roman"/>
              <w:lang w:val="en-CA"/>
            </w:rPr>
          </w:rPrChange>
        </w:rPr>
        <w:t>-</w:t>
      </w:r>
      <w:r w:rsidRPr="00950304">
        <w:rPr>
          <w:rFonts w:cstheme="minorHAnsi"/>
          <w:lang w:val="en-CA"/>
          <w:rPrChange w:id="1978" w:author="Tullio Vardanega" w:date="2018-07-27T11:42:00Z">
            <w:rPr>
              <w:rFonts w:ascii="Times New Roman" w:hAnsi="Times New Roman" w:cs="Times New Roman"/>
              <w:lang w:val="en-CA"/>
            </w:rPr>
          </w:rPrChange>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Pr="00950304" w:rsidRDefault="008F43A4" w:rsidP="008F43A4">
      <w:pPr>
        <w:jc w:val="both"/>
        <w:rPr>
          <w:rFonts w:cstheme="minorHAnsi"/>
          <w:lang w:val="en-CA"/>
          <w:rPrChange w:id="1979" w:author="Tullio Vardanega" w:date="2018-07-27T11:42:00Z">
            <w:rPr>
              <w:rFonts w:ascii="Times New Roman" w:hAnsi="Times New Roman" w:cs="Times New Roman"/>
              <w:lang w:val="en-CA"/>
            </w:rPr>
          </w:rPrChange>
        </w:rPr>
      </w:pPr>
      <w:r w:rsidRPr="00950304">
        <w:rPr>
          <w:rFonts w:cstheme="minorHAnsi"/>
          <w:lang w:val="en-CA"/>
          <w:rPrChange w:id="1980" w:author="Tullio Vardanega" w:date="2018-07-27T11:42:00Z">
            <w:rPr>
              <w:rFonts w:ascii="Times New Roman" w:hAnsi="Times New Roman" w:cs="Times New Roman"/>
              <w:lang w:val="en-CA"/>
            </w:rPr>
          </w:rPrChange>
        </w:rPr>
        <w:t xml:space="preserve">In any case, when a system is virtual, its connection with the real world (i.e. hardware and virtualizer) clocks is indirect. Clocks for the virtualized system are updated when the </w:t>
      </w:r>
      <w:r w:rsidR="00D2774A" w:rsidRPr="00950304">
        <w:rPr>
          <w:rFonts w:cstheme="minorHAnsi"/>
          <w:lang w:val="en-CA"/>
          <w:rPrChange w:id="1981" w:author="Tullio Vardanega" w:date="2018-07-27T11:42:00Z">
            <w:rPr>
              <w:rFonts w:ascii="Times New Roman" w:hAnsi="Times New Roman" w:cs="Times New Roman"/>
              <w:lang w:val="en-CA"/>
            </w:rPr>
          </w:rPrChange>
        </w:rPr>
        <w:t xml:space="preserve">virtualized </w:t>
      </w:r>
      <w:r w:rsidRPr="00950304">
        <w:rPr>
          <w:rFonts w:cstheme="minorHAnsi"/>
          <w:lang w:val="en-CA"/>
          <w:rPrChange w:id="1982" w:author="Tullio Vardanega" w:date="2018-07-27T11:42:00Z">
            <w:rPr>
              <w:rFonts w:ascii="Times New Roman" w:hAnsi="Times New Roman" w:cs="Times New Roman"/>
              <w:lang w:val="en-CA"/>
            </w:rPr>
          </w:rPrChange>
        </w:rPr>
        <w:t xml:space="preserve">system resumes, and time may “jump” or may advance much faster than normal until the clocks are synchronized with the real world. </w:t>
      </w:r>
      <w:r w:rsidR="00D2774A" w:rsidRPr="00950304">
        <w:rPr>
          <w:rFonts w:cstheme="minorHAnsi"/>
          <w:lang w:val="en-CA"/>
          <w:rPrChange w:id="1983" w:author="Tullio Vardanega" w:date="2018-07-27T11:42:00Z">
            <w:rPr>
              <w:rFonts w:ascii="Times New Roman" w:hAnsi="Times New Roman" w:cs="Times New Roman"/>
              <w:lang w:val="en-CA"/>
            </w:rPr>
          </w:rPrChange>
        </w:rPr>
        <w:t>Similarly, time may run slow</w:t>
      </w:r>
      <w:r w:rsidR="00C344A9" w:rsidRPr="00950304">
        <w:rPr>
          <w:rFonts w:cstheme="minorHAnsi"/>
          <w:lang w:val="en-CA"/>
          <w:rPrChange w:id="1984" w:author="Tullio Vardanega" w:date="2018-07-27T11:42:00Z">
            <w:rPr>
              <w:rFonts w:ascii="Times New Roman" w:hAnsi="Times New Roman" w:cs="Times New Roman"/>
              <w:lang w:val="en-CA"/>
            </w:rPr>
          </w:rPrChange>
        </w:rPr>
        <w:t>ly or erratically</w:t>
      </w:r>
      <w:r w:rsidR="00D2774A" w:rsidRPr="00950304">
        <w:rPr>
          <w:rFonts w:cstheme="minorHAnsi"/>
          <w:lang w:val="en-CA"/>
          <w:rPrChange w:id="1985" w:author="Tullio Vardanega" w:date="2018-07-27T11:42:00Z">
            <w:rPr>
              <w:rFonts w:ascii="Times New Roman" w:hAnsi="Times New Roman" w:cs="Times New Roman"/>
              <w:lang w:val="en-CA"/>
            </w:rPr>
          </w:rPrChange>
        </w:rPr>
        <w:t xml:space="preserve"> in an executing virtualized system. </w:t>
      </w:r>
      <w:r w:rsidRPr="00950304">
        <w:rPr>
          <w:rFonts w:cstheme="minorHAnsi"/>
          <w:lang w:val="en-CA"/>
          <w:rPrChange w:id="1986" w:author="Tullio Vardanega" w:date="2018-07-27T11:42:00Z">
            <w:rPr>
              <w:rFonts w:ascii="Times New Roman" w:hAnsi="Times New Roman" w:cs="Times New Roman"/>
              <w:lang w:val="en-CA"/>
            </w:rPr>
          </w:rPrChange>
        </w:rPr>
        <w:t>Th</w:t>
      </w:r>
      <w:r w:rsidR="00D2774A" w:rsidRPr="00950304">
        <w:rPr>
          <w:rFonts w:cstheme="minorHAnsi"/>
          <w:lang w:val="en-CA"/>
          <w:rPrChange w:id="1987" w:author="Tullio Vardanega" w:date="2018-07-27T11:42:00Z">
            <w:rPr>
              <w:rFonts w:ascii="Times New Roman" w:hAnsi="Times New Roman" w:cs="Times New Roman"/>
              <w:lang w:val="en-CA"/>
            </w:rPr>
          </w:rPrChange>
        </w:rPr>
        <w:t>ese behaviours</w:t>
      </w:r>
      <w:r w:rsidRPr="00950304">
        <w:rPr>
          <w:rFonts w:cstheme="minorHAnsi"/>
          <w:lang w:val="en-CA"/>
          <w:rPrChange w:id="1988" w:author="Tullio Vardanega" w:date="2018-07-27T11:42:00Z">
            <w:rPr>
              <w:rFonts w:ascii="Times New Roman" w:hAnsi="Times New Roman" w:cs="Times New Roman"/>
              <w:lang w:val="en-CA"/>
            </w:rPr>
          </w:rPrChange>
        </w:rPr>
        <w:t xml:space="preserve"> can result in processes being mis-synchronized or missing deadlines if time jumps or progresses too quickly for the task to get its work completed. </w:t>
      </w:r>
    </w:p>
    <w:p w14:paraId="0187E290" w14:textId="6E20D3B7" w:rsidR="008F43A4" w:rsidRPr="00950304" w:rsidRDefault="008F43A4" w:rsidP="008F43A4">
      <w:pPr>
        <w:jc w:val="both"/>
        <w:rPr>
          <w:rFonts w:cstheme="minorHAnsi"/>
          <w:lang w:val="en-CA"/>
          <w:rPrChange w:id="1989" w:author="Tullio Vardanega" w:date="2018-07-27T11:42:00Z">
            <w:rPr>
              <w:rFonts w:ascii="Times New Roman" w:hAnsi="Times New Roman" w:cs="Times New Roman"/>
              <w:lang w:val="en-CA"/>
            </w:rPr>
          </w:rPrChange>
        </w:rPr>
      </w:pPr>
      <w:r w:rsidRPr="00950304">
        <w:rPr>
          <w:rFonts w:cstheme="minorHAnsi"/>
          <w:lang w:val="en-CA"/>
          <w:rPrChange w:id="1990" w:author="Tullio Vardanega" w:date="2018-07-27T11:42:00Z">
            <w:rPr>
              <w:rFonts w:ascii="Times New Roman" w:hAnsi="Times New Roman" w:cs="Times New Roman"/>
              <w:lang w:val="en-CA"/>
            </w:rPr>
          </w:rPrChange>
        </w:rPr>
        <w:t>If an attacker is aware that an application is virtualized, or that it is depending upon a non-real</w:t>
      </w:r>
      <w:ins w:id="1991" w:author="Tullio Vardanega" w:date="2018-07-27T11:42:00Z">
        <w:r w:rsidR="00950304">
          <w:rPr>
            <w:rFonts w:cstheme="minorHAnsi"/>
            <w:lang w:val="en-CA"/>
          </w:rPr>
          <w:t>-</w:t>
        </w:r>
      </w:ins>
      <w:r w:rsidRPr="00950304">
        <w:rPr>
          <w:rFonts w:cstheme="minorHAnsi"/>
          <w:lang w:val="en-CA"/>
          <w:rPrChange w:id="1992" w:author="Tullio Vardanega" w:date="2018-07-27T11:42:00Z">
            <w:rPr>
              <w:rFonts w:ascii="Times New Roman" w:hAnsi="Times New Roman" w:cs="Times New Roman"/>
              <w:lang w:val="en-CA"/>
            </w:rPr>
          </w:rPrChange>
        </w:rPr>
        <w:t>time clock, and can determine what other applications share the same resource, they may be able to generate load for the other virtualized applications so that the one in question cannot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649A4132" w14:textId="271A2606" w:rsidR="00705B94" w:rsidRDefault="00705B94">
      <w:pPr>
        <w:spacing w:after="0"/>
        <w:rPr>
          <w:ins w:id="1993" w:author="Stephen Michell" w:date="2018-06-19T14:54:00Z"/>
        </w:rPr>
        <w:pPrChange w:id="1994" w:author="Stephen Michell" w:date="2018-06-20T14:57:00Z">
          <w:pPr/>
        </w:pPrChange>
      </w:pPr>
      <w:ins w:id="1995" w:author="Stephen Michell" w:date="2018-06-19T14:54:00Z">
        <w:r>
          <w:t>Burns and Wellings, Real Time Sy</w:t>
        </w:r>
        <w:r w:rsidR="00B34218">
          <w:t>stems and Programming Languages</w:t>
        </w:r>
        <w:r>
          <w:t xml:space="preserve"> </w:t>
        </w:r>
        <w:r w:rsidR="00E56512">
          <w:t>[38]</w:t>
        </w:r>
      </w:ins>
    </w:p>
    <w:p w14:paraId="1C98479A" w14:textId="54B8AD43" w:rsidR="000F1FC2" w:rsidRPr="000F1FC2" w:rsidRDefault="00705B94">
      <w:pPr>
        <w:spacing w:after="0"/>
        <w:pPrChange w:id="1996" w:author="Stephen Michell" w:date="2018-06-20T14:57:00Z">
          <w:pPr/>
        </w:pPrChange>
      </w:pPr>
      <w:ins w:id="1997" w:author="Stephen Michell" w:date="2018-06-19T14:54:00Z">
        <w:r>
          <w:t>Kopetz, Hermann Real-Time Systems: Design Principles for Dis</w:t>
        </w:r>
        <w:r w:rsidR="00E56512">
          <w:t>tributed Embedded Applications [39]</w:t>
        </w:r>
      </w:ins>
      <w:commentRangeStart w:id="1998"/>
      <w:del w:id="1999" w:author="Stephen Michell" w:date="2018-06-19T14:54:00Z">
        <w:r w:rsidR="000F1FC2" w:rsidDel="00705B94">
          <w:delText>TBD</w:delText>
        </w:r>
        <w:commentRangeEnd w:id="1998"/>
        <w:r w:rsidR="00CF033F" w:rsidRPr="00B34218" w:rsidDel="00705B94">
          <w:rPr>
            <w:rPrChange w:id="2000" w:author="Stephen Michell" w:date="2018-06-20T14:57:00Z">
              <w:rPr>
                <w:rStyle w:val="CommentReference"/>
              </w:rPr>
            </w:rPrChange>
          </w:rPr>
          <w:commentReference w:id="1998"/>
        </w:r>
      </w:del>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lastRenderedPageBreak/>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2001" w:name="_Toc520048491"/>
      <w:r w:rsidRPr="00A47468">
        <w:rPr>
          <w:rFonts w:cs="Arial-BoldMT"/>
          <w:bCs/>
        </w:rPr>
        <w:t>8.1 General</w:t>
      </w:r>
      <w:bookmarkEnd w:id="2001"/>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726A55DD" w:rsidR="00A47468" w:rsidRDefault="00A47468" w:rsidP="00A47468">
      <w:pPr>
        <w:pStyle w:val="Heading2"/>
        <w:rPr>
          <w:rFonts w:cs="Arial-BoldMT"/>
          <w:bCs/>
        </w:rPr>
      </w:pPr>
      <w:bookmarkStart w:id="2002" w:name="_Toc520048492"/>
      <w:r>
        <w:rPr>
          <w:rFonts w:cs="Arial-BoldMT"/>
          <w:bCs/>
        </w:rPr>
        <w:t>8.</w:t>
      </w:r>
      <w:r>
        <w:rPr>
          <w:rFonts w:cs="Arial-BoldMT"/>
          <w:bCs/>
          <w:color w:val="FF0000"/>
        </w:rPr>
        <w:t>2</w:t>
      </w:r>
      <w:r>
        <w:rPr>
          <w:rFonts w:cs="Arial-BoldMT"/>
          <w:bCs/>
        </w:rPr>
        <w:t xml:space="preserve"> Modifying Constants </w:t>
      </w:r>
      <w:r w:rsidR="00EE006C">
        <w:rPr>
          <w:rFonts w:cs="Arial-BoldMT"/>
          <w:bCs/>
        </w:rPr>
        <w:t>[UJO]</w:t>
      </w:r>
      <w:bookmarkEnd w:id="2002"/>
      <w:r w:rsidR="00EE006C">
        <w:rPr>
          <w:rFonts w:cs="Arial-BoldMT"/>
          <w:bCs/>
        </w:rPr>
        <w:t xml:space="preserve">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r w:rsidR="00DC101F">
        <w:instrText>J</w:instrText>
      </w:r>
      <w:r>
        <w:instrText xml:space="preserve">O]" </w:instrText>
      </w:r>
      <w:r>
        <w:fldChar w:fldCharType="end"/>
      </w:r>
      <w:r w:rsidRPr="00780FE2">
        <w:rPr>
          <w:rFonts w:cs="Arial-BoldMT"/>
          <w:bCs/>
        </w:rPr>
        <w:t xml:space="preserve"> </w:t>
      </w:r>
      <w:r>
        <w:rPr>
          <w:rFonts w:cs="Arial-BoldMT"/>
          <w:bCs/>
        </w:rPr>
        <w:fldChar w:fldCharType="begin"/>
      </w:r>
      <w:r>
        <w:instrText xml:space="preserve"> XE "</w:instrText>
      </w:r>
      <w:r>
        <w:rPr>
          <w:rFonts w:cs="Arial-BoldMT"/>
          <w:bCs/>
        </w:rPr>
        <w:instrText>U</w:instrText>
      </w:r>
      <w:r w:rsidR="00DC101F">
        <w:rPr>
          <w:rFonts w:cs="Arial-BoldMT"/>
          <w:bCs/>
        </w:rPr>
        <w:instrText>J</w:instrText>
      </w:r>
      <w:r>
        <w:rPr>
          <w:rFonts w:cs="Arial-BoldMT"/>
          <w:bCs/>
        </w:rPr>
        <w:instrText xml:space="preserve">O </w:instrText>
      </w:r>
      <w:r>
        <w:instrText xml:space="preserve">– Modifying Constants" </w:instrText>
      </w:r>
      <w:r>
        <w:rPr>
          <w:rFonts w:cs="Arial-BoldMT"/>
          <w:bCs/>
        </w:rPr>
        <w:fldChar w:fldCharType="end"/>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C96CF0A" w:rsidR="00A47468" w:rsidRPr="00780FE2" w:rsidRDefault="00A47468" w:rsidP="00A47468">
      <w:pPr>
        <w:autoSpaceDE w:val="0"/>
        <w:autoSpaceDN w:val="0"/>
        <w:adjustRightInd w:val="0"/>
        <w:rPr>
          <w:rFonts w:cs="ArialMT"/>
          <w:color w:val="000000"/>
        </w:rPr>
      </w:pPr>
      <w:r>
        <w:rPr>
          <w:rFonts w:cs="ArialMT"/>
          <w:color w:val="000000"/>
        </w:rPr>
        <w:t xml:space="preserve">However, some of these languages allow alteration of the value of this entity in some cases after all. The semantics then range from legitimate and deterministic </w:t>
      </w:r>
      <w:del w:id="2003" w:author="Tullio Vardanega" w:date="2018-07-27T08:21:00Z">
        <w:r w:rsidDel="00625E20">
          <w:rPr>
            <w:rFonts w:cs="ArialMT"/>
            <w:color w:val="000000"/>
          </w:rPr>
          <w:delText>behavior</w:delText>
        </w:r>
      </w:del>
      <w:r w:rsidR="00625E20">
        <w:rPr>
          <w:rFonts w:cs="ArialMT"/>
          <w:color w:val="000000"/>
        </w:rPr>
        <w:t>behaviour</w:t>
      </w:r>
      <w:r>
        <w:rPr>
          <w:rFonts w:cs="ArialMT"/>
          <w:color w:val="000000"/>
        </w:rPr>
        <w:t xml:space="preserve"> to implementation-defined or undefined </w:t>
      </w:r>
      <w:r w:rsidR="00625E20">
        <w:rPr>
          <w:rFonts w:cs="ArialMT"/>
          <w:color w:val="000000"/>
        </w:rPr>
        <w:t>behaviour</w:t>
      </w:r>
      <w:r>
        <w:rPr>
          <w:rFonts w:cs="ArialMT"/>
          <w:color w:val="000000"/>
        </w:rPr>
        <w:t>.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02BBC78D" w:rsidR="00A47468" w:rsidRDefault="00A47468" w:rsidP="00A47468">
      <w:pPr>
        <w:spacing w:after="0"/>
      </w:pPr>
      <w:r>
        <w:t xml:space="preserve">CWE: </w:t>
      </w:r>
      <w:r w:rsidR="007059D8">
        <w:t>None</w:t>
      </w:r>
    </w:p>
    <w:p w14:paraId="3CEEB778" w14:textId="77777777" w:rsidR="00A47468" w:rsidRDefault="00A47468" w:rsidP="00BA689E">
      <w:pPr>
        <w:spacing w:after="0"/>
      </w:pPr>
      <w:r>
        <w:t>CERT C guide</w:t>
      </w:r>
      <w:r w:rsidRPr="00AC1719">
        <w:t xml:space="preserve">lines: </w:t>
      </w:r>
      <w:r>
        <w:t xml:space="preserve"> </w:t>
      </w:r>
      <w:r w:rsidRPr="00BA689E">
        <w:t xml:space="preserve">DCL52-CPP , </w:t>
      </w:r>
      <w:r w:rsidRPr="00391206">
        <w:t xml:space="preserve">EXP 40-C, </w:t>
      </w:r>
      <w:r w:rsidRPr="00BA689E">
        <w:t>EXP55-CPP, EXP05-C</w:t>
      </w:r>
    </w:p>
    <w:p w14:paraId="2D01584D" w14:textId="77777777" w:rsidR="00A47468" w:rsidRPr="009E1A83" w:rsidRDefault="00A47468" w:rsidP="00BA689E">
      <w:pPr>
        <w:spacing w:after="0"/>
        <w:rPr>
          <w:lang w:val="it-IT"/>
        </w:rPr>
      </w:pPr>
      <w:r w:rsidRPr="009E1A83">
        <w:rPr>
          <w:lang w:val="it-IT"/>
        </w:rPr>
        <w:t>MISRA C: 11.8</w:t>
      </w:r>
    </w:p>
    <w:p w14:paraId="27A5566B" w14:textId="77777777" w:rsidR="00A47468" w:rsidRPr="009E1A83" w:rsidRDefault="00A47468" w:rsidP="00BA689E">
      <w:pPr>
        <w:spacing w:after="0"/>
        <w:rPr>
          <w:lang w:val="it-IT"/>
        </w:rPr>
      </w:pPr>
      <w:r w:rsidRPr="009E1A83">
        <w:rPr>
          <w:lang w:val="it-IT"/>
        </w:rPr>
        <w:t xml:space="preserve">MISRA C++: 5.2.5, 7-1-1, 9-3-3 </w:t>
      </w:r>
    </w:p>
    <w:p w14:paraId="0CF1158D" w14:textId="77777777" w:rsidR="00A47468" w:rsidRPr="009E1A83" w:rsidRDefault="00A47468" w:rsidP="00BA689E">
      <w:pPr>
        <w:spacing w:after="0"/>
        <w:rPr>
          <w:lang w:val="it-IT"/>
        </w:rPr>
      </w:pPr>
      <w:r w:rsidRPr="009E1A83">
        <w:rPr>
          <w:lang w:val="it-IT"/>
        </w:rPr>
        <w:t>CCG: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w:t>
      </w:r>
      <w:r>
        <w:rPr>
          <w:rFonts w:cs="TimesNewRomanPSMT"/>
          <w:color w:val="000000"/>
        </w:rPr>
        <w:lastRenderedPageBreak/>
        <w:t>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19994552" w14:textId="77777777" w:rsidR="00CF6E55" w:rsidRPr="009E1A83"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p>
    <w:p w14:paraId="72751A26" w14:textId="280525F2" w:rsidR="00A20885" w:rsidRDefault="00A20885" w:rsidP="00B72322">
      <w:pPr>
        <w:numPr>
          <w:ilvl w:val="0"/>
          <w:numId w:val="65"/>
        </w:numPr>
        <w:autoSpaceDE w:val="0"/>
        <w:autoSpaceDN w:val="0"/>
        <w:adjustRightInd w:val="0"/>
        <w:spacing w:after="0" w:line="240" w:lineRule="auto"/>
        <w:ind w:left="714" w:hanging="357"/>
      </w:pPr>
      <w:r>
        <w:br w:type="page"/>
      </w:r>
    </w:p>
    <w:p w14:paraId="4D5E8FAC" w14:textId="77777777" w:rsidR="00A20885" w:rsidRDefault="00A20885" w:rsidP="00A20885">
      <w:pPr>
        <w:pStyle w:val="Heading1"/>
        <w:jc w:val="center"/>
      </w:pPr>
      <w:bookmarkStart w:id="2004" w:name="_Toc358896477"/>
      <w:bookmarkStart w:id="2005" w:name="_Toc440397723"/>
      <w:bookmarkStart w:id="2006" w:name="_Toc520048493"/>
      <w:r>
        <w:lastRenderedPageBreak/>
        <w:t>Annex A</w:t>
      </w:r>
      <w:r>
        <w:br/>
      </w:r>
      <w:r w:rsidRPr="0025282A">
        <w:rPr>
          <w:b w:val="0"/>
        </w:rPr>
        <w:t>(</w:t>
      </w:r>
      <w:r w:rsidRPr="00060BDA">
        <w:rPr>
          <w:b w:val="0"/>
          <w:i/>
        </w:rPr>
        <w:t>informative</w:t>
      </w:r>
      <w:r w:rsidRPr="0025282A">
        <w:rPr>
          <w:b w:val="0"/>
        </w:rPr>
        <w:t>)</w:t>
      </w:r>
      <w:r>
        <w:br/>
        <w:t>Vulnerability Taxonomy and List</w:t>
      </w:r>
      <w:bookmarkEnd w:id="2004"/>
      <w:bookmarkEnd w:id="2005"/>
      <w:bookmarkEnd w:id="2006"/>
    </w:p>
    <w:p w14:paraId="3FBA883C" w14:textId="77777777" w:rsidR="00A20885" w:rsidRPr="00721CB7" w:rsidRDefault="00A20885" w:rsidP="00A20885">
      <w:pPr>
        <w:pStyle w:val="Heading2"/>
      </w:pPr>
      <w:bookmarkStart w:id="2007" w:name="_Toc358896478"/>
      <w:bookmarkStart w:id="2008" w:name="_Toc440397724"/>
      <w:bookmarkStart w:id="2009" w:name="_Toc520048494"/>
      <w:r>
        <w:t>A</w:t>
      </w:r>
      <w:r w:rsidRPr="00721CB7">
        <w:t>.</w:t>
      </w:r>
      <w:r>
        <w:t xml:space="preserve">1 </w:t>
      </w:r>
      <w:r w:rsidRPr="00721CB7">
        <w:t>General</w:t>
      </w:r>
      <w:bookmarkEnd w:id="2007"/>
      <w:bookmarkEnd w:id="2008"/>
      <w:bookmarkEnd w:id="2009"/>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2010" w:name="_Toc358896479"/>
      <w:bookmarkStart w:id="2011" w:name="_Toc440397725"/>
      <w:bookmarkStart w:id="2012" w:name="_Toc520048495"/>
      <w:r>
        <w:t>A</w:t>
      </w:r>
      <w:r w:rsidRPr="00C5220E">
        <w:t>.</w:t>
      </w:r>
      <w:r>
        <w:t xml:space="preserve">2 </w:t>
      </w:r>
      <w:r w:rsidRPr="00C5220E">
        <w:t>Outline</w:t>
      </w:r>
      <w:r>
        <w:t xml:space="preserve"> of Programming Language Vulnerabilities</w:t>
      </w:r>
      <w:bookmarkEnd w:id="2010"/>
      <w:bookmarkEnd w:id="2011"/>
      <w:bookmarkEnd w:id="2012"/>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3C80C848"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r w:rsidR="00CA73F8">
        <w:rPr>
          <w:rFonts w:cstheme="minorHAnsi"/>
          <w:sz w:val="22"/>
          <w:szCs w:val="22"/>
        </w:rPr>
        <w:t>[</w:t>
      </w:r>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[BLP] Violations of the Liskov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[PPH] Redispatching</w:t>
      </w:r>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A.2.8.1 [LRM] Extra Intrinsics</w:t>
      </w:r>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24557792" w:rsidR="00A20885" w:rsidRDefault="00A20885" w:rsidP="00A20885">
      <w:pPr>
        <w:pStyle w:val="BodyText"/>
        <w:spacing w:before="0" w:after="0"/>
        <w:rPr>
          <w:rFonts w:cstheme="minorHAnsi"/>
          <w:sz w:val="22"/>
          <w:szCs w:val="22"/>
        </w:rPr>
      </w:pPr>
      <w:r>
        <w:rPr>
          <w:rFonts w:cstheme="minorHAnsi"/>
          <w:sz w:val="22"/>
          <w:szCs w:val="22"/>
        </w:rPr>
        <w:t>A.2.10. Compile</w:t>
      </w:r>
      <w:r w:rsidR="005C0C2E">
        <w:rPr>
          <w:rFonts w:cstheme="minorHAnsi"/>
          <w:sz w:val="22"/>
          <w:szCs w:val="22"/>
        </w:rPr>
        <w:t xml:space="preserve"> </w:t>
      </w:r>
      <w:r w:rsidR="00CA73F8">
        <w:rPr>
          <w:rFonts w:cstheme="minorHAnsi"/>
          <w:sz w:val="22"/>
          <w:szCs w:val="22"/>
        </w:rPr>
        <w:t>and run t</w:t>
      </w:r>
      <w:r w:rsidR="005C0C2E">
        <w:rPr>
          <w:rFonts w:cstheme="minorHAnsi"/>
          <w:sz w:val="22"/>
          <w:szCs w:val="22"/>
        </w:rPr>
        <w:t>ime</w:t>
      </w:r>
    </w:p>
    <w:p w14:paraId="6E1ECF86" w14:textId="7A045B68"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of </w:t>
      </w:r>
      <w:r w:rsidR="00CA73F8">
        <w:rPr>
          <w:rFonts w:ascii="Calibri" w:eastAsia="Times New Roman" w:hAnsi="Calibri" w:cs="Calibri"/>
          <w:sz w:val="22"/>
          <w:szCs w:val="22"/>
          <w:lang w:val="de-DE"/>
        </w:rPr>
        <w:t>l</w:t>
      </w:r>
      <w:r w:rsidR="00EB165B" w:rsidRPr="00BA4AB1">
        <w:rPr>
          <w:rFonts w:ascii="Calibri" w:eastAsia="Times New Roman" w:hAnsi="Calibri" w:cs="Calibri"/>
          <w:sz w:val="22"/>
          <w:szCs w:val="22"/>
          <w:lang w:val="de-DE"/>
        </w:rPr>
        <w:t>anguage-</w:t>
      </w:r>
      <w:r w:rsidR="00CA73F8">
        <w:rPr>
          <w:rFonts w:ascii="Calibri" w:eastAsia="Times New Roman" w:hAnsi="Calibri" w:cs="Calibri"/>
          <w:sz w:val="22"/>
          <w:szCs w:val="22"/>
          <w:lang w:val="de-DE"/>
        </w:rPr>
        <w:t>d</w:t>
      </w:r>
      <w:r w:rsidR="00EB165B" w:rsidRPr="00BA4AB1">
        <w:rPr>
          <w:rFonts w:ascii="Calibri" w:eastAsia="Times New Roman" w:hAnsi="Calibri" w:cs="Calibri"/>
          <w:sz w:val="22"/>
          <w:szCs w:val="22"/>
          <w:lang w:val="de-DE"/>
        </w:rPr>
        <w:t xml:space="preserve">efined </w:t>
      </w:r>
      <w:r w:rsidR="00CA73F8">
        <w:rPr>
          <w:rFonts w:ascii="Calibri" w:eastAsia="Times New Roman" w:hAnsi="Calibri" w:cs="Calibri"/>
          <w:sz w:val="22"/>
          <w:szCs w:val="22"/>
          <w:lang w:val="de-DE"/>
        </w:rPr>
        <w:t>r</w:t>
      </w:r>
      <w:r w:rsidR="00EB165B" w:rsidRPr="00BA4AB1">
        <w:rPr>
          <w:rFonts w:ascii="Calibri" w:eastAsia="Times New Roman" w:hAnsi="Calibri" w:cs="Calibri"/>
          <w:sz w:val="22"/>
          <w:szCs w:val="22"/>
          <w:lang w:val="de-DE"/>
        </w:rPr>
        <w:t>un-</w:t>
      </w:r>
      <w:r w:rsidR="00CA73F8">
        <w:rPr>
          <w:rFonts w:ascii="Calibri" w:eastAsia="Times New Roman" w:hAnsi="Calibri" w:cs="Calibri"/>
          <w:sz w:val="22"/>
          <w:szCs w:val="22"/>
          <w:lang w:val="de-DE"/>
        </w:rPr>
        <w:t>t</w:t>
      </w:r>
      <w:r w:rsidR="00EB165B" w:rsidRPr="00BA4AB1">
        <w:rPr>
          <w:rFonts w:ascii="Calibri" w:eastAsia="Times New Roman" w:hAnsi="Calibri" w:cs="Calibri"/>
          <w:sz w:val="22"/>
          <w:szCs w:val="22"/>
          <w:lang w:val="de-DE"/>
        </w:rPr>
        <w:t xml:space="preserve">ime </w:t>
      </w:r>
      <w:r w:rsidR="00CA73F8">
        <w:rPr>
          <w:rFonts w:ascii="Calibri" w:eastAsia="Times New Roman" w:hAnsi="Calibri" w:cs="Calibri"/>
          <w:sz w:val="22"/>
          <w:szCs w:val="22"/>
          <w:lang w:val="de-DE"/>
        </w:rPr>
        <w:t>c</w:t>
      </w:r>
      <w:r w:rsidR="00EB165B" w:rsidRPr="00BA4AB1">
        <w:rPr>
          <w:rFonts w:ascii="Calibri" w:eastAsia="Times New Roman" w:hAnsi="Calibri" w:cs="Calibri"/>
          <w:sz w:val="22"/>
          <w:szCs w:val="22"/>
          <w:lang w:val="de-DE"/>
        </w:rPr>
        <w:t>hecking</w:t>
      </w:r>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11.2. [BQF] Unspecified Behaviour</w:t>
      </w:r>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11.3. [EWF] Undefined Behaviour</w:t>
      </w:r>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mplementation-defined Behaviour</w:t>
      </w:r>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2013" w:name="_Toc358896480"/>
      <w:bookmarkStart w:id="2014" w:name="_Toc440397726"/>
      <w:bookmarkStart w:id="2015" w:name="_Toc520048496"/>
      <w:r>
        <w:t xml:space="preserve">A.3 </w:t>
      </w:r>
      <w:r w:rsidRPr="009432F4">
        <w:t>Outline of Application Vulnerabilities</w:t>
      </w:r>
      <w:bookmarkEnd w:id="2013"/>
      <w:bookmarkEnd w:id="2014"/>
      <w:bookmarkEnd w:id="2015"/>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rsidP="009E1A83">
      <w:pPr>
        <w:pStyle w:val="BodyText"/>
        <w:spacing w:before="0" w:after="0"/>
        <w:ind w:left="403"/>
        <w:rPr>
          <w:rFonts w:cstheme="minorHAnsi"/>
          <w:sz w:val="22"/>
          <w:szCs w:val="22"/>
        </w:rPr>
      </w:pPr>
      <w:r>
        <w:rPr>
          <w:rFonts w:cstheme="minorHAnsi"/>
          <w:sz w:val="22"/>
          <w:szCs w:val="22"/>
        </w:rPr>
        <w:t>A.3</w:t>
      </w:r>
      <w:r w:rsidR="00031A11">
        <w:rPr>
          <w:rFonts w:cstheme="minorHAnsi"/>
          <w:sz w:val="22"/>
          <w:szCs w:val="22"/>
        </w:rPr>
        <w:t>.3</w:t>
      </w:r>
      <w:r w:rsidR="00694E41">
        <w:rPr>
          <w:rFonts w:cstheme="minorHAnsi"/>
          <w:sz w:val="22"/>
          <w:szCs w:val="22"/>
        </w:rPr>
        <w:t>.5</w:t>
      </w:r>
      <w:r>
        <w:rPr>
          <w:rFonts w:cstheme="minorHAnsi"/>
          <w:sz w:val="22"/>
          <w:szCs w:val="22"/>
        </w:rPr>
        <w:t xml:space="preserve"> Execution Issues</w:t>
      </w:r>
    </w:p>
    <w:p w14:paraId="17EF6DD5" w14:textId="674AC242" w:rsidR="00CA73F8" w:rsidRPr="009E1A83" w:rsidRDefault="00CA73F8" w:rsidP="009E1A83">
      <w:pPr>
        <w:pStyle w:val="BodyText"/>
        <w:spacing w:before="0" w:after="0"/>
        <w:ind w:left="806"/>
        <w:rPr>
          <w:sz w:val="22"/>
          <w:szCs w:val="22"/>
        </w:rPr>
      </w:pPr>
      <w:r w:rsidRPr="009E1A83">
        <w:rPr>
          <w:sz w:val="22"/>
          <w:szCs w:val="22"/>
        </w:rPr>
        <w:t>A.3.</w:t>
      </w:r>
      <w:r w:rsidR="00694E41" w:rsidRPr="009E1A83">
        <w:rPr>
          <w:sz w:val="22"/>
          <w:szCs w:val="22"/>
        </w:rPr>
        <w:t>3.</w:t>
      </w:r>
      <w:r w:rsidR="00694E41" w:rsidRPr="009E1A83">
        <w:rPr>
          <w:sz w:val="22"/>
          <w:szCs w:val="22"/>
        </w:rPr>
        <w:t>5</w:t>
      </w:r>
      <w:r w:rsidRPr="009E1A83">
        <w:rPr>
          <w:sz w:val="22"/>
          <w:szCs w:val="22"/>
        </w:rPr>
        <w:t>.1 [CCM] Time consumption measurement</w:t>
      </w:r>
      <w:r w:rsidRPr="009E1A83">
        <w:rPr>
          <w:sz w:val="22"/>
          <w:szCs w:val="22"/>
        </w:rPr>
        <w:t xml:space="preserve"> </w:t>
      </w:r>
    </w:p>
    <w:p w14:paraId="575537C7" w14:textId="2F8B7326" w:rsidR="00CA73F8" w:rsidRPr="009E1A83" w:rsidRDefault="00031A11" w:rsidP="009E1A83">
      <w:pPr>
        <w:pStyle w:val="BodyText"/>
        <w:spacing w:before="0" w:after="0"/>
        <w:ind w:left="806"/>
      </w:pPr>
      <w:r w:rsidRPr="009E1A83">
        <w:rPr>
          <w:sz w:val="22"/>
          <w:szCs w:val="22"/>
        </w:rPr>
        <w:t>A</w:t>
      </w:r>
      <w:r w:rsidR="00694E41" w:rsidRPr="009E1A83">
        <w:rPr>
          <w:sz w:val="22"/>
          <w:szCs w:val="22"/>
        </w:rPr>
        <w:t>.3.3.5.2</w:t>
      </w:r>
      <w:r w:rsidRPr="009E1A83">
        <w:rPr>
          <w:sz w:val="22"/>
          <w:szCs w:val="22"/>
        </w:rPr>
        <w:t xml:space="preserve"> </w:t>
      </w:r>
      <w:r w:rsidRPr="009E1A83">
        <w:rPr>
          <w:sz w:val="22"/>
          <w:szCs w:val="22"/>
        </w:rPr>
        <w:t>[CCI] Clock issues</w:t>
      </w:r>
    </w:p>
    <w:p w14:paraId="211886D8" w14:textId="53B54F2D" w:rsidR="00CA73F8" w:rsidRPr="009E1A83" w:rsidRDefault="00694E41" w:rsidP="009E1A83">
      <w:pPr>
        <w:pStyle w:val="BodyText"/>
        <w:spacing w:before="0" w:after="0"/>
        <w:ind w:left="806"/>
        <w:rPr>
          <w:smallCaps/>
          <w:noProof/>
          <w:sz w:val="24"/>
          <w:szCs w:val="24"/>
        </w:rPr>
      </w:pPr>
      <w:r w:rsidRPr="009E1A83">
        <w:rPr>
          <w:sz w:val="22"/>
          <w:szCs w:val="22"/>
        </w:rPr>
        <w:t>A.3.3.5.3</w:t>
      </w:r>
      <w:r w:rsidR="00031A11" w:rsidRPr="009E1A83">
        <w:rPr>
          <w:sz w:val="22"/>
          <w:szCs w:val="22"/>
        </w:rPr>
        <w:t xml:space="preserve"> [CDJ] Time drift and jitter</w:t>
      </w:r>
    </w:p>
    <w:p w14:paraId="5F2DFECC" w14:textId="1E8BBB01" w:rsidR="00FA5F3D" w:rsidRPr="00C13A4B" w:rsidRDefault="00FA5F3D" w:rsidP="009E1A83">
      <w:pPr>
        <w:pStyle w:val="BodyText"/>
        <w:spacing w:before="0" w:after="0"/>
        <w:ind w:left="220"/>
        <w:rPr>
          <w:rFonts w:cstheme="minorHAnsi"/>
          <w:sz w:val="22"/>
          <w:szCs w:val="22"/>
        </w:rPr>
      </w:pPr>
      <w:r>
        <w:rPr>
          <w:rFonts w:cstheme="minorHAnsi"/>
          <w:sz w:val="22"/>
          <w:szCs w:val="22"/>
        </w:rPr>
        <w:t>A.3.</w:t>
      </w:r>
      <w:r w:rsidR="000B3F49">
        <w:rPr>
          <w:rFonts w:cstheme="minorHAnsi"/>
          <w:sz w:val="22"/>
          <w:szCs w:val="22"/>
        </w:rPr>
        <w:t>4</w:t>
      </w:r>
      <w:r>
        <w:rPr>
          <w:rFonts w:cstheme="minorHAnsi"/>
          <w:sz w:val="22"/>
          <w:szCs w:val="22"/>
        </w:rPr>
        <w:t xml:space="preserve"> Concurrency and Parallelism</w:t>
      </w:r>
    </w:p>
    <w:p w14:paraId="75366820" w14:textId="6C91F68C" w:rsidR="00FA5F3D" w:rsidRDefault="00FA5F3D">
      <w:pPr>
        <w:pStyle w:val="Index2"/>
        <w:rPr>
          <w:noProof/>
        </w:rPr>
      </w:pPr>
      <w:r>
        <w:rPr>
          <w:noProof/>
        </w:rPr>
        <w:t>A.3</w:t>
      </w:r>
      <w:r w:rsidR="00D34144">
        <w:rPr>
          <w:noProof/>
        </w:rPr>
        <w:t>.4</w:t>
      </w:r>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2016" w:name="_Toc358896481"/>
      <w:bookmarkStart w:id="2017" w:name="_Toc440397727"/>
      <w:bookmarkStart w:id="2018" w:name="_Toc520048497"/>
      <w:r>
        <w:t>A.4 Vulnerability List</w:t>
      </w:r>
      <w:bookmarkEnd w:id="2016"/>
      <w:bookmarkEnd w:id="2017"/>
      <w:bookmarkEnd w:id="2018"/>
    </w:p>
    <w:tbl>
      <w:tblPr>
        <w:tblStyle w:val="LightShading1"/>
        <w:tblW w:w="0" w:type="auto"/>
        <w:tblLook w:val="04A0" w:firstRow="1" w:lastRow="0" w:firstColumn="1" w:lastColumn="0" w:noHBand="0" w:noVBand="1"/>
      </w:tblPr>
      <w:tblGrid>
        <w:gridCol w:w="1084"/>
        <w:gridCol w:w="6583"/>
        <w:gridCol w:w="1420"/>
        <w:gridCol w:w="1123"/>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0C7E4C">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1054EEDC" w:rsidR="00A20885" w:rsidRPr="00B35625" w:rsidRDefault="00BD2A8C" w:rsidP="00A20885">
            <w:pPr>
              <w:pStyle w:val="PlainText"/>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AMV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81</w:t>
            </w:r>
            <w:r>
              <w:rPr>
                <w:rFonts w:ascii="Courier New" w:hAnsi="Courier New" w:cs="Courier New"/>
                <w:i/>
                <w:color w:val="0070C0"/>
                <w:u w:val="single"/>
              </w:rPr>
              <w:fldChar w:fldCharType="end"/>
            </w:r>
          </w:p>
        </w:tc>
      </w:tr>
      <w:tr w:rsidR="00A20885" w:rsidRPr="000F36FA" w14:paraId="1711D780" w14:textId="77777777" w:rsidTr="000C7E4C">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1E53AF6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53</w:t>
            </w:r>
            <w:r>
              <w:rPr>
                <w:rFonts w:ascii="Courier New" w:hAnsi="Courier New" w:cs="Courier New"/>
                <w:i/>
                <w:color w:val="0070C0"/>
                <w:u w:val="single"/>
              </w:rPr>
              <w:fldChar w:fldCharType="end"/>
            </w:r>
          </w:p>
        </w:tc>
      </w:tr>
      <w:tr w:rsidR="00A20885" w:rsidRPr="000F36FA" w14:paraId="508F54DD" w14:textId="77777777" w:rsidTr="000C7E4C">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22A98D08" w:rsidR="00A20885" w:rsidRPr="00B35625" w:rsidRDefault="00BD2A8C" w:rsidP="00CF6E5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148</w:t>
            </w:r>
            <w:r>
              <w:rPr>
                <w:rFonts w:ascii="Courier New" w:hAnsi="Courier New" w:cs="Courier New"/>
                <w:i/>
                <w:color w:val="0070C0"/>
                <w:u w:val="single"/>
              </w:rPr>
              <w:fldChar w:fldCharType="end"/>
            </w:r>
          </w:p>
        </w:tc>
      </w:tr>
      <w:tr w:rsidR="00AB0D86" w:rsidRPr="000F36FA" w14:paraId="2609CA01" w14:textId="77777777" w:rsidTr="000C7E4C">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Liskov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5D943B2E" w:rsidR="00AB0D86"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90</w:t>
            </w:r>
            <w:r>
              <w:rPr>
                <w:rFonts w:ascii="Courier New" w:hAnsi="Courier New" w:cs="Courier New"/>
                <w:i/>
                <w:color w:val="0070C0"/>
                <w:u w:val="single"/>
              </w:rPr>
              <w:fldChar w:fldCharType="end"/>
            </w:r>
          </w:p>
        </w:tc>
      </w:tr>
      <w:tr w:rsidR="00A20885" w:rsidRPr="000F36FA" w14:paraId="3B6158F2" w14:textId="77777777" w:rsidTr="000C7E4C">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4413595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D34144">
              <w:rPr>
                <w:rFonts w:ascii="Courier New" w:hAnsi="Courier New" w:cs="Courier New"/>
              </w:rPr>
              <w:t>b</w:t>
            </w:r>
            <w:r w:rsidRPr="000F36FA">
              <w:rPr>
                <w:rFonts w:ascii="Courier New" w:hAnsi="Courier New" w:cs="Courier New"/>
              </w:rPr>
              <w:t>ehaviour</w:t>
            </w:r>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0A6B730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108</w:t>
            </w:r>
            <w:r>
              <w:rPr>
                <w:rFonts w:ascii="Courier New" w:hAnsi="Courier New" w:cs="Courier New"/>
                <w:i/>
                <w:color w:val="0070C0"/>
                <w:u w:val="single"/>
              </w:rPr>
              <w:fldChar w:fldCharType="end"/>
            </w:r>
          </w:p>
        </w:tc>
      </w:tr>
      <w:tr w:rsidR="00A20885" w:rsidRPr="000F36FA" w14:paraId="5E3ADFA9" w14:textId="77777777" w:rsidTr="000C7E4C">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0B26B0A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107</w:t>
            </w:r>
            <w:r>
              <w:rPr>
                <w:rFonts w:ascii="Courier New" w:hAnsi="Courier New" w:cs="Courier New"/>
                <w:i/>
                <w:color w:val="0070C0"/>
                <w:u w:val="single"/>
              </w:rPr>
              <w:fldChar w:fldCharType="end"/>
            </w:r>
          </w:p>
        </w:tc>
      </w:tr>
      <w:tr w:rsidR="00A20885" w:rsidRPr="000F36FA" w14:paraId="6DF425C2" w14:textId="77777777" w:rsidTr="000C7E4C">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3D2922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158</w:t>
            </w:r>
            <w:r>
              <w:rPr>
                <w:rFonts w:ascii="Courier New" w:hAnsi="Courier New" w:cs="Courier New"/>
                <w:i/>
                <w:color w:val="0070C0"/>
                <w:u w:val="single"/>
              </w:rPr>
              <w:fldChar w:fldCharType="end"/>
            </w:r>
          </w:p>
        </w:tc>
      </w:tr>
      <w:tr w:rsidR="00A20885" w:rsidRPr="000F36FA" w14:paraId="4591C230" w14:textId="77777777" w:rsidTr="000C7E4C">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750ACA9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126</w:t>
            </w:r>
            <w:r>
              <w:rPr>
                <w:rFonts w:ascii="Courier New" w:hAnsi="Courier New" w:cs="Courier New"/>
                <w:i/>
                <w:color w:val="0070C0"/>
                <w:u w:val="single"/>
              </w:rPr>
              <w:fldChar w:fldCharType="end"/>
            </w:r>
          </w:p>
        </w:tc>
      </w:tr>
      <w:tr w:rsidR="00A20885" w:rsidRPr="000F36FA" w14:paraId="148A8988" w14:textId="77777777" w:rsidTr="000C7E4C">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3A0B3AC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29</w:t>
            </w:r>
            <w:r>
              <w:rPr>
                <w:rFonts w:ascii="Courier New" w:hAnsi="Courier New" w:cs="Courier New"/>
                <w:i/>
                <w:color w:val="0070C0"/>
                <w:u w:val="single"/>
              </w:rPr>
              <w:fldChar w:fldCharType="end"/>
            </w:r>
          </w:p>
        </w:tc>
      </w:tr>
      <w:tr w:rsidR="006A039E" w:rsidRPr="000F36FA" w14:paraId="55C5878C" w14:textId="77777777" w:rsidTr="000C7E4C">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5BDBC7FA"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163</w:t>
            </w:r>
            <w:r>
              <w:rPr>
                <w:rFonts w:ascii="Courier New" w:hAnsi="Courier New" w:cs="Courier New"/>
                <w:i/>
                <w:color w:val="0070C0"/>
                <w:u w:val="single"/>
              </w:rPr>
              <w:fldChar w:fldCharType="end"/>
            </w:r>
          </w:p>
        </w:tc>
      </w:tr>
      <w:tr w:rsidR="006A039E" w:rsidRPr="000F36FA" w14:paraId="61B3C9EB" w14:textId="77777777" w:rsidTr="000C7E4C">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93A52E"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156</w:t>
            </w:r>
            <w:r>
              <w:rPr>
                <w:rFonts w:ascii="Courier New" w:hAnsi="Courier New" w:cs="Courier New"/>
                <w:i/>
                <w:color w:val="0070C0"/>
                <w:u w:val="single"/>
              </w:rPr>
              <w:fldChar w:fldCharType="end"/>
            </w:r>
          </w:p>
        </w:tc>
      </w:tr>
      <w:tr w:rsidR="006A039E" w:rsidRPr="000F36FA" w14:paraId="265DFA42" w14:textId="77777777" w:rsidTr="000C7E4C">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503483A4"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165</w:t>
            </w:r>
            <w:r>
              <w:rPr>
                <w:rFonts w:ascii="Courier New" w:hAnsi="Courier New" w:cs="Courier New"/>
                <w:i/>
                <w:color w:val="0070C0"/>
                <w:u w:val="single"/>
              </w:rPr>
              <w:fldChar w:fldCharType="end"/>
            </w:r>
          </w:p>
        </w:tc>
      </w:tr>
      <w:tr w:rsidR="00A20885" w:rsidRPr="000F36FA" w14:paraId="7CD6431F" w14:textId="77777777" w:rsidTr="000C7E4C">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09AB11AF"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w:t>
            </w:r>
            <w:r w:rsidR="00950304">
              <w:rPr>
                <w:rFonts w:ascii="Courier New" w:hAnsi="Courier New" w:cs="Courier New"/>
              </w:rPr>
              <w:t>–</w:t>
            </w:r>
            <w:r w:rsidRPr="000F36FA">
              <w:rPr>
                <w:rFonts w:ascii="Courier New" w:hAnsi="Courier New" w:cs="Courier New"/>
              </w:rPr>
              <w:t xml:space="preserve">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02D217A8"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114</w:t>
            </w:r>
            <w:r>
              <w:rPr>
                <w:rFonts w:ascii="Courier New" w:hAnsi="Courier New" w:cs="Courier New"/>
                <w:i/>
                <w:color w:val="0070C0"/>
                <w:u w:val="single"/>
              </w:rPr>
              <w:fldChar w:fldCharType="end"/>
            </w:r>
          </w:p>
        </w:tc>
      </w:tr>
      <w:tr w:rsidR="00A20885" w:rsidRPr="000F36FA" w14:paraId="17419496" w14:textId="77777777" w:rsidTr="000C7E4C">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50E23A8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121</w:t>
            </w:r>
            <w:r>
              <w:rPr>
                <w:rFonts w:ascii="Courier New" w:hAnsi="Courier New" w:cs="Courier New"/>
                <w:i/>
                <w:color w:val="0070C0"/>
                <w:u w:val="single"/>
              </w:rPr>
              <w:fldChar w:fldCharType="end"/>
            </w:r>
          </w:p>
        </w:tc>
      </w:tr>
      <w:tr w:rsidR="00A20885" w:rsidRPr="000F36FA" w14:paraId="36A0DEBE" w14:textId="77777777" w:rsidTr="000C7E4C">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11EC5D96"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119</w:t>
            </w:r>
            <w:r>
              <w:rPr>
                <w:rFonts w:ascii="Courier New" w:hAnsi="Courier New" w:cs="Courier New"/>
                <w:i/>
                <w:color w:val="0070C0"/>
                <w:u w:val="single"/>
              </w:rPr>
              <w:fldChar w:fldCharType="end"/>
            </w:r>
          </w:p>
        </w:tc>
      </w:tr>
      <w:tr w:rsidR="00A20885" w:rsidRPr="000F36FA" w14:paraId="3AD4E480" w14:textId="77777777" w:rsidTr="000C7E4C">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33CEF65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116</w:t>
            </w:r>
            <w:r>
              <w:rPr>
                <w:rFonts w:ascii="Courier New" w:hAnsi="Courier New" w:cs="Courier New"/>
                <w:i/>
                <w:color w:val="0070C0"/>
                <w:u w:val="single"/>
              </w:rPr>
              <w:fldChar w:fldCharType="end"/>
            </w:r>
          </w:p>
        </w:tc>
      </w:tr>
      <w:tr w:rsidR="00A20885" w:rsidRPr="000F36FA" w14:paraId="60BE221A" w14:textId="77777777" w:rsidTr="000C7E4C">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25CE5ACD"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118</w:t>
            </w:r>
            <w:r>
              <w:rPr>
                <w:rFonts w:ascii="Courier New" w:hAnsi="Courier New" w:cs="Courier New"/>
                <w:i/>
                <w:color w:val="0070C0"/>
                <w:u w:val="single"/>
              </w:rPr>
              <w:fldChar w:fldCharType="end"/>
            </w:r>
          </w:p>
        </w:tc>
      </w:tr>
      <w:tr w:rsidR="00A20885" w:rsidRPr="000F36FA" w14:paraId="6617FE3B" w14:textId="77777777" w:rsidTr="000C7E4C">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787E3E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153</w:t>
            </w:r>
            <w:r>
              <w:rPr>
                <w:rFonts w:ascii="Courier New" w:hAnsi="Courier New" w:cs="Courier New"/>
                <w:i/>
                <w:color w:val="0070C0"/>
                <w:u w:val="single"/>
              </w:rPr>
              <w:fldChar w:fldCharType="end"/>
            </w:r>
          </w:p>
        </w:tc>
      </w:tr>
      <w:tr w:rsidR="00A20885" w:rsidRPr="000F36FA" w14:paraId="40E2C347" w14:textId="77777777" w:rsidTr="000C7E4C">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1E2F4CD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33</w:t>
            </w:r>
            <w:r>
              <w:rPr>
                <w:rFonts w:ascii="Courier New" w:hAnsi="Courier New" w:cs="Courier New"/>
                <w:i/>
                <w:color w:val="0070C0"/>
                <w:u w:val="single"/>
              </w:rPr>
              <w:fldChar w:fldCharType="end"/>
            </w:r>
          </w:p>
        </w:tc>
      </w:tr>
      <w:tr w:rsidR="00A20885" w:rsidRPr="000F36FA" w14:paraId="47469476" w14:textId="77777777" w:rsidTr="000C7E4C">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62B2A15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64</w:t>
            </w:r>
            <w:r>
              <w:rPr>
                <w:rFonts w:ascii="Courier New" w:hAnsi="Courier New" w:cs="Courier New"/>
                <w:i/>
                <w:color w:val="0070C0"/>
                <w:u w:val="single"/>
              </w:rPr>
              <w:fldChar w:fldCharType="end"/>
            </w:r>
          </w:p>
        </w:tc>
      </w:tr>
      <w:tr w:rsidR="00A20885" w:rsidRPr="000F36FA" w14:paraId="78DA7DA2" w14:textId="77777777" w:rsidTr="000C7E4C">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53A3905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71</w:t>
            </w:r>
            <w:r>
              <w:rPr>
                <w:rFonts w:ascii="Courier New" w:hAnsi="Courier New" w:cs="Courier New"/>
                <w:i/>
                <w:color w:val="0070C0"/>
                <w:u w:val="single"/>
              </w:rPr>
              <w:fldChar w:fldCharType="end"/>
            </w:r>
          </w:p>
        </w:tc>
      </w:tr>
      <w:tr w:rsidR="00A20885" w:rsidRPr="000F36FA" w14:paraId="211DE0A4" w14:textId="77777777" w:rsidTr="000C7E4C">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4C99C7F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73</w:t>
            </w:r>
            <w:r>
              <w:rPr>
                <w:rFonts w:ascii="Courier New" w:hAnsi="Courier New" w:cs="Courier New"/>
                <w:i/>
                <w:color w:val="0070C0"/>
                <w:u w:val="single"/>
              </w:rPr>
              <w:fldChar w:fldCharType="end"/>
            </w:r>
          </w:p>
        </w:tc>
      </w:tr>
      <w:tr w:rsidR="00A20885" w:rsidRPr="000F36FA" w14:paraId="5793168D" w14:textId="77777777" w:rsidTr="000C7E4C">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0ACCE2A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129</w:t>
            </w:r>
            <w:r>
              <w:rPr>
                <w:rFonts w:ascii="Courier New" w:hAnsi="Courier New" w:cs="Courier New"/>
                <w:i/>
                <w:color w:val="0070C0"/>
                <w:u w:val="single"/>
              </w:rPr>
              <w:fldChar w:fldCharType="end"/>
            </w:r>
          </w:p>
        </w:tc>
      </w:tr>
      <w:tr w:rsidR="00A20885" w:rsidRPr="000F36FA" w14:paraId="6385D32C" w14:textId="77777777" w:rsidTr="000C7E4C">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78A55C2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97</w:t>
            </w:r>
            <w:r>
              <w:rPr>
                <w:rFonts w:ascii="Courier New" w:hAnsi="Courier New" w:cs="Courier New"/>
                <w:i/>
                <w:color w:val="0070C0"/>
                <w:u w:val="single"/>
              </w:rPr>
              <w:fldChar w:fldCharType="end"/>
            </w:r>
          </w:p>
        </w:tc>
      </w:tr>
      <w:tr w:rsidR="00A20885" w:rsidRPr="000F36FA" w14:paraId="664FC677" w14:textId="77777777" w:rsidTr="000C7E4C">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7ACDA6AC"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127</w:t>
            </w:r>
            <w:r>
              <w:rPr>
                <w:rFonts w:ascii="Courier New" w:hAnsi="Courier New" w:cs="Courier New"/>
                <w:i/>
                <w:color w:val="0070C0"/>
                <w:u w:val="single"/>
              </w:rPr>
              <w:fldChar w:fldCharType="end"/>
            </w:r>
          </w:p>
        </w:tc>
      </w:tr>
      <w:tr w:rsidR="00A20885" w:rsidRPr="000F36FA" w14:paraId="4643F7BC" w14:textId="77777777" w:rsidTr="000C7E4C">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3E80189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130</w:t>
            </w:r>
            <w:r>
              <w:rPr>
                <w:rFonts w:ascii="Courier New" w:hAnsi="Courier New" w:cs="Courier New"/>
                <w:i/>
                <w:color w:val="0070C0"/>
                <w:u w:val="single"/>
              </w:rPr>
              <w:fldChar w:fldCharType="end"/>
            </w:r>
          </w:p>
        </w:tc>
      </w:tr>
      <w:tr w:rsidR="00A20885" w:rsidRPr="000F36FA" w14:paraId="08D27EF4" w14:textId="77777777" w:rsidTr="000C7E4C">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3D4B1D3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66</w:t>
            </w:r>
            <w:r>
              <w:rPr>
                <w:rFonts w:ascii="Courier New" w:hAnsi="Courier New" w:cs="Courier New"/>
                <w:i/>
                <w:color w:val="0070C0"/>
                <w:u w:val="single"/>
              </w:rPr>
              <w:fldChar w:fldCharType="end"/>
            </w:r>
          </w:p>
        </w:tc>
      </w:tr>
      <w:tr w:rsidR="00A20885" w:rsidRPr="000F36FA" w14:paraId="30273A7D" w14:textId="77777777" w:rsidTr="000C7E4C">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793011C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70</w:t>
            </w:r>
            <w:r>
              <w:rPr>
                <w:rFonts w:ascii="Courier New" w:hAnsi="Courier New" w:cs="Courier New"/>
                <w:i/>
                <w:color w:val="0070C0"/>
                <w:u w:val="single"/>
              </w:rPr>
              <w:fldChar w:fldCharType="end"/>
            </w:r>
          </w:p>
        </w:tc>
      </w:tr>
      <w:tr w:rsidR="00A20885" w:rsidRPr="000F36FA" w14:paraId="7765CA43" w14:textId="77777777" w:rsidTr="000C7E4C">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67FA52E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r w:rsidR="00950304">
              <w:rPr>
                <w:rFonts w:ascii="Courier New" w:hAnsi="Courier New" w:cs="Courier New"/>
              </w:rPr>
              <w:t>behavio</w:t>
            </w:r>
            <w:r w:rsidR="000B3925">
              <w:rPr>
                <w:rFonts w:ascii="Courier New" w:hAnsi="Courier New" w:cs="Courier New"/>
              </w:rPr>
              <w:t>u</w:t>
            </w:r>
            <w:r w:rsidR="00950304">
              <w:rPr>
                <w:rFonts w:ascii="Courier New" w:hAnsi="Courier New" w:cs="Courier New"/>
              </w:rPr>
              <w:t>r</w:t>
            </w:r>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7B710B6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110</w:t>
            </w:r>
            <w:r>
              <w:rPr>
                <w:rFonts w:ascii="Courier New" w:hAnsi="Courier New" w:cs="Courier New"/>
                <w:i/>
                <w:color w:val="0070C0"/>
                <w:u w:val="single"/>
              </w:rPr>
              <w:fldChar w:fldCharType="end"/>
            </w:r>
          </w:p>
        </w:tc>
      </w:tr>
      <w:tr w:rsidR="00A20885" w:rsidRPr="000F36FA" w14:paraId="7AE1A464" w14:textId="77777777" w:rsidTr="000C7E4C">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3ACFAD5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138</w:t>
            </w:r>
            <w:r>
              <w:rPr>
                <w:rFonts w:ascii="Courier New" w:hAnsi="Courier New" w:cs="Courier New"/>
                <w:i/>
                <w:color w:val="0070C0"/>
                <w:u w:val="single"/>
              </w:rPr>
              <w:fldChar w:fldCharType="end"/>
            </w:r>
          </w:p>
        </w:tc>
      </w:tr>
      <w:tr w:rsidR="00A20885" w:rsidRPr="000F36FA" w14:paraId="44AE820F" w14:textId="77777777" w:rsidTr="000C7E4C">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2F505A0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r w:rsidR="00950304">
              <w:rPr>
                <w:rFonts w:ascii="Courier New" w:hAnsi="Courier New" w:cs="Courier New"/>
              </w:rPr>
              <w:t>behavio</w:t>
            </w:r>
            <w:r w:rsidR="000B3925">
              <w:rPr>
                <w:rFonts w:ascii="Courier New" w:hAnsi="Courier New" w:cs="Courier New"/>
              </w:rPr>
              <w:t>u</w:t>
            </w:r>
            <w:r w:rsidR="00950304">
              <w:rPr>
                <w:rFonts w:ascii="Courier New" w:hAnsi="Courier New" w:cs="Courier New"/>
              </w:rPr>
              <w:t>r</w:t>
            </w:r>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24F190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111</w:t>
            </w:r>
            <w:r>
              <w:rPr>
                <w:rFonts w:ascii="Courier New" w:hAnsi="Courier New" w:cs="Courier New"/>
                <w:i/>
                <w:color w:val="0070C0"/>
                <w:u w:val="single"/>
              </w:rPr>
              <w:fldChar w:fldCharType="end"/>
            </w:r>
          </w:p>
        </w:tc>
      </w:tr>
      <w:tr w:rsidR="00A20885" w:rsidRPr="000F36FA" w14:paraId="2ACECF58" w14:textId="77777777" w:rsidTr="000C7E4C">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1D31566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44</w:t>
            </w:r>
            <w:r>
              <w:rPr>
                <w:rFonts w:ascii="Courier New" w:hAnsi="Courier New" w:cs="Courier New"/>
                <w:i/>
                <w:color w:val="0070C0"/>
                <w:u w:val="single"/>
              </w:rPr>
              <w:fldChar w:fldCharType="end"/>
            </w:r>
          </w:p>
        </w:tc>
      </w:tr>
      <w:tr w:rsidR="00A20885" w:rsidRPr="000F36FA" w14:paraId="59C94F68" w14:textId="77777777" w:rsidTr="000C7E4C">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1054C82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31</w:t>
            </w:r>
            <w:r>
              <w:rPr>
                <w:rFonts w:ascii="Courier New" w:hAnsi="Courier New" w:cs="Courier New"/>
                <w:i/>
                <w:color w:val="0070C0"/>
                <w:u w:val="single"/>
              </w:rPr>
              <w:fldChar w:fldCharType="end"/>
            </w:r>
          </w:p>
        </w:tc>
      </w:tr>
      <w:tr w:rsidR="00A20885" w:rsidRPr="000F36FA" w14:paraId="151772D6" w14:textId="77777777" w:rsidTr="000C7E4C">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2561F61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77</w:t>
            </w:r>
            <w:r>
              <w:rPr>
                <w:rFonts w:ascii="Courier New" w:hAnsi="Courier New" w:cs="Courier New"/>
                <w:i/>
                <w:color w:val="0070C0"/>
                <w:u w:val="single"/>
              </w:rPr>
              <w:fldChar w:fldCharType="end"/>
            </w:r>
          </w:p>
        </w:tc>
      </w:tr>
      <w:tr w:rsidR="00A20885" w:rsidRPr="000F36FA" w14:paraId="0785BCA9" w14:textId="77777777" w:rsidTr="000C7E4C">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738B1A4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34</w:t>
            </w:r>
            <w:r>
              <w:rPr>
                <w:rFonts w:ascii="Courier New" w:hAnsi="Courier New" w:cs="Courier New"/>
                <w:i/>
                <w:color w:val="0070C0"/>
                <w:u w:val="single"/>
              </w:rPr>
              <w:fldChar w:fldCharType="end"/>
            </w:r>
          </w:p>
        </w:tc>
      </w:tr>
      <w:tr w:rsidR="00A20885" w:rsidRPr="000F36FA" w14:paraId="60F7B014" w14:textId="77777777" w:rsidTr="000C7E4C">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757B197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39</w:t>
            </w:r>
            <w:r>
              <w:rPr>
                <w:rFonts w:ascii="Courier New" w:hAnsi="Courier New" w:cs="Courier New"/>
                <w:i/>
                <w:color w:val="0070C0"/>
                <w:u w:val="single"/>
              </w:rPr>
              <w:fldChar w:fldCharType="end"/>
            </w:r>
          </w:p>
        </w:tc>
      </w:tr>
      <w:tr w:rsidR="00A20885" w:rsidRPr="000F36FA" w14:paraId="67059FC9" w14:textId="77777777" w:rsidTr="000C7E4C">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7326D62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102</w:t>
            </w:r>
            <w:r>
              <w:rPr>
                <w:rFonts w:ascii="Courier New" w:hAnsi="Courier New" w:cs="Courier New"/>
                <w:i/>
                <w:color w:val="0070C0"/>
                <w:u w:val="single"/>
              </w:rPr>
              <w:fldChar w:fldCharType="end"/>
            </w:r>
          </w:p>
        </w:tc>
      </w:tr>
      <w:tr w:rsidR="00A20885" w:rsidRPr="000F36FA" w14:paraId="3BF52B0F" w14:textId="77777777" w:rsidTr="000C7E4C">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33F2B14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140</w:t>
            </w:r>
            <w:r>
              <w:rPr>
                <w:rFonts w:ascii="Courier New" w:hAnsi="Courier New" w:cs="Courier New"/>
                <w:i/>
                <w:color w:val="0070C0"/>
                <w:u w:val="single"/>
              </w:rPr>
              <w:fldChar w:fldCharType="end"/>
            </w:r>
          </w:p>
        </w:tc>
      </w:tr>
      <w:tr w:rsidR="00A20885" w:rsidRPr="000F36FA" w14:paraId="5FCF46D1" w14:textId="77777777" w:rsidTr="000C7E4C">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00877DE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22</w:t>
            </w:r>
            <w:r>
              <w:rPr>
                <w:rFonts w:ascii="Courier New" w:hAnsi="Courier New" w:cs="Courier New"/>
                <w:i/>
                <w:color w:val="0070C0"/>
                <w:u w:val="single"/>
              </w:rPr>
              <w:fldChar w:fldCharType="end"/>
            </w:r>
          </w:p>
        </w:tc>
      </w:tr>
      <w:tr w:rsidR="00A20885" w:rsidRPr="000F36FA" w14:paraId="10A8DDD4" w14:textId="77777777" w:rsidTr="000C7E4C">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4042B00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57</w:t>
            </w:r>
            <w:r>
              <w:rPr>
                <w:rFonts w:ascii="Courier New" w:hAnsi="Courier New" w:cs="Courier New"/>
                <w:i/>
                <w:color w:val="0070C0"/>
                <w:u w:val="single"/>
              </w:rPr>
              <w:fldChar w:fldCharType="end"/>
            </w:r>
          </w:p>
        </w:tc>
      </w:tr>
      <w:tr w:rsidR="00A20885" w:rsidRPr="000F36FA" w14:paraId="6F3DE89B" w14:textId="77777777" w:rsidTr="000C7E4C">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5967FC9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162</w:t>
            </w:r>
            <w:r>
              <w:rPr>
                <w:rFonts w:ascii="Courier New" w:hAnsi="Courier New" w:cs="Courier New"/>
                <w:i/>
                <w:color w:val="0070C0"/>
                <w:u w:val="single"/>
              </w:rPr>
              <w:fldChar w:fldCharType="end"/>
            </w:r>
          </w:p>
        </w:tc>
      </w:tr>
      <w:tr w:rsidR="00A20885" w:rsidRPr="000F36FA" w14:paraId="774309B9" w14:textId="77777777" w:rsidTr="000C7E4C">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3F072E0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60</w:t>
            </w:r>
            <w:r>
              <w:rPr>
                <w:rFonts w:ascii="Courier New" w:hAnsi="Courier New" w:cs="Courier New"/>
                <w:i/>
                <w:color w:val="0070C0"/>
                <w:u w:val="single"/>
              </w:rPr>
              <w:fldChar w:fldCharType="end"/>
            </w:r>
          </w:p>
        </w:tc>
      </w:tr>
      <w:tr w:rsidR="00A20885" w:rsidRPr="000F36FA" w14:paraId="7E3040DA" w14:textId="77777777" w:rsidTr="000C7E4C">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4708D0E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55</w:t>
            </w:r>
            <w:r>
              <w:rPr>
                <w:rFonts w:ascii="Courier New" w:hAnsi="Courier New" w:cs="Courier New"/>
                <w:i/>
                <w:color w:val="0070C0"/>
                <w:u w:val="single"/>
              </w:rPr>
              <w:fldChar w:fldCharType="end"/>
            </w:r>
          </w:p>
        </w:tc>
      </w:tr>
      <w:tr w:rsidR="00A20885" w:rsidRPr="000F36FA" w14:paraId="73F358CC" w14:textId="77777777" w:rsidTr="000C7E4C">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r w:rsidR="00C66D34">
              <w:rPr>
                <w:rFonts w:ascii="Courier New" w:hAnsi="Courier New" w:cs="Courier New"/>
              </w:rPr>
              <w:t>i</w:t>
            </w:r>
            <w:r w:rsidR="00C66D34" w:rsidRPr="000F36FA">
              <w:rPr>
                <w:rFonts w:ascii="Courier New" w:hAnsi="Courier New" w:cs="Courier New"/>
              </w:rPr>
              <w:t>ntrinsics</w:t>
            </w:r>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7167669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95</w:t>
            </w:r>
            <w:r>
              <w:rPr>
                <w:rFonts w:ascii="Courier New" w:hAnsi="Courier New" w:cs="Courier New"/>
                <w:i/>
                <w:color w:val="0070C0"/>
                <w:u w:val="single"/>
              </w:rPr>
              <w:fldChar w:fldCharType="end"/>
            </w:r>
          </w:p>
        </w:tc>
      </w:tr>
      <w:tr w:rsidR="00A20885" w:rsidRPr="000F36FA" w14:paraId="49F9FA0A" w14:textId="77777777" w:rsidTr="000C7E4C">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345F151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152</w:t>
            </w:r>
            <w:r>
              <w:rPr>
                <w:rFonts w:ascii="Courier New" w:hAnsi="Courier New" w:cs="Courier New"/>
                <w:i/>
                <w:color w:val="0070C0"/>
                <w:u w:val="single"/>
              </w:rPr>
              <w:fldChar w:fldCharType="end"/>
            </w:r>
          </w:p>
        </w:tc>
      </w:tr>
      <w:tr w:rsidR="00A20885" w:rsidRPr="000F36FA" w14:paraId="75657302" w14:textId="77777777" w:rsidTr="000C7E4C">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3EB94CB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152</w:t>
            </w:r>
            <w:r>
              <w:rPr>
                <w:rFonts w:ascii="Courier New" w:hAnsi="Courier New" w:cs="Courier New"/>
                <w:i/>
                <w:color w:val="0070C0"/>
                <w:u w:val="single"/>
              </w:rPr>
              <w:fldChar w:fldCharType="end"/>
            </w:r>
          </w:p>
        </w:tc>
      </w:tr>
      <w:tr w:rsidR="00A20885" w:rsidRPr="000F36FA" w14:paraId="1012BD55" w14:textId="77777777" w:rsidTr="000C7E4C">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472415B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105</w:t>
            </w:r>
            <w:r>
              <w:rPr>
                <w:rFonts w:ascii="Courier New" w:hAnsi="Courier New" w:cs="Courier New"/>
                <w:i/>
                <w:color w:val="0070C0"/>
                <w:u w:val="single"/>
              </w:rPr>
              <w:fldChar w:fldCharType="end"/>
            </w:r>
          </w:p>
        </w:tc>
      </w:tr>
      <w:tr w:rsidR="00A20885" w:rsidRPr="000F36FA" w14:paraId="56710830" w14:textId="77777777" w:rsidTr="000C7E4C">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2F0DB5F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47</w:t>
            </w:r>
            <w:r>
              <w:rPr>
                <w:rFonts w:ascii="Courier New" w:hAnsi="Courier New" w:cs="Courier New"/>
                <w:i/>
                <w:color w:val="0070C0"/>
                <w:u w:val="single"/>
              </w:rPr>
              <w:fldChar w:fldCharType="end"/>
            </w:r>
          </w:p>
        </w:tc>
      </w:tr>
      <w:tr w:rsidR="00A20885" w:rsidRPr="000F36FA" w14:paraId="38E716F6" w14:textId="77777777" w:rsidTr="000C7E4C">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1FEDD71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103</w:t>
            </w:r>
            <w:r>
              <w:rPr>
                <w:rFonts w:ascii="Courier New" w:hAnsi="Courier New" w:cs="Courier New"/>
                <w:i/>
                <w:color w:val="0070C0"/>
                <w:u w:val="single"/>
              </w:rPr>
              <w:fldChar w:fldCharType="end"/>
            </w:r>
          </w:p>
        </w:tc>
      </w:tr>
      <w:tr w:rsidR="00A20885" w:rsidRPr="000F36FA" w14:paraId="7CF51C8E" w14:textId="77777777" w:rsidTr="000C7E4C">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4388A11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101</w:t>
            </w:r>
            <w:r>
              <w:rPr>
                <w:rFonts w:ascii="Courier New" w:hAnsi="Courier New" w:cs="Courier New"/>
                <w:i/>
                <w:color w:val="0070C0"/>
                <w:u w:val="single"/>
              </w:rPr>
              <w:fldChar w:fldCharType="end"/>
            </w:r>
          </w:p>
        </w:tc>
      </w:tr>
      <w:tr w:rsidR="00A20885" w:rsidRPr="000F36FA" w14:paraId="374F2F5A" w14:textId="77777777" w:rsidTr="000C7E4C">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00F6C2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51</w:t>
            </w:r>
            <w:r>
              <w:rPr>
                <w:rFonts w:ascii="Courier New" w:hAnsi="Courier New" w:cs="Courier New"/>
                <w:i/>
                <w:color w:val="0070C0"/>
                <w:u w:val="single"/>
              </w:rPr>
              <w:fldChar w:fldCharType="end"/>
            </w:r>
          </w:p>
        </w:tc>
      </w:tr>
      <w:tr w:rsidR="00A20885" w:rsidRPr="000F36FA" w14:paraId="370DDC25" w14:textId="77777777" w:rsidTr="000C7E4C">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4FCA627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75</w:t>
            </w:r>
            <w:r>
              <w:rPr>
                <w:rFonts w:ascii="Courier New" w:hAnsi="Courier New" w:cs="Courier New"/>
                <w:i/>
                <w:color w:val="0070C0"/>
                <w:u w:val="single"/>
              </w:rPr>
              <w:fldChar w:fldCharType="end"/>
            </w:r>
          </w:p>
        </w:tc>
      </w:tr>
      <w:tr w:rsidR="00A20885" w:rsidRPr="000F36FA" w14:paraId="28F7B6EB" w14:textId="77777777" w:rsidTr="000C7E4C">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23FF440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78</w:t>
            </w:r>
            <w:r>
              <w:rPr>
                <w:rFonts w:ascii="Courier New" w:hAnsi="Courier New" w:cs="Courier New"/>
                <w:i/>
                <w:color w:val="0070C0"/>
                <w:u w:val="single"/>
              </w:rPr>
              <w:fldChar w:fldCharType="end"/>
            </w:r>
          </w:p>
        </w:tc>
      </w:tr>
      <w:tr w:rsidR="00A20885" w:rsidRPr="000F36FA" w14:paraId="52FF758F" w14:textId="77777777" w:rsidTr="000C7E4C">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6037B63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46</w:t>
            </w:r>
            <w:r>
              <w:rPr>
                <w:rFonts w:ascii="Courier New" w:hAnsi="Courier New" w:cs="Courier New"/>
                <w:i/>
                <w:color w:val="0070C0"/>
                <w:u w:val="single"/>
              </w:rPr>
              <w:fldChar w:fldCharType="end"/>
            </w:r>
          </w:p>
        </w:tc>
      </w:tr>
      <w:tr w:rsidR="00A20885" w:rsidRPr="000F36FA" w14:paraId="0066BB70" w14:textId="77777777" w:rsidTr="000C7E4C">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54572FB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26</w:t>
            </w:r>
            <w:r>
              <w:rPr>
                <w:rFonts w:ascii="Courier New" w:hAnsi="Courier New" w:cs="Courier New"/>
                <w:i/>
                <w:color w:val="0070C0"/>
                <w:u w:val="single"/>
              </w:rPr>
              <w:fldChar w:fldCharType="end"/>
            </w:r>
          </w:p>
        </w:tc>
      </w:tr>
      <w:tr w:rsidR="00FA71C9" w:rsidRPr="000F36FA" w14:paraId="76A01831" w14:textId="77777777" w:rsidTr="000C7E4C">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Redispatching</w:t>
            </w:r>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2FCDFBA9" w:rsidR="00FA71C9"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92</w:t>
            </w:r>
            <w:r>
              <w:rPr>
                <w:rFonts w:ascii="Courier New" w:hAnsi="Courier New" w:cs="Courier New"/>
                <w:i/>
                <w:color w:val="0070C0"/>
                <w:u w:val="single"/>
              </w:rPr>
              <w:fldChar w:fldCharType="end"/>
            </w:r>
          </w:p>
        </w:tc>
      </w:tr>
      <w:tr w:rsidR="00A20885" w:rsidRPr="000F36FA" w14:paraId="278F62D8" w14:textId="77777777" w:rsidTr="000C7E4C">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01272CE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133</w:t>
            </w:r>
            <w:r>
              <w:rPr>
                <w:rFonts w:ascii="Courier New" w:hAnsi="Courier New" w:cs="Courier New"/>
                <w:i/>
                <w:color w:val="0070C0"/>
                <w:u w:val="single"/>
              </w:rPr>
              <w:fldChar w:fldCharType="end"/>
            </w:r>
          </w:p>
        </w:tc>
      </w:tr>
      <w:tr w:rsidR="00A20885" w:rsidRPr="000F36FA" w14:paraId="49E03F9B" w14:textId="77777777" w:rsidTr="000C7E4C">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539F9D6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159</w:t>
            </w:r>
            <w:r>
              <w:rPr>
                <w:rFonts w:ascii="Courier New" w:hAnsi="Courier New" w:cs="Courier New"/>
                <w:i/>
                <w:color w:val="0070C0"/>
                <w:u w:val="single"/>
              </w:rPr>
              <w:fldChar w:fldCharType="end"/>
            </w:r>
          </w:p>
        </w:tc>
      </w:tr>
      <w:tr w:rsidR="00A20885" w:rsidRPr="000F36FA" w14:paraId="25AA10F5" w14:textId="77777777" w:rsidTr="000C7E4C">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458BEC6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88</w:t>
            </w:r>
            <w:r>
              <w:rPr>
                <w:rFonts w:ascii="Courier New" w:hAnsi="Courier New" w:cs="Courier New"/>
                <w:i/>
                <w:color w:val="0070C0"/>
                <w:u w:val="single"/>
              </w:rPr>
              <w:fldChar w:fldCharType="end"/>
            </w:r>
          </w:p>
        </w:tc>
      </w:tr>
      <w:tr w:rsidR="00A20885" w:rsidRPr="000F36FA" w14:paraId="4858887F" w14:textId="77777777" w:rsidTr="000C7E4C">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18B200BC"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134</w:t>
            </w:r>
            <w:r>
              <w:rPr>
                <w:rFonts w:ascii="Courier New" w:hAnsi="Courier New" w:cs="Courier New"/>
                <w:i/>
                <w:color w:val="0070C0"/>
                <w:u w:val="single"/>
              </w:rPr>
              <w:fldChar w:fldCharType="end"/>
            </w:r>
          </w:p>
        </w:tc>
      </w:tr>
      <w:tr w:rsidR="00A20885" w:rsidRPr="000F36FA" w14:paraId="261B9B37" w14:textId="77777777" w:rsidTr="000C7E4C">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5A24267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40</w:t>
            </w:r>
            <w:r>
              <w:rPr>
                <w:rFonts w:ascii="Courier New" w:hAnsi="Courier New" w:cs="Courier New"/>
                <w:i/>
                <w:color w:val="0070C0"/>
                <w:u w:val="single"/>
              </w:rPr>
              <w:fldChar w:fldCharType="end"/>
            </w:r>
          </w:p>
        </w:tc>
      </w:tr>
      <w:tr w:rsidR="00A20885" w:rsidRPr="000F36FA" w14:paraId="7496DE3E" w14:textId="77777777" w:rsidTr="000C7E4C">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6687936D" w:rsidR="00A20885" w:rsidRPr="00B35625" w:rsidRDefault="00BD2A8C" w:rsidP="00BD2A8C">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58</w:t>
            </w:r>
            <w:r>
              <w:rPr>
                <w:rFonts w:ascii="Courier New" w:hAnsi="Courier New" w:cs="Courier New"/>
                <w:i/>
                <w:color w:val="0070C0"/>
                <w:u w:val="single"/>
              </w:rPr>
              <w:fldChar w:fldCharType="end"/>
            </w:r>
          </w:p>
        </w:tc>
      </w:tr>
      <w:tr w:rsidR="00A20885" w:rsidRPr="000F36FA" w14:paraId="6A663D60" w14:textId="77777777" w:rsidTr="000C7E4C">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7A2F99E1"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124</w:t>
            </w:r>
            <w:r>
              <w:rPr>
                <w:rFonts w:ascii="Courier New" w:hAnsi="Courier New" w:cs="Courier New"/>
                <w:i/>
                <w:color w:val="0070C0"/>
                <w:u w:val="single"/>
              </w:rPr>
              <w:fldChar w:fldCharType="end"/>
            </w:r>
          </w:p>
        </w:tc>
      </w:tr>
      <w:tr w:rsidR="00286093" w:rsidRPr="000F36FA" w14:paraId="1AB46419" w14:textId="77777777" w:rsidTr="000C7E4C">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257961C9" w:rsidR="00286093" w:rsidRPr="00B35625" w:rsidRDefault="00BD2A8C" w:rsidP="00286093">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106</w:t>
            </w:r>
            <w:r>
              <w:rPr>
                <w:rFonts w:ascii="Courier New" w:hAnsi="Courier New" w:cs="Courier New"/>
                <w:i/>
                <w:color w:val="0070C0"/>
                <w:u w:val="single"/>
              </w:rPr>
              <w:fldChar w:fldCharType="end"/>
            </w:r>
          </w:p>
        </w:tc>
      </w:tr>
      <w:tr w:rsidR="00A20885" w:rsidRPr="000F36FA" w14:paraId="05B47E4D" w14:textId="77777777" w:rsidTr="000C7E4C">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3CA9151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24</w:t>
            </w:r>
            <w:r>
              <w:rPr>
                <w:rFonts w:ascii="Courier New" w:hAnsi="Courier New" w:cs="Courier New"/>
                <w:i/>
                <w:color w:val="0070C0"/>
                <w:u w:val="single"/>
              </w:rPr>
              <w:fldChar w:fldCharType="end"/>
            </w:r>
          </w:p>
        </w:tc>
      </w:tr>
      <w:tr w:rsidR="00A20885" w:rsidRPr="000F36FA" w14:paraId="207E1705" w14:textId="77777777" w:rsidTr="000C7E4C">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2064806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86</w:t>
            </w:r>
            <w:r>
              <w:rPr>
                <w:rFonts w:ascii="Courier New" w:hAnsi="Courier New" w:cs="Courier New"/>
                <w:i/>
                <w:color w:val="0070C0"/>
                <w:u w:val="single"/>
              </w:rPr>
              <w:fldChar w:fldCharType="end"/>
            </w:r>
          </w:p>
        </w:tc>
      </w:tr>
      <w:tr w:rsidR="00A20885" w:rsidRPr="000F36FA" w14:paraId="79F5C403" w14:textId="77777777" w:rsidTr="000C7E4C">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3415270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67</w:t>
            </w:r>
            <w:r>
              <w:rPr>
                <w:rFonts w:ascii="Courier New" w:hAnsi="Courier New" w:cs="Courier New"/>
                <w:i/>
                <w:color w:val="0070C0"/>
                <w:u w:val="single"/>
              </w:rPr>
              <w:fldChar w:fldCharType="end"/>
            </w:r>
          </w:p>
        </w:tc>
      </w:tr>
      <w:tr w:rsidR="00A20885" w:rsidRPr="000F36FA" w14:paraId="7BE67355" w14:textId="77777777" w:rsidTr="000C7E4C">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44FC073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96</w:t>
            </w:r>
            <w:r>
              <w:rPr>
                <w:rFonts w:ascii="Courier New" w:hAnsi="Courier New" w:cs="Courier New"/>
                <w:i/>
                <w:color w:val="0070C0"/>
                <w:u w:val="single"/>
              </w:rPr>
              <w:fldChar w:fldCharType="end"/>
            </w:r>
          </w:p>
        </w:tc>
      </w:tr>
      <w:tr w:rsidR="00A20885" w:rsidRPr="000F36FA" w14:paraId="024EAB07" w14:textId="77777777" w:rsidTr="000C7E4C">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13AE4D0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145</w:t>
            </w:r>
            <w:r>
              <w:rPr>
                <w:rFonts w:ascii="Courier New" w:hAnsi="Courier New" w:cs="Courier New"/>
                <w:i/>
                <w:color w:val="0070C0"/>
                <w:u w:val="single"/>
              </w:rPr>
              <w:fldChar w:fldCharType="end"/>
            </w:r>
          </w:p>
        </w:tc>
      </w:tr>
      <w:tr w:rsidR="00A20885" w:rsidRPr="000F36FA" w14:paraId="1E0D9222" w14:textId="77777777" w:rsidTr="000C7E4C">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3FF8355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49</w:t>
            </w:r>
            <w:r>
              <w:rPr>
                <w:rFonts w:ascii="Courier New" w:hAnsi="Courier New" w:cs="Courier New"/>
                <w:i/>
                <w:color w:val="0070C0"/>
                <w:u w:val="single"/>
              </w:rPr>
              <w:fldChar w:fldCharType="end"/>
            </w:r>
          </w:p>
        </w:tc>
      </w:tr>
      <w:tr w:rsidR="00A20885" w:rsidRPr="000F36FA" w14:paraId="7D21109A" w14:textId="77777777" w:rsidTr="000C7E4C">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r w:rsidR="00B11EAD">
              <w:rPr>
                <w:rFonts w:ascii="Courier New" w:hAnsi="Courier New" w:cs="Courier New"/>
              </w:rPr>
              <w:t>d</w:t>
            </w:r>
            <w:r w:rsidR="00B11EAD" w:rsidRPr="000F36FA">
              <w:rPr>
                <w:rFonts w:ascii="Courier New" w:hAnsi="Courier New" w:cs="Courier New"/>
              </w:rPr>
              <w:t>ereference</w:t>
            </w:r>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5450208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41</w:t>
            </w:r>
            <w:r>
              <w:rPr>
                <w:rFonts w:ascii="Courier New" w:hAnsi="Courier New" w:cs="Courier New"/>
                <w:i/>
                <w:color w:val="0070C0"/>
                <w:u w:val="single"/>
              </w:rPr>
              <w:fldChar w:fldCharType="end"/>
            </w:r>
          </w:p>
        </w:tc>
      </w:tr>
      <w:tr w:rsidR="00A20885" w:rsidRPr="000F36FA" w14:paraId="6D77F05C" w14:textId="77777777" w:rsidTr="000C7E4C">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7355EDA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42</w:t>
            </w:r>
            <w:r>
              <w:rPr>
                <w:rFonts w:ascii="Courier New" w:hAnsi="Courier New" w:cs="Courier New"/>
                <w:i/>
                <w:color w:val="0070C0"/>
                <w:u w:val="single"/>
              </w:rPr>
              <w:fldChar w:fldCharType="end"/>
            </w:r>
          </w:p>
        </w:tc>
      </w:tr>
      <w:tr w:rsidR="00A20885" w:rsidRPr="000F36FA" w14:paraId="3BB17DF4" w14:textId="77777777" w:rsidTr="000C7E4C">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5562F11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84</w:t>
            </w:r>
            <w:r>
              <w:rPr>
                <w:rFonts w:ascii="Courier New" w:hAnsi="Courier New" w:cs="Courier New"/>
                <w:i/>
                <w:color w:val="0070C0"/>
                <w:u w:val="single"/>
              </w:rPr>
              <w:fldChar w:fldCharType="end"/>
            </w:r>
          </w:p>
        </w:tc>
      </w:tr>
      <w:tr w:rsidR="00A20885" w:rsidRPr="000F36FA" w14:paraId="19ABB4B3" w14:textId="77777777" w:rsidTr="000C7E4C">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4FC779E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146</w:t>
            </w:r>
            <w:r>
              <w:rPr>
                <w:rFonts w:ascii="Courier New" w:hAnsi="Courier New" w:cs="Courier New"/>
                <w:i/>
                <w:color w:val="0070C0"/>
                <w:u w:val="single"/>
              </w:rPr>
              <w:fldChar w:fldCharType="end"/>
            </w:r>
          </w:p>
        </w:tc>
      </w:tr>
      <w:tr w:rsidR="00A20885" w:rsidRPr="000F36FA" w14:paraId="5D4C8A7D" w14:textId="77777777" w:rsidTr="000C7E4C">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3ED113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149</w:t>
            </w:r>
            <w:r>
              <w:rPr>
                <w:rFonts w:ascii="Courier New" w:hAnsi="Courier New" w:cs="Courier New"/>
                <w:i/>
                <w:color w:val="0070C0"/>
                <w:u w:val="single"/>
              </w:rPr>
              <w:fldChar w:fldCharType="end"/>
            </w:r>
          </w:p>
        </w:tc>
      </w:tr>
      <w:tr w:rsidR="00A20885" w:rsidRPr="000F36FA" w14:paraId="0CAD7E25" w14:textId="77777777" w:rsidTr="000C7E4C">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6BB3599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149</w:t>
            </w:r>
            <w:r>
              <w:rPr>
                <w:rFonts w:ascii="Courier New" w:hAnsi="Courier New" w:cs="Courier New"/>
                <w:i/>
                <w:color w:val="0070C0"/>
                <w:u w:val="single"/>
              </w:rPr>
              <w:fldChar w:fldCharType="end"/>
            </w:r>
          </w:p>
        </w:tc>
      </w:tr>
      <w:tr w:rsidR="00A20885" w:rsidRPr="000F36FA" w14:paraId="37C3D890" w14:textId="77777777" w:rsidTr="000C7E4C">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67BF1CD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145</w:t>
            </w:r>
            <w:r>
              <w:rPr>
                <w:rFonts w:ascii="Courier New" w:hAnsi="Courier New" w:cs="Courier New"/>
                <w:i/>
                <w:color w:val="0070C0"/>
                <w:u w:val="single"/>
              </w:rPr>
              <w:fldChar w:fldCharType="end"/>
            </w:r>
          </w:p>
        </w:tc>
      </w:tr>
      <w:tr w:rsidR="00A20885" w:rsidRPr="000F36FA" w14:paraId="31C24F55" w14:textId="77777777" w:rsidTr="000C7E4C">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06E9CF4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62</w:t>
            </w:r>
            <w:r>
              <w:rPr>
                <w:rFonts w:ascii="Courier New" w:hAnsi="Courier New" w:cs="Courier New"/>
                <w:i/>
                <w:color w:val="0070C0"/>
                <w:u w:val="single"/>
              </w:rPr>
              <w:fldChar w:fldCharType="end"/>
            </w:r>
          </w:p>
        </w:tc>
      </w:tr>
      <w:tr w:rsidR="00A20885" w:rsidRPr="000F36FA" w14:paraId="7562BE80" w14:textId="77777777" w:rsidTr="000C7E4C">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52C1135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128</w:t>
            </w:r>
            <w:r>
              <w:rPr>
                <w:rFonts w:ascii="Courier New" w:hAnsi="Courier New" w:cs="Courier New"/>
                <w:i/>
                <w:color w:val="0070C0"/>
                <w:u w:val="single"/>
              </w:rPr>
              <w:fldChar w:fldCharType="end"/>
            </w:r>
          </w:p>
        </w:tc>
      </w:tr>
      <w:tr w:rsidR="00A20885" w:rsidRPr="000F36FA" w14:paraId="12E16332" w14:textId="77777777" w:rsidTr="000C7E4C">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16D79D92"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131</w:t>
            </w:r>
            <w:r>
              <w:rPr>
                <w:rFonts w:ascii="Courier New" w:hAnsi="Courier New" w:cs="Courier New"/>
                <w:i/>
                <w:color w:val="0070C0"/>
                <w:u w:val="single"/>
              </w:rPr>
              <w:fldChar w:fldCharType="end"/>
            </w:r>
          </w:p>
        </w:tc>
      </w:tr>
      <w:tr w:rsidR="00A20885" w:rsidRPr="000F36FA" w14:paraId="5C77EA36" w14:textId="77777777" w:rsidTr="000C7E4C">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68C4A52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38</w:t>
            </w:r>
            <w:r>
              <w:rPr>
                <w:rFonts w:ascii="Courier New" w:hAnsi="Courier New" w:cs="Courier New"/>
                <w:i/>
                <w:color w:val="0070C0"/>
                <w:u w:val="single"/>
              </w:rPr>
              <w:fldChar w:fldCharType="end"/>
            </w:r>
          </w:p>
        </w:tc>
      </w:tr>
      <w:tr w:rsidR="00A20885" w:rsidRPr="000F36FA" w14:paraId="5088F78D" w14:textId="77777777" w:rsidTr="000C7E4C">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4A08DE5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36</w:t>
            </w:r>
            <w:r>
              <w:rPr>
                <w:rFonts w:ascii="Courier New" w:hAnsi="Courier New" w:cs="Courier New"/>
                <w:i/>
                <w:color w:val="0070C0"/>
                <w:u w:val="single"/>
              </w:rPr>
              <w:fldChar w:fldCharType="end"/>
            </w:r>
          </w:p>
        </w:tc>
      </w:tr>
      <w:tr w:rsidR="00A20885" w:rsidRPr="000F36FA" w14:paraId="6A58049B" w14:textId="77777777" w:rsidTr="000C7E4C">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3ACED31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68</w:t>
            </w:r>
            <w:r>
              <w:rPr>
                <w:rFonts w:ascii="Courier New" w:hAnsi="Courier New" w:cs="Courier New"/>
                <w:i/>
                <w:color w:val="0070C0"/>
                <w:u w:val="single"/>
              </w:rPr>
              <w:fldChar w:fldCharType="end"/>
            </w:r>
          </w:p>
        </w:tc>
      </w:tr>
      <w:tr w:rsidR="00A20885" w:rsidRPr="000F36FA" w14:paraId="3A8D3349" w14:textId="77777777" w:rsidTr="000C7E4C">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36DA39E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r w:rsidR="009064A5">
              <w:rPr>
                <w:rFonts w:ascii="Courier New" w:hAnsi="Courier New" w:cs="Courier New"/>
              </w:rPr>
              <w:t xml:space="preserve">not </w:t>
            </w:r>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0ACC7D9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155</w:t>
            </w:r>
            <w:r>
              <w:rPr>
                <w:rFonts w:ascii="Courier New" w:hAnsi="Courier New" w:cs="Courier New"/>
                <w:i/>
                <w:color w:val="0070C0"/>
                <w:u w:val="single"/>
              </w:rPr>
              <w:fldChar w:fldCharType="end"/>
            </w:r>
          </w:p>
        </w:tc>
      </w:tr>
      <w:tr w:rsidR="00A20885" w:rsidRPr="000F36FA" w14:paraId="7FD95D96" w14:textId="77777777" w:rsidTr="000C7E4C">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61FB07BC"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157</w:t>
            </w:r>
            <w:r>
              <w:rPr>
                <w:rFonts w:ascii="Courier New" w:hAnsi="Courier New" w:cs="Courier New"/>
                <w:i/>
                <w:color w:val="0070C0"/>
                <w:u w:val="single"/>
              </w:rPr>
              <w:fldChar w:fldCharType="end"/>
            </w:r>
          </w:p>
        </w:tc>
      </w:tr>
      <w:tr w:rsidR="00A20885" w:rsidRPr="000F36FA" w14:paraId="3C27BB6C" w14:textId="77777777" w:rsidTr="000C7E4C">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0C06B30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147</w:t>
            </w:r>
            <w:r>
              <w:rPr>
                <w:rFonts w:ascii="Courier New" w:hAnsi="Courier New" w:cs="Courier New"/>
                <w:i/>
                <w:color w:val="0070C0"/>
                <w:u w:val="single"/>
              </w:rPr>
              <w:fldChar w:fldCharType="end"/>
            </w:r>
          </w:p>
        </w:tc>
      </w:tr>
      <w:tr w:rsidR="00A20885" w:rsidRPr="000F36FA" w14:paraId="048EF0A0" w14:textId="77777777" w:rsidTr="000C7E4C">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780F6FC1"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143</w:t>
            </w:r>
            <w:r>
              <w:rPr>
                <w:rFonts w:ascii="Courier New" w:hAnsi="Courier New" w:cs="Courier New"/>
                <w:i/>
                <w:color w:val="0070C0"/>
                <w:u w:val="single"/>
              </w:rPr>
              <w:fldChar w:fldCharType="end"/>
            </w:r>
          </w:p>
        </w:tc>
      </w:tr>
      <w:tr w:rsidR="00A20885" w:rsidRPr="000F36FA" w14:paraId="1EBBB908" w14:textId="77777777" w:rsidTr="000C7E4C">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033F394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141</w:t>
            </w:r>
            <w:r>
              <w:rPr>
                <w:rFonts w:ascii="Courier New" w:hAnsi="Courier New" w:cs="Courier New"/>
                <w:i/>
                <w:color w:val="0070C0"/>
                <w:u w:val="single"/>
              </w:rPr>
              <w:fldChar w:fldCharType="end"/>
            </w:r>
          </w:p>
        </w:tc>
      </w:tr>
      <w:tr w:rsidR="00A20885" w:rsidRPr="000F36FA" w14:paraId="51BD8D5D" w14:textId="77777777" w:rsidTr="000C7E4C">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06932431"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137</w:t>
            </w:r>
            <w:r>
              <w:rPr>
                <w:rFonts w:ascii="Courier New" w:hAnsi="Courier New" w:cs="Courier New"/>
                <w:i/>
                <w:color w:val="0070C0"/>
                <w:u w:val="single"/>
              </w:rPr>
              <w:fldChar w:fldCharType="end"/>
            </w:r>
          </w:p>
        </w:tc>
      </w:tr>
      <w:tr w:rsidR="00A20885" w:rsidRPr="000F36FA" w14:paraId="11342CF8" w14:textId="77777777" w:rsidTr="000C7E4C">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5E0210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151</w:t>
            </w:r>
            <w:r>
              <w:rPr>
                <w:rFonts w:ascii="Courier New" w:hAnsi="Courier New" w:cs="Courier New"/>
                <w:i/>
                <w:color w:val="0070C0"/>
                <w:u w:val="single"/>
              </w:rPr>
              <w:fldChar w:fldCharType="end"/>
            </w:r>
          </w:p>
        </w:tc>
      </w:tr>
      <w:tr w:rsidR="00A20885" w:rsidRPr="000F36FA" w14:paraId="241BC195" w14:textId="77777777" w:rsidTr="000C7E4C">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B9639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151</w:t>
            </w:r>
            <w:r>
              <w:rPr>
                <w:rFonts w:ascii="Courier New" w:hAnsi="Courier New" w:cs="Courier New"/>
                <w:i/>
                <w:color w:val="0070C0"/>
                <w:u w:val="single"/>
              </w:rPr>
              <w:fldChar w:fldCharType="end"/>
            </w:r>
          </w:p>
        </w:tc>
      </w:tr>
      <w:tr w:rsidR="00A20885" w:rsidRPr="000F36FA" w14:paraId="24AB611F" w14:textId="77777777" w:rsidTr="000C7E4C">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35D1EC76" w:rsidR="00A20885" w:rsidRPr="00B35625" w:rsidRDefault="00D8323A" w:rsidP="00BD2A8C">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154</w:t>
            </w:r>
            <w:r>
              <w:rPr>
                <w:rFonts w:ascii="Courier New" w:hAnsi="Courier New" w:cs="Courier New"/>
                <w:i/>
                <w:color w:val="0070C0"/>
                <w:u w:val="single"/>
              </w:rPr>
              <w:fldChar w:fldCharType="end"/>
            </w:r>
          </w:p>
        </w:tc>
      </w:tr>
      <w:tr w:rsidR="00FA71C9" w:rsidRPr="000F36FA" w14:paraId="350BAB5E" w14:textId="77777777" w:rsidTr="000C7E4C">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51692D07" w:rsidR="00FA71C9"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83</w:t>
            </w:r>
            <w:r>
              <w:rPr>
                <w:rFonts w:ascii="Courier New" w:hAnsi="Courier New" w:cs="Courier New"/>
                <w:i/>
                <w:color w:val="0070C0"/>
                <w:u w:val="single"/>
              </w:rPr>
              <w:fldChar w:fldCharType="end"/>
            </w:r>
          </w:p>
        </w:tc>
      </w:tr>
      <w:tr w:rsidR="00A20885" w:rsidRPr="000F36FA" w14:paraId="1375B9A8" w14:textId="77777777" w:rsidTr="000C7E4C">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1A9A4FBA" w:rsidR="00A20885"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51</w:t>
            </w:r>
            <w:r>
              <w:rPr>
                <w:rFonts w:ascii="Courier New" w:hAnsi="Courier New" w:cs="Courier New"/>
                <w:i/>
                <w:color w:val="0070C0"/>
                <w:u w:val="single"/>
              </w:rPr>
              <w:fldChar w:fldCharType="end"/>
            </w:r>
          </w:p>
        </w:tc>
      </w:tr>
      <w:tr w:rsidR="00A20885" w:rsidRPr="000F36FA" w14:paraId="2348378E" w14:textId="77777777" w:rsidTr="000C7E4C">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0C026A5C" w:rsidR="00A20885"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50</w:t>
            </w:r>
            <w:r>
              <w:rPr>
                <w:rFonts w:ascii="Courier New" w:hAnsi="Courier New" w:cs="Courier New"/>
                <w:i/>
                <w:color w:val="0070C0"/>
                <w:u w:val="single"/>
              </w:rPr>
              <w:fldChar w:fldCharType="end"/>
            </w:r>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2019" w:name="_Toc520048498"/>
      <w:r>
        <w:lastRenderedPageBreak/>
        <w:t>Annex B</w:t>
      </w:r>
      <w:bookmarkEnd w:id="2019"/>
    </w:p>
    <w:p w14:paraId="11B847D4" w14:textId="7534A9EA" w:rsidR="00B70A2C" w:rsidRDefault="00B70A2C" w:rsidP="00B72322">
      <w:pPr>
        <w:jc w:val="center"/>
      </w:pPr>
      <w:r>
        <w:t>Selected Guidance to Language Designers</w:t>
      </w:r>
    </w:p>
    <w:p w14:paraId="62AE5629" w14:textId="3E8784B8" w:rsidR="00B70A2C" w:rsidRPr="00B00E16" w:rsidRDefault="00B70A2C" w:rsidP="00B70A2C">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p>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6044C60D" w14:textId="16D04D80" w:rsidR="00B70A2C" w:rsidRPr="000B3925" w:rsidRDefault="00B70A2C" w:rsidP="000B3925">
      <w:pPr>
        <w:pStyle w:val="ListParagraph"/>
        <w:numPr>
          <w:ilvl w:val="1"/>
          <w:numId w:val="205"/>
        </w:numPr>
        <w:spacing w:after="160" w:line="259" w:lineRule="auto"/>
        <w:rPr>
          <w:i/>
          <w:color w:val="000000" w:themeColor="text1"/>
        </w:rPr>
      </w:pPr>
      <w:r>
        <w:rPr>
          <w:color w:val="000000" w:themeColor="text1"/>
        </w:rPr>
        <w:t xml:space="preserve">Standardize on where parameter checks are done; that is, the receiving program does the parameter checks, not the calling program. </w:t>
      </w:r>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rsidP="000B3925">
      <w:r w:rsidRPr="00B72322">
        <w:t>Select list of what a language should have or do. These were extracted from guidance to language designers from clause 6.X.6 in TR 24772-1. Wording has been adjusted to provide a more gen</w:t>
      </w:r>
      <w:r w:rsidRPr="00B70A2C">
        <w:t xml:space="preserve">eral context, where applicable.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floating point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lastRenderedPageBreak/>
        <w:t>Provide</w:t>
      </w:r>
      <w:r w:rsidRPr="009108D4">
        <w:rPr>
          <w:color w:val="000000" w:themeColor="text1"/>
        </w:rPr>
        <w:t xml:space="preserve"> language mechanisms to formally specify preconditions and postconditions.</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Undefined/unspecified/implementation defined behavio</w:t>
      </w:r>
      <w:r>
        <w:rPr>
          <w:i/>
          <w:color w:val="000000" w:themeColor="text1"/>
        </w:rPr>
        <w:t>u</w:t>
      </w:r>
      <w:r w:rsidRPr="000055D7">
        <w:rPr>
          <w:i/>
          <w:color w:val="000000" w:themeColor="text1"/>
        </w:rPr>
        <w:t>r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a list of undefined, unspecified and implementation-defined behaviours.</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behaviours, and minimize the number of possible behaviours for any </w:t>
      </w:r>
      <w:r>
        <w:rPr>
          <w:color w:val="000000" w:themeColor="text1"/>
        </w:rPr>
        <w:t xml:space="preserve">construct with </w:t>
      </w:r>
      <w:r w:rsidRPr="009108D4">
        <w:rPr>
          <w:color w:val="000000" w:themeColor="text1"/>
        </w:rPr>
        <w:t>unspecified</w:t>
      </w:r>
      <w:r>
        <w:rPr>
          <w:color w:val="000000" w:themeColor="text1"/>
        </w:rPr>
        <w:t xml:space="preserve"> behaviour</w:t>
      </w:r>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2020" w:name="_Toc358896482"/>
      <w:bookmarkStart w:id="2021" w:name="_Toc440397728"/>
      <w:bookmarkStart w:id="2022" w:name="_Toc520048499"/>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2020"/>
      <w:bookmarkEnd w:id="2021"/>
      <w:bookmarkEnd w:id="2022"/>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200"/>
      </w:tblGrid>
      <w:tr w:rsidR="00FF3BCA" w14:paraId="0E1579C2" w14:textId="77777777" w:rsidTr="00FF3BCA">
        <w:tc>
          <w:tcPr>
            <w:tcW w:w="10426" w:type="dxa"/>
          </w:tcPr>
          <w:p w14:paraId="1A50622B" w14:textId="4F085CB0" w:rsidR="00FF3BCA" w:rsidRPr="000B3925" w:rsidRDefault="00D35812" w:rsidP="00F82C1F">
            <w:pPr>
              <w:jc w:val="center"/>
              <w:rPr>
                <w:b/>
                <w:sz w:val="28"/>
                <w:szCs w:val="28"/>
                <w:lang w:val="it-IT"/>
              </w:rPr>
            </w:pPr>
            <w:r w:rsidRPr="000B3925">
              <w:rPr>
                <w:b/>
                <w:sz w:val="28"/>
                <w:szCs w:val="28"/>
                <w:lang w:val="it-IT"/>
              </w:rPr>
              <w:t>ISO IEC TR 24772-X</w:t>
            </w:r>
          </w:p>
          <w:p w14:paraId="18D2DA4C" w14:textId="77777777" w:rsidR="00FF3BCA" w:rsidRPr="000B3925" w:rsidRDefault="00FF3BCA" w:rsidP="00F82C1F">
            <w:pPr>
              <w:jc w:val="center"/>
              <w:rPr>
                <w:b/>
                <w:sz w:val="28"/>
                <w:szCs w:val="28"/>
                <w:lang w:val="it-IT"/>
              </w:rPr>
            </w:pPr>
            <w:r w:rsidRPr="000B3925">
              <w:rPr>
                <w:b/>
                <w:sz w:val="28"/>
                <w:szCs w:val="28"/>
                <w:lang w:val="it-IT"/>
              </w:rPr>
              <w:t>(</w:t>
            </w:r>
            <w:r w:rsidR="00060BDA" w:rsidRPr="000B3925">
              <w:rPr>
                <w:b/>
                <w:i/>
                <w:sz w:val="28"/>
                <w:szCs w:val="28"/>
                <w:lang w:val="it-IT"/>
              </w:rPr>
              <w:t>Informative</w:t>
            </w:r>
            <w:r w:rsidRPr="000B3925">
              <w:rPr>
                <w:b/>
                <w:sz w:val="28"/>
                <w:szCs w:val="28"/>
                <w:lang w:val="it-IT"/>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09EC4E5F" w:rsidR="008066D3" w:rsidRDefault="008066D3" w:rsidP="008066D3">
            <w:pPr>
              <w:pStyle w:val="zzHelp"/>
              <w:ind w:right="263"/>
              <w:rPr>
                <w:color w:val="auto"/>
              </w:rPr>
            </w:pPr>
            <w:r w:rsidRPr="00B21E5A" w:rsidDel="009C104D">
              <w:rPr>
                <w:color w:val="auto"/>
              </w:rPr>
              <w:t xml:space="preserve">This </w:t>
            </w:r>
            <w:r w:rsidR="00031A11">
              <w:rPr>
                <w:color w:val="auto"/>
              </w:rPr>
              <w:t>d</w:t>
            </w:r>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w:t>
            </w:r>
            <w:r w:rsidRPr="00E139DD">
              <w:lastRenderedPageBreak/>
              <w:t>report can only describe those that have been found, characterized, and determined to have sufficient probability and 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7251FF6F" w:rsidR="005A2C2E" w:rsidRDefault="005A2C2E" w:rsidP="00A14344">
            <w:pPr>
              <w:spacing w:before="240" w:after="240"/>
              <w:rPr>
                <w:b/>
              </w:rPr>
            </w:pPr>
            <w:r>
              <w:rPr>
                <w:b/>
              </w:rPr>
              <w:t xml:space="preserve">2 Normative </w:t>
            </w:r>
            <w:r w:rsidR="00371494">
              <w:rPr>
                <w:b/>
              </w:rPr>
              <w:t>r</w:t>
            </w:r>
            <w:r>
              <w:rPr>
                <w:b/>
              </w:rPr>
              <w:t>eferences</w:t>
            </w:r>
          </w:p>
          <w:p w14:paraId="5D5C2C2C" w14:textId="7587BB52" w:rsidR="008066D3" w:rsidRDefault="008066D3" w:rsidP="00C13A4B">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r w:rsidR="00A4695D">
              <w:t xml:space="preserve"> </w:t>
            </w:r>
          </w:p>
          <w:p w14:paraId="02CB5F01" w14:textId="44C33713" w:rsidR="00A4695D" w:rsidRPr="007059D8" w:rsidRDefault="00A4695D" w:rsidP="00C13A4B">
            <w:r w:rsidRPr="007059D8">
              <w:t>[</w:t>
            </w:r>
            <w:r w:rsidRPr="000B3925">
              <w:t>At a minimum, the current version of the language reference manual should be normatively referenced, as well as other international standards that are essential to reading this document.]</w:t>
            </w:r>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2374235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del w:id="2023" w:author="Stephen Michell" w:date="2018-04-26T11:17:00Z">
              <w:r w:rsidR="009A7808" w:rsidRPr="00C13A4B" w:rsidDel="00371494">
                <w:rPr>
                  <w:b/>
                  <w:i/>
                </w:rPr>
                <w:delText>(Check title)</w:delText>
              </w:r>
            </w:del>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200"/>
      </w:tblGrid>
      <w:tr w:rsidR="009310EC" w14:paraId="65BD7D64" w14:textId="77777777" w:rsidTr="009310EC">
        <w:tc>
          <w:tcPr>
            <w:tcW w:w="10426" w:type="dxa"/>
          </w:tcPr>
          <w:p w14:paraId="67166BCF" w14:textId="661670EF" w:rsidR="005A2C2E" w:rsidRDefault="005A2C2E" w:rsidP="00A14344">
            <w:pPr>
              <w:spacing w:before="240" w:after="240"/>
              <w:rPr>
                <w:b/>
                <w:i/>
              </w:rPr>
            </w:pPr>
            <w:r>
              <w:rPr>
                <w:b/>
              </w:rPr>
              <w:t xml:space="preserve">5 General </w:t>
            </w:r>
            <w:r w:rsidR="00371494">
              <w:rPr>
                <w:b/>
              </w:rPr>
              <w:t>g</w:t>
            </w:r>
            <w:r>
              <w:rPr>
                <w:b/>
              </w:rPr>
              <w:t>uidance</w:t>
            </w:r>
            <w:r w:rsidR="008066D3">
              <w:rPr>
                <w:b/>
              </w:rPr>
              <w:t xml:space="preserve"> for [</w:t>
            </w:r>
            <w:r w:rsidR="008066D3">
              <w:rPr>
                <w:b/>
                <w:i/>
              </w:rPr>
              <w:t>language]</w:t>
            </w:r>
          </w:p>
          <w:p w14:paraId="308B6518" w14:textId="3C575227" w:rsidR="008066D3" w:rsidRDefault="00232101" w:rsidP="008066D3">
            <w:pPr>
              <w:rPr>
                <w:ins w:id="2024" w:author="Stephen Michell" w:date="2018-01-20T13:26:00Z"/>
                <w:i/>
              </w:rPr>
            </w:pPr>
            <w:r>
              <w:rPr>
                <w:i/>
              </w:rPr>
              <w:t xml:space="preserve"> </w:t>
            </w:r>
            <w:commentRangeStart w:id="2025"/>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commentRangeEnd w:id="2025"/>
            <w:r w:rsidR="007059D8">
              <w:rPr>
                <w:rStyle w:val="CommentReference"/>
              </w:rPr>
              <w:commentReference w:id="2025"/>
            </w:r>
          </w:p>
          <w:p w14:paraId="64A50FD6" w14:textId="689FD339" w:rsidR="0079365E" w:rsidRDefault="0079365E" w:rsidP="0079365E">
            <w:pPr>
              <w:pStyle w:val="ListParagraph"/>
              <w:widowControl w:val="0"/>
              <w:suppressLineNumbers/>
              <w:overflowPunct w:val="0"/>
              <w:adjustRightInd w:val="0"/>
              <w:ind w:left="0"/>
              <w:rPr>
                <w:ins w:id="2026" w:author="Stephen Michell" w:date="2018-01-20T13:26:00Z"/>
                <w:rFonts w:ascii="Calibri" w:hAnsi="Calibri"/>
              </w:rPr>
            </w:pPr>
            <w:ins w:id="2027" w:author="Stephen Michell" w:date="2018-01-20T13:26:00Z">
              <w:r>
                <w:rPr>
                  <w:rFonts w:ascii="Calibri" w:hAnsi="Calibri"/>
                </w:rPr>
                <w:t>In addition to the generic programming rules from TR 24772-1 clause 5.4, additional rules from this section apply specifically to the programming language</w:t>
              </w:r>
            </w:ins>
            <w:ins w:id="2028" w:author="Stephen Michell" w:date="2018-01-20T13:27:00Z">
              <w:r>
                <w:rPr>
                  <w:rFonts w:ascii="Calibri" w:hAnsi="Calibri"/>
                </w:rPr>
                <w:t xml:space="preserve"> [language]</w:t>
              </w:r>
            </w:ins>
            <w:ins w:id="2029" w:author="Stephen Michell" w:date="2018-01-20T13:26:00Z">
              <w:r>
                <w:rPr>
                  <w:rFonts w:ascii="Calibri" w:hAnsi="Calibri"/>
                </w:rPr>
                <w:t xml:space="preserve">. The recommendations of this section are </w:t>
              </w:r>
              <w:r>
                <w:rPr>
                  <w:rFonts w:ascii="Calibri" w:hAnsi="Calibri"/>
                </w:rPr>
                <w:lastRenderedPageBreak/>
                <w:t xml:space="preserve">restatements of recommendations from clause 6 of this document, but represent ones stated frequently, or that are considered as 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pPr>
              <w:pStyle w:val="ListParagraph"/>
              <w:widowControl w:val="0"/>
              <w:suppressLineNumbers/>
              <w:overflowPunct w:val="0"/>
              <w:adjustRightInd w:val="0"/>
              <w:ind w:left="0"/>
              <w:rPr>
                <w:i/>
                <w:rPrChange w:id="2030" w:author="Stephen Michell" w:date="2018-01-20T13:28:00Z">
                  <w:rPr>
                    <w:b/>
                    <w:i/>
                  </w:rPr>
                </w:rPrChange>
              </w:rPr>
              <w:pPrChange w:id="2031" w:author="Stephen Michell" w:date="2018-04-26T11:19:00Z">
                <w:pPr>
                  <w:tabs>
                    <w:tab w:val="left" w:pos="660"/>
                  </w:tabs>
                  <w:spacing w:before="240" w:after="240" w:line="276" w:lineRule="auto"/>
                  <w:ind w:left="658" w:hanging="658"/>
                </w:pPr>
              </w:pPrChange>
            </w:pPr>
            <w:ins w:id="2032" w:author="Stephen Michell" w:date="2018-01-20T13:27:00Z">
              <w:r w:rsidRPr="00371494">
                <w:rPr>
                  <w:rFonts w:ascii="Calibri" w:hAnsi="Calibri"/>
                  <w:rPrChange w:id="2033" w:author="Stephen Michell" w:date="2018-04-26T11:19:00Z">
                    <w:rPr>
                      <w:b/>
                      <w:i/>
                    </w:rPr>
                  </w:rPrChange>
                </w:rPr>
                <w:t>[Following this statement, provide a table that provides the most common (approximately 10)</w:t>
              </w:r>
            </w:ins>
            <w:ins w:id="2034" w:author="Stephen Michell" w:date="2018-01-20T13:28:00Z">
              <w:r w:rsidRPr="00371494">
                <w:rPr>
                  <w:rFonts w:ascii="Calibri" w:hAnsi="Calibri"/>
                  <w:rPrChange w:id="2035" w:author="Stephen Michell" w:date="2018-04-26T11:19:00Z">
                    <w:rPr>
                      <w:i/>
                    </w:rPr>
                  </w:rPrChange>
                </w:rPr>
                <w:t xml:space="preserve"> or most important guidance that is not provided in TR 24772-1 clause 5.4. The format of the table is Rule number (sequential)</w:t>
              </w:r>
            </w:ins>
            <w:ins w:id="2036" w:author="Stephen Michell" w:date="2018-01-20T13:30:00Z">
              <w:r w:rsidRPr="00371494">
                <w:rPr>
                  <w:rFonts w:ascii="Calibri" w:hAnsi="Calibri"/>
                  <w:rPrChange w:id="2037" w:author="Stephen Michell" w:date="2018-04-26T11:19:00Z">
                    <w:rPr>
                      <w:i/>
                    </w:rPr>
                  </w:rPrChange>
                </w:rPr>
                <w:t>, the rule itself, and references to subclause 6.x.2, where x contains an instance of the rule]</w:t>
              </w:r>
            </w:ins>
          </w:p>
          <w:p w14:paraId="53E466F0" w14:textId="5F7D70A2" w:rsidR="005A2C2E" w:rsidRDefault="005A2C2E" w:rsidP="00A14344">
            <w:pPr>
              <w:spacing w:before="240" w:after="240"/>
              <w:rPr>
                <w:b/>
              </w:rPr>
            </w:pPr>
            <w:r>
              <w:rPr>
                <w:b/>
              </w:rPr>
              <w:t xml:space="preserve">6 Language </w:t>
            </w:r>
            <w:r w:rsidR="00371494">
              <w:rPr>
                <w:b/>
              </w:rPr>
              <w:t>v</w:t>
            </w:r>
            <w:r>
              <w:rPr>
                <w:b/>
              </w:rPr>
              <w:t>ulnerabili</w:t>
            </w:r>
            <w:r w:rsidR="00371494">
              <w:rPr>
                <w:b/>
              </w:rPr>
              <w:t>ti</w:t>
            </w:r>
            <w:r>
              <w:rPr>
                <w:b/>
              </w:rPr>
              <w:t>es</w:t>
            </w:r>
          </w:p>
          <w:p w14:paraId="5E3CFAC3" w14:textId="6A56E2F9" w:rsidR="009310EC" w:rsidRPr="00A14344" w:rsidRDefault="005A2C2E" w:rsidP="00A14344">
            <w:pPr>
              <w:spacing w:before="240" w:after="240"/>
              <w:rPr>
                <w:b/>
              </w:rPr>
            </w:pPr>
            <w:r>
              <w:rPr>
                <w:b/>
              </w:rPr>
              <w:t>6.x</w:t>
            </w:r>
            <w:r w:rsidR="009310EC" w:rsidRPr="00A14344">
              <w:rPr>
                <w:b/>
              </w:rPr>
              <w:t xml:space="preserve"> &lt;Vulnerability </w:t>
            </w:r>
            <w:r w:rsidR="00371494">
              <w:rPr>
                <w:b/>
              </w:rPr>
              <w:t>n</w:t>
            </w:r>
            <w:r w:rsidR="009310EC" w:rsidRPr="00A14344">
              <w:rPr>
                <w:b/>
              </w:rPr>
              <w:t>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200"/>
      </w:tblGrid>
      <w:tr w:rsidR="009310EC" w14:paraId="3AE19936" w14:textId="77777777" w:rsidTr="009310EC">
        <w:tc>
          <w:tcPr>
            <w:tcW w:w="10426" w:type="dxa"/>
          </w:tcPr>
          <w:p w14:paraId="22544BA7" w14:textId="224E486B" w:rsidR="009310EC" w:rsidRPr="00A14344" w:rsidRDefault="005A2C2E" w:rsidP="00A14344">
            <w:pPr>
              <w:spacing w:before="240" w:after="240"/>
              <w:rPr>
                <w:b/>
              </w:rPr>
            </w:pPr>
            <w:r>
              <w:rPr>
                <w:b/>
              </w:rPr>
              <w:t>6</w:t>
            </w:r>
            <w:r w:rsidR="009310EC" w:rsidRPr="00A14344">
              <w:rPr>
                <w:b/>
              </w:rPr>
              <w:t xml:space="preserve">.&lt;x&gt; &lt;Vulnerability </w:t>
            </w:r>
            <w:r w:rsidR="00371494">
              <w:rPr>
                <w:b/>
              </w:rPr>
              <w:t>n</w:t>
            </w:r>
            <w:r w:rsidR="009310EC" w:rsidRPr="00A14344">
              <w:rPr>
                <w:b/>
              </w:rPr>
              <w:t>ame&gt; [&lt;3 letter tag&gt;]</w:t>
            </w:r>
          </w:p>
          <w:p w14:paraId="16E71A1D" w14:textId="303D022B" w:rsidR="009310EC" w:rsidRPr="00A14344" w:rsidRDefault="009310EC" w:rsidP="00A14344">
            <w:pPr>
              <w:spacing w:before="240" w:after="240"/>
            </w:pPr>
            <w:r w:rsidRPr="00A14344">
              <w:t>This vulnerability is not applicable to &lt;language&gt;</w:t>
            </w:r>
            <w:r w:rsidR="00371494">
              <w:t xml:space="preserve"> since [Give a reason]</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200"/>
      </w:tblGrid>
      <w:tr w:rsidR="009310EC" w14:paraId="5C10C72A" w14:textId="77777777" w:rsidTr="009310EC">
        <w:tc>
          <w:tcPr>
            <w:tcW w:w="10426" w:type="dxa"/>
          </w:tcPr>
          <w:p w14:paraId="3870DF43" w14:textId="2F890889"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2038" w:name="_Python.3_Type_System"/>
      <w:bookmarkStart w:id="2039" w:name="_Python.19_Dead_Store"/>
      <w:bookmarkStart w:id="2040" w:name="I3468"/>
      <w:bookmarkStart w:id="2041" w:name="_Toc440397729"/>
      <w:bookmarkStart w:id="2042" w:name="_Toc520048500"/>
      <w:bookmarkStart w:id="2043" w:name="_Toc358896894"/>
      <w:bookmarkEnd w:id="2038"/>
      <w:bookmarkEnd w:id="2039"/>
      <w:bookmarkEnd w:id="2040"/>
      <w:r w:rsidRPr="00B72322">
        <w:rPr>
          <w:sz w:val="28"/>
          <w:szCs w:val="28"/>
        </w:rPr>
        <w:t>Bibliography</w:t>
      </w:r>
      <w:bookmarkEnd w:id="2041"/>
      <w:bookmarkEnd w:id="2042"/>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1E0F7654" w:rsidR="004F400E" w:rsidRDefault="004F400E" w:rsidP="004F400E">
      <w:pPr>
        <w:pStyle w:val="Bibliography1"/>
        <w:rPr>
          <w:iCs/>
        </w:rPr>
      </w:pPr>
      <w:r>
        <w:rPr>
          <w:iCs/>
        </w:rPr>
        <w:t>[</w:t>
      </w:r>
      <w:r w:rsidR="00EA50D3">
        <w:rPr>
          <w:iCs/>
        </w:rPr>
        <w:t>5</w:t>
      </w:r>
      <w:r>
        <w:rPr>
          <w:iCs/>
        </w:rPr>
        <w:t>]</w:t>
      </w:r>
      <w:r>
        <w:rPr>
          <w:iCs/>
        </w:rPr>
        <w:tab/>
        <w:t>ISO/IEC 8652:</w:t>
      </w:r>
      <w:r w:rsidR="009814C4">
        <w:rPr>
          <w:iCs/>
        </w:rPr>
        <w:t>2012</w:t>
      </w:r>
      <w:r>
        <w:rPr>
          <w:iCs/>
        </w:rPr>
        <w:t xml:space="preserve">, </w:t>
      </w:r>
      <w:r>
        <w:rPr>
          <w:i/>
          <w:iCs/>
        </w:rPr>
        <w:t xml:space="preserve">Information technology — Programming languages — </w:t>
      </w:r>
      <w:r>
        <w:rPr>
          <w:iCs/>
        </w:rPr>
        <w:t>Ada</w:t>
      </w:r>
    </w:p>
    <w:p w14:paraId="13B2EB2F" w14:textId="74774061" w:rsidR="004F400E" w:rsidRDefault="004F400E" w:rsidP="004F400E">
      <w:pPr>
        <w:pStyle w:val="Bibliography1"/>
        <w:rPr>
          <w:iCs/>
        </w:rPr>
      </w:pPr>
      <w:r>
        <w:rPr>
          <w:iCs/>
        </w:rPr>
        <w:t>[</w:t>
      </w:r>
      <w:r w:rsidR="00EA50D3">
        <w:rPr>
          <w:iCs/>
        </w:rPr>
        <w:t>6</w:t>
      </w:r>
      <w:r>
        <w:rPr>
          <w:iCs/>
        </w:rPr>
        <w:t>]</w:t>
      </w:r>
      <w:r>
        <w:rPr>
          <w:iCs/>
        </w:rPr>
        <w:tab/>
        <w:t>ISO/IEC 14882:201</w:t>
      </w:r>
      <w:r w:rsidR="009814C4">
        <w:rPr>
          <w:iCs/>
        </w:rPr>
        <w:t>7</w:t>
      </w:r>
      <w:r>
        <w:rPr>
          <w:iCs/>
        </w:rPr>
        <w:t xml:space="preserve">,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Seacord, </w:t>
      </w:r>
      <w:r w:rsidRPr="0025282A">
        <w:rPr>
          <w:i/>
        </w:rPr>
        <w:t>The CERT C Secure Coding Standard</w:t>
      </w:r>
      <w:r>
        <w:t>. Boston,</w:t>
      </w:r>
      <w:r w:rsidR="00985ECA">
        <w:t xml:space="preserve"> </w:t>
      </w:r>
      <w:r>
        <w:t>MA: Addison-Westley, 2008.</w:t>
      </w:r>
    </w:p>
    <w:p w14:paraId="443EF31A" w14:textId="37192C3D"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International Standards Organization / International Electrotechnical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Electrotechnical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7"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r w:rsidRPr="00737DBE">
        <w:rPr>
          <w:iCs/>
        </w:rPr>
        <w:t xml:space="preserve">Hogaboom, Richard, </w:t>
      </w:r>
      <w:r w:rsidRPr="00737DBE">
        <w:rPr>
          <w:i/>
          <w:iCs/>
        </w:rPr>
        <w:t>A Generic API Bit Manipulation in C</w:t>
      </w:r>
      <w:r w:rsidRPr="00737DBE">
        <w:rPr>
          <w:iCs/>
        </w:rPr>
        <w:t xml:space="preserve">, Embedded Systems Programming, Vol 12, No 7, July 1999 </w:t>
      </w:r>
      <w:hyperlink r:id="rId18"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Carlo Ghezzi and Mehdi Jazayeri,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9"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r w:rsidRPr="00B7795D">
        <w:t xml:space="preserve">Seacord, R. </w:t>
      </w:r>
      <w:r w:rsidRPr="00B7795D">
        <w:rPr>
          <w:i/>
          <w:iCs/>
        </w:rPr>
        <w:t>Secure Coding in C and C++</w:t>
      </w:r>
      <w:r w:rsidRPr="00B7795D">
        <w:t xml:space="preserve">. Boston, MA: Addison-Wesley, 2005. See </w:t>
      </w:r>
      <w:hyperlink r:id="rId20"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John David N. Dionisio. Type Checking.</w:t>
      </w:r>
      <w:r w:rsidR="00CF033F">
        <w:t xml:space="preserve"> </w:t>
      </w:r>
      <w:hyperlink r:id="rId21"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22"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3"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ACM Computing Surveys, vol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Einarsson, ed. Accuracy and Reliability in Scientific Computing, SIAM, July 2005 </w:t>
      </w:r>
      <w:hyperlink r:id="rId24"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5" w:history="1">
        <w:r w:rsidRPr="00044A93">
          <w:rPr>
            <w:rStyle w:val="Hyperlink"/>
          </w:rPr>
          <w:t>http://archive.gao.gov/t2pbat6/145960.pdf</w:t>
        </w:r>
      </w:hyperlink>
    </w:p>
    <w:p w14:paraId="300F2D4B" w14:textId="2F77955D" w:rsidR="004F400E" w:rsidRPr="000B3925" w:rsidRDefault="004F400E" w:rsidP="004F400E">
      <w:pPr>
        <w:pStyle w:val="Bibliography1"/>
        <w:rPr>
          <w:i/>
        </w:rPr>
      </w:pPr>
      <w:r>
        <w:t>[3</w:t>
      </w:r>
      <w:r w:rsidR="00880999">
        <w:t>1</w:t>
      </w:r>
      <w:r>
        <w:t>]</w:t>
      </w:r>
      <w:r>
        <w:tab/>
      </w:r>
      <w:r w:rsidRPr="00044A93">
        <w:t xml:space="preserve">Robert Skeel, </w:t>
      </w:r>
      <w:r w:rsidRPr="00044A93">
        <w:rPr>
          <w:i/>
        </w:rPr>
        <w:t>Roundoff Error Cripples Patriot Missile</w:t>
      </w:r>
      <w:r w:rsidRPr="00044A93">
        <w:t xml:space="preserve">, SIAM News, Volume 25, Number 4, July 1992, page 11, </w:t>
      </w:r>
      <w:hyperlink r:id="rId26" w:history="1">
        <w:r w:rsidRPr="00044A93">
          <w:rPr>
            <w:rStyle w:val="HTMLTypewriter"/>
            <w:rFonts w:ascii="Arial" w:hAnsi="Arial"/>
            <w:color w:val="0000FF"/>
            <w:u w:val="single"/>
          </w:rPr>
          <w:t>http://www.siam.org/siamnews/general/patriot.htm</w:t>
        </w:r>
      </w:hyperlink>
      <w:r w:rsidR="001554EF">
        <w:rPr>
          <w:rStyle w:val="HTMLTypewriter"/>
          <w:rFonts w:ascii="Arial" w:hAnsi="Arial"/>
          <w:color w:val="0000FF"/>
          <w:u w:val="single"/>
        </w:rPr>
        <w:t xml:space="preserve">  </w:t>
      </w:r>
      <w:r w:rsidR="009963AF">
        <w:rPr>
          <w:rStyle w:val="HTMLTypewriter"/>
          <w:rFonts w:ascii="Arial" w:hAnsi="Arial"/>
          <w:color w:val="0000FF"/>
          <w:u w:val="single"/>
        </w:rPr>
        <w:t>(</w:t>
      </w:r>
      <w:r w:rsidR="001554EF">
        <w:rPr>
          <w:rStyle w:val="HTMLTypewriter"/>
          <w:rFonts w:ascii="Arial" w:hAnsi="Arial"/>
          <w:i/>
          <w:color w:val="0000FF"/>
          <w:u w:val="single"/>
        </w:rPr>
        <w:t>Article no longer online</w:t>
      </w:r>
      <w:r w:rsidR="009963AF">
        <w:rPr>
          <w:rStyle w:val="HTMLTypewriter"/>
          <w:rFonts w:ascii="Arial" w:hAnsi="Arial"/>
          <w:i/>
          <w:color w:val="0000FF"/>
          <w:u w:val="single"/>
        </w:rPr>
        <w:t>)</w:t>
      </w:r>
    </w:p>
    <w:p w14:paraId="514959FB" w14:textId="6D4DECDA"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r w:rsidR="003A3131" w:rsidRPr="003A3131">
        <w:t>https://wiki.sei.cmu.edu/confluence/display/c/SEI+CERT+C+Coding+Standard</w:t>
      </w:r>
      <w:r>
        <w:rPr>
          <w:lang w:val="fr-FR"/>
        </w:rPr>
        <w:t xml:space="preserve"> (20</w:t>
      </w:r>
      <w:r w:rsidR="003A3131">
        <w:rPr>
          <w:lang w:val="fr-FR"/>
        </w:rPr>
        <w:t>16</w:t>
      </w:r>
      <w:r w:rsidRPr="00B7795D">
        <w:rPr>
          <w:lang w:val="fr-FR"/>
        </w:rPr>
        <w:t>).</w:t>
      </w:r>
      <w:r w:rsidRPr="00B7795D" w:rsidDel="00E23D59">
        <w:rPr>
          <w:i/>
          <w:lang w:val="fr-FR"/>
        </w:rPr>
        <w:t xml:space="preserve"> </w:t>
      </w:r>
    </w:p>
    <w:p w14:paraId="060DD3D2" w14:textId="7ABA1948" w:rsidR="004F400E" w:rsidRPr="00F97AE5" w:rsidRDefault="004F400E" w:rsidP="004F400E">
      <w:pPr>
        <w:pStyle w:val="Bibliography1"/>
        <w:rPr>
          <w:i/>
          <w:lang w:val="fr-FR"/>
        </w:rPr>
      </w:pPr>
      <w:r>
        <w:t>[</w:t>
      </w:r>
      <w:r w:rsidR="00880999">
        <w:t>33</w:t>
      </w:r>
      <w:r>
        <w:t>]</w:t>
      </w:r>
      <w:r>
        <w:tab/>
        <w:t xml:space="preserve">Holzmann, Garard J., </w:t>
      </w:r>
      <w:r w:rsidR="004C6021">
        <w:rPr>
          <w:i/>
        </w:rPr>
        <w:t>The Power of 10: Rules for Developing Safety-Critical Code</w:t>
      </w:r>
      <w:r w:rsidR="004C6021">
        <w:t xml:space="preserve"> , </w:t>
      </w:r>
      <w:r>
        <w:t>Computer, vol. 39, no. 6, pp 95-97,</w:t>
      </w:r>
      <w:r w:rsidR="004C6021">
        <w:t xml:space="preserve"> IEEE, </w:t>
      </w:r>
      <w:r>
        <w:t xml:space="preserve"> Jun</w:t>
      </w:r>
      <w:r w:rsidR="004C6021">
        <w:t>e</w:t>
      </w:r>
      <w:r>
        <w:t xml:space="preserve"> 2006, </w:t>
      </w:r>
    </w:p>
    <w:p w14:paraId="5B83C666" w14:textId="1F9C1D09" w:rsidR="004F400E" w:rsidRDefault="004F400E" w:rsidP="004F400E">
      <w:pPr>
        <w:pStyle w:val="Bibliography1"/>
      </w:pPr>
      <w:r>
        <w:t>[</w:t>
      </w:r>
      <w:r w:rsidR="00880999">
        <w:t>34</w:t>
      </w:r>
      <w:r>
        <w:t>]</w:t>
      </w:r>
      <w:r>
        <w:tab/>
      </w:r>
      <w:r w:rsidRPr="00FB65C1">
        <w:t>P. V. Bhansali, A systematic approach to identifying a safe subset for safety-critical software, ACM SIGSOFT Software Enginee</w:t>
      </w:r>
      <w:r>
        <w:t>ring Notes, v.28 n.4, July 2003</w:t>
      </w:r>
    </w:p>
    <w:p w14:paraId="765C09BB" w14:textId="6B54307D" w:rsidR="00144973" w:rsidRPr="000B3925" w:rsidRDefault="004F400E" w:rsidP="004F400E">
      <w:pPr>
        <w:pStyle w:val="Bibliography1"/>
        <w:rPr>
          <w:lang w:val="it-IT"/>
        </w:rPr>
      </w:pPr>
      <w:r>
        <w:lastRenderedPageBreak/>
        <w:t>[</w:t>
      </w:r>
      <w:r w:rsidR="00880999">
        <w:t>35</w:t>
      </w:r>
      <w:r>
        <w:t>]</w:t>
      </w:r>
      <w:r>
        <w:tab/>
      </w:r>
      <w:r w:rsidR="00144973">
        <w:rPr>
          <w:rStyle w:val="Hyperlink"/>
        </w:rPr>
        <w:tab/>
      </w:r>
      <w:r w:rsidR="00E5470C">
        <w:rPr>
          <w:rStyle w:val="Hyperlink"/>
        </w:rPr>
        <w:t>Ada Quality and Style and Guide, Guidelines for professional programmers.</w:t>
      </w:r>
      <w:r w:rsidR="009963AF">
        <w:rPr>
          <w:rStyle w:val="Hyperlink"/>
        </w:rPr>
        <w:t xml:space="preserve"> </w:t>
      </w:r>
      <w:r w:rsidR="00E5470C" w:rsidRPr="000B3925">
        <w:rPr>
          <w:rStyle w:val="Hyperlink"/>
          <w:lang w:val="it-IT"/>
        </w:rPr>
        <w:t>https://en.wikibooks.org/wiki/Ada_Style_Guide</w:t>
      </w:r>
    </w:p>
    <w:p w14:paraId="03C97CCF" w14:textId="5BC2EA0A" w:rsidR="004F400E" w:rsidRPr="00FB65C1" w:rsidRDefault="004F400E" w:rsidP="004F400E">
      <w:pPr>
        <w:pStyle w:val="Bibliography1"/>
      </w:pPr>
      <w:r w:rsidRPr="000B3925">
        <w:rPr>
          <w:lang w:val="it-IT"/>
        </w:rPr>
        <w:t>[</w:t>
      </w:r>
      <w:r w:rsidR="00880999" w:rsidRPr="000B3925">
        <w:rPr>
          <w:lang w:val="it-IT"/>
        </w:rPr>
        <w:t>36</w:t>
      </w:r>
      <w:r w:rsidRPr="000B3925">
        <w:rPr>
          <w:lang w:val="it-IT"/>
        </w:rPr>
        <w:t>]</w:t>
      </w:r>
      <w:r w:rsidRPr="000B3925">
        <w:rPr>
          <w:lang w:val="it-IT"/>
        </w:rPr>
        <w:tab/>
        <w:t xml:space="preserve">Ghassan, A., &amp; Alkadi, I. (2003). </w:t>
      </w:r>
      <w:r w:rsidRPr="00FB65C1">
        <w:t xml:space="preserve">Application of a Revised DIT Metric to Redesign an OO Design. </w:t>
      </w:r>
      <w:r w:rsidRPr="00FB65C1">
        <w:rPr>
          <w:i/>
        </w:rPr>
        <w:t>Journal of Object Technology</w:t>
      </w:r>
      <w:r w:rsidRPr="00FB65C1">
        <w:t>, 127-134.</w:t>
      </w:r>
    </w:p>
    <w:p w14:paraId="63C5C7F8" w14:textId="5F995F37" w:rsidR="004F400E" w:rsidRDefault="004F400E" w:rsidP="004F400E">
      <w:pPr>
        <w:pStyle w:val="Bibliography1"/>
      </w:pPr>
      <w:r>
        <w:t>[</w:t>
      </w:r>
      <w:r w:rsidR="00880999">
        <w:t>37</w:t>
      </w:r>
      <w:r>
        <w:t>]</w:t>
      </w:r>
      <w:r>
        <w:tab/>
      </w:r>
      <w:r w:rsidRPr="00FB65C1">
        <w:t>Subramanian, S., Tsai, W.-T., &amp; Rayadurgam, S. (1998). Design Constraint Violation Detection in Safety-Critical Systems. The 3rd IEEE International Symposium on High-Assurance Systems Engineering, 109 - 116.</w:t>
      </w:r>
    </w:p>
    <w:p w14:paraId="3215C2DD" w14:textId="77CB5B68" w:rsidR="00204550" w:rsidRDefault="00204550" w:rsidP="004F400E">
      <w:pPr>
        <w:pStyle w:val="Bibliography1"/>
      </w:pPr>
      <w:r>
        <w:t>[38]</w:t>
      </w:r>
      <w:r>
        <w:tab/>
        <w:t>Burns, Alan and Wellings, Andy. Real-Time Systems and Programming Languages: Ada, Real-time Java and C/Real-Time POSIX (4</w:t>
      </w:r>
      <w:r w:rsidRPr="00C67CF9">
        <w:rPr>
          <w:vertAlign w:val="superscript"/>
        </w:rPr>
        <w:t>th</w:t>
      </w:r>
      <w:r>
        <w:t xml:space="preserve"> Edition), Addison Wesley 2009</w:t>
      </w:r>
    </w:p>
    <w:p w14:paraId="62AE9675" w14:textId="16C4F8FD" w:rsidR="00705B94" w:rsidRDefault="00705B94" w:rsidP="004F400E">
      <w:pPr>
        <w:pStyle w:val="Bibliography1"/>
      </w:pPr>
      <w:r>
        <w:t>[39]</w:t>
      </w:r>
      <w:r>
        <w:tab/>
        <w:t>Kopetz, Hermann. Real-Time Systems: Design Principles for Distributed Embedded Applications, Springer 2011</w:t>
      </w:r>
    </w:p>
    <w:p w14:paraId="4EA5300D" w14:textId="5E680DBC" w:rsidR="00B62702" w:rsidRDefault="00B62702" w:rsidP="004F400E">
      <w:pPr>
        <w:pStyle w:val="Bibliography1"/>
        <w:rPr>
          <w:lang w:val="en-CA"/>
        </w:rPr>
      </w:pPr>
      <w:r>
        <w:t>[40]</w:t>
      </w:r>
      <w:r>
        <w:tab/>
      </w: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International Conference on Fundamentals of Computation Theory, 1995</w:t>
      </w:r>
    </w:p>
    <w:p w14:paraId="231903D0" w14:textId="1900E772" w:rsidR="004C6021" w:rsidRPr="000B3925" w:rsidRDefault="004C6021" w:rsidP="000B3925">
      <w:pPr>
        <w:spacing w:after="0"/>
        <w:rPr>
          <w:lang w:val="en-CA"/>
        </w:rPr>
      </w:pPr>
      <w:r>
        <w:rPr>
          <w:lang w:val="en-CA"/>
        </w:rPr>
        <w:t>[41]</w:t>
      </w:r>
      <w:r>
        <w:rPr>
          <w:lang w:val="en-CA"/>
        </w:rPr>
        <w:tab/>
      </w:r>
      <w:r>
        <w:rPr>
          <w:lang w:val="en-CA"/>
        </w:rPr>
        <w:tab/>
      </w:r>
      <w:r>
        <w:t>Hoare C.A.R., "</w:t>
      </w:r>
      <w:r w:rsidRPr="001426B4">
        <w:rPr>
          <w:i/>
          <w:lang w:bidi="en-US"/>
        </w:rPr>
        <w:t>Communicating Sequential Processes</w:t>
      </w:r>
      <w:r>
        <w:t>", Prentice Hall, 1985</w:t>
      </w:r>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2044" w:name="_Toc440397730"/>
      <w:bookmarkStart w:id="2045" w:name="_Toc520048501"/>
      <w:r w:rsidRPr="00AB6756">
        <w:lastRenderedPageBreak/>
        <w:t>Index</w:t>
      </w:r>
      <w:bookmarkEnd w:id="2043"/>
      <w:bookmarkEnd w:id="2044"/>
      <w:bookmarkEnd w:id="2045"/>
    </w:p>
    <w:p w14:paraId="21816B4C" w14:textId="77777777" w:rsidR="00EE006C" w:rsidRDefault="00A85CF0">
      <w:pPr>
        <w:rPr>
          <w:noProof/>
        </w:rPr>
        <w:sectPr w:rsidR="00EE006C" w:rsidSect="00A85CF0">
          <w:footerReference w:type="even" r:id="rId27"/>
          <w:footerReference w:type="default" r:id="rId28"/>
          <w:headerReference w:type="first" r:id="rId29"/>
          <w:footerReference w:type="first" r:id="rId30"/>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7CFE1088" w14:textId="77777777" w:rsidR="00EE006C" w:rsidRDefault="00EE006C">
      <w:pPr>
        <w:pStyle w:val="Index1"/>
        <w:rPr>
          <w:noProof/>
        </w:rPr>
      </w:pPr>
      <w:r>
        <w:rPr>
          <w:noProof/>
        </w:rPr>
        <w:t>Ada, 23, 70, 74, 87</w:t>
      </w:r>
    </w:p>
    <w:p w14:paraId="39CD2E03" w14:textId="77777777" w:rsidR="00EE006C" w:rsidRDefault="00EE006C">
      <w:pPr>
        <w:pStyle w:val="Index1"/>
        <w:rPr>
          <w:noProof/>
        </w:rPr>
      </w:pPr>
      <w:r>
        <w:rPr>
          <w:noProof/>
        </w:rPr>
        <w:t>AMV – Type-breaking reinterpretation of data, 82</w:t>
      </w:r>
    </w:p>
    <w:p w14:paraId="0F6B05A1" w14:textId="77777777" w:rsidR="00EE006C" w:rsidRDefault="00EE006C">
      <w:pPr>
        <w:pStyle w:val="Index1"/>
        <w:rPr>
          <w:noProof/>
        </w:rPr>
      </w:pPr>
      <w:r w:rsidRPr="003649A7">
        <w:rPr>
          <w:i/>
          <w:noProof/>
        </w:rPr>
        <w:t>API</w:t>
      </w:r>
    </w:p>
    <w:p w14:paraId="17C3B17B" w14:textId="77777777" w:rsidR="00EE006C" w:rsidRDefault="00EE006C">
      <w:pPr>
        <w:pStyle w:val="Index2"/>
        <w:tabs>
          <w:tab w:val="right" w:leader="dot" w:pos="4735"/>
        </w:tabs>
        <w:rPr>
          <w:noProof/>
        </w:rPr>
      </w:pPr>
      <w:r>
        <w:rPr>
          <w:noProof/>
        </w:rPr>
        <w:t>Application Programming Interface, 26</w:t>
      </w:r>
    </w:p>
    <w:p w14:paraId="497C73CE" w14:textId="77777777" w:rsidR="00EE006C" w:rsidRDefault="00EE006C">
      <w:pPr>
        <w:pStyle w:val="Index1"/>
        <w:rPr>
          <w:noProof/>
        </w:rPr>
      </w:pPr>
      <w:r>
        <w:rPr>
          <w:noProof/>
        </w:rPr>
        <w:t>APL, 59</w:t>
      </w:r>
    </w:p>
    <w:p w14:paraId="4673818C" w14:textId="77777777" w:rsidR="00EE006C" w:rsidRDefault="00EE006C">
      <w:pPr>
        <w:pStyle w:val="Index1"/>
        <w:rPr>
          <w:noProof/>
        </w:rPr>
      </w:pPr>
      <w:r>
        <w:rPr>
          <w:noProof/>
        </w:rPr>
        <w:t>Apple</w:t>
      </w:r>
    </w:p>
    <w:p w14:paraId="583DBE49" w14:textId="77777777" w:rsidR="00EE006C" w:rsidRDefault="00EE006C">
      <w:pPr>
        <w:pStyle w:val="Index2"/>
        <w:tabs>
          <w:tab w:val="right" w:leader="dot" w:pos="4735"/>
        </w:tabs>
        <w:rPr>
          <w:noProof/>
        </w:rPr>
      </w:pPr>
      <w:r>
        <w:rPr>
          <w:noProof/>
        </w:rPr>
        <w:t>OS X, 141</w:t>
      </w:r>
    </w:p>
    <w:p w14:paraId="53B9DBF9" w14:textId="77777777" w:rsidR="00EE006C" w:rsidRDefault="00EE006C">
      <w:pPr>
        <w:pStyle w:val="Index1"/>
        <w:rPr>
          <w:noProof/>
        </w:rPr>
      </w:pPr>
      <w:r w:rsidRPr="003649A7">
        <w:rPr>
          <w:i/>
          <w:noProof/>
        </w:rPr>
        <w:t>Application vulnerabilities</w:t>
      </w:r>
      <w:r>
        <w:rPr>
          <w:noProof/>
        </w:rPr>
        <w:t>, 18</w:t>
      </w:r>
    </w:p>
    <w:p w14:paraId="1C38B70D" w14:textId="77777777" w:rsidR="00EE006C" w:rsidRDefault="00EE006C">
      <w:pPr>
        <w:pStyle w:val="Index2"/>
        <w:tabs>
          <w:tab w:val="right" w:leader="dot" w:pos="4735"/>
        </w:tabs>
        <w:rPr>
          <w:noProof/>
        </w:rPr>
      </w:pPr>
      <w:r>
        <w:rPr>
          <w:noProof/>
        </w:rPr>
        <w:t>Adherence to least privilege [XYN], 150</w:t>
      </w:r>
    </w:p>
    <w:p w14:paraId="46D32E29" w14:textId="77777777" w:rsidR="00EE006C" w:rsidRDefault="00EE006C">
      <w:pPr>
        <w:pStyle w:val="Index2"/>
        <w:tabs>
          <w:tab w:val="right" w:leader="dot" w:pos="4735"/>
        </w:tabs>
        <w:rPr>
          <w:noProof/>
        </w:rPr>
      </w:pPr>
      <w:r>
        <w:rPr>
          <w:noProof/>
        </w:rPr>
        <w:t>Authentication logic error [XZO], 144</w:t>
      </w:r>
    </w:p>
    <w:p w14:paraId="2E9EBCD4" w14:textId="77777777" w:rsidR="00EE006C" w:rsidRDefault="00EE006C">
      <w:pPr>
        <w:pStyle w:val="Index2"/>
        <w:tabs>
          <w:tab w:val="right" w:leader="dot" w:pos="4735"/>
        </w:tabs>
        <w:rPr>
          <w:noProof/>
        </w:rPr>
      </w:pPr>
      <w:r>
        <w:rPr>
          <w:noProof/>
        </w:rPr>
        <w:t>Clock issues [CCI], 164</w:t>
      </w:r>
    </w:p>
    <w:p w14:paraId="1ABED401" w14:textId="77777777" w:rsidR="00EE006C" w:rsidRDefault="00EE006C">
      <w:pPr>
        <w:pStyle w:val="Index2"/>
        <w:tabs>
          <w:tab w:val="right" w:leader="dot" w:pos="4735"/>
        </w:tabs>
        <w:rPr>
          <w:noProof/>
        </w:rPr>
      </w:pPr>
      <w:r>
        <w:rPr>
          <w:noProof/>
        </w:rPr>
        <w:t>Cross-site scripting [XYT], 132</w:t>
      </w:r>
    </w:p>
    <w:p w14:paraId="25D7ECAD" w14:textId="77777777" w:rsidR="00EE006C" w:rsidRDefault="00EE006C">
      <w:pPr>
        <w:pStyle w:val="Index2"/>
        <w:tabs>
          <w:tab w:val="right" w:leader="dot" w:pos="4735"/>
        </w:tabs>
        <w:rPr>
          <w:noProof/>
        </w:rPr>
      </w:pPr>
      <w:r>
        <w:rPr>
          <w:noProof/>
        </w:rPr>
        <w:t>Discrepancy information leak [XZL], 158</w:t>
      </w:r>
    </w:p>
    <w:p w14:paraId="679F792B" w14:textId="77777777" w:rsidR="00EE006C" w:rsidRDefault="00EE006C">
      <w:pPr>
        <w:pStyle w:val="Index2"/>
        <w:tabs>
          <w:tab w:val="right" w:leader="dot" w:pos="4735"/>
        </w:tabs>
        <w:rPr>
          <w:noProof/>
        </w:rPr>
      </w:pPr>
      <w:r>
        <w:rPr>
          <w:noProof/>
          <w:lang w:eastAsia="ja-JP"/>
        </w:rPr>
        <w:t>Download of code without integrity check [DLB]</w:t>
      </w:r>
      <w:r>
        <w:rPr>
          <w:noProof/>
        </w:rPr>
        <w:t>, 128</w:t>
      </w:r>
    </w:p>
    <w:p w14:paraId="6BF85C08" w14:textId="77777777" w:rsidR="00EE006C" w:rsidRDefault="00EE006C">
      <w:pPr>
        <w:pStyle w:val="Index2"/>
        <w:tabs>
          <w:tab w:val="right" w:leader="dot" w:pos="4735"/>
        </w:tabs>
        <w:rPr>
          <w:noProof/>
        </w:rPr>
      </w:pPr>
      <w:r>
        <w:rPr>
          <w:noProof/>
        </w:rPr>
        <w:t>Executing or loading untrusted code [XYS], 129</w:t>
      </w:r>
    </w:p>
    <w:p w14:paraId="31EF90F3" w14:textId="77777777" w:rsidR="00EE006C" w:rsidRDefault="00EE006C">
      <w:pPr>
        <w:pStyle w:val="Index2"/>
        <w:tabs>
          <w:tab w:val="right" w:leader="dot" w:pos="4735"/>
        </w:tabs>
        <w:rPr>
          <w:noProof/>
        </w:rPr>
      </w:pPr>
      <w:r>
        <w:rPr>
          <w:noProof/>
        </w:rPr>
        <w:t>Fault tolerance and failure strategies [REU], 160</w:t>
      </w:r>
    </w:p>
    <w:p w14:paraId="4E987F70" w14:textId="77777777" w:rsidR="00EE006C" w:rsidRDefault="00EE006C">
      <w:pPr>
        <w:pStyle w:val="Index2"/>
        <w:tabs>
          <w:tab w:val="right" w:leader="dot" w:pos="4735"/>
        </w:tabs>
        <w:rPr>
          <w:noProof/>
        </w:rPr>
      </w:pPr>
      <w:r>
        <w:rPr>
          <w:noProof/>
        </w:rPr>
        <w:t>Hard-coded credential [XYP], 147</w:t>
      </w:r>
    </w:p>
    <w:p w14:paraId="4B5DB844" w14:textId="77777777" w:rsidR="00EE006C" w:rsidRDefault="00EE006C">
      <w:pPr>
        <w:pStyle w:val="Index2"/>
        <w:tabs>
          <w:tab w:val="right" w:leader="dot" w:pos="4735"/>
        </w:tabs>
        <w:rPr>
          <w:noProof/>
        </w:rPr>
      </w:pPr>
      <w:r>
        <w:rPr>
          <w:noProof/>
        </w:rPr>
        <w:t>Hard-coded password – see Hard-coded credentials, 147</w:t>
      </w:r>
    </w:p>
    <w:p w14:paraId="6572D49B" w14:textId="77777777" w:rsidR="00EE006C" w:rsidRDefault="00EE006C">
      <w:pPr>
        <w:pStyle w:val="Index2"/>
        <w:tabs>
          <w:tab w:val="right" w:leader="dot" w:pos="4735"/>
        </w:tabs>
        <w:rPr>
          <w:noProof/>
        </w:rPr>
      </w:pPr>
      <w:r w:rsidRPr="003649A7">
        <w:rPr>
          <w:rFonts w:eastAsia="MS PGothic"/>
          <w:noProof/>
          <w:lang w:eastAsia="ja-JP"/>
        </w:rPr>
        <w:t>Improper restriction of excessive authentication attempts [WPL]</w:t>
      </w:r>
      <w:r>
        <w:rPr>
          <w:noProof/>
        </w:rPr>
        <w:t>, 146</w:t>
      </w:r>
    </w:p>
    <w:p w14:paraId="0153183A" w14:textId="77777777" w:rsidR="00EE006C" w:rsidRDefault="00EE006C">
      <w:pPr>
        <w:pStyle w:val="Index2"/>
        <w:tabs>
          <w:tab w:val="right" w:leader="dot" w:pos="4735"/>
        </w:tabs>
        <w:rPr>
          <w:noProof/>
        </w:rPr>
      </w:pPr>
      <w:r>
        <w:rPr>
          <w:noProof/>
        </w:rPr>
        <w:t>Improperly verified signature [XZR], 153</w:t>
      </w:r>
    </w:p>
    <w:p w14:paraId="6BD51B58" w14:textId="77777777" w:rsidR="00EE006C" w:rsidRDefault="00EE006C">
      <w:pPr>
        <w:pStyle w:val="Index2"/>
        <w:tabs>
          <w:tab w:val="right" w:leader="dot" w:pos="4735"/>
        </w:tabs>
        <w:rPr>
          <w:noProof/>
        </w:rPr>
      </w:pPr>
      <w:r>
        <w:rPr>
          <w:noProof/>
        </w:rPr>
        <w:t>Inadequately secure communication of shared resources [CGY], 154</w:t>
      </w:r>
    </w:p>
    <w:p w14:paraId="6986FA99" w14:textId="77777777" w:rsidR="00EE006C" w:rsidRDefault="00EE006C">
      <w:pPr>
        <w:pStyle w:val="Index2"/>
        <w:tabs>
          <w:tab w:val="right" w:leader="dot" w:pos="4735"/>
        </w:tabs>
        <w:rPr>
          <w:noProof/>
        </w:rPr>
      </w:pPr>
      <w:r w:rsidRPr="003649A7">
        <w:rPr>
          <w:rFonts w:eastAsia="MS PGothic"/>
          <w:noProof/>
          <w:lang w:eastAsia="ja-JP"/>
        </w:rPr>
        <w:t>Inclusion of functionality from untrusted control sphere [DHU]</w:t>
      </w:r>
      <w:r>
        <w:rPr>
          <w:noProof/>
        </w:rPr>
        <w:t>, 130</w:t>
      </w:r>
    </w:p>
    <w:p w14:paraId="7A48C015" w14:textId="77777777" w:rsidR="00EE006C" w:rsidRDefault="00EE006C">
      <w:pPr>
        <w:pStyle w:val="Index2"/>
        <w:tabs>
          <w:tab w:val="right" w:leader="dot" w:pos="4735"/>
        </w:tabs>
        <w:rPr>
          <w:noProof/>
        </w:rPr>
      </w:pPr>
      <w:r>
        <w:rPr>
          <w:noProof/>
          <w:lang w:eastAsia="ja-JP"/>
        </w:rPr>
        <w:t>Incorrect authorization [BJE]</w:t>
      </w:r>
      <w:r>
        <w:rPr>
          <w:noProof/>
        </w:rPr>
        <w:t>, 149</w:t>
      </w:r>
    </w:p>
    <w:p w14:paraId="53FDD32C" w14:textId="77777777" w:rsidR="00EE006C" w:rsidRDefault="00EE006C">
      <w:pPr>
        <w:pStyle w:val="Index2"/>
        <w:tabs>
          <w:tab w:val="right" w:leader="dot" w:pos="4735"/>
        </w:tabs>
        <w:rPr>
          <w:noProof/>
        </w:rPr>
      </w:pPr>
      <w:r>
        <w:rPr>
          <w:noProof/>
        </w:rPr>
        <w:t>Injection [RST], 135</w:t>
      </w:r>
    </w:p>
    <w:p w14:paraId="4B9B2E67" w14:textId="77777777" w:rsidR="00EE006C" w:rsidRDefault="00EE006C">
      <w:pPr>
        <w:pStyle w:val="Index2"/>
        <w:tabs>
          <w:tab w:val="right" w:leader="dot" w:pos="4735"/>
        </w:tabs>
        <w:rPr>
          <w:noProof/>
        </w:rPr>
      </w:pPr>
      <w:r>
        <w:rPr>
          <w:noProof/>
        </w:rPr>
        <w:t>Insufficiently protected credentials [XYM], 148</w:t>
      </w:r>
    </w:p>
    <w:p w14:paraId="1B500315" w14:textId="77777777" w:rsidR="00EE006C" w:rsidRDefault="00EE006C">
      <w:pPr>
        <w:pStyle w:val="Index2"/>
        <w:tabs>
          <w:tab w:val="right" w:leader="dot" w:pos="4735"/>
        </w:tabs>
        <w:rPr>
          <w:noProof/>
        </w:rPr>
      </w:pPr>
      <w:r>
        <w:rPr>
          <w:noProof/>
        </w:rPr>
        <w:t>Memory locking [XZX], 156</w:t>
      </w:r>
    </w:p>
    <w:p w14:paraId="6792F20D" w14:textId="77777777" w:rsidR="00EE006C" w:rsidRDefault="00EE006C">
      <w:pPr>
        <w:pStyle w:val="Index2"/>
        <w:tabs>
          <w:tab w:val="right" w:leader="dot" w:pos="4735"/>
        </w:tabs>
        <w:rPr>
          <w:noProof/>
        </w:rPr>
      </w:pPr>
      <w:r>
        <w:rPr>
          <w:noProof/>
        </w:rPr>
        <w:t>Missing or inconsistent access control [XZN], 148</w:t>
      </w:r>
    </w:p>
    <w:p w14:paraId="0B5CCA1F" w14:textId="77777777" w:rsidR="00EE006C" w:rsidRDefault="00EE006C">
      <w:pPr>
        <w:pStyle w:val="Index2"/>
        <w:tabs>
          <w:tab w:val="right" w:leader="dot" w:pos="4735"/>
        </w:tabs>
        <w:rPr>
          <w:noProof/>
        </w:rPr>
      </w:pPr>
      <w:r>
        <w:rPr>
          <w:noProof/>
        </w:rPr>
        <w:t>Missing required cryptographic step [XZS], 152</w:t>
      </w:r>
    </w:p>
    <w:p w14:paraId="01C2C23C" w14:textId="77777777" w:rsidR="00EE006C" w:rsidRDefault="00EE006C">
      <w:pPr>
        <w:pStyle w:val="Index2"/>
        <w:tabs>
          <w:tab w:val="right" w:leader="dot" w:pos="4735"/>
        </w:tabs>
        <w:rPr>
          <w:noProof/>
        </w:rPr>
      </w:pPr>
      <w:r>
        <w:rPr>
          <w:noProof/>
        </w:rPr>
        <w:t>Path traversal [EWR], 139</w:t>
      </w:r>
    </w:p>
    <w:p w14:paraId="27A22967" w14:textId="77777777" w:rsidR="00EE006C" w:rsidRDefault="00EE006C">
      <w:pPr>
        <w:pStyle w:val="Index2"/>
        <w:tabs>
          <w:tab w:val="right" w:leader="dot" w:pos="4735"/>
        </w:tabs>
        <w:rPr>
          <w:noProof/>
        </w:rPr>
      </w:pPr>
      <w:r>
        <w:rPr>
          <w:noProof/>
        </w:rPr>
        <w:t>Privilege sandbox issues [XYO], 151</w:t>
      </w:r>
    </w:p>
    <w:p w14:paraId="131B1157" w14:textId="77777777" w:rsidR="00EE006C" w:rsidRDefault="00EE006C">
      <w:pPr>
        <w:pStyle w:val="Index2"/>
        <w:tabs>
          <w:tab w:val="right" w:leader="dot" w:pos="4735"/>
        </w:tabs>
        <w:rPr>
          <w:noProof/>
        </w:rPr>
      </w:pPr>
      <w:r>
        <w:rPr>
          <w:noProof/>
        </w:rPr>
        <w:t>Resource exhaustion [XZP], 143</w:t>
      </w:r>
    </w:p>
    <w:p w14:paraId="1074F493" w14:textId="77777777" w:rsidR="00EE006C" w:rsidRDefault="00EE006C">
      <w:pPr>
        <w:pStyle w:val="Index2"/>
        <w:tabs>
          <w:tab w:val="right" w:leader="dot" w:pos="4735"/>
        </w:tabs>
        <w:rPr>
          <w:noProof/>
        </w:rPr>
      </w:pPr>
      <w:r>
        <w:rPr>
          <w:noProof/>
        </w:rPr>
        <w:t>Resource names [HTS], 141</w:t>
      </w:r>
    </w:p>
    <w:p w14:paraId="71D76731" w14:textId="77777777" w:rsidR="00EE006C" w:rsidRDefault="00EE006C">
      <w:pPr>
        <w:pStyle w:val="Index2"/>
        <w:tabs>
          <w:tab w:val="right" w:leader="dot" w:pos="4735"/>
        </w:tabs>
        <w:rPr>
          <w:noProof/>
        </w:rPr>
      </w:pPr>
      <w:r>
        <w:rPr>
          <w:noProof/>
        </w:rPr>
        <w:t>Sensitive information not cleared before Use [XZK], 157</w:t>
      </w:r>
    </w:p>
    <w:p w14:paraId="6F9EC10D" w14:textId="77777777" w:rsidR="00EE006C" w:rsidRDefault="00EE006C">
      <w:pPr>
        <w:pStyle w:val="Index2"/>
        <w:tabs>
          <w:tab w:val="right" w:leader="dot" w:pos="4735"/>
        </w:tabs>
        <w:rPr>
          <w:noProof/>
        </w:rPr>
      </w:pPr>
      <w:r w:rsidRPr="003649A7">
        <w:rPr>
          <w:noProof/>
          <w:lang w:val="en-CA"/>
        </w:rPr>
        <w:t>Time consumption measurement</w:t>
      </w:r>
      <w:r>
        <w:rPr>
          <w:noProof/>
        </w:rPr>
        <w:t xml:space="preserve"> [CCM], 157</w:t>
      </w:r>
    </w:p>
    <w:p w14:paraId="38611279" w14:textId="77777777" w:rsidR="00EE006C" w:rsidRDefault="00EE006C">
      <w:pPr>
        <w:pStyle w:val="Index2"/>
        <w:tabs>
          <w:tab w:val="right" w:leader="dot" w:pos="4735"/>
        </w:tabs>
        <w:rPr>
          <w:noProof/>
        </w:rPr>
      </w:pPr>
      <w:r>
        <w:rPr>
          <w:noProof/>
        </w:rPr>
        <w:t>Time drift and jitter [CDJ], 167</w:t>
      </w:r>
    </w:p>
    <w:p w14:paraId="7F0E8472" w14:textId="77777777" w:rsidR="00EE006C" w:rsidRDefault="00EE006C">
      <w:pPr>
        <w:pStyle w:val="Index2"/>
        <w:tabs>
          <w:tab w:val="right" w:leader="dot" w:pos="4735"/>
        </w:tabs>
        <w:rPr>
          <w:noProof/>
        </w:rPr>
      </w:pPr>
      <w:r>
        <w:rPr>
          <w:noProof/>
        </w:rPr>
        <w:t>Unquoted search path or element [XZQ], 138</w:t>
      </w:r>
    </w:p>
    <w:p w14:paraId="6AFBF71B" w14:textId="77777777" w:rsidR="00EE006C" w:rsidRDefault="00EE006C">
      <w:pPr>
        <w:pStyle w:val="Index2"/>
        <w:tabs>
          <w:tab w:val="right" w:leader="dot" w:pos="4735"/>
        </w:tabs>
        <w:rPr>
          <w:noProof/>
        </w:rPr>
      </w:pPr>
      <w:r>
        <w:rPr>
          <w:noProof/>
        </w:rPr>
        <w:t>Unrestricted file upload [CBF], 127</w:t>
      </w:r>
    </w:p>
    <w:p w14:paraId="5F43C403" w14:textId="77777777" w:rsidR="00EE006C" w:rsidRDefault="00EE006C">
      <w:pPr>
        <w:pStyle w:val="Index2"/>
        <w:tabs>
          <w:tab w:val="right" w:leader="dot" w:pos="4735"/>
        </w:tabs>
        <w:rPr>
          <w:noProof/>
        </w:rPr>
      </w:pPr>
      <w:r>
        <w:rPr>
          <w:noProof/>
        </w:rPr>
        <w:t>Unspecified functionality [BVQ], 159</w:t>
      </w:r>
    </w:p>
    <w:p w14:paraId="45C39502" w14:textId="77777777" w:rsidR="00EE006C" w:rsidRDefault="00EE006C">
      <w:pPr>
        <w:pStyle w:val="Index2"/>
        <w:tabs>
          <w:tab w:val="right" w:leader="dot" w:pos="4735"/>
        </w:tabs>
        <w:rPr>
          <w:noProof/>
        </w:rPr>
      </w:pPr>
      <w:r w:rsidRPr="003649A7">
        <w:rPr>
          <w:rFonts w:eastAsia="MS PGothic"/>
          <w:noProof/>
          <w:lang w:eastAsia="ja-JP"/>
        </w:rPr>
        <w:t>URL redirection to untrusted site ('open redirect') [PYQ]</w:t>
      </w:r>
      <w:r>
        <w:rPr>
          <w:noProof/>
        </w:rPr>
        <w:t>, 134</w:t>
      </w:r>
    </w:p>
    <w:p w14:paraId="7B385978" w14:textId="77777777" w:rsidR="00EE006C" w:rsidRDefault="00EE006C">
      <w:pPr>
        <w:pStyle w:val="Index2"/>
        <w:tabs>
          <w:tab w:val="right" w:leader="dot" w:pos="4735"/>
        </w:tabs>
        <w:rPr>
          <w:noProof/>
        </w:rPr>
      </w:pPr>
      <w:r w:rsidRPr="003649A7">
        <w:rPr>
          <w:rFonts w:eastAsia="MS PGothic"/>
          <w:noProof/>
          <w:lang w:eastAsia="ja-JP"/>
        </w:rPr>
        <w:t>Use of a one-way hash without a salt [MVX]</w:t>
      </w:r>
      <w:r>
        <w:rPr>
          <w:noProof/>
        </w:rPr>
        <w:t>, 153</w:t>
      </w:r>
    </w:p>
    <w:p w14:paraId="3BCD5870" w14:textId="77777777" w:rsidR="00EE006C" w:rsidRDefault="00EE006C">
      <w:pPr>
        <w:pStyle w:val="Index2"/>
        <w:tabs>
          <w:tab w:val="right" w:leader="dot" w:pos="4735"/>
        </w:tabs>
        <w:rPr>
          <w:noProof/>
        </w:rPr>
      </w:pPr>
      <w:r>
        <w:rPr>
          <w:noProof/>
        </w:rPr>
        <w:t>Use of unchecked data from an uncontrolled or tainted source [EFS], 131</w:t>
      </w:r>
    </w:p>
    <w:p w14:paraId="4FC6A6AA" w14:textId="77777777" w:rsidR="00EE006C" w:rsidRDefault="00EE006C">
      <w:pPr>
        <w:pStyle w:val="Index1"/>
        <w:rPr>
          <w:noProof/>
        </w:rPr>
      </w:pPr>
      <w:r>
        <w:rPr>
          <w:noProof/>
        </w:rPr>
        <w:t>application</w:t>
      </w:r>
      <w:r w:rsidRPr="003649A7">
        <w:rPr>
          <w:b/>
          <w:noProof/>
        </w:rPr>
        <w:t xml:space="preserve"> </w:t>
      </w:r>
      <w:r>
        <w:rPr>
          <w:noProof/>
        </w:rPr>
        <w:t>vulnerability, 13</w:t>
      </w:r>
    </w:p>
    <w:p w14:paraId="12F4A9C4" w14:textId="77777777" w:rsidR="00EE006C" w:rsidRDefault="00EE006C">
      <w:pPr>
        <w:pStyle w:val="Index1"/>
        <w:rPr>
          <w:noProof/>
        </w:rPr>
      </w:pPr>
      <w:r>
        <w:rPr>
          <w:noProof/>
        </w:rPr>
        <w:t>Ariane 5, 32</w:t>
      </w:r>
    </w:p>
    <w:p w14:paraId="4F218E28" w14:textId="77777777" w:rsidR="00EE006C" w:rsidRDefault="00EE006C">
      <w:pPr>
        <w:pStyle w:val="Index1"/>
        <w:rPr>
          <w:noProof/>
        </w:rPr>
      </w:pPr>
      <w:r>
        <w:rPr>
          <w:noProof/>
        </w:rPr>
        <w:t>bitwise operators, 59</w:t>
      </w:r>
    </w:p>
    <w:p w14:paraId="55577916" w14:textId="77777777" w:rsidR="00EE006C" w:rsidRDefault="00EE006C">
      <w:pPr>
        <w:pStyle w:val="Index1"/>
        <w:rPr>
          <w:noProof/>
        </w:rPr>
      </w:pPr>
      <w:r>
        <w:rPr>
          <w:noProof/>
          <w:lang w:eastAsia="ja-JP"/>
        </w:rPr>
        <w:t>BJE – Incorrect authorization</w:t>
      </w:r>
      <w:r>
        <w:rPr>
          <w:noProof/>
        </w:rPr>
        <w:t>, 149</w:t>
      </w:r>
    </w:p>
    <w:p w14:paraId="17CD11B1" w14:textId="77777777" w:rsidR="00EE006C" w:rsidRDefault="00EE006C">
      <w:pPr>
        <w:pStyle w:val="Index1"/>
        <w:rPr>
          <w:noProof/>
        </w:rPr>
      </w:pPr>
      <w:r>
        <w:rPr>
          <w:noProof/>
        </w:rPr>
        <w:t>BJL – Namespace issues, 54</w:t>
      </w:r>
    </w:p>
    <w:p w14:paraId="312C7ED4" w14:textId="77777777" w:rsidR="00EE006C" w:rsidRDefault="00EE006C">
      <w:pPr>
        <w:pStyle w:val="Index1"/>
        <w:rPr>
          <w:noProof/>
        </w:rPr>
      </w:pPr>
      <w:r>
        <w:rPr>
          <w:noProof/>
        </w:rPr>
        <w:t>BKK – Polymorphic variables, 32, 94</w:t>
      </w:r>
    </w:p>
    <w:p w14:paraId="130A6874" w14:textId="77777777" w:rsidR="00EE006C" w:rsidRDefault="00EE006C">
      <w:pPr>
        <w:pStyle w:val="Index1"/>
        <w:rPr>
          <w:noProof/>
        </w:rPr>
      </w:pPr>
      <w:r w:rsidRPr="003649A7">
        <w:rPr>
          <w:i/>
          <w:noProof/>
        </w:rPr>
        <w:t>black-list</w:t>
      </w:r>
      <w:r>
        <w:rPr>
          <w:noProof/>
        </w:rPr>
        <w:t>, 128, 138</w:t>
      </w:r>
    </w:p>
    <w:p w14:paraId="1155F107" w14:textId="77777777" w:rsidR="00EE006C" w:rsidRDefault="00EE006C">
      <w:pPr>
        <w:pStyle w:val="Index1"/>
        <w:rPr>
          <w:noProof/>
        </w:rPr>
      </w:pPr>
      <w:r>
        <w:rPr>
          <w:noProof/>
        </w:rPr>
        <w:t>BLP – Violations of the Liskov substitution principle or contract model, 91</w:t>
      </w:r>
    </w:p>
    <w:p w14:paraId="290C4694" w14:textId="77777777" w:rsidR="00EE006C" w:rsidRDefault="00EE006C">
      <w:pPr>
        <w:pStyle w:val="Index1"/>
        <w:rPr>
          <w:noProof/>
        </w:rPr>
      </w:pPr>
      <w:r>
        <w:rPr>
          <w:noProof/>
        </w:rPr>
        <w:t>BQF – Unspecified behaviour, 109</w:t>
      </w:r>
    </w:p>
    <w:p w14:paraId="56FC559C" w14:textId="77777777" w:rsidR="00EE006C" w:rsidRDefault="00EE006C">
      <w:pPr>
        <w:pStyle w:val="Index1"/>
        <w:rPr>
          <w:noProof/>
        </w:rPr>
      </w:pPr>
      <w:r w:rsidRPr="003649A7">
        <w:rPr>
          <w:rFonts w:ascii="Courier New" w:hAnsi="Courier New" w:cs="Courier New"/>
          <w:noProof/>
        </w:rPr>
        <w:t>break</w:t>
      </w:r>
      <w:r>
        <w:rPr>
          <w:noProof/>
        </w:rPr>
        <w:t>, 71</w:t>
      </w:r>
    </w:p>
    <w:p w14:paraId="296D2434" w14:textId="77777777" w:rsidR="00EE006C" w:rsidRDefault="00EE006C">
      <w:pPr>
        <w:pStyle w:val="Index1"/>
        <w:rPr>
          <w:noProof/>
        </w:rPr>
      </w:pPr>
      <w:r>
        <w:rPr>
          <w:noProof/>
        </w:rPr>
        <w:t>BRS – Obscure language features, 108</w:t>
      </w:r>
    </w:p>
    <w:p w14:paraId="5B12B342" w14:textId="77777777" w:rsidR="00EE006C" w:rsidRDefault="00EE006C">
      <w:pPr>
        <w:pStyle w:val="Index1"/>
        <w:rPr>
          <w:noProof/>
        </w:rPr>
      </w:pPr>
      <w:r>
        <w:rPr>
          <w:noProof/>
        </w:rPr>
        <w:t>buffer boundary violation, 35</w:t>
      </w:r>
    </w:p>
    <w:p w14:paraId="7773D90B" w14:textId="77777777" w:rsidR="00EE006C" w:rsidRDefault="00EE006C">
      <w:pPr>
        <w:pStyle w:val="Index1"/>
        <w:rPr>
          <w:noProof/>
        </w:rPr>
      </w:pPr>
      <w:r>
        <w:rPr>
          <w:noProof/>
        </w:rPr>
        <w:t>buffer overflow, 35, 37</w:t>
      </w:r>
    </w:p>
    <w:p w14:paraId="325A74AE" w14:textId="77777777" w:rsidR="00EE006C" w:rsidRDefault="00EE006C">
      <w:pPr>
        <w:pStyle w:val="Index1"/>
        <w:rPr>
          <w:noProof/>
        </w:rPr>
      </w:pPr>
      <w:r>
        <w:rPr>
          <w:noProof/>
        </w:rPr>
        <w:t>buffer underwrite, 35</w:t>
      </w:r>
    </w:p>
    <w:p w14:paraId="533B1073" w14:textId="77777777" w:rsidR="00EE006C" w:rsidRDefault="00EE006C">
      <w:pPr>
        <w:pStyle w:val="Index1"/>
        <w:rPr>
          <w:noProof/>
        </w:rPr>
      </w:pPr>
      <w:r>
        <w:rPr>
          <w:noProof/>
        </w:rPr>
        <w:t>BVQ – Unspecified functionality, 159</w:t>
      </w:r>
    </w:p>
    <w:p w14:paraId="1BF2F26E" w14:textId="77777777" w:rsidR="00EE006C" w:rsidRDefault="00EE006C">
      <w:pPr>
        <w:pStyle w:val="Index1"/>
        <w:rPr>
          <w:noProof/>
        </w:rPr>
      </w:pPr>
      <w:r>
        <w:rPr>
          <w:noProof/>
        </w:rPr>
        <w:t>C, 59, 61, 62, 68, 69, 71, 74</w:t>
      </w:r>
    </w:p>
    <w:p w14:paraId="524B39F4" w14:textId="77777777" w:rsidR="00EE006C" w:rsidRDefault="00EE006C">
      <w:pPr>
        <w:pStyle w:val="Index1"/>
        <w:rPr>
          <w:noProof/>
        </w:rPr>
      </w:pPr>
      <w:r>
        <w:rPr>
          <w:noProof/>
        </w:rPr>
        <w:t>C example, 60</w:t>
      </w:r>
    </w:p>
    <w:p w14:paraId="2AFB373C" w14:textId="77777777" w:rsidR="00EE006C" w:rsidRDefault="00EE006C">
      <w:pPr>
        <w:pStyle w:val="Index1"/>
        <w:rPr>
          <w:noProof/>
        </w:rPr>
      </w:pPr>
      <w:r>
        <w:rPr>
          <w:noProof/>
        </w:rPr>
        <w:t>C++, 59, 62, 69, 74, 87, 88, 104</w:t>
      </w:r>
    </w:p>
    <w:p w14:paraId="0282BA5D" w14:textId="77777777" w:rsidR="00EE006C" w:rsidRDefault="00EE006C">
      <w:pPr>
        <w:pStyle w:val="Index1"/>
        <w:rPr>
          <w:noProof/>
        </w:rPr>
      </w:pPr>
      <w:r w:rsidRPr="003649A7">
        <w:rPr>
          <w:i/>
          <w:noProof/>
        </w:rPr>
        <w:t>call by copy</w:t>
      </w:r>
      <w:r>
        <w:rPr>
          <w:noProof/>
        </w:rPr>
        <w:t>, 72</w:t>
      </w:r>
    </w:p>
    <w:p w14:paraId="6C3432C9" w14:textId="77777777" w:rsidR="00EE006C" w:rsidRDefault="00EE006C">
      <w:pPr>
        <w:pStyle w:val="Index1"/>
        <w:rPr>
          <w:noProof/>
        </w:rPr>
      </w:pPr>
      <w:r w:rsidRPr="003649A7">
        <w:rPr>
          <w:i/>
          <w:noProof/>
        </w:rPr>
        <w:t>call by name</w:t>
      </w:r>
      <w:r>
        <w:rPr>
          <w:noProof/>
        </w:rPr>
        <w:t>, 72</w:t>
      </w:r>
    </w:p>
    <w:p w14:paraId="298D4149" w14:textId="77777777" w:rsidR="00EE006C" w:rsidRDefault="00EE006C">
      <w:pPr>
        <w:pStyle w:val="Index1"/>
        <w:rPr>
          <w:noProof/>
        </w:rPr>
      </w:pPr>
      <w:r w:rsidRPr="003649A7">
        <w:rPr>
          <w:i/>
          <w:noProof/>
        </w:rPr>
        <w:t>call by reference</w:t>
      </w:r>
      <w:r>
        <w:rPr>
          <w:noProof/>
        </w:rPr>
        <w:t>, 72</w:t>
      </w:r>
    </w:p>
    <w:p w14:paraId="2B0E4618" w14:textId="77777777" w:rsidR="00EE006C" w:rsidRDefault="00EE006C">
      <w:pPr>
        <w:pStyle w:val="Index1"/>
        <w:rPr>
          <w:noProof/>
        </w:rPr>
      </w:pPr>
      <w:r w:rsidRPr="003649A7">
        <w:rPr>
          <w:i/>
          <w:noProof/>
        </w:rPr>
        <w:t>call by result</w:t>
      </w:r>
      <w:r>
        <w:rPr>
          <w:noProof/>
        </w:rPr>
        <w:t>, 72</w:t>
      </w:r>
    </w:p>
    <w:p w14:paraId="5DA3BF83" w14:textId="77777777" w:rsidR="00EE006C" w:rsidRDefault="00EE006C">
      <w:pPr>
        <w:pStyle w:val="Index1"/>
        <w:rPr>
          <w:noProof/>
        </w:rPr>
      </w:pPr>
      <w:r w:rsidRPr="003649A7">
        <w:rPr>
          <w:i/>
          <w:noProof/>
        </w:rPr>
        <w:t>call by value</w:t>
      </w:r>
      <w:r>
        <w:rPr>
          <w:noProof/>
        </w:rPr>
        <w:t>, 72</w:t>
      </w:r>
    </w:p>
    <w:p w14:paraId="6DF6F8A7" w14:textId="77777777" w:rsidR="00EE006C" w:rsidRDefault="00EE006C">
      <w:pPr>
        <w:pStyle w:val="Index1"/>
        <w:rPr>
          <w:noProof/>
        </w:rPr>
      </w:pPr>
      <w:r w:rsidRPr="003649A7">
        <w:rPr>
          <w:i/>
          <w:noProof/>
        </w:rPr>
        <w:t>call by value-result</w:t>
      </w:r>
      <w:r>
        <w:rPr>
          <w:noProof/>
        </w:rPr>
        <w:t>, 72</w:t>
      </w:r>
    </w:p>
    <w:p w14:paraId="36AE065F" w14:textId="77777777" w:rsidR="00EE006C" w:rsidRDefault="00EE006C">
      <w:pPr>
        <w:pStyle w:val="Index1"/>
        <w:rPr>
          <w:noProof/>
        </w:rPr>
      </w:pPr>
      <w:r>
        <w:rPr>
          <w:noProof/>
        </w:rPr>
        <w:t>CBF – Unrestricted file upload, 127</w:t>
      </w:r>
    </w:p>
    <w:p w14:paraId="4D372CF9" w14:textId="77777777" w:rsidR="00EE006C" w:rsidRDefault="00EE006C">
      <w:pPr>
        <w:pStyle w:val="Index1"/>
        <w:rPr>
          <w:noProof/>
        </w:rPr>
      </w:pPr>
      <w:r>
        <w:rPr>
          <w:noProof/>
        </w:rPr>
        <w:t>CCB – Enumerator issues, 29</w:t>
      </w:r>
    </w:p>
    <w:p w14:paraId="58C52AB7" w14:textId="77777777" w:rsidR="00EE006C" w:rsidRDefault="00EE006C">
      <w:pPr>
        <w:pStyle w:val="Index1"/>
        <w:rPr>
          <w:noProof/>
        </w:rPr>
      </w:pPr>
      <w:r w:rsidRPr="003649A7">
        <w:rPr>
          <w:noProof/>
          <w:lang w:val="en-CA"/>
        </w:rPr>
        <w:t>CCI – Clock issues</w:t>
      </w:r>
      <w:r>
        <w:rPr>
          <w:noProof/>
        </w:rPr>
        <w:t>, 164</w:t>
      </w:r>
    </w:p>
    <w:p w14:paraId="1F049BA7" w14:textId="77777777" w:rsidR="00EE006C" w:rsidRDefault="00EE006C">
      <w:pPr>
        <w:pStyle w:val="Index1"/>
        <w:rPr>
          <w:noProof/>
        </w:rPr>
      </w:pPr>
      <w:r w:rsidRPr="003649A7">
        <w:rPr>
          <w:noProof/>
          <w:lang w:val="en-CA"/>
        </w:rPr>
        <w:t>CCM - Time consumption measurement</w:t>
      </w:r>
      <w:r>
        <w:rPr>
          <w:noProof/>
        </w:rPr>
        <w:t>, 157</w:t>
      </w:r>
    </w:p>
    <w:p w14:paraId="0ED42219" w14:textId="77777777" w:rsidR="00EE006C" w:rsidRDefault="00EE006C">
      <w:pPr>
        <w:pStyle w:val="Index1"/>
        <w:rPr>
          <w:noProof/>
        </w:rPr>
      </w:pPr>
      <w:r w:rsidRPr="003649A7">
        <w:rPr>
          <w:noProof/>
          <w:lang w:val="en-CA"/>
        </w:rPr>
        <w:t xml:space="preserve">CDJ – </w:t>
      </w:r>
      <w:r>
        <w:rPr>
          <w:noProof/>
        </w:rPr>
        <w:t>Time drift and jitter, 167</w:t>
      </w:r>
    </w:p>
    <w:p w14:paraId="7B2CD70B" w14:textId="77777777" w:rsidR="00EE006C" w:rsidRDefault="00EE006C">
      <w:pPr>
        <w:pStyle w:val="Index1"/>
        <w:rPr>
          <w:noProof/>
        </w:rPr>
      </w:pPr>
      <w:r>
        <w:rPr>
          <w:noProof/>
        </w:rPr>
        <w:t>CGA – Concurrency – Activation, 116</w:t>
      </w:r>
    </w:p>
    <w:p w14:paraId="0242C985" w14:textId="77777777" w:rsidR="00EE006C" w:rsidRDefault="00EE006C">
      <w:pPr>
        <w:pStyle w:val="Index1"/>
        <w:rPr>
          <w:noProof/>
        </w:rPr>
      </w:pPr>
      <w:r w:rsidRPr="003649A7">
        <w:rPr>
          <w:noProof/>
          <w:lang w:val="en-CA"/>
        </w:rPr>
        <w:t>CGM – Lock protocol errors</w:t>
      </w:r>
      <w:r>
        <w:rPr>
          <w:noProof/>
        </w:rPr>
        <w:t>, 123</w:t>
      </w:r>
    </w:p>
    <w:p w14:paraId="5739A4FE" w14:textId="77777777" w:rsidR="00EE006C" w:rsidRDefault="00EE006C">
      <w:pPr>
        <w:pStyle w:val="Index1"/>
        <w:rPr>
          <w:noProof/>
        </w:rPr>
      </w:pPr>
      <w:r w:rsidRPr="003649A7">
        <w:rPr>
          <w:noProof/>
          <w:lang w:val="en-CA"/>
        </w:rPr>
        <w:t>CGS – Concurrency – Premature termination</w:t>
      </w:r>
      <w:r>
        <w:rPr>
          <w:noProof/>
        </w:rPr>
        <w:t>, 121</w:t>
      </w:r>
    </w:p>
    <w:p w14:paraId="597B8E86" w14:textId="77777777" w:rsidR="00EE006C" w:rsidRDefault="00EE006C">
      <w:pPr>
        <w:pStyle w:val="Index1"/>
        <w:rPr>
          <w:noProof/>
        </w:rPr>
      </w:pPr>
      <w:r w:rsidRPr="003649A7">
        <w:rPr>
          <w:noProof/>
          <w:lang w:val="en-CA"/>
        </w:rPr>
        <w:t>CGT - Concurrency – Directed termination</w:t>
      </w:r>
      <w:r>
        <w:rPr>
          <w:noProof/>
        </w:rPr>
        <w:t>, 117</w:t>
      </w:r>
    </w:p>
    <w:p w14:paraId="74178AE2" w14:textId="77777777" w:rsidR="00EE006C" w:rsidRDefault="00EE006C">
      <w:pPr>
        <w:pStyle w:val="Index1"/>
        <w:rPr>
          <w:noProof/>
        </w:rPr>
      </w:pPr>
      <w:r>
        <w:rPr>
          <w:noProof/>
        </w:rPr>
        <w:t>CGX – Concurrent data access, 119</w:t>
      </w:r>
    </w:p>
    <w:p w14:paraId="463808FF" w14:textId="77777777" w:rsidR="00EE006C" w:rsidRDefault="00EE006C">
      <w:pPr>
        <w:pStyle w:val="Index1"/>
        <w:rPr>
          <w:noProof/>
        </w:rPr>
      </w:pPr>
      <w:r w:rsidRPr="003649A7">
        <w:rPr>
          <w:noProof/>
          <w:lang w:val="en-CA"/>
        </w:rPr>
        <w:t>CGY – Inadequately secure communication of shared resources</w:t>
      </w:r>
      <w:r>
        <w:rPr>
          <w:noProof/>
        </w:rPr>
        <w:t>, 154</w:t>
      </w:r>
    </w:p>
    <w:p w14:paraId="6EBDF314" w14:textId="77777777" w:rsidR="00EE006C" w:rsidRDefault="00EE006C">
      <w:pPr>
        <w:pStyle w:val="Index1"/>
        <w:rPr>
          <w:noProof/>
        </w:rPr>
      </w:pPr>
      <w:r w:rsidRPr="003649A7">
        <w:rPr>
          <w:rFonts w:cs="Arial-BoldMT"/>
          <w:bCs/>
          <w:noProof/>
        </w:rPr>
        <w:t xml:space="preserve">CJM </w:t>
      </w:r>
      <w:r>
        <w:rPr>
          <w:noProof/>
        </w:rPr>
        <w:t>– String termination, 34</w:t>
      </w:r>
    </w:p>
    <w:p w14:paraId="08233B4F" w14:textId="77777777" w:rsidR="00EE006C" w:rsidRDefault="00EE006C">
      <w:pPr>
        <w:pStyle w:val="Index1"/>
        <w:rPr>
          <w:noProof/>
        </w:rPr>
      </w:pPr>
      <w:r>
        <w:rPr>
          <w:noProof/>
        </w:rPr>
        <w:t>CLL – Switch statements and static analysis, 65</w:t>
      </w:r>
    </w:p>
    <w:p w14:paraId="4AA6EEAF" w14:textId="77777777" w:rsidR="00EE006C" w:rsidRDefault="00EE006C">
      <w:pPr>
        <w:pStyle w:val="Index1"/>
        <w:rPr>
          <w:noProof/>
        </w:rPr>
      </w:pPr>
      <w:r>
        <w:rPr>
          <w:noProof/>
        </w:rPr>
        <w:t>concurrency, 10</w:t>
      </w:r>
    </w:p>
    <w:p w14:paraId="011F9721" w14:textId="77777777" w:rsidR="00EE006C" w:rsidRDefault="00EE006C">
      <w:pPr>
        <w:pStyle w:val="Index1"/>
        <w:rPr>
          <w:noProof/>
        </w:rPr>
      </w:pPr>
      <w:r w:rsidRPr="003649A7">
        <w:rPr>
          <w:rFonts w:ascii="Courier New" w:hAnsi="Courier New" w:cs="Courier New"/>
          <w:noProof/>
        </w:rPr>
        <w:t>continue</w:t>
      </w:r>
      <w:r>
        <w:rPr>
          <w:noProof/>
        </w:rPr>
        <w:t>, 71</w:t>
      </w:r>
    </w:p>
    <w:p w14:paraId="33F58184" w14:textId="77777777" w:rsidR="00EE006C" w:rsidRDefault="00EE006C">
      <w:pPr>
        <w:pStyle w:val="Index1"/>
        <w:rPr>
          <w:noProof/>
        </w:rPr>
      </w:pPr>
      <w:r w:rsidRPr="003649A7">
        <w:rPr>
          <w:bCs/>
          <w:noProof/>
        </w:rPr>
        <w:lastRenderedPageBreak/>
        <w:t>cryptologic</w:t>
      </w:r>
      <w:r>
        <w:rPr>
          <w:noProof/>
        </w:rPr>
        <w:t>, 153</w:t>
      </w:r>
    </w:p>
    <w:p w14:paraId="6C766517" w14:textId="77777777" w:rsidR="00EE006C" w:rsidRDefault="00EE006C">
      <w:pPr>
        <w:pStyle w:val="Index1"/>
        <w:rPr>
          <w:noProof/>
        </w:rPr>
      </w:pPr>
      <w:r>
        <w:rPr>
          <w:noProof/>
        </w:rPr>
        <w:t>CSJ – Passing parameters and return values, 72, 99</w:t>
      </w:r>
    </w:p>
    <w:p w14:paraId="15111B48" w14:textId="77777777" w:rsidR="00EE006C" w:rsidRDefault="00EE006C">
      <w:pPr>
        <w:pStyle w:val="Index1"/>
        <w:rPr>
          <w:noProof/>
        </w:rPr>
      </w:pPr>
      <w:r>
        <w:rPr>
          <w:noProof/>
        </w:rPr>
        <w:t>dangling reference, 43</w:t>
      </w:r>
    </w:p>
    <w:p w14:paraId="4C505506" w14:textId="77777777" w:rsidR="00EE006C" w:rsidRDefault="00EE006C">
      <w:pPr>
        <w:pStyle w:val="Index1"/>
        <w:rPr>
          <w:noProof/>
        </w:rPr>
      </w:pPr>
      <w:r>
        <w:rPr>
          <w:noProof/>
        </w:rPr>
        <w:t>data corruption, 41</w:t>
      </w:r>
    </w:p>
    <w:p w14:paraId="40DAA60A" w14:textId="77777777" w:rsidR="00EE006C" w:rsidRDefault="00EE006C">
      <w:pPr>
        <w:pStyle w:val="Index1"/>
        <w:rPr>
          <w:noProof/>
        </w:rPr>
      </w:pPr>
      <w:r>
        <w:rPr>
          <w:noProof/>
        </w:rPr>
        <w:t>DCM – Dangling references to stack frames, 74</w:t>
      </w:r>
    </w:p>
    <w:p w14:paraId="1F20A5D3" w14:textId="77777777" w:rsidR="00EE006C" w:rsidRDefault="00EE006C">
      <w:pPr>
        <w:pStyle w:val="Index1"/>
        <w:rPr>
          <w:noProof/>
        </w:rPr>
      </w:pPr>
      <w:r>
        <w:rPr>
          <w:noProof/>
        </w:rPr>
        <w:t>Deactivated code definition, 64</w:t>
      </w:r>
    </w:p>
    <w:p w14:paraId="42866179" w14:textId="77777777" w:rsidR="00EE006C" w:rsidRDefault="00EE006C">
      <w:pPr>
        <w:pStyle w:val="Index1"/>
        <w:rPr>
          <w:noProof/>
        </w:rPr>
      </w:pPr>
      <w:r>
        <w:rPr>
          <w:noProof/>
        </w:rPr>
        <w:t>Dead code definition, 64</w:t>
      </w:r>
    </w:p>
    <w:p w14:paraId="38564649" w14:textId="77777777" w:rsidR="00EE006C" w:rsidRDefault="00EE006C">
      <w:pPr>
        <w:pStyle w:val="Index1"/>
        <w:rPr>
          <w:noProof/>
        </w:rPr>
      </w:pPr>
      <w:r w:rsidRPr="003649A7">
        <w:rPr>
          <w:i/>
          <w:noProof/>
          <w:lang w:val="en-CA"/>
        </w:rPr>
        <w:t>deadlock</w:t>
      </w:r>
      <w:r>
        <w:rPr>
          <w:noProof/>
        </w:rPr>
        <w:t>, 124</w:t>
      </w:r>
    </w:p>
    <w:p w14:paraId="60D32480" w14:textId="77777777" w:rsidR="00EE006C" w:rsidRDefault="00EE006C">
      <w:pPr>
        <w:pStyle w:val="Index1"/>
        <w:rPr>
          <w:noProof/>
        </w:rPr>
      </w:pPr>
      <w:r>
        <w:rPr>
          <w:noProof/>
        </w:rPr>
        <w:t>Definition</w:t>
      </w:r>
    </w:p>
    <w:p w14:paraId="1F2C355E" w14:textId="77777777" w:rsidR="00EE006C" w:rsidRDefault="00EE006C">
      <w:pPr>
        <w:pStyle w:val="Index2"/>
        <w:tabs>
          <w:tab w:val="right" w:leader="dot" w:pos="4735"/>
        </w:tabs>
        <w:rPr>
          <w:noProof/>
        </w:rPr>
      </w:pPr>
      <w:r>
        <w:rPr>
          <w:noProof/>
        </w:rPr>
        <w:t>Deactivated code, 64</w:t>
      </w:r>
    </w:p>
    <w:p w14:paraId="7E081C14" w14:textId="77777777" w:rsidR="00EE006C" w:rsidRDefault="00EE006C">
      <w:pPr>
        <w:pStyle w:val="Index2"/>
        <w:tabs>
          <w:tab w:val="right" w:leader="dot" w:pos="4735"/>
        </w:tabs>
        <w:rPr>
          <w:noProof/>
        </w:rPr>
      </w:pPr>
      <w:r>
        <w:rPr>
          <w:noProof/>
        </w:rPr>
        <w:t>Dead code, 64</w:t>
      </w:r>
    </w:p>
    <w:p w14:paraId="182A2FAB" w14:textId="77777777" w:rsidR="00EE006C" w:rsidRDefault="00EE006C">
      <w:pPr>
        <w:pStyle w:val="Index1"/>
        <w:rPr>
          <w:noProof/>
        </w:rPr>
      </w:pPr>
      <w:r w:rsidRPr="003649A7">
        <w:rPr>
          <w:rFonts w:eastAsia="MS PGothic"/>
          <w:noProof/>
          <w:lang w:eastAsia="ja-JP"/>
        </w:rPr>
        <w:t>DHU – Inclusion of functionality from untrusted control sphere</w:t>
      </w:r>
      <w:r>
        <w:rPr>
          <w:noProof/>
        </w:rPr>
        <w:t>, 130</w:t>
      </w:r>
    </w:p>
    <w:p w14:paraId="2573651A" w14:textId="77777777" w:rsidR="00EE006C" w:rsidRDefault="00EE006C">
      <w:pPr>
        <w:pStyle w:val="Index1"/>
        <w:rPr>
          <w:noProof/>
        </w:rPr>
      </w:pPr>
      <w:r>
        <w:rPr>
          <w:noProof/>
        </w:rPr>
        <w:t>Diffie-Hellman-style, 145</w:t>
      </w:r>
    </w:p>
    <w:p w14:paraId="56FA4FD7" w14:textId="77777777" w:rsidR="00EE006C" w:rsidRDefault="00EE006C">
      <w:pPr>
        <w:pStyle w:val="Index1"/>
        <w:rPr>
          <w:noProof/>
        </w:rPr>
      </w:pPr>
      <w:r w:rsidRPr="003649A7">
        <w:rPr>
          <w:noProof/>
          <w:lang w:val="en-GB"/>
        </w:rPr>
        <w:t>digital signature</w:t>
      </w:r>
      <w:r>
        <w:rPr>
          <w:noProof/>
        </w:rPr>
        <w:t>, 101</w:t>
      </w:r>
    </w:p>
    <w:p w14:paraId="5BD5CA30" w14:textId="77777777" w:rsidR="00EE006C" w:rsidRDefault="00EE006C">
      <w:pPr>
        <w:pStyle w:val="Index1"/>
        <w:rPr>
          <w:noProof/>
        </w:rPr>
      </w:pPr>
      <w:r>
        <w:rPr>
          <w:noProof/>
        </w:rPr>
        <w:t>DJS – Inter-language calling, 98</w:t>
      </w:r>
    </w:p>
    <w:p w14:paraId="33BA8089" w14:textId="77777777" w:rsidR="00EE006C" w:rsidRDefault="00EE006C">
      <w:pPr>
        <w:pStyle w:val="Index1"/>
        <w:rPr>
          <w:noProof/>
        </w:rPr>
      </w:pPr>
      <w:r>
        <w:rPr>
          <w:noProof/>
        </w:rPr>
        <w:t>DLB – Download of code without integrity check, 128</w:t>
      </w:r>
    </w:p>
    <w:p w14:paraId="14E1CD3B" w14:textId="77777777" w:rsidR="00EE006C" w:rsidRDefault="00EE006C">
      <w:pPr>
        <w:pStyle w:val="Index1"/>
        <w:rPr>
          <w:noProof/>
        </w:rPr>
      </w:pPr>
      <w:r w:rsidRPr="003649A7">
        <w:rPr>
          <w:i/>
          <w:noProof/>
        </w:rPr>
        <w:t>DoS</w:t>
      </w:r>
    </w:p>
    <w:p w14:paraId="358B1285" w14:textId="77777777" w:rsidR="00EE006C" w:rsidRDefault="00EE006C">
      <w:pPr>
        <w:pStyle w:val="Index2"/>
        <w:tabs>
          <w:tab w:val="right" w:leader="dot" w:pos="4735"/>
        </w:tabs>
        <w:rPr>
          <w:noProof/>
        </w:rPr>
      </w:pPr>
      <w:r>
        <w:rPr>
          <w:noProof/>
        </w:rPr>
        <w:t>Denial of Service, 143</w:t>
      </w:r>
    </w:p>
    <w:p w14:paraId="33525A19" w14:textId="77777777" w:rsidR="00EE006C" w:rsidRDefault="00EE006C">
      <w:pPr>
        <w:pStyle w:val="Index1"/>
        <w:rPr>
          <w:noProof/>
        </w:rPr>
      </w:pPr>
      <w:r w:rsidRPr="003649A7">
        <w:rPr>
          <w:rFonts w:cs="ArialMT"/>
          <w:noProof/>
          <w:color w:val="000000"/>
        </w:rPr>
        <w:t>dynamically linked</w:t>
      </w:r>
      <w:r>
        <w:rPr>
          <w:noProof/>
        </w:rPr>
        <w:t>, 100</w:t>
      </w:r>
    </w:p>
    <w:p w14:paraId="79574C7E" w14:textId="77777777" w:rsidR="00EE006C" w:rsidRDefault="00EE006C">
      <w:pPr>
        <w:pStyle w:val="Index1"/>
        <w:rPr>
          <w:noProof/>
        </w:rPr>
      </w:pPr>
      <w:r>
        <w:rPr>
          <w:noProof/>
        </w:rPr>
        <w:t>EFS – Use of unchecked data from an uncontrolled or tainted source, 131</w:t>
      </w:r>
    </w:p>
    <w:p w14:paraId="251E6EB1" w14:textId="77777777" w:rsidR="00EE006C" w:rsidRDefault="00EE006C">
      <w:pPr>
        <w:pStyle w:val="Index1"/>
        <w:rPr>
          <w:noProof/>
        </w:rPr>
      </w:pPr>
      <w:r>
        <w:rPr>
          <w:noProof/>
        </w:rPr>
        <w:t>encryption, 152, 153</w:t>
      </w:r>
    </w:p>
    <w:p w14:paraId="1B894BF4" w14:textId="77777777" w:rsidR="00EE006C" w:rsidRDefault="00EE006C">
      <w:pPr>
        <w:pStyle w:val="Index1"/>
        <w:rPr>
          <w:noProof/>
        </w:rPr>
      </w:pPr>
      <w:r>
        <w:rPr>
          <w:noProof/>
        </w:rPr>
        <w:t>endian</w:t>
      </w:r>
    </w:p>
    <w:p w14:paraId="7D338656" w14:textId="77777777" w:rsidR="00EE006C" w:rsidRDefault="00EE006C">
      <w:pPr>
        <w:pStyle w:val="Index2"/>
        <w:tabs>
          <w:tab w:val="right" w:leader="dot" w:pos="4735"/>
        </w:tabs>
        <w:rPr>
          <w:noProof/>
        </w:rPr>
      </w:pPr>
      <w:r>
        <w:rPr>
          <w:noProof/>
        </w:rPr>
        <w:t>big, 26</w:t>
      </w:r>
    </w:p>
    <w:p w14:paraId="3CB58203" w14:textId="77777777" w:rsidR="00EE006C" w:rsidRDefault="00EE006C">
      <w:pPr>
        <w:pStyle w:val="Index2"/>
        <w:tabs>
          <w:tab w:val="right" w:leader="dot" w:pos="4735"/>
        </w:tabs>
        <w:rPr>
          <w:noProof/>
        </w:rPr>
      </w:pPr>
      <w:r>
        <w:rPr>
          <w:noProof/>
        </w:rPr>
        <w:t>little, 26</w:t>
      </w:r>
    </w:p>
    <w:p w14:paraId="1A496ECE" w14:textId="77777777" w:rsidR="00EE006C" w:rsidRDefault="00EE006C">
      <w:pPr>
        <w:pStyle w:val="Index1"/>
        <w:rPr>
          <w:noProof/>
        </w:rPr>
      </w:pPr>
      <w:r>
        <w:rPr>
          <w:noProof/>
        </w:rPr>
        <w:t>endianness, 25</w:t>
      </w:r>
    </w:p>
    <w:p w14:paraId="0E2C93C7" w14:textId="77777777" w:rsidR="00EE006C" w:rsidRDefault="00EE006C">
      <w:pPr>
        <w:pStyle w:val="Index1"/>
        <w:rPr>
          <w:noProof/>
        </w:rPr>
      </w:pPr>
      <w:r w:rsidRPr="003649A7">
        <w:rPr>
          <w:rFonts w:eastAsia="MS Mincho"/>
          <w:noProof/>
          <w:lang w:eastAsia="ar-SA"/>
        </w:rPr>
        <w:t>Enumerations</w:t>
      </w:r>
      <w:r>
        <w:rPr>
          <w:noProof/>
        </w:rPr>
        <w:t>, 29</w:t>
      </w:r>
    </w:p>
    <w:p w14:paraId="5F2E02F2" w14:textId="77777777" w:rsidR="00EE006C" w:rsidRDefault="00EE006C">
      <w:pPr>
        <w:pStyle w:val="Index1"/>
        <w:rPr>
          <w:noProof/>
        </w:rPr>
      </w:pPr>
      <w:r>
        <w:rPr>
          <w:noProof/>
        </w:rPr>
        <w:t>EOJ – Demarcation of control flow, 67</w:t>
      </w:r>
    </w:p>
    <w:p w14:paraId="0333ECF6" w14:textId="77777777" w:rsidR="00EE006C" w:rsidRDefault="00EE006C">
      <w:pPr>
        <w:pStyle w:val="Index1"/>
        <w:rPr>
          <w:noProof/>
        </w:rPr>
      </w:pPr>
      <w:r>
        <w:rPr>
          <w:noProof/>
        </w:rPr>
        <w:t>EWD – Structured programming, 71</w:t>
      </w:r>
    </w:p>
    <w:p w14:paraId="7A16542F" w14:textId="77777777" w:rsidR="00EE006C" w:rsidRDefault="00EE006C">
      <w:pPr>
        <w:pStyle w:val="Index1"/>
        <w:rPr>
          <w:noProof/>
        </w:rPr>
      </w:pPr>
      <w:r>
        <w:rPr>
          <w:noProof/>
        </w:rPr>
        <w:t>EWF – Undefined behaviour, 111</w:t>
      </w:r>
    </w:p>
    <w:p w14:paraId="45A87F78" w14:textId="77777777" w:rsidR="00EE006C" w:rsidRDefault="00EE006C">
      <w:pPr>
        <w:pStyle w:val="Index1"/>
        <w:rPr>
          <w:noProof/>
        </w:rPr>
      </w:pPr>
      <w:r>
        <w:rPr>
          <w:noProof/>
        </w:rPr>
        <w:t>EWR – Path traversal, 139</w:t>
      </w:r>
    </w:p>
    <w:p w14:paraId="6C2EFAD4" w14:textId="77777777" w:rsidR="00EE006C" w:rsidRDefault="00EE006C">
      <w:pPr>
        <w:pStyle w:val="Index1"/>
        <w:rPr>
          <w:noProof/>
        </w:rPr>
      </w:pPr>
      <w:r>
        <w:rPr>
          <w:noProof/>
        </w:rPr>
        <w:t>exception handler, 104</w:t>
      </w:r>
    </w:p>
    <w:p w14:paraId="615987DB" w14:textId="77777777" w:rsidR="00EE006C" w:rsidRDefault="00EE006C">
      <w:pPr>
        <w:pStyle w:val="Index1"/>
        <w:rPr>
          <w:noProof/>
        </w:rPr>
      </w:pPr>
      <w:r>
        <w:rPr>
          <w:noProof/>
        </w:rPr>
        <w:t>FAB – Implementation-defined behaviour, 112</w:t>
      </w:r>
    </w:p>
    <w:p w14:paraId="42BDCBAD" w14:textId="77777777" w:rsidR="00EE006C" w:rsidRDefault="00EE006C">
      <w:pPr>
        <w:pStyle w:val="Index1"/>
        <w:rPr>
          <w:noProof/>
        </w:rPr>
      </w:pPr>
      <w:r>
        <w:rPr>
          <w:noProof/>
        </w:rPr>
        <w:t>failure, 13</w:t>
      </w:r>
    </w:p>
    <w:p w14:paraId="063B9400" w14:textId="77777777" w:rsidR="00EE006C" w:rsidRDefault="00EE006C">
      <w:pPr>
        <w:pStyle w:val="Index1"/>
        <w:rPr>
          <w:noProof/>
        </w:rPr>
      </w:pPr>
      <w:r>
        <w:rPr>
          <w:noProof/>
        </w:rPr>
        <w:t>FIF – Arithmetic wrap-around error, 45</w:t>
      </w:r>
    </w:p>
    <w:p w14:paraId="36A989E9" w14:textId="77777777" w:rsidR="00EE006C" w:rsidRDefault="00EE006C">
      <w:pPr>
        <w:pStyle w:val="Index1"/>
        <w:rPr>
          <w:noProof/>
        </w:rPr>
      </w:pPr>
      <w:r>
        <w:rPr>
          <w:noProof/>
        </w:rPr>
        <w:t>FLC – Conversion errors, 31</w:t>
      </w:r>
    </w:p>
    <w:p w14:paraId="211C752E" w14:textId="77777777" w:rsidR="00EE006C" w:rsidRDefault="00EE006C">
      <w:pPr>
        <w:pStyle w:val="Index1"/>
        <w:rPr>
          <w:noProof/>
        </w:rPr>
      </w:pPr>
      <w:r>
        <w:rPr>
          <w:noProof/>
        </w:rPr>
        <w:t>Fortran, 82</w:t>
      </w:r>
    </w:p>
    <w:p w14:paraId="5BC82EC4" w14:textId="77777777" w:rsidR="00EE006C" w:rsidRDefault="00EE006C">
      <w:pPr>
        <w:pStyle w:val="Index1"/>
        <w:rPr>
          <w:noProof/>
        </w:rPr>
      </w:pPr>
      <w:r>
        <w:rPr>
          <w:noProof/>
        </w:rPr>
        <w:t>GDL – Recursion, 78</w:t>
      </w:r>
    </w:p>
    <w:p w14:paraId="29B6F2DD" w14:textId="77777777" w:rsidR="00EE006C" w:rsidRDefault="00EE006C">
      <w:pPr>
        <w:pStyle w:val="Index1"/>
        <w:rPr>
          <w:noProof/>
        </w:rPr>
      </w:pPr>
      <w:r>
        <w:rPr>
          <w:noProof/>
        </w:rPr>
        <w:t>generics, 87</w:t>
      </w:r>
    </w:p>
    <w:p w14:paraId="6A8FE412" w14:textId="77777777" w:rsidR="00EE006C" w:rsidRDefault="00EE006C">
      <w:pPr>
        <w:pStyle w:val="Index1"/>
        <w:rPr>
          <w:noProof/>
        </w:rPr>
      </w:pPr>
      <w:r>
        <w:rPr>
          <w:noProof/>
        </w:rPr>
        <w:t>GIF, 128</w:t>
      </w:r>
    </w:p>
    <w:p w14:paraId="2D2D73F0" w14:textId="77777777" w:rsidR="00EE006C" w:rsidRDefault="00EE006C">
      <w:pPr>
        <w:pStyle w:val="Index1"/>
        <w:rPr>
          <w:noProof/>
        </w:rPr>
      </w:pPr>
      <w:r w:rsidRPr="003649A7">
        <w:rPr>
          <w:rFonts w:ascii="Courier New" w:hAnsi="Courier New"/>
          <w:noProof/>
        </w:rPr>
        <w:t>goto</w:t>
      </w:r>
      <w:r>
        <w:rPr>
          <w:noProof/>
        </w:rPr>
        <w:t>, 71</w:t>
      </w:r>
    </w:p>
    <w:p w14:paraId="43C57928" w14:textId="77777777" w:rsidR="00EE006C" w:rsidRDefault="00EE006C">
      <w:pPr>
        <w:pStyle w:val="Index1"/>
        <w:rPr>
          <w:noProof/>
        </w:rPr>
      </w:pPr>
      <w:r>
        <w:rPr>
          <w:noProof/>
        </w:rPr>
        <w:t>HCB – Buffer boundary violation (buffer overflow), 35, 99</w:t>
      </w:r>
    </w:p>
    <w:p w14:paraId="09C5CB80" w14:textId="77777777" w:rsidR="00EE006C" w:rsidRDefault="00EE006C">
      <w:pPr>
        <w:pStyle w:val="Index1"/>
        <w:rPr>
          <w:noProof/>
        </w:rPr>
      </w:pPr>
      <w:r>
        <w:rPr>
          <w:noProof/>
        </w:rPr>
        <w:t>HFC – Pointer type conversions, 40</w:t>
      </w:r>
    </w:p>
    <w:p w14:paraId="041CAA6C" w14:textId="77777777" w:rsidR="00EE006C" w:rsidRDefault="00EE006C">
      <w:pPr>
        <w:pStyle w:val="Index1"/>
        <w:rPr>
          <w:noProof/>
        </w:rPr>
      </w:pPr>
      <w:r>
        <w:rPr>
          <w:noProof/>
        </w:rPr>
        <w:t>HJW – unanticipated exceptions from library routines, 103</w:t>
      </w:r>
    </w:p>
    <w:p w14:paraId="5AC29832" w14:textId="77777777" w:rsidR="00EE006C" w:rsidRDefault="00EE006C">
      <w:pPr>
        <w:pStyle w:val="Index1"/>
        <w:rPr>
          <w:noProof/>
        </w:rPr>
      </w:pPr>
      <w:r w:rsidRPr="003649A7">
        <w:rPr>
          <w:i/>
          <w:noProof/>
        </w:rPr>
        <w:t>HTML</w:t>
      </w:r>
    </w:p>
    <w:p w14:paraId="7655A162" w14:textId="77777777" w:rsidR="00EE006C" w:rsidRDefault="00EE006C">
      <w:pPr>
        <w:pStyle w:val="Index2"/>
        <w:tabs>
          <w:tab w:val="right" w:leader="dot" w:pos="4735"/>
        </w:tabs>
        <w:rPr>
          <w:noProof/>
        </w:rPr>
      </w:pPr>
      <w:r>
        <w:rPr>
          <w:noProof/>
        </w:rPr>
        <w:t>Hyper Text Markup Language, 137</w:t>
      </w:r>
    </w:p>
    <w:p w14:paraId="4E1D2A08" w14:textId="77777777" w:rsidR="00EE006C" w:rsidRDefault="00EE006C">
      <w:pPr>
        <w:pStyle w:val="Index1"/>
        <w:rPr>
          <w:noProof/>
        </w:rPr>
      </w:pPr>
      <w:r>
        <w:rPr>
          <w:noProof/>
        </w:rPr>
        <w:t>HTS – Resource names, 141</w:t>
      </w:r>
    </w:p>
    <w:p w14:paraId="4FE25171" w14:textId="77777777" w:rsidR="00EE006C" w:rsidRDefault="00EE006C">
      <w:pPr>
        <w:pStyle w:val="Index1"/>
        <w:rPr>
          <w:noProof/>
        </w:rPr>
      </w:pPr>
      <w:r w:rsidRPr="003649A7">
        <w:rPr>
          <w:i/>
          <w:noProof/>
        </w:rPr>
        <w:t>HTTP</w:t>
      </w:r>
    </w:p>
    <w:p w14:paraId="385B4267" w14:textId="77777777" w:rsidR="00EE006C" w:rsidRDefault="00EE006C">
      <w:pPr>
        <w:pStyle w:val="Index2"/>
        <w:tabs>
          <w:tab w:val="right" w:leader="dot" w:pos="4735"/>
        </w:tabs>
        <w:rPr>
          <w:noProof/>
        </w:rPr>
      </w:pPr>
      <w:r>
        <w:rPr>
          <w:noProof/>
        </w:rPr>
        <w:t>Hypertext Transfer Protocol, 134</w:t>
      </w:r>
    </w:p>
    <w:p w14:paraId="200F47E8" w14:textId="77777777" w:rsidR="00EE006C" w:rsidRDefault="00EE006C">
      <w:pPr>
        <w:pStyle w:val="Index1"/>
        <w:rPr>
          <w:noProof/>
        </w:rPr>
      </w:pPr>
      <w:r>
        <w:rPr>
          <w:noProof/>
        </w:rPr>
        <w:t>idempotent, 110</w:t>
      </w:r>
    </w:p>
    <w:p w14:paraId="054644A2" w14:textId="77777777" w:rsidR="00EE006C" w:rsidRDefault="00EE006C">
      <w:pPr>
        <w:pStyle w:val="Index1"/>
        <w:rPr>
          <w:noProof/>
        </w:rPr>
      </w:pPr>
      <w:r>
        <w:rPr>
          <w:noProof/>
        </w:rPr>
        <w:t>idempotent, 45</w:t>
      </w:r>
    </w:p>
    <w:p w14:paraId="73C3BAEA" w14:textId="77777777" w:rsidR="00EE006C" w:rsidRDefault="00EE006C">
      <w:pPr>
        <w:pStyle w:val="Index1"/>
        <w:rPr>
          <w:noProof/>
        </w:rPr>
      </w:pPr>
      <w:r>
        <w:rPr>
          <w:noProof/>
        </w:rPr>
        <w:t>IEC 60559, 26</w:t>
      </w:r>
    </w:p>
    <w:p w14:paraId="36E68876" w14:textId="77777777" w:rsidR="00EE006C" w:rsidRDefault="00EE006C">
      <w:pPr>
        <w:pStyle w:val="Index1"/>
        <w:rPr>
          <w:noProof/>
        </w:rPr>
      </w:pPr>
      <w:r>
        <w:rPr>
          <w:noProof/>
        </w:rPr>
        <w:t>IHN –Type system, 22</w:t>
      </w:r>
    </w:p>
    <w:p w14:paraId="450DEE9C" w14:textId="77777777" w:rsidR="00EE006C" w:rsidRDefault="00EE006C">
      <w:pPr>
        <w:pStyle w:val="Index1"/>
        <w:rPr>
          <w:noProof/>
        </w:rPr>
      </w:pPr>
      <w:r>
        <w:rPr>
          <w:noProof/>
        </w:rPr>
        <w:t>inheritance, 89</w:t>
      </w:r>
    </w:p>
    <w:p w14:paraId="4287A50C" w14:textId="77777777" w:rsidR="00EE006C" w:rsidRDefault="00EE006C">
      <w:pPr>
        <w:pStyle w:val="Index1"/>
        <w:rPr>
          <w:noProof/>
        </w:rPr>
      </w:pPr>
      <w:r>
        <w:rPr>
          <w:noProof/>
        </w:rPr>
        <w:t>IP address, 143</w:t>
      </w:r>
    </w:p>
    <w:p w14:paraId="68D3970C" w14:textId="77777777" w:rsidR="00EE006C" w:rsidRDefault="00EE006C">
      <w:pPr>
        <w:pStyle w:val="Index1"/>
        <w:rPr>
          <w:noProof/>
        </w:rPr>
      </w:pPr>
      <w:r w:rsidRPr="003649A7">
        <w:rPr>
          <w:rFonts w:eastAsia="Times New Roman"/>
          <w:noProof/>
          <w:lang w:val="en-GB"/>
        </w:rPr>
        <w:t>Java</w:t>
      </w:r>
      <w:r>
        <w:rPr>
          <w:noProof/>
        </w:rPr>
        <w:t>, 63, 87</w:t>
      </w:r>
    </w:p>
    <w:p w14:paraId="18569176" w14:textId="77777777" w:rsidR="00EE006C" w:rsidRDefault="00EE006C">
      <w:pPr>
        <w:pStyle w:val="Index1"/>
        <w:rPr>
          <w:noProof/>
        </w:rPr>
      </w:pPr>
      <w:r>
        <w:rPr>
          <w:noProof/>
        </w:rPr>
        <w:t>Java example, 60</w:t>
      </w:r>
    </w:p>
    <w:p w14:paraId="4C171723" w14:textId="77777777" w:rsidR="00EE006C" w:rsidRDefault="00EE006C">
      <w:pPr>
        <w:pStyle w:val="Index1"/>
        <w:rPr>
          <w:noProof/>
        </w:rPr>
      </w:pPr>
      <w:r>
        <w:rPr>
          <w:noProof/>
        </w:rPr>
        <w:t>JavaScript, 132, 133, 134</w:t>
      </w:r>
    </w:p>
    <w:p w14:paraId="2CDF6731" w14:textId="77777777" w:rsidR="00EE006C" w:rsidRDefault="00EE006C">
      <w:pPr>
        <w:pStyle w:val="Index1"/>
        <w:rPr>
          <w:noProof/>
        </w:rPr>
      </w:pPr>
      <w:r>
        <w:rPr>
          <w:noProof/>
        </w:rPr>
        <w:t>JCW – Operator precedence and associativity, 58</w:t>
      </w:r>
    </w:p>
    <w:p w14:paraId="1186959A" w14:textId="77777777" w:rsidR="00EE006C" w:rsidRDefault="00EE006C">
      <w:pPr>
        <w:pStyle w:val="Index1"/>
        <w:rPr>
          <w:noProof/>
        </w:rPr>
      </w:pPr>
      <w:r>
        <w:rPr>
          <w:noProof/>
        </w:rPr>
        <w:t>KLK – Distinguished values in data types, 163</w:t>
      </w:r>
    </w:p>
    <w:p w14:paraId="7325DD67" w14:textId="77777777" w:rsidR="00EE006C" w:rsidRDefault="00EE006C">
      <w:pPr>
        <w:pStyle w:val="Index1"/>
        <w:rPr>
          <w:noProof/>
        </w:rPr>
      </w:pPr>
      <w:r>
        <w:rPr>
          <w:noProof/>
        </w:rPr>
        <w:t>KOA – Likely incorrect expression, 61</w:t>
      </w:r>
    </w:p>
    <w:p w14:paraId="0EABBBEC" w14:textId="77777777" w:rsidR="00EE006C" w:rsidRDefault="00EE006C">
      <w:pPr>
        <w:pStyle w:val="Index1"/>
        <w:rPr>
          <w:noProof/>
        </w:rPr>
      </w:pPr>
      <w:r>
        <w:rPr>
          <w:noProof/>
        </w:rPr>
        <w:t>Language vulnerabilities</w:t>
      </w:r>
    </w:p>
    <w:p w14:paraId="6D54F7D1" w14:textId="77777777" w:rsidR="00EE006C" w:rsidRDefault="00EE006C">
      <w:pPr>
        <w:pStyle w:val="Index2"/>
        <w:tabs>
          <w:tab w:val="right" w:leader="dot" w:pos="4735"/>
        </w:tabs>
        <w:rPr>
          <w:noProof/>
        </w:rPr>
      </w:pPr>
      <w:r>
        <w:rPr>
          <w:noProof/>
        </w:rPr>
        <w:t>Argument passing to library functions [TRJ], 97</w:t>
      </w:r>
    </w:p>
    <w:p w14:paraId="6FB3F7C5" w14:textId="77777777" w:rsidR="00EE006C" w:rsidRDefault="00EE006C">
      <w:pPr>
        <w:pStyle w:val="Index2"/>
        <w:tabs>
          <w:tab w:val="right" w:leader="dot" w:pos="4735"/>
        </w:tabs>
        <w:rPr>
          <w:noProof/>
        </w:rPr>
      </w:pPr>
      <w:r>
        <w:rPr>
          <w:noProof/>
        </w:rPr>
        <w:t>Arithmetic wrap-around error [FIF], 45</w:t>
      </w:r>
    </w:p>
    <w:p w14:paraId="663541AA" w14:textId="77777777" w:rsidR="00EE006C" w:rsidRDefault="00EE006C">
      <w:pPr>
        <w:pStyle w:val="Index2"/>
        <w:tabs>
          <w:tab w:val="right" w:leader="dot" w:pos="4735"/>
        </w:tabs>
        <w:rPr>
          <w:noProof/>
        </w:rPr>
      </w:pPr>
      <w:r>
        <w:rPr>
          <w:noProof/>
        </w:rPr>
        <w:t>Bit representations [STR], 25</w:t>
      </w:r>
    </w:p>
    <w:p w14:paraId="242515C3" w14:textId="77777777" w:rsidR="00EE006C" w:rsidRDefault="00EE006C">
      <w:pPr>
        <w:pStyle w:val="Index2"/>
        <w:tabs>
          <w:tab w:val="right" w:leader="dot" w:pos="4735"/>
        </w:tabs>
        <w:rPr>
          <w:noProof/>
        </w:rPr>
      </w:pPr>
      <w:r>
        <w:rPr>
          <w:noProof/>
        </w:rPr>
        <w:t>Buffer boundary violation (buffer overflow) [HCB], 35, 99</w:t>
      </w:r>
    </w:p>
    <w:p w14:paraId="3DC0AF1C" w14:textId="77777777" w:rsidR="00EE006C" w:rsidRDefault="00EE006C">
      <w:pPr>
        <w:pStyle w:val="Index2"/>
        <w:tabs>
          <w:tab w:val="right" w:leader="dot" w:pos="4735"/>
        </w:tabs>
        <w:rPr>
          <w:noProof/>
        </w:rPr>
      </w:pPr>
      <w:r>
        <w:rPr>
          <w:noProof/>
        </w:rPr>
        <w:t>Choice of clear names [NAI], 48</w:t>
      </w:r>
    </w:p>
    <w:p w14:paraId="240A93C6" w14:textId="77777777" w:rsidR="00EE006C" w:rsidRDefault="00EE006C">
      <w:pPr>
        <w:pStyle w:val="Index2"/>
        <w:tabs>
          <w:tab w:val="right" w:leader="dot" w:pos="4735"/>
        </w:tabs>
        <w:rPr>
          <w:noProof/>
        </w:rPr>
      </w:pPr>
      <w:r>
        <w:rPr>
          <w:noProof/>
        </w:rPr>
        <w:t>Concurrency – Activation [CGA], 116</w:t>
      </w:r>
    </w:p>
    <w:p w14:paraId="44D3DB29" w14:textId="77777777" w:rsidR="00EE006C" w:rsidRDefault="00EE006C">
      <w:pPr>
        <w:pStyle w:val="Index2"/>
        <w:tabs>
          <w:tab w:val="right" w:leader="dot" w:pos="4735"/>
        </w:tabs>
        <w:rPr>
          <w:noProof/>
        </w:rPr>
      </w:pPr>
      <w:r>
        <w:rPr>
          <w:noProof/>
        </w:rPr>
        <w:t>Concurrency – Directed termination [CGT], 117</w:t>
      </w:r>
    </w:p>
    <w:p w14:paraId="0E8B91A2" w14:textId="77777777" w:rsidR="00EE006C" w:rsidRDefault="00EE006C">
      <w:pPr>
        <w:pStyle w:val="Index2"/>
        <w:tabs>
          <w:tab w:val="right" w:leader="dot" w:pos="4735"/>
        </w:tabs>
        <w:rPr>
          <w:noProof/>
        </w:rPr>
      </w:pPr>
      <w:r>
        <w:rPr>
          <w:noProof/>
        </w:rPr>
        <w:t>Concurrency – Premature termination [CGS], 121</w:t>
      </w:r>
    </w:p>
    <w:p w14:paraId="1B5EB03F" w14:textId="77777777" w:rsidR="00EE006C" w:rsidRDefault="00EE006C">
      <w:pPr>
        <w:pStyle w:val="Index2"/>
        <w:tabs>
          <w:tab w:val="right" w:leader="dot" w:pos="4735"/>
        </w:tabs>
        <w:rPr>
          <w:noProof/>
        </w:rPr>
      </w:pPr>
      <w:r>
        <w:rPr>
          <w:noProof/>
        </w:rPr>
        <w:t>Concurrent data access [CGX], 119</w:t>
      </w:r>
    </w:p>
    <w:p w14:paraId="1A9C23CD" w14:textId="77777777" w:rsidR="00EE006C" w:rsidRDefault="00EE006C">
      <w:pPr>
        <w:pStyle w:val="Index2"/>
        <w:tabs>
          <w:tab w:val="right" w:leader="dot" w:pos="4735"/>
        </w:tabs>
        <w:rPr>
          <w:noProof/>
        </w:rPr>
      </w:pPr>
      <w:r>
        <w:rPr>
          <w:noProof/>
        </w:rPr>
        <w:t>Conversion errors [FLC], 31</w:t>
      </w:r>
    </w:p>
    <w:p w14:paraId="73162AD0" w14:textId="77777777" w:rsidR="00EE006C" w:rsidRDefault="00EE006C">
      <w:pPr>
        <w:pStyle w:val="Index2"/>
        <w:tabs>
          <w:tab w:val="right" w:leader="dot" w:pos="4735"/>
        </w:tabs>
        <w:rPr>
          <w:noProof/>
        </w:rPr>
      </w:pPr>
      <w:r>
        <w:rPr>
          <w:noProof/>
        </w:rPr>
        <w:t>Dangling reference to heap [XYK], 43</w:t>
      </w:r>
    </w:p>
    <w:p w14:paraId="3475685F" w14:textId="77777777" w:rsidR="00EE006C" w:rsidRDefault="00EE006C">
      <w:pPr>
        <w:pStyle w:val="Index2"/>
        <w:tabs>
          <w:tab w:val="right" w:leader="dot" w:pos="4735"/>
        </w:tabs>
        <w:rPr>
          <w:noProof/>
        </w:rPr>
      </w:pPr>
      <w:r>
        <w:rPr>
          <w:noProof/>
        </w:rPr>
        <w:t>Dangling references to stack frames [DCM], 74</w:t>
      </w:r>
    </w:p>
    <w:p w14:paraId="1731D344" w14:textId="77777777" w:rsidR="00EE006C" w:rsidRDefault="00EE006C">
      <w:pPr>
        <w:pStyle w:val="Index2"/>
        <w:tabs>
          <w:tab w:val="right" w:leader="dot" w:pos="4735"/>
        </w:tabs>
        <w:rPr>
          <w:noProof/>
        </w:rPr>
      </w:pPr>
      <w:r>
        <w:rPr>
          <w:noProof/>
        </w:rPr>
        <w:t>Dead and deactivated code [XYQ], 63</w:t>
      </w:r>
    </w:p>
    <w:p w14:paraId="6D828781" w14:textId="77777777" w:rsidR="00EE006C" w:rsidRDefault="00EE006C">
      <w:pPr>
        <w:pStyle w:val="Index2"/>
        <w:tabs>
          <w:tab w:val="right" w:leader="dot" w:pos="4735"/>
        </w:tabs>
        <w:rPr>
          <w:noProof/>
        </w:rPr>
      </w:pPr>
      <w:r>
        <w:rPr>
          <w:noProof/>
        </w:rPr>
        <w:t>Dead store [WXQ], 50</w:t>
      </w:r>
    </w:p>
    <w:p w14:paraId="43955BB8" w14:textId="77777777" w:rsidR="00EE006C" w:rsidRDefault="00EE006C">
      <w:pPr>
        <w:pStyle w:val="Index2"/>
        <w:tabs>
          <w:tab w:val="right" w:leader="dot" w:pos="4735"/>
        </w:tabs>
        <w:rPr>
          <w:noProof/>
        </w:rPr>
      </w:pPr>
      <w:r>
        <w:rPr>
          <w:noProof/>
        </w:rPr>
        <w:t>Deep vs shallow copying [YAN], 84</w:t>
      </w:r>
    </w:p>
    <w:p w14:paraId="53EC856C" w14:textId="77777777" w:rsidR="00EE006C" w:rsidRDefault="00EE006C">
      <w:pPr>
        <w:pStyle w:val="Index2"/>
        <w:tabs>
          <w:tab w:val="right" w:leader="dot" w:pos="4735"/>
        </w:tabs>
        <w:rPr>
          <w:noProof/>
        </w:rPr>
      </w:pPr>
      <w:r>
        <w:rPr>
          <w:noProof/>
        </w:rPr>
        <w:t>Demarcation of control flow [EOJ], 67</w:t>
      </w:r>
    </w:p>
    <w:p w14:paraId="33C7696F" w14:textId="77777777" w:rsidR="00EE006C" w:rsidRDefault="00EE006C">
      <w:pPr>
        <w:pStyle w:val="Index2"/>
        <w:tabs>
          <w:tab w:val="right" w:leader="dot" w:pos="4735"/>
        </w:tabs>
        <w:rPr>
          <w:noProof/>
        </w:rPr>
      </w:pPr>
      <w:r>
        <w:rPr>
          <w:noProof/>
        </w:rPr>
        <w:t>Deprecated language features [MEM], 114</w:t>
      </w:r>
    </w:p>
    <w:p w14:paraId="0424A211" w14:textId="77777777" w:rsidR="00EE006C" w:rsidRDefault="00EE006C">
      <w:pPr>
        <w:pStyle w:val="Index2"/>
        <w:tabs>
          <w:tab w:val="right" w:leader="dot" w:pos="4735"/>
        </w:tabs>
        <w:rPr>
          <w:noProof/>
        </w:rPr>
      </w:pPr>
      <w:r>
        <w:rPr>
          <w:noProof/>
        </w:rPr>
        <w:t>Dynamically-linked code and self-modifying code [NYY], 100</w:t>
      </w:r>
    </w:p>
    <w:p w14:paraId="0C6A1862" w14:textId="77777777" w:rsidR="00EE006C" w:rsidRDefault="00EE006C">
      <w:pPr>
        <w:pStyle w:val="Index2"/>
        <w:tabs>
          <w:tab w:val="right" w:leader="dot" w:pos="4735"/>
        </w:tabs>
        <w:rPr>
          <w:noProof/>
        </w:rPr>
      </w:pPr>
      <w:r>
        <w:rPr>
          <w:noProof/>
        </w:rPr>
        <w:t>Enumerator issues [CCB], 29</w:t>
      </w:r>
    </w:p>
    <w:p w14:paraId="5D360F89" w14:textId="77777777" w:rsidR="00EE006C" w:rsidRDefault="00EE006C">
      <w:pPr>
        <w:pStyle w:val="Index2"/>
        <w:tabs>
          <w:tab w:val="right" w:leader="dot" w:pos="4735"/>
        </w:tabs>
        <w:rPr>
          <w:noProof/>
        </w:rPr>
      </w:pPr>
      <w:r>
        <w:rPr>
          <w:noProof/>
        </w:rPr>
        <w:t>Extra intrinsics [LRM], 96</w:t>
      </w:r>
    </w:p>
    <w:p w14:paraId="7DFEF3DA" w14:textId="77777777" w:rsidR="00EE006C" w:rsidRDefault="00EE006C">
      <w:pPr>
        <w:pStyle w:val="Index2"/>
        <w:tabs>
          <w:tab w:val="right" w:leader="dot" w:pos="4735"/>
        </w:tabs>
        <w:rPr>
          <w:noProof/>
        </w:rPr>
      </w:pPr>
      <w:r>
        <w:rPr>
          <w:noProof/>
        </w:rPr>
        <w:t>Floating-point arithmetic [PLF], 26</w:t>
      </w:r>
    </w:p>
    <w:p w14:paraId="38DDE06A" w14:textId="77777777" w:rsidR="00EE006C" w:rsidRDefault="00EE006C">
      <w:pPr>
        <w:pStyle w:val="Index2"/>
        <w:tabs>
          <w:tab w:val="right" w:leader="dot" w:pos="4735"/>
        </w:tabs>
        <w:rPr>
          <w:noProof/>
        </w:rPr>
      </w:pPr>
      <w:r>
        <w:rPr>
          <w:noProof/>
        </w:rPr>
        <w:t>Identifier name reuse [YOW], 52</w:t>
      </w:r>
    </w:p>
    <w:p w14:paraId="32F723D7" w14:textId="77777777" w:rsidR="00EE006C" w:rsidRDefault="00EE006C">
      <w:pPr>
        <w:pStyle w:val="Index2"/>
        <w:tabs>
          <w:tab w:val="right" w:leader="dot" w:pos="4735"/>
        </w:tabs>
        <w:rPr>
          <w:noProof/>
        </w:rPr>
      </w:pPr>
      <w:r>
        <w:rPr>
          <w:noProof/>
        </w:rPr>
        <w:t>Ignored error status and unhandled exceptions [OYB], 79</w:t>
      </w:r>
    </w:p>
    <w:p w14:paraId="4E26C712" w14:textId="77777777" w:rsidR="00EE006C" w:rsidRDefault="00EE006C">
      <w:pPr>
        <w:pStyle w:val="Index2"/>
        <w:tabs>
          <w:tab w:val="right" w:leader="dot" w:pos="4735"/>
        </w:tabs>
        <w:rPr>
          <w:noProof/>
        </w:rPr>
      </w:pPr>
      <w:r>
        <w:rPr>
          <w:noProof/>
        </w:rPr>
        <w:t>Implementation-defined behaviour [FAB], 112</w:t>
      </w:r>
    </w:p>
    <w:p w14:paraId="40AFE0D2" w14:textId="77777777" w:rsidR="00EE006C" w:rsidRDefault="00EE006C">
      <w:pPr>
        <w:pStyle w:val="Index2"/>
        <w:tabs>
          <w:tab w:val="right" w:leader="dot" w:pos="4735"/>
        </w:tabs>
        <w:rPr>
          <w:noProof/>
        </w:rPr>
      </w:pPr>
      <w:r>
        <w:rPr>
          <w:noProof/>
        </w:rPr>
        <w:t>Inheritance [RIP], 89</w:t>
      </w:r>
    </w:p>
    <w:p w14:paraId="3650A59E" w14:textId="77777777" w:rsidR="00EE006C" w:rsidRDefault="00EE006C">
      <w:pPr>
        <w:pStyle w:val="Index2"/>
        <w:tabs>
          <w:tab w:val="right" w:leader="dot" w:pos="4735"/>
        </w:tabs>
        <w:rPr>
          <w:noProof/>
        </w:rPr>
      </w:pPr>
      <w:r>
        <w:rPr>
          <w:noProof/>
        </w:rPr>
        <w:t>Initialization of variables [LAV], 56</w:t>
      </w:r>
    </w:p>
    <w:p w14:paraId="4EEE6342" w14:textId="77777777" w:rsidR="00EE006C" w:rsidRDefault="00EE006C">
      <w:pPr>
        <w:pStyle w:val="Index2"/>
        <w:tabs>
          <w:tab w:val="right" w:leader="dot" w:pos="4735"/>
        </w:tabs>
        <w:rPr>
          <w:noProof/>
        </w:rPr>
      </w:pPr>
      <w:r>
        <w:rPr>
          <w:noProof/>
        </w:rPr>
        <w:t>Inter-language calling [DJS], 98</w:t>
      </w:r>
    </w:p>
    <w:p w14:paraId="2A62B20B" w14:textId="77777777" w:rsidR="00EE006C" w:rsidRDefault="00EE006C">
      <w:pPr>
        <w:pStyle w:val="Index2"/>
        <w:tabs>
          <w:tab w:val="right" w:leader="dot" w:pos="4735"/>
        </w:tabs>
        <w:rPr>
          <w:noProof/>
        </w:rPr>
      </w:pPr>
      <w:r>
        <w:rPr>
          <w:noProof/>
        </w:rPr>
        <w:t>Library signature [NSQ], 102</w:t>
      </w:r>
    </w:p>
    <w:p w14:paraId="27552C62" w14:textId="77777777" w:rsidR="00EE006C" w:rsidRDefault="00EE006C">
      <w:pPr>
        <w:pStyle w:val="Index2"/>
        <w:tabs>
          <w:tab w:val="right" w:leader="dot" w:pos="4735"/>
        </w:tabs>
        <w:rPr>
          <w:noProof/>
        </w:rPr>
      </w:pPr>
      <w:r>
        <w:rPr>
          <w:noProof/>
        </w:rPr>
        <w:t>Likely incorrect expression [KOA], 61</w:t>
      </w:r>
    </w:p>
    <w:p w14:paraId="09948405" w14:textId="77777777" w:rsidR="00EE006C" w:rsidRDefault="00EE006C">
      <w:pPr>
        <w:pStyle w:val="Index2"/>
        <w:tabs>
          <w:tab w:val="right" w:leader="dot" w:pos="4735"/>
        </w:tabs>
        <w:rPr>
          <w:noProof/>
        </w:rPr>
      </w:pPr>
      <w:r>
        <w:rPr>
          <w:noProof/>
        </w:rPr>
        <w:t>Lock protocol errors [CGM], 123</w:t>
      </w:r>
    </w:p>
    <w:p w14:paraId="2199742F" w14:textId="77777777" w:rsidR="00EE006C" w:rsidRDefault="00EE006C">
      <w:pPr>
        <w:pStyle w:val="Index2"/>
        <w:tabs>
          <w:tab w:val="right" w:leader="dot" w:pos="4735"/>
        </w:tabs>
        <w:rPr>
          <w:noProof/>
        </w:rPr>
      </w:pPr>
      <w:r w:rsidRPr="003649A7">
        <w:rPr>
          <w:b/>
          <w:noProof/>
        </w:rPr>
        <w:t>Loop control variables [TEX]</w:t>
      </w:r>
      <w:r>
        <w:rPr>
          <w:noProof/>
        </w:rPr>
        <w:t>, 68</w:t>
      </w:r>
    </w:p>
    <w:p w14:paraId="170AE3AD" w14:textId="77777777" w:rsidR="00EE006C" w:rsidRDefault="00EE006C">
      <w:pPr>
        <w:pStyle w:val="Index2"/>
        <w:tabs>
          <w:tab w:val="right" w:leader="dot" w:pos="4735"/>
        </w:tabs>
        <w:rPr>
          <w:noProof/>
        </w:rPr>
      </w:pPr>
      <w:r>
        <w:rPr>
          <w:noProof/>
        </w:rPr>
        <w:lastRenderedPageBreak/>
        <w:t>Memory leaks and heap fragmentation [XYL], 85</w:t>
      </w:r>
    </w:p>
    <w:p w14:paraId="17CD2AF5" w14:textId="77777777" w:rsidR="00EE006C" w:rsidRDefault="00EE006C">
      <w:pPr>
        <w:pStyle w:val="Index2"/>
        <w:tabs>
          <w:tab w:val="right" w:leader="dot" w:pos="4735"/>
        </w:tabs>
        <w:rPr>
          <w:noProof/>
        </w:rPr>
      </w:pPr>
      <w:r>
        <w:rPr>
          <w:noProof/>
        </w:rPr>
        <w:t>Modifying Constants [UJO], 169</w:t>
      </w:r>
    </w:p>
    <w:p w14:paraId="34F5BAF1" w14:textId="77777777" w:rsidR="00EE006C" w:rsidRDefault="00EE006C">
      <w:pPr>
        <w:pStyle w:val="Index2"/>
        <w:tabs>
          <w:tab w:val="right" w:leader="dot" w:pos="4735"/>
        </w:tabs>
        <w:rPr>
          <w:noProof/>
        </w:rPr>
      </w:pPr>
      <w:r>
        <w:rPr>
          <w:noProof/>
        </w:rPr>
        <w:t>Namespace issues [BJL], 54</w:t>
      </w:r>
    </w:p>
    <w:p w14:paraId="52118365" w14:textId="77777777" w:rsidR="00EE006C" w:rsidRDefault="00EE006C">
      <w:pPr>
        <w:pStyle w:val="Index2"/>
        <w:tabs>
          <w:tab w:val="right" w:leader="dot" w:pos="4735"/>
        </w:tabs>
        <w:rPr>
          <w:noProof/>
        </w:rPr>
      </w:pPr>
      <w:r>
        <w:rPr>
          <w:noProof/>
        </w:rPr>
        <w:t>Null pointer dereference [XYH], 42</w:t>
      </w:r>
    </w:p>
    <w:p w14:paraId="04EA9D5A" w14:textId="77777777" w:rsidR="00EE006C" w:rsidRDefault="00EE006C">
      <w:pPr>
        <w:pStyle w:val="Index2"/>
        <w:tabs>
          <w:tab w:val="right" w:leader="dot" w:pos="4735"/>
        </w:tabs>
        <w:rPr>
          <w:noProof/>
        </w:rPr>
      </w:pPr>
      <w:r>
        <w:rPr>
          <w:noProof/>
        </w:rPr>
        <w:t>Obscure language features [BRS], 108</w:t>
      </w:r>
    </w:p>
    <w:p w14:paraId="37A32923" w14:textId="77777777" w:rsidR="00EE006C" w:rsidRDefault="00EE006C">
      <w:pPr>
        <w:pStyle w:val="Index2"/>
        <w:tabs>
          <w:tab w:val="right" w:leader="dot" w:pos="4735"/>
        </w:tabs>
        <w:rPr>
          <w:noProof/>
        </w:rPr>
      </w:pPr>
      <w:r>
        <w:rPr>
          <w:noProof/>
        </w:rPr>
        <w:t>Off-by-one error [XZH], 69</w:t>
      </w:r>
    </w:p>
    <w:p w14:paraId="096DFA56" w14:textId="77777777" w:rsidR="00EE006C" w:rsidRDefault="00EE006C">
      <w:pPr>
        <w:pStyle w:val="Index2"/>
        <w:tabs>
          <w:tab w:val="right" w:leader="dot" w:pos="4735"/>
        </w:tabs>
        <w:rPr>
          <w:noProof/>
        </w:rPr>
      </w:pPr>
      <w:r>
        <w:rPr>
          <w:noProof/>
        </w:rPr>
        <w:t>Operator precedence and associativity [JCW], 58</w:t>
      </w:r>
    </w:p>
    <w:p w14:paraId="5B2967D1" w14:textId="77777777" w:rsidR="00EE006C" w:rsidRDefault="00EE006C">
      <w:pPr>
        <w:pStyle w:val="Index2"/>
        <w:tabs>
          <w:tab w:val="right" w:leader="dot" w:pos="4735"/>
        </w:tabs>
        <w:rPr>
          <w:noProof/>
        </w:rPr>
      </w:pPr>
      <w:r>
        <w:rPr>
          <w:noProof/>
        </w:rPr>
        <w:t>Passing parameters and return values [CSJ], 72, 99</w:t>
      </w:r>
    </w:p>
    <w:p w14:paraId="5E80AE11" w14:textId="77777777" w:rsidR="00EE006C" w:rsidRDefault="00EE006C">
      <w:pPr>
        <w:pStyle w:val="Index2"/>
        <w:tabs>
          <w:tab w:val="right" w:leader="dot" w:pos="4735"/>
        </w:tabs>
        <w:rPr>
          <w:noProof/>
        </w:rPr>
      </w:pPr>
      <w:r>
        <w:rPr>
          <w:noProof/>
        </w:rPr>
        <w:t>Pointer arithmetic [RVG], 41</w:t>
      </w:r>
    </w:p>
    <w:p w14:paraId="09A2A6A9" w14:textId="77777777" w:rsidR="00EE006C" w:rsidRDefault="00EE006C">
      <w:pPr>
        <w:pStyle w:val="Index2"/>
        <w:tabs>
          <w:tab w:val="right" w:leader="dot" w:pos="4735"/>
        </w:tabs>
        <w:rPr>
          <w:noProof/>
        </w:rPr>
      </w:pPr>
      <w:r>
        <w:rPr>
          <w:noProof/>
        </w:rPr>
        <w:t>Pointer type conversions [HFC], 40</w:t>
      </w:r>
    </w:p>
    <w:p w14:paraId="3FE044C3" w14:textId="77777777" w:rsidR="00EE006C" w:rsidRDefault="00EE006C">
      <w:pPr>
        <w:pStyle w:val="Index2"/>
        <w:tabs>
          <w:tab w:val="right" w:leader="dot" w:pos="4735"/>
        </w:tabs>
        <w:rPr>
          <w:noProof/>
        </w:rPr>
      </w:pPr>
      <w:r>
        <w:rPr>
          <w:noProof/>
        </w:rPr>
        <w:t>Polymorphic variables [BKK], 32, 94</w:t>
      </w:r>
    </w:p>
    <w:p w14:paraId="19BABC7E" w14:textId="77777777" w:rsidR="00EE006C" w:rsidRDefault="00EE006C">
      <w:pPr>
        <w:pStyle w:val="Index2"/>
        <w:tabs>
          <w:tab w:val="right" w:leader="dot" w:pos="4735"/>
        </w:tabs>
        <w:rPr>
          <w:noProof/>
        </w:rPr>
      </w:pPr>
      <w:r>
        <w:rPr>
          <w:noProof/>
        </w:rPr>
        <w:t>Pre-processor directives [NMP], 104</w:t>
      </w:r>
    </w:p>
    <w:p w14:paraId="2BDDE479" w14:textId="77777777" w:rsidR="00EE006C" w:rsidRDefault="00EE006C">
      <w:pPr>
        <w:pStyle w:val="Index2"/>
        <w:tabs>
          <w:tab w:val="right" w:leader="dot" w:pos="4735"/>
        </w:tabs>
        <w:rPr>
          <w:noProof/>
        </w:rPr>
      </w:pPr>
      <w:r>
        <w:rPr>
          <w:noProof/>
        </w:rPr>
        <w:t>Provision of inherently unsafe operations [SKL], 107</w:t>
      </w:r>
    </w:p>
    <w:p w14:paraId="7A92C05C" w14:textId="77777777" w:rsidR="00EE006C" w:rsidRDefault="00EE006C">
      <w:pPr>
        <w:pStyle w:val="Index2"/>
        <w:tabs>
          <w:tab w:val="right" w:leader="dot" w:pos="4735"/>
        </w:tabs>
        <w:rPr>
          <w:noProof/>
        </w:rPr>
      </w:pPr>
      <w:r>
        <w:rPr>
          <w:noProof/>
        </w:rPr>
        <w:t>Recursion [GDL], 78</w:t>
      </w:r>
    </w:p>
    <w:p w14:paraId="6AEA716C" w14:textId="77777777" w:rsidR="00EE006C" w:rsidRDefault="00EE006C">
      <w:pPr>
        <w:pStyle w:val="Index2"/>
        <w:tabs>
          <w:tab w:val="right" w:leader="dot" w:pos="4735"/>
        </w:tabs>
        <w:rPr>
          <w:noProof/>
        </w:rPr>
      </w:pPr>
      <w:r>
        <w:rPr>
          <w:noProof/>
        </w:rPr>
        <w:t>Redispatching [PPH], 93</w:t>
      </w:r>
    </w:p>
    <w:p w14:paraId="3F0E1A92" w14:textId="77777777" w:rsidR="00EE006C" w:rsidRDefault="00EE006C">
      <w:pPr>
        <w:pStyle w:val="Index2"/>
        <w:tabs>
          <w:tab w:val="right" w:leader="dot" w:pos="4735"/>
        </w:tabs>
        <w:rPr>
          <w:noProof/>
        </w:rPr>
      </w:pPr>
      <w:r>
        <w:rPr>
          <w:noProof/>
        </w:rPr>
        <w:t>Reliance on external format string s[SHL], 125</w:t>
      </w:r>
    </w:p>
    <w:p w14:paraId="1B1E20E4" w14:textId="77777777" w:rsidR="00EE006C" w:rsidRDefault="00EE006C">
      <w:pPr>
        <w:pStyle w:val="Index2"/>
        <w:tabs>
          <w:tab w:val="right" w:leader="dot" w:pos="4735"/>
        </w:tabs>
        <w:rPr>
          <w:noProof/>
        </w:rPr>
      </w:pPr>
      <w:r>
        <w:rPr>
          <w:noProof/>
        </w:rPr>
        <w:t>Side-effects and order of evaluation [SAM], 59</w:t>
      </w:r>
    </w:p>
    <w:p w14:paraId="6DE09A1A" w14:textId="77777777" w:rsidR="00EE006C" w:rsidRDefault="00EE006C">
      <w:pPr>
        <w:pStyle w:val="Index2"/>
        <w:tabs>
          <w:tab w:val="right" w:leader="dot" w:pos="4735"/>
        </w:tabs>
        <w:rPr>
          <w:noProof/>
        </w:rPr>
      </w:pPr>
      <w:r>
        <w:rPr>
          <w:noProof/>
        </w:rPr>
        <w:t>String termination [CJM], 34</w:t>
      </w:r>
    </w:p>
    <w:p w14:paraId="5C84B807" w14:textId="77777777" w:rsidR="00EE006C" w:rsidRDefault="00EE006C">
      <w:pPr>
        <w:pStyle w:val="Index2"/>
        <w:tabs>
          <w:tab w:val="right" w:leader="dot" w:pos="4735"/>
        </w:tabs>
        <w:rPr>
          <w:noProof/>
        </w:rPr>
      </w:pPr>
      <w:r>
        <w:rPr>
          <w:noProof/>
        </w:rPr>
        <w:t>Structured programming [EWD], 71</w:t>
      </w:r>
    </w:p>
    <w:p w14:paraId="6A94C3A0" w14:textId="77777777" w:rsidR="00EE006C" w:rsidRDefault="00EE006C">
      <w:pPr>
        <w:pStyle w:val="Index2"/>
        <w:tabs>
          <w:tab w:val="right" w:leader="dot" w:pos="4735"/>
        </w:tabs>
        <w:rPr>
          <w:noProof/>
        </w:rPr>
      </w:pPr>
      <w:r>
        <w:rPr>
          <w:noProof/>
        </w:rPr>
        <w:t>Subprogram signature mismatch [OTR], 76, 99</w:t>
      </w:r>
    </w:p>
    <w:p w14:paraId="6821BE38" w14:textId="77777777" w:rsidR="00EE006C" w:rsidRDefault="00EE006C">
      <w:pPr>
        <w:pStyle w:val="Index2"/>
        <w:tabs>
          <w:tab w:val="right" w:leader="dot" w:pos="4735"/>
        </w:tabs>
        <w:rPr>
          <w:noProof/>
        </w:rPr>
      </w:pPr>
      <w:r>
        <w:rPr>
          <w:noProof/>
        </w:rPr>
        <w:t>Suppression of language-defined run-t</w:t>
      </w:r>
      <w:r w:rsidRPr="003649A7">
        <w:rPr>
          <w:rFonts w:ascii="Cambria" w:eastAsia="Times New Roman" w:hAnsi="Cambria" w:cs="Times New Roman"/>
          <w:noProof/>
        </w:rPr>
        <w:t>ime checking</w:t>
      </w:r>
      <w:r>
        <w:rPr>
          <w:noProof/>
        </w:rPr>
        <w:t xml:space="preserve"> [MXB], 106</w:t>
      </w:r>
    </w:p>
    <w:p w14:paraId="718B562A" w14:textId="77777777" w:rsidR="00EE006C" w:rsidRDefault="00EE006C">
      <w:pPr>
        <w:pStyle w:val="Index2"/>
        <w:tabs>
          <w:tab w:val="right" w:leader="dot" w:pos="4735"/>
        </w:tabs>
        <w:rPr>
          <w:noProof/>
        </w:rPr>
      </w:pPr>
      <w:r>
        <w:rPr>
          <w:noProof/>
        </w:rPr>
        <w:t>Switch statements and static analysis [CLL], 65</w:t>
      </w:r>
    </w:p>
    <w:p w14:paraId="097571B6" w14:textId="77777777" w:rsidR="00EE006C" w:rsidRDefault="00EE006C">
      <w:pPr>
        <w:pStyle w:val="Index2"/>
        <w:tabs>
          <w:tab w:val="right" w:leader="dot" w:pos="4735"/>
        </w:tabs>
        <w:rPr>
          <w:noProof/>
        </w:rPr>
      </w:pPr>
      <w:r>
        <w:rPr>
          <w:noProof/>
        </w:rPr>
        <w:t>Templates and generics [SYM], 87</w:t>
      </w:r>
    </w:p>
    <w:p w14:paraId="79980EAF" w14:textId="77777777" w:rsidR="00EE006C" w:rsidRDefault="00EE006C">
      <w:pPr>
        <w:pStyle w:val="Index2"/>
        <w:tabs>
          <w:tab w:val="right" w:leader="dot" w:pos="4735"/>
        </w:tabs>
        <w:rPr>
          <w:noProof/>
        </w:rPr>
      </w:pPr>
      <w:r>
        <w:rPr>
          <w:noProof/>
        </w:rPr>
        <w:t>Type system [IHN], 22</w:t>
      </w:r>
    </w:p>
    <w:p w14:paraId="597838EC" w14:textId="77777777" w:rsidR="00EE006C" w:rsidRDefault="00EE006C">
      <w:pPr>
        <w:pStyle w:val="Index2"/>
        <w:tabs>
          <w:tab w:val="right" w:leader="dot" w:pos="4735"/>
        </w:tabs>
        <w:rPr>
          <w:noProof/>
        </w:rPr>
      </w:pPr>
      <w:r>
        <w:rPr>
          <w:noProof/>
        </w:rPr>
        <w:t>Type-breaking reinterpretation of data [AMV], 82</w:t>
      </w:r>
    </w:p>
    <w:p w14:paraId="742C9E8E" w14:textId="77777777" w:rsidR="00EE006C" w:rsidRDefault="00EE006C">
      <w:pPr>
        <w:pStyle w:val="Index2"/>
        <w:tabs>
          <w:tab w:val="right" w:leader="dot" w:pos="4735"/>
        </w:tabs>
        <w:rPr>
          <w:noProof/>
        </w:rPr>
      </w:pPr>
      <w:r>
        <w:rPr>
          <w:noProof/>
        </w:rPr>
        <w:t>Unanticipated exceptions from library routines [HJW], 103</w:t>
      </w:r>
    </w:p>
    <w:p w14:paraId="6ECBB235" w14:textId="77777777" w:rsidR="00EE006C" w:rsidRDefault="00EE006C">
      <w:pPr>
        <w:pStyle w:val="Index2"/>
        <w:tabs>
          <w:tab w:val="right" w:leader="dot" w:pos="4735"/>
        </w:tabs>
        <w:rPr>
          <w:noProof/>
        </w:rPr>
      </w:pPr>
      <w:r>
        <w:rPr>
          <w:noProof/>
        </w:rPr>
        <w:t>Unchecked array copying [XYW], 39</w:t>
      </w:r>
    </w:p>
    <w:p w14:paraId="17808894" w14:textId="77777777" w:rsidR="00EE006C" w:rsidRDefault="00EE006C">
      <w:pPr>
        <w:pStyle w:val="Index2"/>
        <w:tabs>
          <w:tab w:val="right" w:leader="dot" w:pos="4735"/>
        </w:tabs>
        <w:rPr>
          <w:noProof/>
        </w:rPr>
      </w:pPr>
      <w:r>
        <w:rPr>
          <w:noProof/>
        </w:rPr>
        <w:t>Unchecked array indexing [XYZ], 37</w:t>
      </w:r>
    </w:p>
    <w:p w14:paraId="390449D7" w14:textId="77777777" w:rsidR="00EE006C" w:rsidRDefault="00EE006C">
      <w:pPr>
        <w:pStyle w:val="Index2"/>
        <w:tabs>
          <w:tab w:val="right" w:leader="dot" w:pos="4735"/>
        </w:tabs>
        <w:rPr>
          <w:noProof/>
        </w:rPr>
      </w:pPr>
      <w:r>
        <w:rPr>
          <w:noProof/>
        </w:rPr>
        <w:t>Undefined behaviour [EWF], 111</w:t>
      </w:r>
    </w:p>
    <w:p w14:paraId="7491A028" w14:textId="77777777" w:rsidR="00EE006C" w:rsidRDefault="00EE006C">
      <w:pPr>
        <w:pStyle w:val="Index2"/>
        <w:tabs>
          <w:tab w:val="right" w:leader="dot" w:pos="4735"/>
        </w:tabs>
        <w:rPr>
          <w:noProof/>
        </w:rPr>
      </w:pPr>
      <w:r>
        <w:rPr>
          <w:noProof/>
        </w:rPr>
        <w:t>Unspecified behaviour [BFQ], 109</w:t>
      </w:r>
    </w:p>
    <w:p w14:paraId="11BA23AF" w14:textId="77777777" w:rsidR="00EE006C" w:rsidRDefault="00EE006C">
      <w:pPr>
        <w:pStyle w:val="Index2"/>
        <w:tabs>
          <w:tab w:val="right" w:leader="dot" w:pos="4735"/>
        </w:tabs>
        <w:rPr>
          <w:noProof/>
        </w:rPr>
      </w:pPr>
      <w:r>
        <w:rPr>
          <w:noProof/>
        </w:rPr>
        <w:t>Unused variable [YZS], 51</w:t>
      </w:r>
    </w:p>
    <w:p w14:paraId="2CF79B82" w14:textId="77777777" w:rsidR="00EE006C" w:rsidRDefault="00EE006C">
      <w:pPr>
        <w:pStyle w:val="Index2"/>
        <w:tabs>
          <w:tab w:val="right" w:leader="dot" w:pos="4735"/>
        </w:tabs>
        <w:rPr>
          <w:noProof/>
        </w:rPr>
      </w:pPr>
      <w:r>
        <w:rPr>
          <w:noProof/>
        </w:rPr>
        <w:t>Using shift operations for multiplication and division [PIK], 47</w:t>
      </w:r>
    </w:p>
    <w:p w14:paraId="3215A724" w14:textId="77777777" w:rsidR="00EE006C" w:rsidRDefault="00EE006C">
      <w:pPr>
        <w:pStyle w:val="Index2"/>
        <w:tabs>
          <w:tab w:val="right" w:leader="dot" w:pos="4735"/>
        </w:tabs>
        <w:rPr>
          <w:noProof/>
        </w:rPr>
      </w:pPr>
      <w:r>
        <w:rPr>
          <w:noProof/>
        </w:rPr>
        <w:t>Violations of the Liskov substitution principle or contract model [BLP], 91</w:t>
      </w:r>
    </w:p>
    <w:p w14:paraId="03B9CC8D" w14:textId="77777777" w:rsidR="00EE006C" w:rsidRDefault="00EE006C">
      <w:pPr>
        <w:pStyle w:val="Index1"/>
        <w:rPr>
          <w:noProof/>
        </w:rPr>
      </w:pPr>
      <w:r>
        <w:rPr>
          <w:noProof/>
        </w:rPr>
        <w:t>language vulnerability, 13</w:t>
      </w:r>
    </w:p>
    <w:p w14:paraId="09E8E0BE" w14:textId="77777777" w:rsidR="00EE006C" w:rsidRDefault="00EE006C">
      <w:pPr>
        <w:pStyle w:val="Index1"/>
        <w:rPr>
          <w:noProof/>
        </w:rPr>
      </w:pPr>
      <w:r>
        <w:rPr>
          <w:noProof/>
        </w:rPr>
        <w:t>LAV – Initialization of variables, 56</w:t>
      </w:r>
    </w:p>
    <w:p w14:paraId="4602903F" w14:textId="77777777" w:rsidR="00EE006C" w:rsidRDefault="00EE006C">
      <w:pPr>
        <w:pStyle w:val="Index1"/>
        <w:rPr>
          <w:noProof/>
        </w:rPr>
      </w:pPr>
      <w:r>
        <w:rPr>
          <w:noProof/>
        </w:rPr>
        <w:t>Linux, 141</w:t>
      </w:r>
    </w:p>
    <w:p w14:paraId="6B6495B4" w14:textId="77777777" w:rsidR="00EE006C" w:rsidRDefault="00EE006C">
      <w:pPr>
        <w:pStyle w:val="Index1"/>
        <w:rPr>
          <w:noProof/>
        </w:rPr>
      </w:pPr>
      <w:r w:rsidRPr="003649A7">
        <w:rPr>
          <w:i/>
          <w:noProof/>
          <w:lang w:val="en-CA"/>
        </w:rPr>
        <w:t>livelock</w:t>
      </w:r>
      <w:r>
        <w:rPr>
          <w:noProof/>
        </w:rPr>
        <w:t>, 124</w:t>
      </w:r>
    </w:p>
    <w:p w14:paraId="0CD00BE9" w14:textId="77777777" w:rsidR="00EE006C" w:rsidRDefault="00EE006C">
      <w:pPr>
        <w:pStyle w:val="Index1"/>
        <w:rPr>
          <w:noProof/>
        </w:rPr>
      </w:pPr>
      <w:r w:rsidRPr="003649A7">
        <w:rPr>
          <w:rFonts w:ascii="Courier New" w:hAnsi="Courier New"/>
          <w:noProof/>
        </w:rPr>
        <w:t>longjmp</w:t>
      </w:r>
      <w:r>
        <w:rPr>
          <w:noProof/>
        </w:rPr>
        <w:t>, 71</w:t>
      </w:r>
    </w:p>
    <w:p w14:paraId="2465A451" w14:textId="77777777" w:rsidR="00EE006C" w:rsidRDefault="00EE006C">
      <w:pPr>
        <w:pStyle w:val="Index1"/>
        <w:rPr>
          <w:noProof/>
        </w:rPr>
      </w:pPr>
      <w:r>
        <w:rPr>
          <w:noProof/>
        </w:rPr>
        <w:t>LRM – Extra intrinsics, 96</w:t>
      </w:r>
    </w:p>
    <w:p w14:paraId="6A5D7384" w14:textId="77777777" w:rsidR="00EE006C" w:rsidRDefault="00EE006C">
      <w:pPr>
        <w:pStyle w:val="Index1"/>
        <w:rPr>
          <w:noProof/>
        </w:rPr>
      </w:pPr>
      <w:r>
        <w:rPr>
          <w:noProof/>
        </w:rPr>
        <w:t>MAC address, 143</w:t>
      </w:r>
    </w:p>
    <w:p w14:paraId="1E2582B8" w14:textId="77777777" w:rsidR="00EE006C" w:rsidRDefault="00EE006C">
      <w:pPr>
        <w:pStyle w:val="Index1"/>
        <w:rPr>
          <w:noProof/>
        </w:rPr>
      </w:pPr>
      <w:r>
        <w:rPr>
          <w:noProof/>
        </w:rPr>
        <w:t>macof, 143</w:t>
      </w:r>
    </w:p>
    <w:p w14:paraId="201498AC" w14:textId="77777777" w:rsidR="00EE006C" w:rsidRDefault="00EE006C">
      <w:pPr>
        <w:pStyle w:val="Index1"/>
        <w:rPr>
          <w:noProof/>
        </w:rPr>
      </w:pPr>
      <w:r>
        <w:rPr>
          <w:noProof/>
        </w:rPr>
        <w:t>MEM – Deprecated language features, 114</w:t>
      </w:r>
    </w:p>
    <w:p w14:paraId="5131D16E" w14:textId="77777777" w:rsidR="00EE006C" w:rsidRDefault="00EE006C">
      <w:pPr>
        <w:pStyle w:val="Index1"/>
        <w:rPr>
          <w:noProof/>
        </w:rPr>
      </w:pPr>
      <w:r>
        <w:rPr>
          <w:noProof/>
        </w:rPr>
        <w:t>memory disclosure, 157</w:t>
      </w:r>
    </w:p>
    <w:p w14:paraId="7F3C45B8" w14:textId="77777777" w:rsidR="00EE006C" w:rsidRDefault="00EE006C">
      <w:pPr>
        <w:pStyle w:val="Index1"/>
        <w:rPr>
          <w:noProof/>
        </w:rPr>
      </w:pPr>
      <w:r>
        <w:rPr>
          <w:noProof/>
        </w:rPr>
        <w:t>Microsoft</w:t>
      </w:r>
    </w:p>
    <w:p w14:paraId="464B9F1A" w14:textId="77777777" w:rsidR="00EE006C" w:rsidRDefault="00EE006C">
      <w:pPr>
        <w:pStyle w:val="Index2"/>
        <w:tabs>
          <w:tab w:val="right" w:leader="dot" w:pos="4735"/>
        </w:tabs>
        <w:rPr>
          <w:noProof/>
        </w:rPr>
      </w:pPr>
      <w:r>
        <w:rPr>
          <w:noProof/>
        </w:rPr>
        <w:t>Win16, 142</w:t>
      </w:r>
    </w:p>
    <w:p w14:paraId="5E237AA4" w14:textId="77777777" w:rsidR="00EE006C" w:rsidRDefault="00EE006C">
      <w:pPr>
        <w:pStyle w:val="Index2"/>
        <w:tabs>
          <w:tab w:val="right" w:leader="dot" w:pos="4735"/>
        </w:tabs>
        <w:rPr>
          <w:noProof/>
        </w:rPr>
      </w:pPr>
      <w:r>
        <w:rPr>
          <w:noProof/>
        </w:rPr>
        <w:t>Windows, 156</w:t>
      </w:r>
    </w:p>
    <w:p w14:paraId="1224C963" w14:textId="77777777" w:rsidR="00EE006C" w:rsidRDefault="00EE006C">
      <w:pPr>
        <w:pStyle w:val="Index2"/>
        <w:tabs>
          <w:tab w:val="right" w:leader="dot" w:pos="4735"/>
        </w:tabs>
        <w:rPr>
          <w:noProof/>
        </w:rPr>
      </w:pPr>
      <w:r>
        <w:rPr>
          <w:noProof/>
        </w:rPr>
        <w:t>Windows XP, 141</w:t>
      </w:r>
    </w:p>
    <w:p w14:paraId="284E8C58" w14:textId="77777777" w:rsidR="00EE006C" w:rsidRDefault="00EE006C">
      <w:pPr>
        <w:pStyle w:val="Index1"/>
        <w:rPr>
          <w:noProof/>
        </w:rPr>
      </w:pPr>
      <w:r w:rsidRPr="003649A7">
        <w:rPr>
          <w:i/>
          <w:noProof/>
        </w:rPr>
        <w:t>MIME</w:t>
      </w:r>
    </w:p>
    <w:p w14:paraId="686ADA57" w14:textId="77777777" w:rsidR="00EE006C" w:rsidRDefault="00EE006C">
      <w:pPr>
        <w:pStyle w:val="Index2"/>
        <w:tabs>
          <w:tab w:val="right" w:leader="dot" w:pos="4735"/>
        </w:tabs>
        <w:rPr>
          <w:noProof/>
        </w:rPr>
      </w:pPr>
      <w:r>
        <w:rPr>
          <w:noProof/>
        </w:rPr>
        <w:t>Multipurpose Internet Mail Extensions, 138</w:t>
      </w:r>
    </w:p>
    <w:p w14:paraId="66473BA8" w14:textId="77777777" w:rsidR="00EE006C" w:rsidRDefault="00EE006C">
      <w:pPr>
        <w:pStyle w:val="Index1"/>
        <w:rPr>
          <w:noProof/>
        </w:rPr>
      </w:pPr>
      <w:r>
        <w:rPr>
          <w:noProof/>
        </w:rPr>
        <w:t>MISRA C, 41</w:t>
      </w:r>
    </w:p>
    <w:p w14:paraId="55C88621" w14:textId="77777777" w:rsidR="00EE006C" w:rsidRDefault="00EE006C">
      <w:pPr>
        <w:pStyle w:val="Index1"/>
        <w:rPr>
          <w:noProof/>
        </w:rPr>
      </w:pPr>
      <w:r>
        <w:rPr>
          <w:noProof/>
        </w:rPr>
        <w:t>MISRA C++, 104</w:t>
      </w:r>
    </w:p>
    <w:p w14:paraId="08CE81A0" w14:textId="77777777" w:rsidR="00EE006C" w:rsidRDefault="00EE006C">
      <w:pPr>
        <w:pStyle w:val="Index1"/>
        <w:rPr>
          <w:noProof/>
        </w:rPr>
      </w:pPr>
      <w:r w:rsidRPr="003649A7">
        <w:rPr>
          <w:rFonts w:ascii="Courier New" w:hAnsi="Courier New"/>
          <w:noProof/>
        </w:rPr>
        <w:t>mlock()</w:t>
      </w:r>
      <w:r>
        <w:rPr>
          <w:noProof/>
        </w:rPr>
        <w:t>, 156</w:t>
      </w:r>
    </w:p>
    <w:p w14:paraId="754F7E3C" w14:textId="77777777" w:rsidR="00EE006C" w:rsidRDefault="00EE006C">
      <w:pPr>
        <w:pStyle w:val="Index1"/>
        <w:rPr>
          <w:noProof/>
        </w:rPr>
      </w:pPr>
      <w:r>
        <w:rPr>
          <w:noProof/>
        </w:rPr>
        <w:t>MVX – use of a one-way hash without a salt, 153</w:t>
      </w:r>
    </w:p>
    <w:p w14:paraId="05AABCF6" w14:textId="77777777" w:rsidR="00EE006C" w:rsidRDefault="00EE006C">
      <w:pPr>
        <w:pStyle w:val="Index1"/>
        <w:rPr>
          <w:noProof/>
        </w:rPr>
      </w:pPr>
      <w:r>
        <w:rPr>
          <w:noProof/>
        </w:rPr>
        <w:t>MXB – Suppression of language-defined run-time checking, 106</w:t>
      </w:r>
    </w:p>
    <w:p w14:paraId="021FD1E8" w14:textId="77777777" w:rsidR="00EE006C" w:rsidRDefault="00EE006C">
      <w:pPr>
        <w:pStyle w:val="Index1"/>
        <w:rPr>
          <w:noProof/>
        </w:rPr>
      </w:pPr>
      <w:r>
        <w:rPr>
          <w:noProof/>
        </w:rPr>
        <w:t>NAI – Choice of clear names, 48</w:t>
      </w:r>
    </w:p>
    <w:p w14:paraId="19C46F06" w14:textId="77777777" w:rsidR="00EE006C" w:rsidRDefault="00EE006C">
      <w:pPr>
        <w:pStyle w:val="Index1"/>
        <w:rPr>
          <w:noProof/>
        </w:rPr>
      </w:pPr>
      <w:r w:rsidRPr="003649A7">
        <w:rPr>
          <w:i/>
          <w:noProof/>
        </w:rPr>
        <w:t>name type equivalence</w:t>
      </w:r>
      <w:r>
        <w:rPr>
          <w:noProof/>
        </w:rPr>
        <w:t>, 23</w:t>
      </w:r>
    </w:p>
    <w:p w14:paraId="1FE4066F" w14:textId="77777777" w:rsidR="00EE006C" w:rsidRDefault="00EE006C">
      <w:pPr>
        <w:pStyle w:val="Index1"/>
        <w:rPr>
          <w:noProof/>
        </w:rPr>
      </w:pPr>
      <w:r>
        <w:rPr>
          <w:noProof/>
        </w:rPr>
        <w:t>NMP – Pre-processor Directives, 104</w:t>
      </w:r>
    </w:p>
    <w:p w14:paraId="09D7A539" w14:textId="77777777" w:rsidR="00EE006C" w:rsidRDefault="00EE006C">
      <w:pPr>
        <w:pStyle w:val="Index1"/>
        <w:rPr>
          <w:noProof/>
        </w:rPr>
      </w:pPr>
      <w:r>
        <w:rPr>
          <w:noProof/>
        </w:rPr>
        <w:t>NSQ – Library signature, 102</w:t>
      </w:r>
    </w:p>
    <w:p w14:paraId="30EA2777" w14:textId="77777777" w:rsidR="00EE006C" w:rsidRDefault="00EE006C">
      <w:pPr>
        <w:pStyle w:val="Index1"/>
        <w:rPr>
          <w:noProof/>
        </w:rPr>
      </w:pPr>
      <w:r w:rsidRPr="003649A7">
        <w:rPr>
          <w:i/>
          <w:noProof/>
        </w:rPr>
        <w:t>NTFS</w:t>
      </w:r>
    </w:p>
    <w:p w14:paraId="21F8DD12" w14:textId="77777777" w:rsidR="00EE006C" w:rsidRDefault="00EE006C">
      <w:pPr>
        <w:pStyle w:val="Index2"/>
        <w:tabs>
          <w:tab w:val="right" w:leader="dot" w:pos="4735"/>
        </w:tabs>
        <w:rPr>
          <w:noProof/>
        </w:rPr>
      </w:pPr>
      <w:r>
        <w:rPr>
          <w:noProof/>
        </w:rPr>
        <w:t>New Technology File System, 128</w:t>
      </w:r>
    </w:p>
    <w:p w14:paraId="6345B109" w14:textId="77777777" w:rsidR="00EE006C" w:rsidRDefault="00EE006C">
      <w:pPr>
        <w:pStyle w:val="Index1"/>
        <w:rPr>
          <w:noProof/>
        </w:rPr>
      </w:pPr>
      <w:r w:rsidRPr="003649A7">
        <w:rPr>
          <w:rFonts w:ascii="Courier New" w:hAnsi="Courier New" w:cs="Courier New"/>
          <w:noProof/>
        </w:rPr>
        <w:t>NULL</w:t>
      </w:r>
      <w:r>
        <w:rPr>
          <w:noProof/>
        </w:rPr>
        <w:t>, 43, 69</w:t>
      </w:r>
    </w:p>
    <w:p w14:paraId="03A59AA3" w14:textId="77777777" w:rsidR="00EE006C" w:rsidRDefault="00EE006C">
      <w:pPr>
        <w:pStyle w:val="Index1"/>
        <w:rPr>
          <w:noProof/>
        </w:rPr>
      </w:pPr>
      <w:r w:rsidRPr="003649A7">
        <w:rPr>
          <w:rFonts w:ascii="Courier New" w:hAnsi="Courier New" w:cs="Courier New"/>
          <w:noProof/>
        </w:rPr>
        <w:t>NULL pointer</w:t>
      </w:r>
      <w:r>
        <w:rPr>
          <w:noProof/>
        </w:rPr>
        <w:t>, 43</w:t>
      </w:r>
    </w:p>
    <w:p w14:paraId="032A1611" w14:textId="77777777" w:rsidR="00EE006C" w:rsidRDefault="00EE006C">
      <w:pPr>
        <w:pStyle w:val="Index1"/>
        <w:rPr>
          <w:noProof/>
        </w:rPr>
      </w:pPr>
      <w:r>
        <w:rPr>
          <w:noProof/>
        </w:rPr>
        <w:t>null-pointer, 42</w:t>
      </w:r>
    </w:p>
    <w:p w14:paraId="009D3C28" w14:textId="77777777" w:rsidR="00EE006C" w:rsidRDefault="00EE006C">
      <w:pPr>
        <w:pStyle w:val="Index1"/>
        <w:rPr>
          <w:noProof/>
        </w:rPr>
      </w:pPr>
      <w:r>
        <w:rPr>
          <w:noProof/>
        </w:rPr>
        <w:t>NYY – Dynamically-linked code and self-modifying code, 100</w:t>
      </w:r>
    </w:p>
    <w:p w14:paraId="2B1983EE" w14:textId="77777777" w:rsidR="00EE006C" w:rsidRDefault="00EE006C">
      <w:pPr>
        <w:pStyle w:val="Index1"/>
        <w:rPr>
          <w:noProof/>
        </w:rPr>
      </w:pPr>
      <w:r>
        <w:rPr>
          <w:noProof/>
        </w:rPr>
        <w:t>OTR – Subprogram signature mismatch, 76, 99</w:t>
      </w:r>
    </w:p>
    <w:p w14:paraId="0CE7112F" w14:textId="77777777" w:rsidR="00EE006C" w:rsidRDefault="00EE006C">
      <w:pPr>
        <w:pStyle w:val="Index1"/>
        <w:rPr>
          <w:noProof/>
        </w:rPr>
      </w:pPr>
      <w:r>
        <w:rPr>
          <w:noProof/>
        </w:rPr>
        <w:t>OYB – Ignored error status and unhandled exceptions, 79</w:t>
      </w:r>
    </w:p>
    <w:p w14:paraId="178AE299" w14:textId="77777777" w:rsidR="00EE006C" w:rsidRDefault="00EE006C">
      <w:pPr>
        <w:pStyle w:val="Index1"/>
        <w:rPr>
          <w:noProof/>
        </w:rPr>
      </w:pPr>
      <w:r>
        <w:rPr>
          <w:noProof/>
        </w:rPr>
        <w:t>Pascal, 99</w:t>
      </w:r>
    </w:p>
    <w:p w14:paraId="4623D159" w14:textId="77777777" w:rsidR="00EE006C" w:rsidRDefault="00EE006C">
      <w:pPr>
        <w:pStyle w:val="Index1"/>
        <w:rPr>
          <w:noProof/>
        </w:rPr>
      </w:pPr>
      <w:r>
        <w:rPr>
          <w:noProof/>
        </w:rPr>
        <w:t>PHP, 137</w:t>
      </w:r>
    </w:p>
    <w:p w14:paraId="672329A5" w14:textId="77777777" w:rsidR="00EE006C" w:rsidRDefault="00EE006C">
      <w:pPr>
        <w:pStyle w:val="Index1"/>
        <w:rPr>
          <w:noProof/>
        </w:rPr>
      </w:pPr>
      <w:r>
        <w:rPr>
          <w:noProof/>
        </w:rPr>
        <w:t>PIK – Using shift operations for multiplication and division, 47</w:t>
      </w:r>
    </w:p>
    <w:p w14:paraId="4B018D16" w14:textId="77777777" w:rsidR="00EE006C" w:rsidRDefault="00EE006C">
      <w:pPr>
        <w:pStyle w:val="Index1"/>
        <w:rPr>
          <w:noProof/>
        </w:rPr>
      </w:pPr>
      <w:r>
        <w:rPr>
          <w:noProof/>
        </w:rPr>
        <w:t>PLF – Floating-point arithmetic, 26</w:t>
      </w:r>
    </w:p>
    <w:p w14:paraId="158E5F49" w14:textId="77777777" w:rsidR="00EE006C" w:rsidRDefault="00EE006C">
      <w:pPr>
        <w:pStyle w:val="Index1"/>
        <w:rPr>
          <w:noProof/>
        </w:rPr>
      </w:pPr>
      <w:r w:rsidRPr="003649A7">
        <w:rPr>
          <w:noProof/>
          <w:lang w:val="en-CA"/>
        </w:rPr>
        <w:t>POSIX</w:t>
      </w:r>
      <w:r>
        <w:rPr>
          <w:noProof/>
        </w:rPr>
        <w:t>, 117</w:t>
      </w:r>
    </w:p>
    <w:p w14:paraId="11EA2247" w14:textId="77777777" w:rsidR="00EE006C" w:rsidRDefault="00EE006C">
      <w:pPr>
        <w:pStyle w:val="Index1"/>
        <w:rPr>
          <w:noProof/>
        </w:rPr>
      </w:pPr>
      <w:r>
        <w:rPr>
          <w:noProof/>
        </w:rPr>
        <w:t>PPH – Redispatching, 93</w:t>
      </w:r>
    </w:p>
    <w:p w14:paraId="5E31BE74" w14:textId="77777777" w:rsidR="00EE006C" w:rsidRDefault="00EE006C">
      <w:pPr>
        <w:pStyle w:val="Index1"/>
        <w:rPr>
          <w:noProof/>
        </w:rPr>
      </w:pPr>
      <w:r w:rsidRPr="003649A7">
        <w:rPr>
          <w:rFonts w:ascii="Courier New" w:hAnsi="Courier New"/>
          <w:noProof/>
          <w:lang w:eastAsia="ar-SA"/>
        </w:rPr>
        <w:t>pragmas</w:t>
      </w:r>
      <w:r>
        <w:rPr>
          <w:noProof/>
        </w:rPr>
        <w:t>, 87, 113</w:t>
      </w:r>
    </w:p>
    <w:p w14:paraId="35645EFA" w14:textId="77777777" w:rsidR="00EE006C" w:rsidRDefault="00EE006C">
      <w:pPr>
        <w:pStyle w:val="Index1"/>
        <w:rPr>
          <w:noProof/>
        </w:rPr>
      </w:pPr>
      <w:r>
        <w:rPr>
          <w:noProof/>
        </w:rPr>
        <w:t>predictable</w:t>
      </w:r>
      <w:r w:rsidRPr="003649A7">
        <w:rPr>
          <w:b/>
          <w:noProof/>
        </w:rPr>
        <w:t xml:space="preserve"> </w:t>
      </w:r>
      <w:r>
        <w:rPr>
          <w:noProof/>
        </w:rPr>
        <w:t>execution, 12, 17</w:t>
      </w:r>
    </w:p>
    <w:p w14:paraId="669C79CE" w14:textId="77777777" w:rsidR="00EE006C" w:rsidRDefault="00EE006C">
      <w:pPr>
        <w:pStyle w:val="Index1"/>
        <w:rPr>
          <w:noProof/>
        </w:rPr>
      </w:pPr>
      <w:r w:rsidRPr="003649A7">
        <w:rPr>
          <w:rFonts w:eastAsia="MS PGothic"/>
          <w:noProof/>
          <w:lang w:eastAsia="ja-JP"/>
        </w:rPr>
        <w:t>PYQ – URL redirection to untrusted site ('open redirect')</w:t>
      </w:r>
      <w:r>
        <w:rPr>
          <w:noProof/>
        </w:rPr>
        <w:t>, 134</w:t>
      </w:r>
    </w:p>
    <w:p w14:paraId="1BF9BDA3" w14:textId="77777777" w:rsidR="00EE006C" w:rsidRDefault="00EE006C">
      <w:pPr>
        <w:pStyle w:val="Index1"/>
        <w:rPr>
          <w:noProof/>
        </w:rPr>
      </w:pPr>
      <w:r>
        <w:rPr>
          <w:noProof/>
        </w:rPr>
        <w:t>real numbers, 26</w:t>
      </w:r>
    </w:p>
    <w:p w14:paraId="56ECDBF9" w14:textId="77777777" w:rsidR="00EE006C" w:rsidRDefault="00EE006C">
      <w:pPr>
        <w:pStyle w:val="Index1"/>
        <w:rPr>
          <w:noProof/>
        </w:rPr>
      </w:pPr>
      <w:r w:rsidRPr="003649A7">
        <w:rPr>
          <w:noProof/>
          <w:lang w:val="en-CA"/>
        </w:rPr>
        <w:t>Real-Time Java</w:t>
      </w:r>
      <w:r>
        <w:rPr>
          <w:noProof/>
        </w:rPr>
        <w:t>, 122</w:t>
      </w:r>
    </w:p>
    <w:p w14:paraId="57BFBD6A" w14:textId="77777777" w:rsidR="00EE006C" w:rsidRDefault="00EE006C">
      <w:pPr>
        <w:pStyle w:val="Index1"/>
        <w:rPr>
          <w:noProof/>
        </w:rPr>
      </w:pPr>
      <w:r>
        <w:rPr>
          <w:noProof/>
        </w:rPr>
        <w:t>recursion</w:t>
      </w:r>
    </w:p>
    <w:p w14:paraId="71D2832A" w14:textId="77777777" w:rsidR="00EE006C" w:rsidRDefault="00EE006C">
      <w:pPr>
        <w:pStyle w:val="Index2"/>
        <w:tabs>
          <w:tab w:val="right" w:leader="dot" w:pos="4735"/>
        </w:tabs>
        <w:rPr>
          <w:noProof/>
        </w:rPr>
      </w:pPr>
      <w:r w:rsidRPr="003649A7">
        <w:rPr>
          <w:i/>
          <w:iCs/>
          <w:noProof/>
        </w:rPr>
        <w:t>tail-recursion</w:t>
      </w:r>
      <w:r>
        <w:rPr>
          <w:noProof/>
        </w:rPr>
        <w:t>, 79</w:t>
      </w:r>
    </w:p>
    <w:p w14:paraId="33FEE589" w14:textId="77777777" w:rsidR="00EE006C" w:rsidRDefault="00EE006C">
      <w:pPr>
        <w:pStyle w:val="Index1"/>
        <w:rPr>
          <w:noProof/>
        </w:rPr>
      </w:pPr>
      <w:r>
        <w:rPr>
          <w:noProof/>
        </w:rPr>
        <w:t>resource exhaustion, 143</w:t>
      </w:r>
    </w:p>
    <w:p w14:paraId="54B8753C" w14:textId="77777777" w:rsidR="00EE006C" w:rsidRDefault="00EE006C">
      <w:pPr>
        <w:pStyle w:val="Index1"/>
        <w:rPr>
          <w:noProof/>
        </w:rPr>
      </w:pPr>
      <w:r>
        <w:rPr>
          <w:noProof/>
        </w:rPr>
        <w:t>REU – Fault tolerance and failure strategies, 160</w:t>
      </w:r>
    </w:p>
    <w:p w14:paraId="43766F0A" w14:textId="77777777" w:rsidR="00EE006C" w:rsidRDefault="00EE006C">
      <w:pPr>
        <w:pStyle w:val="Index1"/>
        <w:rPr>
          <w:noProof/>
        </w:rPr>
      </w:pPr>
      <w:r>
        <w:rPr>
          <w:noProof/>
        </w:rPr>
        <w:t>RIP – Inheritance, 89</w:t>
      </w:r>
    </w:p>
    <w:p w14:paraId="318EB038" w14:textId="77777777" w:rsidR="00EE006C" w:rsidRDefault="00EE006C">
      <w:pPr>
        <w:pStyle w:val="Index1"/>
        <w:rPr>
          <w:noProof/>
        </w:rPr>
      </w:pPr>
      <w:r>
        <w:rPr>
          <w:noProof/>
        </w:rPr>
        <w:t>RST – Injection, 135</w:t>
      </w:r>
    </w:p>
    <w:p w14:paraId="4A0B292A" w14:textId="77777777" w:rsidR="00EE006C" w:rsidRDefault="00EE006C">
      <w:pPr>
        <w:pStyle w:val="Index1"/>
        <w:rPr>
          <w:noProof/>
        </w:rPr>
      </w:pPr>
      <w:r>
        <w:rPr>
          <w:noProof/>
        </w:rPr>
        <w:t>RVG – Pointer arithmetic, 41</w:t>
      </w:r>
    </w:p>
    <w:p w14:paraId="2936FB6A" w14:textId="77777777" w:rsidR="00EE006C" w:rsidRDefault="00EE006C">
      <w:pPr>
        <w:pStyle w:val="Index1"/>
        <w:rPr>
          <w:noProof/>
        </w:rPr>
      </w:pPr>
      <w:r>
        <w:rPr>
          <w:noProof/>
        </w:rPr>
        <w:t>safety</w:t>
      </w:r>
      <w:r w:rsidRPr="003649A7">
        <w:rPr>
          <w:b/>
          <w:noProof/>
        </w:rPr>
        <w:t xml:space="preserve"> </w:t>
      </w:r>
      <w:r>
        <w:rPr>
          <w:noProof/>
        </w:rPr>
        <w:t>hazard, 12</w:t>
      </w:r>
    </w:p>
    <w:p w14:paraId="3D57CC1A" w14:textId="77777777" w:rsidR="00EE006C" w:rsidRDefault="00EE006C">
      <w:pPr>
        <w:pStyle w:val="Index1"/>
        <w:rPr>
          <w:noProof/>
        </w:rPr>
      </w:pPr>
      <w:r>
        <w:rPr>
          <w:noProof/>
        </w:rPr>
        <w:t>safety-critical software, 13</w:t>
      </w:r>
    </w:p>
    <w:p w14:paraId="6C3DDCEE" w14:textId="77777777" w:rsidR="00EE006C" w:rsidRDefault="00EE006C">
      <w:pPr>
        <w:pStyle w:val="Index1"/>
        <w:rPr>
          <w:noProof/>
        </w:rPr>
      </w:pPr>
      <w:r>
        <w:rPr>
          <w:noProof/>
        </w:rPr>
        <w:t>SAM – Side-effects and order of evaluation, 59</w:t>
      </w:r>
    </w:p>
    <w:p w14:paraId="1C518E59" w14:textId="77777777" w:rsidR="00EE006C" w:rsidRDefault="00EE006C">
      <w:pPr>
        <w:pStyle w:val="Index1"/>
        <w:rPr>
          <w:noProof/>
        </w:rPr>
      </w:pPr>
      <w:r>
        <w:rPr>
          <w:noProof/>
        </w:rPr>
        <w:t>security</w:t>
      </w:r>
      <w:r w:rsidRPr="003649A7">
        <w:rPr>
          <w:b/>
          <w:noProof/>
        </w:rPr>
        <w:t xml:space="preserve"> </w:t>
      </w:r>
      <w:r>
        <w:rPr>
          <w:noProof/>
        </w:rPr>
        <w:t>vulnerability, 13</w:t>
      </w:r>
    </w:p>
    <w:p w14:paraId="7FCEB7C8" w14:textId="77777777" w:rsidR="00EE006C" w:rsidRDefault="00EE006C">
      <w:pPr>
        <w:pStyle w:val="Index1"/>
        <w:rPr>
          <w:noProof/>
        </w:rPr>
      </w:pPr>
      <w:r w:rsidRPr="003649A7">
        <w:rPr>
          <w:rFonts w:ascii="Courier New" w:hAnsi="Courier New"/>
          <w:noProof/>
        </w:rPr>
        <w:t>setjmp</w:t>
      </w:r>
      <w:r>
        <w:rPr>
          <w:noProof/>
        </w:rPr>
        <w:t>, 71</w:t>
      </w:r>
    </w:p>
    <w:p w14:paraId="386D707D" w14:textId="77777777" w:rsidR="00EE006C" w:rsidRDefault="00EE006C">
      <w:pPr>
        <w:pStyle w:val="Index1"/>
        <w:rPr>
          <w:noProof/>
        </w:rPr>
      </w:pPr>
      <w:r>
        <w:rPr>
          <w:noProof/>
        </w:rPr>
        <w:t>SHL – Reliance on external format strings, 125</w:t>
      </w:r>
    </w:p>
    <w:p w14:paraId="59813690" w14:textId="77777777" w:rsidR="00EE006C" w:rsidRDefault="00EE006C">
      <w:pPr>
        <w:pStyle w:val="Index1"/>
        <w:rPr>
          <w:noProof/>
        </w:rPr>
      </w:pPr>
      <w:r w:rsidRPr="003649A7">
        <w:rPr>
          <w:rFonts w:eastAsia="Times New Roman"/>
          <w:noProof/>
          <w:lang w:val="en-GB"/>
        </w:rPr>
        <w:lastRenderedPageBreak/>
        <w:t>SKL – Provision of inherently unsafe operations</w:t>
      </w:r>
      <w:r>
        <w:rPr>
          <w:noProof/>
        </w:rPr>
        <w:t>, 107</w:t>
      </w:r>
    </w:p>
    <w:p w14:paraId="4D171345" w14:textId="77777777" w:rsidR="00EE006C" w:rsidRDefault="00EE006C">
      <w:pPr>
        <w:pStyle w:val="Index1"/>
        <w:rPr>
          <w:noProof/>
        </w:rPr>
      </w:pPr>
      <w:r>
        <w:rPr>
          <w:noProof/>
        </w:rPr>
        <w:t>software quality, 12</w:t>
      </w:r>
    </w:p>
    <w:p w14:paraId="094B198F" w14:textId="77777777" w:rsidR="00EE006C" w:rsidRDefault="00EE006C">
      <w:pPr>
        <w:pStyle w:val="Index1"/>
        <w:rPr>
          <w:noProof/>
        </w:rPr>
      </w:pPr>
      <w:r w:rsidRPr="003649A7">
        <w:rPr>
          <w:i/>
          <w:noProof/>
        </w:rPr>
        <w:t>software vulnerabilities</w:t>
      </w:r>
      <w:r>
        <w:rPr>
          <w:noProof/>
        </w:rPr>
        <w:t>, 18</w:t>
      </w:r>
    </w:p>
    <w:p w14:paraId="21202E1C" w14:textId="77777777" w:rsidR="00EE006C" w:rsidRDefault="00EE006C">
      <w:pPr>
        <w:pStyle w:val="Index1"/>
        <w:rPr>
          <w:noProof/>
        </w:rPr>
      </w:pPr>
      <w:r w:rsidRPr="003649A7">
        <w:rPr>
          <w:i/>
          <w:noProof/>
        </w:rPr>
        <w:t>SQL</w:t>
      </w:r>
    </w:p>
    <w:p w14:paraId="6A95B39F" w14:textId="77777777" w:rsidR="00EE006C" w:rsidRDefault="00EE006C">
      <w:pPr>
        <w:pStyle w:val="Index2"/>
        <w:tabs>
          <w:tab w:val="right" w:leader="dot" w:pos="4735"/>
        </w:tabs>
        <w:rPr>
          <w:noProof/>
        </w:rPr>
      </w:pPr>
      <w:r>
        <w:rPr>
          <w:noProof/>
        </w:rPr>
        <w:t>Structured query language, 163</w:t>
      </w:r>
    </w:p>
    <w:p w14:paraId="0C18D799" w14:textId="77777777" w:rsidR="00EE006C" w:rsidRDefault="00EE006C">
      <w:pPr>
        <w:pStyle w:val="Index1"/>
        <w:rPr>
          <w:noProof/>
        </w:rPr>
      </w:pPr>
      <w:r>
        <w:rPr>
          <w:noProof/>
        </w:rPr>
        <w:t>STR – Bit representations, 25</w:t>
      </w:r>
    </w:p>
    <w:p w14:paraId="3013AD39" w14:textId="77777777" w:rsidR="00EE006C" w:rsidRDefault="00EE006C">
      <w:pPr>
        <w:pStyle w:val="Index1"/>
        <w:rPr>
          <w:noProof/>
        </w:rPr>
      </w:pPr>
      <w:r w:rsidRPr="003649A7">
        <w:rPr>
          <w:rFonts w:ascii="Courier New" w:hAnsi="Courier New" w:cs="ArialMT"/>
          <w:noProof/>
          <w:color w:val="000000"/>
        </w:rPr>
        <w:t>strcpy</w:t>
      </w:r>
      <w:r>
        <w:rPr>
          <w:noProof/>
        </w:rPr>
        <w:t>, 34</w:t>
      </w:r>
    </w:p>
    <w:p w14:paraId="7DE936B9" w14:textId="77777777" w:rsidR="00EE006C" w:rsidRDefault="00EE006C">
      <w:pPr>
        <w:pStyle w:val="Index1"/>
        <w:rPr>
          <w:noProof/>
        </w:rPr>
      </w:pPr>
      <w:r w:rsidRPr="003649A7">
        <w:rPr>
          <w:rFonts w:ascii="Courier New" w:hAnsi="Courier New" w:cs="ArialMT"/>
          <w:noProof/>
          <w:color w:val="000000"/>
        </w:rPr>
        <w:t>strncpy</w:t>
      </w:r>
      <w:r>
        <w:rPr>
          <w:noProof/>
        </w:rPr>
        <w:t>, 34</w:t>
      </w:r>
    </w:p>
    <w:p w14:paraId="76E5614C" w14:textId="77777777" w:rsidR="00EE006C" w:rsidRDefault="00EE006C">
      <w:pPr>
        <w:pStyle w:val="Index1"/>
        <w:rPr>
          <w:noProof/>
        </w:rPr>
      </w:pPr>
      <w:r w:rsidRPr="003649A7">
        <w:rPr>
          <w:i/>
          <w:noProof/>
        </w:rPr>
        <w:t>structure type equivalence</w:t>
      </w:r>
      <w:r>
        <w:rPr>
          <w:noProof/>
        </w:rPr>
        <w:t>, 23</w:t>
      </w:r>
    </w:p>
    <w:p w14:paraId="58D297D2" w14:textId="77777777" w:rsidR="00EE006C" w:rsidRDefault="00EE006C">
      <w:pPr>
        <w:pStyle w:val="Index1"/>
        <w:rPr>
          <w:noProof/>
        </w:rPr>
      </w:pPr>
      <w:r w:rsidRPr="003649A7">
        <w:rPr>
          <w:rFonts w:ascii="Courier New" w:hAnsi="Courier New" w:cs="CourierNewPSMT"/>
          <w:noProof/>
        </w:rPr>
        <w:t>switch</w:t>
      </w:r>
      <w:r>
        <w:rPr>
          <w:noProof/>
        </w:rPr>
        <w:t>, 65</w:t>
      </w:r>
    </w:p>
    <w:p w14:paraId="22172CD5" w14:textId="77777777" w:rsidR="00EE006C" w:rsidRDefault="00EE006C">
      <w:pPr>
        <w:pStyle w:val="Index1"/>
        <w:rPr>
          <w:noProof/>
        </w:rPr>
      </w:pPr>
      <w:r>
        <w:rPr>
          <w:noProof/>
        </w:rPr>
        <w:t>SYM – Templates and Generics, 87</w:t>
      </w:r>
    </w:p>
    <w:p w14:paraId="6E1F9D2D" w14:textId="77777777" w:rsidR="00EE006C" w:rsidRDefault="00EE006C">
      <w:pPr>
        <w:pStyle w:val="Index1"/>
        <w:rPr>
          <w:noProof/>
        </w:rPr>
      </w:pPr>
      <w:r>
        <w:rPr>
          <w:noProof/>
        </w:rPr>
        <w:t>symlink, 140</w:t>
      </w:r>
    </w:p>
    <w:p w14:paraId="4DDDB139" w14:textId="77777777" w:rsidR="00EE006C" w:rsidRDefault="00EE006C">
      <w:pPr>
        <w:pStyle w:val="Index1"/>
        <w:rPr>
          <w:noProof/>
        </w:rPr>
      </w:pPr>
      <w:r>
        <w:rPr>
          <w:noProof/>
        </w:rPr>
        <w:t>templates, 87, 88</w:t>
      </w:r>
    </w:p>
    <w:p w14:paraId="4CE4A482" w14:textId="77777777" w:rsidR="00EE006C" w:rsidRDefault="00EE006C">
      <w:pPr>
        <w:pStyle w:val="Index1"/>
        <w:rPr>
          <w:noProof/>
        </w:rPr>
      </w:pPr>
      <w:r>
        <w:rPr>
          <w:noProof/>
        </w:rPr>
        <w:t>TEX – Loop control variables, 68</w:t>
      </w:r>
    </w:p>
    <w:p w14:paraId="7A87F008" w14:textId="77777777" w:rsidR="00EE006C" w:rsidRDefault="00EE006C">
      <w:pPr>
        <w:pStyle w:val="Index1"/>
        <w:rPr>
          <w:noProof/>
        </w:rPr>
      </w:pPr>
      <w:r w:rsidRPr="003649A7">
        <w:rPr>
          <w:b/>
          <w:noProof/>
        </w:rPr>
        <w:t>thread</w:t>
      </w:r>
      <w:r>
        <w:rPr>
          <w:noProof/>
        </w:rPr>
        <w:t>, 10</w:t>
      </w:r>
    </w:p>
    <w:p w14:paraId="4C1056D2" w14:textId="77777777" w:rsidR="00EE006C" w:rsidRDefault="00EE006C">
      <w:pPr>
        <w:pStyle w:val="Index1"/>
        <w:rPr>
          <w:noProof/>
        </w:rPr>
      </w:pPr>
      <w:r>
        <w:rPr>
          <w:noProof/>
        </w:rPr>
        <w:t>TRJ – Argument passing to library functions, 97</w:t>
      </w:r>
    </w:p>
    <w:p w14:paraId="29DF9021" w14:textId="77777777" w:rsidR="00EE006C" w:rsidRDefault="00EE006C">
      <w:pPr>
        <w:pStyle w:val="Index1"/>
        <w:rPr>
          <w:noProof/>
        </w:rPr>
      </w:pPr>
      <w:r w:rsidRPr="003649A7">
        <w:rPr>
          <w:i/>
          <w:noProof/>
        </w:rPr>
        <w:t>type coercion</w:t>
      </w:r>
      <w:r>
        <w:rPr>
          <w:noProof/>
        </w:rPr>
        <w:t>, 31</w:t>
      </w:r>
    </w:p>
    <w:p w14:paraId="00A913AA" w14:textId="77777777" w:rsidR="00EE006C" w:rsidRDefault="00EE006C">
      <w:pPr>
        <w:pStyle w:val="Index1"/>
        <w:rPr>
          <w:noProof/>
        </w:rPr>
      </w:pPr>
      <w:r w:rsidRPr="003649A7">
        <w:rPr>
          <w:i/>
          <w:noProof/>
        </w:rPr>
        <w:t>type safe</w:t>
      </w:r>
      <w:r>
        <w:rPr>
          <w:noProof/>
        </w:rPr>
        <w:t>, 22</w:t>
      </w:r>
    </w:p>
    <w:p w14:paraId="716413C8" w14:textId="77777777" w:rsidR="00EE006C" w:rsidRDefault="00EE006C">
      <w:pPr>
        <w:pStyle w:val="Index1"/>
        <w:rPr>
          <w:noProof/>
        </w:rPr>
      </w:pPr>
      <w:r w:rsidRPr="003649A7">
        <w:rPr>
          <w:i/>
          <w:noProof/>
        </w:rPr>
        <w:t>type secure</w:t>
      </w:r>
      <w:r>
        <w:rPr>
          <w:noProof/>
        </w:rPr>
        <w:t>, 22</w:t>
      </w:r>
    </w:p>
    <w:p w14:paraId="2757D43F" w14:textId="77777777" w:rsidR="00EE006C" w:rsidRDefault="00EE006C">
      <w:pPr>
        <w:pStyle w:val="Index1"/>
        <w:rPr>
          <w:noProof/>
        </w:rPr>
      </w:pPr>
      <w:r w:rsidRPr="003649A7">
        <w:rPr>
          <w:i/>
          <w:noProof/>
        </w:rPr>
        <w:t>type system</w:t>
      </w:r>
      <w:r>
        <w:rPr>
          <w:noProof/>
        </w:rPr>
        <w:t>, 22</w:t>
      </w:r>
    </w:p>
    <w:p w14:paraId="6F764C2D" w14:textId="77777777" w:rsidR="00EE006C" w:rsidRDefault="00EE006C">
      <w:pPr>
        <w:pStyle w:val="Index1"/>
        <w:rPr>
          <w:noProof/>
        </w:rPr>
      </w:pPr>
      <w:r w:rsidRPr="003649A7">
        <w:rPr>
          <w:rFonts w:cs="Arial-BoldMT"/>
          <w:bCs/>
          <w:noProof/>
        </w:rPr>
        <w:t xml:space="preserve">UJO </w:t>
      </w:r>
      <w:r>
        <w:rPr>
          <w:noProof/>
        </w:rPr>
        <w:t>– Modifying Constants, 169</w:t>
      </w:r>
    </w:p>
    <w:p w14:paraId="28554BA4" w14:textId="77777777" w:rsidR="00EE006C" w:rsidRDefault="00EE006C">
      <w:pPr>
        <w:pStyle w:val="Index1"/>
        <w:rPr>
          <w:noProof/>
        </w:rPr>
      </w:pPr>
      <w:r>
        <w:rPr>
          <w:noProof/>
        </w:rPr>
        <w:t>UNC</w:t>
      </w:r>
    </w:p>
    <w:p w14:paraId="6B439EA1" w14:textId="77777777" w:rsidR="00EE006C" w:rsidRDefault="00EE006C">
      <w:pPr>
        <w:pStyle w:val="Index2"/>
        <w:tabs>
          <w:tab w:val="right" w:leader="dot" w:pos="4735"/>
        </w:tabs>
        <w:rPr>
          <w:noProof/>
        </w:rPr>
      </w:pPr>
      <w:r>
        <w:rPr>
          <w:noProof/>
        </w:rPr>
        <w:t>Uniform Naming Convention, 140</w:t>
      </w:r>
    </w:p>
    <w:p w14:paraId="1C296E57" w14:textId="77777777" w:rsidR="00EE006C" w:rsidRDefault="00EE006C">
      <w:pPr>
        <w:pStyle w:val="Index2"/>
        <w:tabs>
          <w:tab w:val="right" w:leader="dot" w:pos="4735"/>
        </w:tabs>
        <w:rPr>
          <w:noProof/>
        </w:rPr>
      </w:pPr>
      <w:r>
        <w:rPr>
          <w:noProof/>
        </w:rPr>
        <w:t>Universal Naming Convention, 140</w:t>
      </w:r>
    </w:p>
    <w:p w14:paraId="7C7AD026" w14:textId="77777777" w:rsidR="00EE006C" w:rsidRDefault="00EE006C">
      <w:pPr>
        <w:pStyle w:val="Index1"/>
        <w:rPr>
          <w:noProof/>
        </w:rPr>
      </w:pPr>
      <w:r w:rsidRPr="003649A7">
        <w:rPr>
          <w:rFonts w:ascii="Courier New" w:hAnsi="Courier New" w:cs="Courier New"/>
          <w:noProof/>
        </w:rPr>
        <w:t>Unchecked_Conversion</w:t>
      </w:r>
      <w:r>
        <w:rPr>
          <w:noProof/>
        </w:rPr>
        <w:t>, 83</w:t>
      </w:r>
    </w:p>
    <w:p w14:paraId="0E904C20" w14:textId="77777777" w:rsidR="00EE006C" w:rsidRDefault="00EE006C">
      <w:pPr>
        <w:pStyle w:val="Index1"/>
        <w:rPr>
          <w:noProof/>
        </w:rPr>
      </w:pPr>
      <w:r w:rsidRPr="003649A7">
        <w:rPr>
          <w:rFonts w:cs="ArialMT"/>
          <w:noProof/>
          <w:color w:val="000000"/>
        </w:rPr>
        <w:t>UNIX</w:t>
      </w:r>
      <w:r>
        <w:rPr>
          <w:noProof/>
        </w:rPr>
        <w:t>, 100, 140, 141, 150</w:t>
      </w:r>
    </w:p>
    <w:p w14:paraId="50C52717" w14:textId="77777777" w:rsidR="00EE006C" w:rsidRDefault="00EE006C">
      <w:pPr>
        <w:pStyle w:val="Index1"/>
        <w:rPr>
          <w:noProof/>
        </w:rPr>
      </w:pPr>
      <w:r w:rsidRPr="003649A7">
        <w:rPr>
          <w:i/>
          <w:noProof/>
        </w:rPr>
        <w:t>Unspecified functionality</w:t>
      </w:r>
      <w:r>
        <w:rPr>
          <w:noProof/>
        </w:rPr>
        <w:t>, 159, 160</w:t>
      </w:r>
    </w:p>
    <w:p w14:paraId="3679716D" w14:textId="77777777" w:rsidR="00EE006C" w:rsidRDefault="00EE006C">
      <w:pPr>
        <w:pStyle w:val="Index1"/>
        <w:rPr>
          <w:noProof/>
        </w:rPr>
      </w:pPr>
      <w:r w:rsidRPr="003649A7">
        <w:rPr>
          <w:i/>
          <w:noProof/>
        </w:rPr>
        <w:t>URI</w:t>
      </w:r>
    </w:p>
    <w:p w14:paraId="6C0134CB" w14:textId="77777777" w:rsidR="00EE006C" w:rsidRDefault="00EE006C">
      <w:pPr>
        <w:pStyle w:val="Index2"/>
        <w:tabs>
          <w:tab w:val="right" w:leader="dot" w:pos="4735"/>
        </w:tabs>
        <w:rPr>
          <w:noProof/>
        </w:rPr>
      </w:pPr>
      <w:r>
        <w:rPr>
          <w:noProof/>
        </w:rPr>
        <w:t>Uniform Resource Identifier, 134</w:t>
      </w:r>
    </w:p>
    <w:p w14:paraId="0553338E" w14:textId="77777777" w:rsidR="00EE006C" w:rsidRDefault="00EE006C">
      <w:pPr>
        <w:pStyle w:val="Index1"/>
        <w:rPr>
          <w:noProof/>
        </w:rPr>
      </w:pPr>
      <w:r>
        <w:rPr>
          <w:noProof/>
        </w:rPr>
        <w:t>URL</w:t>
      </w:r>
    </w:p>
    <w:p w14:paraId="63ED7FF6" w14:textId="77777777" w:rsidR="00EE006C" w:rsidRDefault="00EE006C">
      <w:pPr>
        <w:pStyle w:val="Index2"/>
        <w:tabs>
          <w:tab w:val="right" w:leader="dot" w:pos="4735"/>
        </w:tabs>
        <w:rPr>
          <w:noProof/>
        </w:rPr>
      </w:pPr>
      <w:r>
        <w:rPr>
          <w:noProof/>
        </w:rPr>
        <w:t>Uniform Resource Locator, 134</w:t>
      </w:r>
    </w:p>
    <w:p w14:paraId="2952F51B" w14:textId="77777777" w:rsidR="00EE006C" w:rsidRDefault="00EE006C">
      <w:pPr>
        <w:pStyle w:val="Index1"/>
        <w:rPr>
          <w:noProof/>
        </w:rPr>
      </w:pPr>
      <w:r w:rsidRPr="003649A7">
        <w:rPr>
          <w:rFonts w:ascii="Courier New" w:hAnsi="Courier New"/>
          <w:noProof/>
        </w:rPr>
        <w:t>VirtualLock()</w:t>
      </w:r>
      <w:r>
        <w:rPr>
          <w:noProof/>
        </w:rPr>
        <w:t>, 156</w:t>
      </w:r>
    </w:p>
    <w:p w14:paraId="6E91E67F" w14:textId="77777777" w:rsidR="00EE006C" w:rsidRDefault="00EE006C">
      <w:pPr>
        <w:pStyle w:val="Index1"/>
        <w:rPr>
          <w:noProof/>
        </w:rPr>
      </w:pPr>
      <w:r w:rsidRPr="003649A7">
        <w:rPr>
          <w:i/>
          <w:noProof/>
        </w:rPr>
        <w:t>white-list</w:t>
      </w:r>
      <w:r>
        <w:rPr>
          <w:noProof/>
        </w:rPr>
        <w:t>, 127, 134, 138</w:t>
      </w:r>
    </w:p>
    <w:p w14:paraId="6E44803C" w14:textId="77777777" w:rsidR="00EE006C" w:rsidRDefault="00EE006C">
      <w:pPr>
        <w:pStyle w:val="Index1"/>
        <w:rPr>
          <w:noProof/>
        </w:rPr>
      </w:pPr>
      <w:r w:rsidRPr="003649A7">
        <w:rPr>
          <w:noProof/>
          <w:lang w:val="en-CA"/>
        </w:rPr>
        <w:t>Windows</w:t>
      </w:r>
      <w:r>
        <w:rPr>
          <w:noProof/>
        </w:rPr>
        <w:t>, 117</w:t>
      </w:r>
    </w:p>
    <w:p w14:paraId="54F85F6D" w14:textId="77777777" w:rsidR="00EE006C" w:rsidRDefault="00EE006C">
      <w:pPr>
        <w:pStyle w:val="Index1"/>
        <w:rPr>
          <w:noProof/>
        </w:rPr>
      </w:pPr>
      <w:r w:rsidRPr="003649A7">
        <w:rPr>
          <w:rFonts w:eastAsia="MS PGothic"/>
          <w:noProof/>
          <w:lang w:eastAsia="ja-JP"/>
        </w:rPr>
        <w:t>WPL – Improper restriction of excessive authentication attempts</w:t>
      </w:r>
      <w:r>
        <w:rPr>
          <w:noProof/>
        </w:rPr>
        <w:t>, 146</w:t>
      </w:r>
    </w:p>
    <w:p w14:paraId="5771CC83" w14:textId="77777777" w:rsidR="00EE006C" w:rsidRDefault="00EE006C">
      <w:pPr>
        <w:pStyle w:val="Index1"/>
        <w:rPr>
          <w:noProof/>
        </w:rPr>
      </w:pPr>
      <w:r>
        <w:rPr>
          <w:noProof/>
        </w:rPr>
        <w:t>WXQ – Dead store, 50</w:t>
      </w:r>
    </w:p>
    <w:p w14:paraId="43BF975B" w14:textId="77777777" w:rsidR="00EE006C" w:rsidRDefault="00EE006C">
      <w:pPr>
        <w:pStyle w:val="Index1"/>
        <w:rPr>
          <w:noProof/>
        </w:rPr>
      </w:pPr>
      <w:r>
        <w:rPr>
          <w:noProof/>
        </w:rPr>
        <w:t>XSS</w:t>
      </w:r>
    </w:p>
    <w:p w14:paraId="281E48C4" w14:textId="77777777" w:rsidR="00EE006C" w:rsidRDefault="00EE006C">
      <w:pPr>
        <w:pStyle w:val="Index2"/>
        <w:tabs>
          <w:tab w:val="right" w:leader="dot" w:pos="4735"/>
        </w:tabs>
        <w:rPr>
          <w:noProof/>
        </w:rPr>
      </w:pPr>
      <w:r>
        <w:rPr>
          <w:noProof/>
        </w:rPr>
        <w:t>Cross-site scripting, 132</w:t>
      </w:r>
    </w:p>
    <w:p w14:paraId="2CDA3E5A" w14:textId="77777777" w:rsidR="00EE006C" w:rsidRDefault="00EE006C">
      <w:pPr>
        <w:pStyle w:val="Index1"/>
        <w:rPr>
          <w:noProof/>
        </w:rPr>
      </w:pPr>
      <w:r>
        <w:rPr>
          <w:noProof/>
        </w:rPr>
        <w:t>XYH – Null pointer deference, 42</w:t>
      </w:r>
    </w:p>
    <w:p w14:paraId="4B96D08C" w14:textId="77777777" w:rsidR="00EE006C" w:rsidRDefault="00EE006C">
      <w:pPr>
        <w:pStyle w:val="Index1"/>
        <w:rPr>
          <w:noProof/>
        </w:rPr>
      </w:pPr>
      <w:r>
        <w:rPr>
          <w:noProof/>
        </w:rPr>
        <w:t>XYK – Dangling reference to heap, 43</w:t>
      </w:r>
    </w:p>
    <w:p w14:paraId="73CB5A21" w14:textId="77777777" w:rsidR="00EE006C" w:rsidRDefault="00EE006C">
      <w:pPr>
        <w:pStyle w:val="Index1"/>
        <w:rPr>
          <w:noProof/>
        </w:rPr>
      </w:pPr>
      <w:r>
        <w:rPr>
          <w:noProof/>
        </w:rPr>
        <w:t>XYL – Memory leaks and heap fragmentation, 85</w:t>
      </w:r>
    </w:p>
    <w:p w14:paraId="5B4DAAEF" w14:textId="77777777" w:rsidR="00EE006C" w:rsidRDefault="00EE006C">
      <w:pPr>
        <w:pStyle w:val="Index1"/>
        <w:rPr>
          <w:noProof/>
        </w:rPr>
      </w:pPr>
      <w:r>
        <w:rPr>
          <w:noProof/>
        </w:rPr>
        <w:t>XYM – Insufficiently protected credentials, 148</w:t>
      </w:r>
    </w:p>
    <w:p w14:paraId="4DA371E8" w14:textId="77777777" w:rsidR="00EE006C" w:rsidRDefault="00EE006C">
      <w:pPr>
        <w:pStyle w:val="Index1"/>
        <w:rPr>
          <w:noProof/>
        </w:rPr>
      </w:pPr>
      <w:r>
        <w:rPr>
          <w:noProof/>
        </w:rPr>
        <w:t>XYN – Adherence to least privilege, 150</w:t>
      </w:r>
    </w:p>
    <w:p w14:paraId="1255BE61" w14:textId="77777777" w:rsidR="00EE006C" w:rsidRDefault="00EE006C">
      <w:pPr>
        <w:pStyle w:val="Index1"/>
        <w:rPr>
          <w:noProof/>
        </w:rPr>
      </w:pPr>
      <w:r>
        <w:rPr>
          <w:noProof/>
        </w:rPr>
        <w:t>XYO – Privilege sandbox issues, 151</w:t>
      </w:r>
    </w:p>
    <w:p w14:paraId="7E7554B1" w14:textId="77777777" w:rsidR="00EE006C" w:rsidRDefault="00EE006C">
      <w:pPr>
        <w:pStyle w:val="Index1"/>
        <w:rPr>
          <w:noProof/>
        </w:rPr>
      </w:pPr>
      <w:r>
        <w:rPr>
          <w:noProof/>
        </w:rPr>
        <w:t>XYP - Hard-coded credentials, 147</w:t>
      </w:r>
    </w:p>
    <w:p w14:paraId="763F191C" w14:textId="77777777" w:rsidR="00EE006C" w:rsidRDefault="00EE006C">
      <w:pPr>
        <w:pStyle w:val="Index1"/>
        <w:rPr>
          <w:noProof/>
        </w:rPr>
      </w:pPr>
      <w:r>
        <w:rPr>
          <w:noProof/>
        </w:rPr>
        <w:t>Hard-coded password – see hard coded credentials, 147</w:t>
      </w:r>
    </w:p>
    <w:p w14:paraId="6DB34F77" w14:textId="77777777" w:rsidR="00EE006C" w:rsidRDefault="00EE006C">
      <w:pPr>
        <w:pStyle w:val="Index1"/>
        <w:rPr>
          <w:noProof/>
        </w:rPr>
      </w:pPr>
      <w:r>
        <w:rPr>
          <w:noProof/>
        </w:rPr>
        <w:t>XYQ – Dead and deactivated code, 63</w:t>
      </w:r>
    </w:p>
    <w:p w14:paraId="12FC71A8" w14:textId="77777777" w:rsidR="00EE006C" w:rsidRDefault="00EE006C">
      <w:pPr>
        <w:pStyle w:val="Index1"/>
        <w:rPr>
          <w:noProof/>
        </w:rPr>
      </w:pPr>
      <w:r>
        <w:rPr>
          <w:noProof/>
        </w:rPr>
        <w:t>XYS – Executing or loading untrusted code, 129</w:t>
      </w:r>
    </w:p>
    <w:p w14:paraId="79A10362" w14:textId="77777777" w:rsidR="00EE006C" w:rsidRDefault="00EE006C">
      <w:pPr>
        <w:pStyle w:val="Index1"/>
        <w:rPr>
          <w:noProof/>
        </w:rPr>
      </w:pPr>
      <w:r>
        <w:rPr>
          <w:noProof/>
        </w:rPr>
        <w:t>XYT – Cross-site scripting, 132</w:t>
      </w:r>
    </w:p>
    <w:p w14:paraId="310BC023" w14:textId="77777777" w:rsidR="00EE006C" w:rsidRDefault="00EE006C">
      <w:pPr>
        <w:pStyle w:val="Index1"/>
        <w:rPr>
          <w:noProof/>
        </w:rPr>
      </w:pPr>
      <w:r>
        <w:rPr>
          <w:noProof/>
        </w:rPr>
        <w:t>XYW – Unchecked array copying, 39</w:t>
      </w:r>
    </w:p>
    <w:p w14:paraId="2AD6CA2B" w14:textId="77777777" w:rsidR="00EE006C" w:rsidRDefault="00EE006C">
      <w:pPr>
        <w:pStyle w:val="Index1"/>
        <w:rPr>
          <w:noProof/>
        </w:rPr>
      </w:pPr>
      <w:r>
        <w:rPr>
          <w:noProof/>
        </w:rPr>
        <w:t>XYZ – Unchecked array indexing, 37</w:t>
      </w:r>
    </w:p>
    <w:p w14:paraId="0D16AA17" w14:textId="77777777" w:rsidR="00EE006C" w:rsidRDefault="00EE006C">
      <w:pPr>
        <w:pStyle w:val="Index1"/>
        <w:rPr>
          <w:noProof/>
        </w:rPr>
      </w:pPr>
      <w:r>
        <w:rPr>
          <w:noProof/>
        </w:rPr>
        <w:t>XZH – Off-by-one error, 69</w:t>
      </w:r>
    </w:p>
    <w:p w14:paraId="3987FF5C" w14:textId="77777777" w:rsidR="00EE006C" w:rsidRDefault="00EE006C">
      <w:pPr>
        <w:pStyle w:val="Index1"/>
        <w:rPr>
          <w:noProof/>
        </w:rPr>
      </w:pPr>
      <w:r>
        <w:rPr>
          <w:noProof/>
        </w:rPr>
        <w:t>XZK – Sensitive information not cleared before use, 157</w:t>
      </w:r>
    </w:p>
    <w:p w14:paraId="315C3F72" w14:textId="77777777" w:rsidR="00EE006C" w:rsidRDefault="00EE006C">
      <w:pPr>
        <w:pStyle w:val="Index1"/>
        <w:rPr>
          <w:noProof/>
        </w:rPr>
      </w:pPr>
      <w:r>
        <w:rPr>
          <w:noProof/>
        </w:rPr>
        <w:t>XZL – Discrepancy information leak, 158</w:t>
      </w:r>
    </w:p>
    <w:p w14:paraId="3AFAB5C8" w14:textId="77777777" w:rsidR="00EE006C" w:rsidRDefault="00EE006C">
      <w:pPr>
        <w:pStyle w:val="Index1"/>
        <w:rPr>
          <w:noProof/>
        </w:rPr>
      </w:pPr>
      <w:r>
        <w:rPr>
          <w:noProof/>
        </w:rPr>
        <w:t>XZN – Missing or inconsistent access control, 148</w:t>
      </w:r>
    </w:p>
    <w:p w14:paraId="3F1C8A6E" w14:textId="77777777" w:rsidR="00EE006C" w:rsidRDefault="00EE006C">
      <w:pPr>
        <w:pStyle w:val="Index1"/>
        <w:rPr>
          <w:noProof/>
        </w:rPr>
      </w:pPr>
      <w:r>
        <w:rPr>
          <w:noProof/>
        </w:rPr>
        <w:t>XZO – Authentication logic error, 144</w:t>
      </w:r>
    </w:p>
    <w:p w14:paraId="44F77075" w14:textId="77777777" w:rsidR="00EE006C" w:rsidRDefault="00EE006C">
      <w:pPr>
        <w:pStyle w:val="Index1"/>
        <w:rPr>
          <w:noProof/>
        </w:rPr>
      </w:pPr>
      <w:r>
        <w:rPr>
          <w:noProof/>
        </w:rPr>
        <w:t>XZP – Resource exhaustion, 143</w:t>
      </w:r>
    </w:p>
    <w:p w14:paraId="63A211D1" w14:textId="77777777" w:rsidR="00EE006C" w:rsidRDefault="00EE006C">
      <w:pPr>
        <w:pStyle w:val="Index1"/>
        <w:rPr>
          <w:noProof/>
        </w:rPr>
      </w:pPr>
      <w:r>
        <w:rPr>
          <w:noProof/>
        </w:rPr>
        <w:t>XZQ – Unquoted search path or element, 138</w:t>
      </w:r>
    </w:p>
    <w:p w14:paraId="5B926C8B" w14:textId="77777777" w:rsidR="00EE006C" w:rsidRDefault="00EE006C">
      <w:pPr>
        <w:pStyle w:val="Index1"/>
        <w:rPr>
          <w:noProof/>
        </w:rPr>
      </w:pPr>
      <w:r>
        <w:rPr>
          <w:noProof/>
        </w:rPr>
        <w:t>XZR – Improperly verified signature, 153</w:t>
      </w:r>
    </w:p>
    <w:p w14:paraId="1B5B06BC" w14:textId="77777777" w:rsidR="00EE006C" w:rsidRDefault="00EE006C">
      <w:pPr>
        <w:pStyle w:val="Index1"/>
        <w:rPr>
          <w:noProof/>
        </w:rPr>
      </w:pPr>
      <w:r>
        <w:rPr>
          <w:noProof/>
        </w:rPr>
        <w:t>XZS – Missing required cryptographic step, 152</w:t>
      </w:r>
    </w:p>
    <w:p w14:paraId="0E1E25E7" w14:textId="77777777" w:rsidR="00EE006C" w:rsidRDefault="00EE006C">
      <w:pPr>
        <w:pStyle w:val="Index1"/>
        <w:rPr>
          <w:noProof/>
        </w:rPr>
      </w:pPr>
      <w:r>
        <w:rPr>
          <w:noProof/>
        </w:rPr>
        <w:t>XZX – Memory locking, 156</w:t>
      </w:r>
    </w:p>
    <w:p w14:paraId="35A0CCF6" w14:textId="77777777" w:rsidR="00EE006C" w:rsidRDefault="00EE006C">
      <w:pPr>
        <w:pStyle w:val="Index1"/>
        <w:rPr>
          <w:noProof/>
        </w:rPr>
      </w:pPr>
      <w:r>
        <w:rPr>
          <w:noProof/>
        </w:rPr>
        <w:t>YAN – Deep vs shallow copying, 84</w:t>
      </w:r>
    </w:p>
    <w:p w14:paraId="74E3BC20" w14:textId="77777777" w:rsidR="00EE006C" w:rsidRDefault="00EE006C">
      <w:pPr>
        <w:pStyle w:val="Index1"/>
        <w:rPr>
          <w:noProof/>
        </w:rPr>
      </w:pPr>
      <w:r>
        <w:rPr>
          <w:noProof/>
        </w:rPr>
        <w:t>YOW – Identifier name reuse, 52</w:t>
      </w:r>
    </w:p>
    <w:p w14:paraId="5FB511C2" w14:textId="77777777" w:rsidR="00EE006C" w:rsidRDefault="00EE006C">
      <w:pPr>
        <w:pStyle w:val="Index1"/>
        <w:rPr>
          <w:noProof/>
        </w:rPr>
      </w:pPr>
      <w:r>
        <w:rPr>
          <w:noProof/>
          <w:lang w:eastAsia="zh-CN"/>
        </w:rPr>
        <w:t>YZS – Unused variable</w:t>
      </w:r>
      <w:r>
        <w:rPr>
          <w:noProof/>
        </w:rPr>
        <w:t>, 51</w:t>
      </w:r>
    </w:p>
    <w:p w14:paraId="37C5274C" w14:textId="77777777" w:rsidR="00EE006C" w:rsidRDefault="00EE006C">
      <w:pPr>
        <w:rPr>
          <w:noProof/>
        </w:rPr>
      </w:pPr>
    </w:p>
    <w:p w14:paraId="4E763D53" w14:textId="77777777" w:rsidR="009803A0" w:rsidRDefault="009803A0">
      <w:pPr>
        <w:rPr>
          <w:noProof/>
        </w:rPr>
        <w:sectPr w:rsidR="009803A0" w:rsidSect="000B3925">
          <w:type w:val="continuous"/>
          <w:pgSz w:w="11909" w:h="16834" w:code="9"/>
          <w:pgMar w:top="792" w:right="734" w:bottom="821" w:left="821" w:header="706" w:footer="576" w:gutter="144"/>
          <w:cols w:num="2" w:space="720"/>
          <w:titlePg/>
          <w:docGrid w:linePitch="272"/>
        </w:sectPr>
      </w:pPr>
    </w:p>
    <w:p w14:paraId="097CD7A0" w14:textId="35FF2523" w:rsidR="001610CB" w:rsidRDefault="00A85CF0">
      <w:r>
        <w:fldChar w:fldCharType="end"/>
      </w:r>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8" w:author="Tullio Vardanega" w:date="2018-07-27T08:18:00Z" w:initials="TV">
    <w:p w14:paraId="795D087F" w14:textId="5811A7B1" w:rsidR="00A90535" w:rsidRDefault="00A90535">
      <w:pPr>
        <w:pStyle w:val="CommentText"/>
      </w:pPr>
      <w:r>
        <w:rPr>
          <w:rStyle w:val="CommentReference"/>
        </w:rPr>
        <w:annotationRef/>
      </w:r>
      <w:r>
        <w:rPr>
          <w:noProof/>
        </w:rPr>
        <w:t>This raises the question "Why?", which should be briefly answered in this clause.</w:t>
      </w:r>
    </w:p>
  </w:comment>
  <w:comment w:id="297" w:author="ploedere" w:date="2018-04-25T22:52:00Z" w:initials="p">
    <w:p w14:paraId="71501EA7" w14:textId="4D4AC4C4" w:rsidR="00A90535" w:rsidRDefault="00A90535">
      <w:pPr>
        <w:pStyle w:val="CommentText"/>
      </w:pPr>
      <w:r>
        <w:rPr>
          <w:rStyle w:val="CommentReference"/>
        </w:rPr>
        <w:annotationRef/>
      </w:r>
      <w:r>
        <w:t>EP added this as part of rewriting 7.31.</w:t>
      </w:r>
    </w:p>
  </w:comment>
  <w:comment w:id="345" w:author="Tullio Vardanega" w:date="2018-07-27T08:25:00Z" w:initials="TV">
    <w:p w14:paraId="03506787" w14:textId="6DC3B7CA" w:rsidR="00A90535" w:rsidRDefault="00A90535">
      <w:pPr>
        <w:pStyle w:val="CommentText"/>
      </w:pPr>
      <w:r>
        <w:rPr>
          <w:rStyle w:val="CommentReference"/>
        </w:rPr>
        <w:annotationRef/>
      </w:r>
      <w:r>
        <w:t>This should be “Note 1” in bold face. The same applies to the two subsequrnt clauses.</w:t>
      </w:r>
    </w:p>
  </w:comment>
  <w:comment w:id="469" w:author="Tullio Vardanega" w:date="2018-07-27T08:31:00Z" w:initials="TV">
    <w:p w14:paraId="05765314" w14:textId="44C7EBDF" w:rsidR="00A90535" w:rsidRDefault="00A90535">
      <w:pPr>
        <w:pStyle w:val="CommentText"/>
      </w:pPr>
      <w:r>
        <w:rPr>
          <w:rStyle w:val="CommentReference"/>
        </w:rPr>
        <w:annotationRef/>
      </w:r>
      <w:r>
        <w:rPr>
          <w:noProof/>
        </w:rPr>
        <w:t>Different stye for cross reference. Should be just "See Clause 7.16".</w:t>
      </w:r>
    </w:p>
  </w:comment>
  <w:comment w:id="505" w:author="Tullio Vardanega" w:date="2018-07-27T08:34:00Z" w:initials="TV">
    <w:p w14:paraId="4E65E926" w14:textId="36AE2A6D" w:rsidR="00A90535" w:rsidRDefault="00A90535">
      <w:pPr>
        <w:pStyle w:val="CommentText"/>
      </w:pPr>
      <w:r>
        <w:rPr>
          <w:rStyle w:val="CommentReference"/>
        </w:rPr>
        <w:annotationRef/>
      </w:r>
      <w:r>
        <w:rPr>
          <w:noProof/>
        </w:rPr>
        <w:t>Clauses?</w:t>
      </w:r>
    </w:p>
  </w:comment>
  <w:comment w:id="519" w:author="Tullio Vardanega" w:date="2018-07-27T08:36:00Z" w:initials="TV">
    <w:p w14:paraId="7CBE7353" w14:textId="1113903D" w:rsidR="00A90535" w:rsidRDefault="00A90535">
      <w:pPr>
        <w:pStyle w:val="CommentText"/>
      </w:pPr>
      <w:r>
        <w:rPr>
          <w:rStyle w:val="CommentReference"/>
        </w:rPr>
        <w:annotationRef/>
      </w:r>
      <w:r>
        <w:rPr>
          <w:noProof/>
        </w:rPr>
        <w:t>Font type should be uniform for all code fragrments.</w:t>
      </w:r>
    </w:p>
  </w:comment>
  <w:comment w:id="549" w:author="Tullio Vardanega" w:date="2018-07-27T08:40:00Z" w:initials="TV">
    <w:p w14:paraId="6A157561" w14:textId="5444E9B2" w:rsidR="00A90535" w:rsidRDefault="00A90535">
      <w:pPr>
        <w:pStyle w:val="CommentText"/>
      </w:pPr>
      <w:r>
        <w:rPr>
          <w:rStyle w:val="CommentReference"/>
        </w:rPr>
        <w:annotationRef/>
      </w:r>
      <w:r>
        <w:rPr>
          <w:noProof/>
        </w:rPr>
        <w:t>Again: cross references should use a common style.</w:t>
      </w:r>
    </w:p>
  </w:comment>
  <w:comment w:id="603" w:author="Tullio Vardanega" w:date="2018-07-27T08:43:00Z" w:initials="TV">
    <w:p w14:paraId="6981825E" w14:textId="28734B55" w:rsidR="00A90535" w:rsidRDefault="00A90535">
      <w:pPr>
        <w:pStyle w:val="CommentText"/>
      </w:pPr>
      <w:r>
        <w:rPr>
          <w:rStyle w:val="CommentReference"/>
        </w:rPr>
        <w:annotationRef/>
      </w:r>
      <w:r>
        <w:rPr>
          <w:noProof/>
        </w:rPr>
        <w:t>Cross reference style.</w:t>
      </w:r>
    </w:p>
  </w:comment>
  <w:comment w:id="621" w:author="Stephen Michell" w:date="2018-04-29T04:56:00Z" w:initials="SGM">
    <w:p w14:paraId="56CCC786" w14:textId="2921295A" w:rsidR="00A90535" w:rsidRDefault="00A90535">
      <w:pPr>
        <w:pStyle w:val="CommentText"/>
      </w:pPr>
      <w:r>
        <w:rPr>
          <w:rStyle w:val="CommentReference"/>
        </w:rPr>
        <w:annotationRef/>
      </w:r>
      <w:r>
        <w:t>Brought over from Part 2 Ada as it has general applicability</w:t>
      </w:r>
    </w:p>
  </w:comment>
  <w:comment w:id="651" w:author="Tullio Vardanega" w:date="2018-07-27T08:44:00Z" w:initials="TV">
    <w:p w14:paraId="7C8D9D54" w14:textId="45E1CCFC" w:rsidR="00A90535" w:rsidRDefault="00A90535">
      <w:pPr>
        <w:pStyle w:val="CommentText"/>
      </w:pPr>
      <w:r>
        <w:rPr>
          <w:rStyle w:val="CommentReference"/>
        </w:rPr>
        <w:annotationRef/>
      </w:r>
      <w:r>
        <w:rPr>
          <w:noProof/>
        </w:rPr>
        <w:t>Cross reference style.</w:t>
      </w:r>
    </w:p>
  </w:comment>
  <w:comment w:id="685" w:author="Tullio Vardanega" w:date="2018-07-27T08:46:00Z" w:initials="TV">
    <w:p w14:paraId="53702C11" w14:textId="11576983" w:rsidR="00A90535" w:rsidRDefault="00A90535">
      <w:pPr>
        <w:pStyle w:val="CommentText"/>
      </w:pPr>
      <w:r>
        <w:rPr>
          <w:rStyle w:val="CommentReference"/>
        </w:rPr>
        <w:annotationRef/>
      </w:r>
      <w:r>
        <w:rPr>
          <w:noProof/>
        </w:rPr>
        <w:t>Cross reference style.</w:t>
      </w:r>
    </w:p>
  </w:comment>
  <w:comment w:id="691" w:author="Tullio Vardanega" w:date="2018-07-27T08:47:00Z" w:initials="TV">
    <w:p w14:paraId="2FE58D55" w14:textId="146BBCB0" w:rsidR="00A90535" w:rsidRDefault="00A90535">
      <w:pPr>
        <w:pStyle w:val="CommentText"/>
      </w:pPr>
      <w:r>
        <w:rPr>
          <w:rStyle w:val="CommentReference"/>
        </w:rPr>
        <w:annotationRef/>
      </w:r>
      <w:r>
        <w:rPr>
          <w:noProof/>
        </w:rPr>
        <w:t>Cross reference style.</w:t>
      </w:r>
    </w:p>
  </w:comment>
  <w:comment w:id="701" w:author="Tullio Vardanega" w:date="2018-07-27T08:48:00Z" w:initials="TV">
    <w:p w14:paraId="082794F2" w14:textId="7189B1CC" w:rsidR="00A90535" w:rsidRDefault="00A90535">
      <w:pPr>
        <w:pStyle w:val="CommentText"/>
      </w:pPr>
      <w:r>
        <w:rPr>
          <w:rStyle w:val="CommentReference"/>
        </w:rPr>
        <w:annotationRef/>
      </w:r>
      <w:r>
        <w:rPr>
          <w:noProof/>
        </w:rPr>
        <w:t>Cross reference style.</w:t>
      </w:r>
    </w:p>
  </w:comment>
  <w:comment w:id="718" w:author="Tullio Vardanega" w:date="2018-07-27T08:49:00Z" w:initials="TV">
    <w:p w14:paraId="21F2032B" w14:textId="5C705067" w:rsidR="00A90535" w:rsidRDefault="00A90535">
      <w:pPr>
        <w:pStyle w:val="CommentText"/>
      </w:pPr>
      <w:r>
        <w:rPr>
          <w:rStyle w:val="CommentReference"/>
        </w:rPr>
        <w:annotationRef/>
      </w:r>
      <w:r>
        <w:rPr>
          <w:noProof/>
        </w:rPr>
        <w:t>Cross reference style.</w:t>
      </w:r>
    </w:p>
  </w:comment>
  <w:comment w:id="747" w:author="Tullio Vardanega" w:date="2018-07-27T08:50:00Z" w:initials="TV">
    <w:p w14:paraId="712F5B47" w14:textId="40CDAB5A" w:rsidR="00A90535" w:rsidRDefault="00A90535">
      <w:pPr>
        <w:pStyle w:val="CommentText"/>
      </w:pPr>
      <w:r>
        <w:rPr>
          <w:rStyle w:val="CommentReference"/>
        </w:rPr>
        <w:annotationRef/>
      </w:r>
      <w:r>
        <w:rPr>
          <w:noProof/>
        </w:rPr>
        <w:t>Cross reference style.</w:t>
      </w:r>
    </w:p>
  </w:comment>
  <w:comment w:id="815" w:author="Tullio Vardanega" w:date="2018-07-27T08:51:00Z" w:initials="TV">
    <w:p w14:paraId="0EDC9023" w14:textId="6139D005" w:rsidR="00A90535" w:rsidRDefault="00A90535">
      <w:pPr>
        <w:pStyle w:val="CommentText"/>
      </w:pPr>
      <w:r>
        <w:rPr>
          <w:rStyle w:val="CommentReference"/>
        </w:rPr>
        <w:annotationRef/>
      </w:r>
      <w:r>
        <w:rPr>
          <w:noProof/>
        </w:rPr>
        <w:t>Cross reference style.</w:t>
      </w:r>
    </w:p>
  </w:comment>
  <w:comment w:id="856" w:author="Tullio Vardanega" w:date="2018-07-27T08:53:00Z" w:initials="TV">
    <w:p w14:paraId="284A1A26" w14:textId="5FA0882B" w:rsidR="00A90535" w:rsidRDefault="00A90535">
      <w:pPr>
        <w:pStyle w:val="CommentText"/>
      </w:pPr>
      <w:r>
        <w:rPr>
          <w:rStyle w:val="CommentReference"/>
        </w:rPr>
        <w:annotationRef/>
      </w:r>
      <w:r>
        <w:rPr>
          <w:noProof/>
        </w:rPr>
        <w:t>Cross reference style.</w:t>
      </w:r>
    </w:p>
  </w:comment>
  <w:comment w:id="883" w:author="Stephen Michell" w:date="2018-04-26T10:43:00Z" w:initials="SGM">
    <w:p w14:paraId="4C0F5B8A" w14:textId="419C1B59" w:rsidR="00A90535" w:rsidRPr="00FA6825" w:rsidRDefault="00A90535">
      <w:pPr>
        <w:pStyle w:val="CommentText"/>
        <w:rPr>
          <w:lang w:val="it-IT"/>
        </w:rPr>
      </w:pPr>
      <w:r>
        <w:rPr>
          <w:rStyle w:val="CommentReference"/>
        </w:rPr>
        <w:annotationRef/>
      </w:r>
      <w:r w:rsidRPr="00FA6825">
        <w:rPr>
          <w:lang w:val="it-IT"/>
        </w:rPr>
        <w:t>AI - CLIVE</w:t>
      </w:r>
    </w:p>
  </w:comment>
  <w:comment w:id="886" w:author="Stephen Michell" w:date="2018-04-26T10:43:00Z" w:initials="SGM">
    <w:p w14:paraId="7850E241" w14:textId="6EC2D71A" w:rsidR="00A90535" w:rsidRPr="00FA6825" w:rsidRDefault="00A90535">
      <w:pPr>
        <w:pStyle w:val="CommentText"/>
        <w:rPr>
          <w:lang w:val="it-IT"/>
        </w:rPr>
      </w:pPr>
      <w:r>
        <w:rPr>
          <w:rStyle w:val="CommentReference"/>
        </w:rPr>
        <w:annotationRef/>
      </w:r>
      <w:r w:rsidRPr="00FA6825">
        <w:rPr>
          <w:lang w:val="it-IT"/>
        </w:rPr>
        <w:t>AI - CLIVE</w:t>
      </w:r>
    </w:p>
  </w:comment>
  <w:comment w:id="915" w:author="Tullio Vardanega" w:date="2018-07-27T08:56:00Z" w:initials="TV">
    <w:p w14:paraId="7BCE74F1" w14:textId="3A692A87" w:rsidR="00A90535" w:rsidRPr="00FA6825" w:rsidRDefault="00A90535">
      <w:pPr>
        <w:pStyle w:val="CommentText"/>
        <w:rPr>
          <w:lang w:val="it-IT"/>
        </w:rPr>
      </w:pPr>
      <w:r>
        <w:rPr>
          <w:rStyle w:val="CommentReference"/>
        </w:rPr>
        <w:annotationRef/>
      </w:r>
      <w:r w:rsidRPr="00FA6825">
        <w:rPr>
          <w:noProof/>
          <w:lang w:val="it-IT"/>
        </w:rPr>
        <w:t>Cross reference style.</w:t>
      </w:r>
    </w:p>
  </w:comment>
  <w:comment w:id="917" w:author="Tullio Vardanega" w:date="2018-07-27T08:56:00Z" w:initials="TV">
    <w:p w14:paraId="7C80DDEE" w14:textId="76CEF9E1" w:rsidR="00A90535" w:rsidRDefault="00A90535">
      <w:pPr>
        <w:pStyle w:val="CommentText"/>
      </w:pPr>
      <w:r>
        <w:rPr>
          <w:rStyle w:val="CommentReference"/>
        </w:rPr>
        <w:annotationRef/>
      </w:r>
      <w:r>
        <w:rPr>
          <w:noProof/>
        </w:rPr>
        <w:t>Cross reference style.</w:t>
      </w:r>
    </w:p>
  </w:comment>
  <w:comment w:id="932" w:author="ploedere" w:date="2018-04-25T22:52:00Z" w:initials="ep">
    <w:p w14:paraId="3D4862B8" w14:textId="6D856E00" w:rsidR="00A90535" w:rsidRDefault="00A90535" w:rsidP="00A77A87">
      <w:pPr>
        <w:pStyle w:val="CommentText"/>
      </w:pPr>
      <w:r>
        <w:rPr>
          <w:rStyle w:val="CommentReference"/>
        </w:rPr>
        <w:annotationRef/>
      </w:r>
      <w:r>
        <w:t xml:space="preserve">This came from TR-2. </w:t>
      </w:r>
    </w:p>
  </w:comment>
  <w:comment w:id="944" w:author="Stephen Michell" w:date="2018-04-25T22:52:00Z" w:initials="SM">
    <w:p w14:paraId="1BE13EF1" w14:textId="77777777" w:rsidR="00A90535" w:rsidRPr="000907E7" w:rsidRDefault="00A90535" w:rsidP="00017CE9">
      <w:pPr>
        <w:pStyle w:val="ListParagraph"/>
        <w:numPr>
          <w:ilvl w:val="0"/>
          <w:numId w:val="3"/>
        </w:numPr>
      </w:pPr>
      <w:r>
        <w:rPr>
          <w:rStyle w:val="CommentReference"/>
        </w:rPr>
        <w:annotationRef/>
      </w:r>
      <w:r>
        <w:t>.</w:t>
      </w:r>
      <w:r w:rsidRPr="00017CE9">
        <w:t>(Erhard to consider clearer wording (with Patrice)). This likely will replace the two following ones</w:t>
      </w:r>
    </w:p>
    <w:p w14:paraId="6206F200" w14:textId="3F7EC1F7" w:rsidR="00A90535" w:rsidRDefault="00A90535">
      <w:pPr>
        <w:pStyle w:val="CommentText"/>
      </w:pPr>
    </w:p>
  </w:comment>
  <w:comment w:id="956" w:author="Stephen Michell" w:date="2018-04-26T09:05:00Z" w:initials="SGM">
    <w:p w14:paraId="5941DFD4" w14:textId="1BD5277E" w:rsidR="00A90535" w:rsidRDefault="00A90535">
      <w:pPr>
        <w:pStyle w:val="CommentText"/>
      </w:pPr>
      <w:r>
        <w:rPr>
          <w:rStyle w:val="CommentReference"/>
        </w:rPr>
        <w:annotationRef/>
      </w:r>
      <w:r>
        <w:t>Paul raises the issue of “cross-casting. Paul will provide a write-up. Issue may go into the C++ part.</w:t>
      </w:r>
    </w:p>
  </w:comment>
  <w:comment w:id="960" w:author="Tullio Vardanega" w:date="2018-07-27T08:58:00Z" w:initials="TV">
    <w:p w14:paraId="6CA87FC3" w14:textId="173A559A" w:rsidR="00A90535" w:rsidRDefault="00A90535">
      <w:pPr>
        <w:pStyle w:val="CommentText"/>
      </w:pPr>
      <w:r>
        <w:rPr>
          <w:rStyle w:val="CommentReference"/>
        </w:rPr>
        <w:annotationRef/>
      </w:r>
      <w:r>
        <w:rPr>
          <w:noProof/>
        </w:rPr>
        <w:t>Cross reference style.</w:t>
      </w:r>
    </w:p>
  </w:comment>
  <w:comment w:id="961" w:author="Tullio Vardanega" w:date="2018-07-27T08:59:00Z" w:initials="TV">
    <w:p w14:paraId="4A249959" w14:textId="791BB535" w:rsidR="00A90535" w:rsidRDefault="00A90535">
      <w:pPr>
        <w:pStyle w:val="CommentText"/>
      </w:pPr>
      <w:r>
        <w:rPr>
          <w:rStyle w:val="CommentReference"/>
        </w:rPr>
        <w:annotationRef/>
      </w:r>
      <w:r>
        <w:rPr>
          <w:noProof/>
        </w:rPr>
        <w:t>Cross reference style.</w:t>
      </w:r>
    </w:p>
  </w:comment>
  <w:comment w:id="965" w:author="Stephen Michell" w:date="2018-04-29T09:34:00Z" w:initials="SGM">
    <w:p w14:paraId="54CD56EE" w14:textId="552DE84D" w:rsidR="00A90535" w:rsidRDefault="00A90535">
      <w:pPr>
        <w:pStyle w:val="CommentText"/>
      </w:pPr>
      <w:r>
        <w:rPr>
          <w:rStyle w:val="CommentReference"/>
        </w:rPr>
        <w:annotationRef/>
      </w:r>
      <w:r>
        <w:t>Text from Part 2 “Ada guidance” that sees general enough for inclusion in Part 1.</w:t>
      </w:r>
    </w:p>
  </w:comment>
  <w:comment w:id="986" w:author="Tullio Vardanega" w:date="2018-07-27T09:00:00Z" w:initials="TV">
    <w:p w14:paraId="76B8F1A6" w14:textId="301B54EF" w:rsidR="00A90535" w:rsidRDefault="00A90535">
      <w:pPr>
        <w:pStyle w:val="CommentText"/>
      </w:pPr>
      <w:r>
        <w:rPr>
          <w:rStyle w:val="CommentReference"/>
        </w:rPr>
        <w:annotationRef/>
      </w:r>
      <w:r>
        <w:rPr>
          <w:noProof/>
        </w:rPr>
        <w:t>Cross reference style (twice).</w:t>
      </w:r>
    </w:p>
  </w:comment>
  <w:comment w:id="988" w:author="Tullio Vardanega" w:date="2018-07-27T09:01:00Z" w:initials="TV">
    <w:p w14:paraId="6D8D2478" w14:textId="5ABD0155" w:rsidR="00A90535" w:rsidRDefault="00A90535">
      <w:pPr>
        <w:pStyle w:val="CommentText"/>
      </w:pPr>
      <w:r>
        <w:rPr>
          <w:rStyle w:val="CommentReference"/>
        </w:rPr>
        <w:annotationRef/>
      </w:r>
      <w:r>
        <w:rPr>
          <w:noProof/>
        </w:rPr>
        <w:t>Cross reference style.</w:t>
      </w:r>
    </w:p>
  </w:comment>
  <w:comment w:id="1011" w:author="Tullio Vardanega" w:date="2018-07-27T09:03:00Z" w:initials="TV">
    <w:p w14:paraId="1860DCD2" w14:textId="57041B10" w:rsidR="00A90535" w:rsidRDefault="00A90535">
      <w:pPr>
        <w:pStyle w:val="CommentText"/>
      </w:pPr>
      <w:r>
        <w:rPr>
          <w:rStyle w:val="CommentReference"/>
        </w:rPr>
        <w:annotationRef/>
      </w:r>
      <w:r>
        <w:rPr>
          <w:noProof/>
        </w:rPr>
        <w:t>Cross reference style.</w:t>
      </w:r>
    </w:p>
  </w:comment>
  <w:comment w:id="1022" w:author="Stephen Michell" w:date="2018-04-29T09:44:00Z" w:initials="SGM">
    <w:p w14:paraId="56637569" w14:textId="422730D1" w:rsidR="00A90535" w:rsidRDefault="00A90535">
      <w:pPr>
        <w:pStyle w:val="CommentText"/>
      </w:pPr>
      <w:r>
        <w:rPr>
          <w:rStyle w:val="CommentReference"/>
        </w:rPr>
        <w:annotationRef/>
      </w:r>
      <w:r>
        <w:t>Moved from Part 2 “Ada Guidance”</w:t>
      </w:r>
    </w:p>
  </w:comment>
  <w:comment w:id="1040" w:author="Stephen Michell" w:date="2018-04-29T09:48:00Z" w:initials="SGM">
    <w:p w14:paraId="1886F713" w14:textId="628AC3A9" w:rsidR="00A90535" w:rsidRDefault="00A90535">
      <w:pPr>
        <w:pStyle w:val="CommentText"/>
      </w:pPr>
      <w:r>
        <w:rPr>
          <w:rStyle w:val="CommentReference"/>
        </w:rPr>
        <w:annotationRef/>
      </w:r>
      <w:r>
        <w:t>Moved from Part 2 “Ada Guidance” since good general guidance.</w:t>
      </w:r>
    </w:p>
  </w:comment>
  <w:comment w:id="1054" w:author="Tullio Vardanega" w:date="2018-07-27T09:04:00Z" w:initials="TV">
    <w:p w14:paraId="6BA8D74D" w14:textId="475895F7" w:rsidR="00A90535" w:rsidRDefault="00A90535">
      <w:pPr>
        <w:pStyle w:val="CommentText"/>
      </w:pPr>
      <w:r>
        <w:rPr>
          <w:rStyle w:val="CommentReference"/>
        </w:rPr>
        <w:annotationRef/>
      </w:r>
      <w:r>
        <w:rPr>
          <w:noProof/>
        </w:rPr>
        <w:t>Cross reference style.</w:t>
      </w:r>
    </w:p>
  </w:comment>
  <w:comment w:id="1055" w:author="Tullio Vardanega" w:date="2018-07-27T09:05:00Z" w:initials="TV">
    <w:p w14:paraId="4F04F198" w14:textId="0BB52EBC" w:rsidR="00A90535" w:rsidRDefault="00A90535">
      <w:pPr>
        <w:pStyle w:val="CommentText"/>
      </w:pPr>
      <w:r>
        <w:rPr>
          <w:rStyle w:val="CommentReference"/>
        </w:rPr>
        <w:annotationRef/>
      </w:r>
      <w:r>
        <w:rPr>
          <w:noProof/>
        </w:rPr>
        <w:t>Cross refeence style</w:t>
      </w:r>
    </w:p>
  </w:comment>
  <w:comment w:id="1073" w:author="Tullio Vardanega" w:date="2018-07-27T09:05:00Z" w:initials="TV">
    <w:p w14:paraId="645DBFC3" w14:textId="7B92955F" w:rsidR="00A90535" w:rsidRDefault="00A90535">
      <w:pPr>
        <w:pStyle w:val="CommentText"/>
      </w:pPr>
      <w:r>
        <w:rPr>
          <w:rStyle w:val="CommentReference"/>
        </w:rPr>
        <w:annotationRef/>
      </w:r>
      <w:r>
        <w:rPr>
          <w:noProof/>
        </w:rPr>
        <w:t>Cross reference style.</w:t>
      </w:r>
    </w:p>
  </w:comment>
  <w:comment w:id="1075" w:author="Stephen Michell" w:date="2018-04-29T10:05:00Z" w:initials="SGM">
    <w:p w14:paraId="22700CDE" w14:textId="2B333681" w:rsidR="00A90535" w:rsidRDefault="00A90535">
      <w:pPr>
        <w:pStyle w:val="CommentText"/>
      </w:pPr>
      <w:r>
        <w:rPr>
          <w:rStyle w:val="CommentReference"/>
        </w:rPr>
        <w:annotationRef/>
      </w:r>
      <w:r>
        <w:t>Moved from Part 2 “Ada guidance” since it is general guidance.</w:t>
      </w:r>
    </w:p>
  </w:comment>
  <w:comment w:id="1087" w:author="Stephen Michell" w:date="2018-04-29T10:08:00Z" w:initials="SGM">
    <w:p w14:paraId="659FDE13" w14:textId="38E569E5" w:rsidR="00A90535" w:rsidRDefault="00A90535">
      <w:pPr>
        <w:pStyle w:val="CommentText"/>
      </w:pPr>
      <w:r>
        <w:rPr>
          <w:rStyle w:val="CommentReference"/>
        </w:rPr>
        <w:annotationRef/>
      </w:r>
      <w:r>
        <w:t>Moved from Part 2 “Ada guidance since it is more general than just Ada. Changes were also made in subclause 3 to support the use of atomic and volatile actions.</w:t>
      </w:r>
    </w:p>
  </w:comment>
  <w:comment w:id="1098" w:author="Stephen Michell" w:date="2018-04-29T10:10:00Z" w:initials="SGM">
    <w:p w14:paraId="71B2A472" w14:textId="3995592F" w:rsidR="00A90535" w:rsidRDefault="00A90535">
      <w:pPr>
        <w:pStyle w:val="CommentText"/>
      </w:pPr>
      <w:r>
        <w:rPr>
          <w:rStyle w:val="CommentReference"/>
        </w:rPr>
        <w:annotationRef/>
      </w:r>
      <w:r>
        <w:t>Moved from Part 2 “Ada guidance” and generalized slightly.</w:t>
      </w:r>
    </w:p>
  </w:comment>
  <w:comment w:id="1110" w:author="Stephen Michell" w:date="2018-04-29T10:12:00Z" w:initials="SGM">
    <w:p w14:paraId="76080743" w14:textId="7E67CE8C" w:rsidR="00A90535" w:rsidRDefault="00A90535">
      <w:pPr>
        <w:pStyle w:val="CommentText"/>
      </w:pPr>
      <w:r>
        <w:rPr>
          <w:rStyle w:val="CommentReference"/>
        </w:rPr>
        <w:annotationRef/>
      </w:r>
      <w:r>
        <w:t>Moved from Part 2 “Ada guidance” since they provide good general guidance</w:t>
      </w:r>
    </w:p>
  </w:comment>
  <w:comment w:id="1133" w:author="Tullio Vardanega" w:date="2018-07-27T11:18:00Z" w:initials="TV">
    <w:p w14:paraId="667EDED6" w14:textId="1878C371" w:rsidR="00A90535" w:rsidRDefault="00A90535">
      <w:pPr>
        <w:pStyle w:val="CommentText"/>
      </w:pPr>
      <w:r>
        <w:rPr>
          <w:rStyle w:val="CommentReference"/>
        </w:rPr>
        <w:annotationRef/>
      </w:r>
      <w:r>
        <w:t>Cross reference style (twice).</w:t>
      </w:r>
    </w:p>
  </w:comment>
  <w:comment w:id="1140" w:author="Stephen Michell" w:date="2018-04-25T22:52:00Z" w:initials="SM">
    <w:p w14:paraId="4D3DE397" w14:textId="5A5106D3" w:rsidR="00A90535" w:rsidRDefault="00A90535">
      <w:pPr>
        <w:pStyle w:val="CommentText"/>
      </w:pPr>
      <w:r>
        <w:rPr>
          <w:rStyle w:val="CommentReference"/>
        </w:rPr>
        <w:annotationRef/>
      </w:r>
      <w:r>
        <w:t>AI – steve – summarize that CWE and check the footnotes.</w:t>
      </w:r>
    </w:p>
  </w:comment>
  <w:comment w:id="1173" w:author="Tullio Vardanega" w:date="2018-07-27T09:11:00Z" w:initials="TV">
    <w:p w14:paraId="56FA344F" w14:textId="57B5B222" w:rsidR="00A90535" w:rsidRDefault="00A90535">
      <w:pPr>
        <w:pStyle w:val="CommentText"/>
      </w:pPr>
      <w:r>
        <w:rPr>
          <w:rStyle w:val="CommentReference"/>
        </w:rPr>
        <w:annotationRef/>
      </w:r>
      <w:r>
        <w:rPr>
          <w:noProof/>
        </w:rPr>
        <w:t>Cross reference style.</w:t>
      </w:r>
    </w:p>
  </w:comment>
  <w:comment w:id="1174" w:author="Tullio Vardanega" w:date="2018-07-27T09:16:00Z" w:initials="TV">
    <w:p w14:paraId="41226E94" w14:textId="60F90505" w:rsidR="00A90535" w:rsidRDefault="00A90535">
      <w:pPr>
        <w:pStyle w:val="CommentText"/>
      </w:pPr>
      <w:r>
        <w:rPr>
          <w:rStyle w:val="CommentReference"/>
        </w:rPr>
        <w:annotationRef/>
      </w:r>
      <w:r>
        <w:rPr>
          <w:noProof/>
        </w:rPr>
        <w:t>Cross reference style.</w:t>
      </w:r>
    </w:p>
  </w:comment>
  <w:comment w:id="1170" w:author="Stephen Michell" w:date="2018-04-26T09:46:00Z" w:initials="SGM">
    <w:p w14:paraId="7B8EFFB4" w14:textId="6D4B933D" w:rsidR="00A90535" w:rsidRDefault="00A90535">
      <w:pPr>
        <w:pStyle w:val="CommentText"/>
      </w:pPr>
      <w:r>
        <w:rPr>
          <w:rStyle w:val="CommentReference"/>
        </w:rPr>
        <w:annotationRef/>
      </w:r>
      <w:r>
        <w:t>This needs more research.  AI 53-XX Steve, Paul – sort out.</w:t>
      </w:r>
    </w:p>
  </w:comment>
  <w:comment w:id="1195" w:author="Tullio Vardanega" w:date="2018-07-27T09:16:00Z" w:initials="TV">
    <w:p w14:paraId="09DF6954" w14:textId="5AD8671F" w:rsidR="00A90535" w:rsidRDefault="00A90535">
      <w:pPr>
        <w:pStyle w:val="CommentText"/>
      </w:pPr>
      <w:r>
        <w:rPr>
          <w:rStyle w:val="CommentReference"/>
        </w:rPr>
        <w:annotationRef/>
      </w:r>
      <w:r>
        <w:rPr>
          <w:noProof/>
        </w:rPr>
        <w:t>Cross reference style.</w:t>
      </w:r>
    </w:p>
  </w:comment>
  <w:comment w:id="1197" w:author="Tullio Vardanega" w:date="2018-07-27T09:17:00Z" w:initials="TV">
    <w:p w14:paraId="4607E89D" w14:textId="6A5AAD1F" w:rsidR="00A90535" w:rsidRDefault="00A90535">
      <w:pPr>
        <w:pStyle w:val="CommentText"/>
      </w:pPr>
      <w:r>
        <w:rPr>
          <w:rStyle w:val="CommentReference"/>
        </w:rPr>
        <w:annotationRef/>
      </w:r>
      <w:r>
        <w:rPr>
          <w:noProof/>
        </w:rPr>
        <w:t>Font?</w:t>
      </w:r>
    </w:p>
  </w:comment>
  <w:comment w:id="1204" w:author="Tullio Vardanega" w:date="2018-07-27T09:18:00Z" w:initials="TV">
    <w:p w14:paraId="21995568" w14:textId="126E3A5F" w:rsidR="00A90535" w:rsidRDefault="00A90535">
      <w:pPr>
        <w:pStyle w:val="CommentText"/>
      </w:pPr>
      <w:r>
        <w:rPr>
          <w:rStyle w:val="CommentReference"/>
        </w:rPr>
        <w:annotationRef/>
      </w:r>
      <w:r>
        <w:rPr>
          <w:noProof/>
        </w:rPr>
        <w:t>Font?</w:t>
      </w:r>
    </w:p>
  </w:comment>
  <w:comment w:id="1249" w:author="Tullio Vardanega" w:date="2018-07-27T09:19:00Z" w:initials="TV">
    <w:p w14:paraId="7E2E12A5" w14:textId="488E3A1A" w:rsidR="00A90535" w:rsidRDefault="00A90535">
      <w:pPr>
        <w:pStyle w:val="CommentText"/>
      </w:pPr>
      <w:r>
        <w:rPr>
          <w:rStyle w:val="CommentReference"/>
        </w:rPr>
        <w:annotationRef/>
      </w:r>
      <w:r>
        <w:rPr>
          <w:noProof/>
        </w:rPr>
        <w:t>Is this the right place and style for a note?</w:t>
      </w:r>
    </w:p>
  </w:comment>
  <w:comment w:id="1245" w:author="Stephen Michell" w:date="2018-04-25T22:52:00Z" w:initials="SM">
    <w:p w14:paraId="4FFD532F" w14:textId="729B8D29" w:rsidR="00A90535" w:rsidRDefault="00A90535">
      <w:pPr>
        <w:pStyle w:val="CommentText"/>
      </w:pPr>
      <w:r>
        <w:rPr>
          <w:rStyle w:val="CommentReference"/>
        </w:rPr>
        <w:annotationRef/>
      </w:r>
      <w:r>
        <w:t>This is multiple recommendations. Needs resectioning. AI 53-YY- Paull</w:t>
      </w:r>
    </w:p>
  </w:comment>
  <w:comment w:id="1413" w:author="Tullio Vardanega" w:date="2018-07-27T09:22:00Z" w:initials="TV">
    <w:p w14:paraId="2848336B" w14:textId="40FD8AED" w:rsidR="00A90535" w:rsidRDefault="00A90535">
      <w:pPr>
        <w:pStyle w:val="CommentText"/>
      </w:pPr>
      <w:r>
        <w:rPr>
          <w:rStyle w:val="CommentReference"/>
        </w:rPr>
        <w:annotationRef/>
      </w:r>
      <w:r>
        <w:rPr>
          <w:noProof/>
        </w:rPr>
        <w:t>Consider the style and the placement of this note.</w:t>
      </w:r>
    </w:p>
  </w:comment>
  <w:comment w:id="1434" w:author="Stephen Michell" w:date="2018-04-25T22:52:00Z" w:initials="SM">
    <w:p w14:paraId="30E50A92" w14:textId="0055AD53" w:rsidR="00A90535" w:rsidRDefault="00A90535">
      <w:pPr>
        <w:pStyle w:val="CommentText"/>
      </w:pPr>
      <w:r>
        <w:rPr>
          <w:rStyle w:val="CommentReference"/>
        </w:rPr>
        <w:annotationRef/>
      </w:r>
      <w:r>
        <w:t>AI – Steve – Think about this.</w:t>
      </w:r>
    </w:p>
  </w:comment>
  <w:comment w:id="1534" w:author="Stephen Michell" w:date="2018-04-26T10:27:00Z" w:initials="SGM">
    <w:p w14:paraId="31EA345A" w14:textId="67687505" w:rsidR="00A90535" w:rsidRDefault="00A90535">
      <w:pPr>
        <w:pStyle w:val="CommentText"/>
      </w:pPr>
      <w:r>
        <w:rPr>
          <w:rStyle w:val="CommentReference"/>
        </w:rPr>
        <w:annotationRef/>
      </w:r>
      <w:r>
        <w:t>Steve – fix up</w:t>
      </w:r>
    </w:p>
  </w:comment>
  <w:comment w:id="1571" w:author="Stephen Michell" w:date="2018-04-25T22:52:00Z" w:initials="SM">
    <w:p w14:paraId="4762412E" w14:textId="77777777" w:rsidR="00A90535" w:rsidRDefault="00A90535" w:rsidP="00E6431C">
      <w:pPr>
        <w:pStyle w:val="CommentText"/>
      </w:pPr>
      <w:r>
        <w:rPr>
          <w:rStyle w:val="CommentReference"/>
        </w:rPr>
        <w:annotationRef/>
      </w:r>
      <w:r>
        <w:t>Tese 4 points are identical to the ones in subclause 1 Remove, or change.</w:t>
      </w:r>
    </w:p>
  </w:comment>
  <w:comment w:id="1572" w:author="Tullio Vardanega" w:date="2018-07-27T11:26:00Z" w:initials="TV">
    <w:p w14:paraId="50307300" w14:textId="0CA63D42" w:rsidR="00A90535" w:rsidRDefault="00A90535">
      <w:pPr>
        <w:pStyle w:val="CommentText"/>
      </w:pPr>
      <w:r>
        <w:rPr>
          <w:rStyle w:val="CommentReference"/>
        </w:rPr>
        <w:annotationRef/>
      </w:r>
      <w:r>
        <w:t>This might be a good (though verbose) model of cross reference style. (That is, “See clause”.)</w:t>
      </w:r>
    </w:p>
  </w:comment>
  <w:comment w:id="1627" w:author="Stephen Michell" w:date="2017-06-20T08:56:00Z" w:initials="SM">
    <w:p w14:paraId="4E91CB4A" w14:textId="77777777" w:rsidR="00A90535" w:rsidRDefault="00A90535" w:rsidP="00FE415F">
      <w:pPr>
        <w:pStyle w:val="CommentText"/>
      </w:pPr>
      <w:r>
        <w:rPr>
          <w:rStyle w:val="CommentReference"/>
        </w:rPr>
        <w:annotationRef/>
      </w:r>
      <w:r>
        <w:t>AI – Steve – get references</w:t>
      </w:r>
    </w:p>
  </w:comment>
  <w:comment w:id="1680" w:author="Tullio Vardanega" w:date="2018-07-27T11:37:00Z" w:initials="TV">
    <w:p w14:paraId="2778CFD4" w14:textId="2EEEE999" w:rsidR="00A90535" w:rsidRDefault="00A90535">
      <w:pPr>
        <w:pStyle w:val="CommentText"/>
      </w:pPr>
      <w:r>
        <w:rPr>
          <w:rStyle w:val="CommentReference"/>
        </w:rPr>
        <w:annotationRef/>
      </w:r>
      <w:r>
        <w:t>This is not a proper cross-reference style.</w:t>
      </w:r>
    </w:p>
  </w:comment>
  <w:comment w:id="1689" w:author="Tullio Vardanega" w:date="2018-07-27T11:31:00Z" w:initials="TV">
    <w:p w14:paraId="5B757F58" w14:textId="417ADD9F" w:rsidR="00A90535" w:rsidRDefault="00A90535">
      <w:pPr>
        <w:pStyle w:val="CommentText"/>
      </w:pPr>
      <w:r>
        <w:rPr>
          <w:rStyle w:val="CommentReference"/>
        </w:rPr>
        <w:annotationRef/>
      </w:r>
      <w:r>
        <w:t>This is not a proper cross reference.</w:t>
      </w:r>
    </w:p>
  </w:comment>
  <w:comment w:id="1712" w:author="Tullio Vardanega" w:date="2018-07-27T11:37:00Z" w:initials="TV">
    <w:p w14:paraId="4DB0BE7E" w14:textId="4DCA7AB4" w:rsidR="00A90535" w:rsidRDefault="00A90535">
      <w:pPr>
        <w:pStyle w:val="CommentText"/>
      </w:pPr>
      <w:r>
        <w:rPr>
          <w:rStyle w:val="CommentReference"/>
        </w:rPr>
        <w:annotationRef/>
      </w:r>
      <w:r>
        <w:t>This is not a proper cross reference style.</w:t>
      </w:r>
    </w:p>
  </w:comment>
  <w:comment w:id="1823" w:author="ploedere" w:date="2018-04-25T22:52:00Z" w:initials="p">
    <w:p w14:paraId="5C4E8686" w14:textId="2EEEA301" w:rsidR="00A90535" w:rsidRDefault="00A90535">
      <w:pPr>
        <w:pStyle w:val="CommentText"/>
      </w:pPr>
      <w:r>
        <w:rPr>
          <w:rStyle w:val="CommentReference"/>
        </w:rPr>
        <w:annotationRef/>
      </w:r>
      <w:r>
        <w:t>Took out “complete”, because I do not know what a “complete jitter” is vs. just an “incomplete?” jitter.</w:t>
      </w:r>
    </w:p>
  </w:comment>
  <w:comment w:id="1834" w:author="Stephen Michell" w:date="2018-04-25T22:52:00Z" w:initials="SM">
    <w:p w14:paraId="420B4F5D" w14:textId="35CBB687" w:rsidR="00A90535" w:rsidRDefault="00A90535">
      <w:pPr>
        <w:pStyle w:val="CommentText"/>
      </w:pPr>
      <w:r>
        <w:rPr>
          <w:rStyle w:val="CommentReference"/>
        </w:rPr>
        <w:annotationRef/>
      </w:r>
      <w:r>
        <w:t>AI – Steve – get references</w:t>
      </w:r>
    </w:p>
  </w:comment>
  <w:comment w:id="1843" w:author="Stephen Michell" w:date="2018-04-26T10:58:00Z" w:initials="SGM">
    <w:p w14:paraId="75568128" w14:textId="1593B04C" w:rsidR="00A90535" w:rsidRDefault="00A90535">
      <w:pPr>
        <w:pStyle w:val="CommentText"/>
      </w:pPr>
      <w:r>
        <w:rPr>
          <w:rStyle w:val="CommentReference"/>
        </w:rPr>
        <w:annotationRef/>
      </w:r>
      <w:r>
        <w:t>No headers. Follow the example of the “casting” section, 6.44.</w:t>
      </w:r>
    </w:p>
  </w:comment>
  <w:comment w:id="1934" w:author="Tullio Vardanega" w:date="2018-07-27T11:41:00Z" w:initials="TV">
    <w:p w14:paraId="1939EC92" w14:textId="4270A675" w:rsidR="00A90535" w:rsidRDefault="00A90535">
      <w:pPr>
        <w:pStyle w:val="CommentText"/>
      </w:pPr>
      <w:r>
        <w:rPr>
          <w:rStyle w:val="CommentReference"/>
        </w:rPr>
        <w:annotationRef/>
      </w:r>
      <w:r>
        <w:t>Attention: not uniform style and placement of note.</w:t>
      </w:r>
    </w:p>
  </w:comment>
  <w:comment w:id="1998" w:author="Stephen Michell" w:date="2018-04-25T22:52:00Z" w:initials="SM">
    <w:p w14:paraId="6326185B" w14:textId="0F4A835B" w:rsidR="00A90535" w:rsidRDefault="00A90535">
      <w:pPr>
        <w:pStyle w:val="CommentText"/>
      </w:pPr>
      <w:r>
        <w:rPr>
          <w:rStyle w:val="CommentReference"/>
        </w:rPr>
        <w:annotationRef/>
      </w:r>
      <w:r>
        <w:t>AI – Steve - complete</w:t>
      </w:r>
    </w:p>
  </w:comment>
  <w:comment w:id="2025" w:author="Stephen Michell" w:date="2018-04-26T11:17:00Z" w:initials="SGM">
    <w:p w14:paraId="7DF8AD92" w14:textId="1F765DC0" w:rsidR="00A90535" w:rsidRDefault="00A90535">
      <w:pPr>
        <w:pStyle w:val="CommentText"/>
      </w:pPr>
      <w:r>
        <w:rPr>
          <w:rStyle w:val="CommentReference"/>
        </w:rPr>
        <w:annotationRef/>
      </w:r>
      <w:r>
        <w:t>Fix this. See clause 5 for Ada, C, and use to give advice.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5D087F" w15:done="0"/>
  <w15:commentEx w15:paraId="71501EA7" w15:done="0"/>
  <w15:commentEx w15:paraId="03506787" w15:done="0"/>
  <w15:commentEx w15:paraId="05765314" w15:done="1"/>
  <w15:commentEx w15:paraId="4E65E926" w15:done="1"/>
  <w15:commentEx w15:paraId="7CBE7353" w15:done="1"/>
  <w15:commentEx w15:paraId="6A157561" w15:done="1"/>
  <w15:commentEx w15:paraId="6981825E" w15:done="1"/>
  <w15:commentEx w15:paraId="56CCC786" w15:done="0"/>
  <w15:commentEx w15:paraId="7C8D9D54" w15:done="0"/>
  <w15:commentEx w15:paraId="53702C11" w15:done="1"/>
  <w15:commentEx w15:paraId="2FE58D55" w15:done="0"/>
  <w15:commentEx w15:paraId="082794F2" w15:done="1"/>
  <w15:commentEx w15:paraId="21F2032B" w15:done="1"/>
  <w15:commentEx w15:paraId="712F5B47" w15:done="1"/>
  <w15:commentEx w15:paraId="0EDC9023" w15:done="1"/>
  <w15:commentEx w15:paraId="284A1A26" w15:done="1"/>
  <w15:commentEx w15:paraId="4C0F5B8A" w15:done="0"/>
  <w15:commentEx w15:paraId="7850E241" w15:done="0"/>
  <w15:commentEx w15:paraId="7BCE74F1" w15:done="1"/>
  <w15:commentEx w15:paraId="7C80DDEE" w15:done="1"/>
  <w15:commentEx w15:paraId="3D4862B8" w15:done="0"/>
  <w15:commentEx w15:paraId="6206F200" w15:done="0"/>
  <w15:commentEx w15:paraId="5941DFD4" w15:done="0"/>
  <w15:commentEx w15:paraId="6CA87FC3" w15:done="1"/>
  <w15:commentEx w15:paraId="4A249959" w15:done="0"/>
  <w15:commentEx w15:paraId="54CD56EE" w15:done="0"/>
  <w15:commentEx w15:paraId="76B8F1A6" w15:done="1"/>
  <w15:commentEx w15:paraId="6D8D2478" w15:done="1"/>
  <w15:commentEx w15:paraId="1860DCD2" w15:done="1"/>
  <w15:commentEx w15:paraId="56637569" w15:done="0"/>
  <w15:commentEx w15:paraId="1886F713" w15:done="0"/>
  <w15:commentEx w15:paraId="6BA8D74D" w15:done="1"/>
  <w15:commentEx w15:paraId="4F04F198" w15:done="0"/>
  <w15:commentEx w15:paraId="645DBFC3" w15:done="0"/>
  <w15:commentEx w15:paraId="22700CDE" w15:done="0"/>
  <w15:commentEx w15:paraId="659FDE13" w15:done="0"/>
  <w15:commentEx w15:paraId="71B2A472" w15:done="0"/>
  <w15:commentEx w15:paraId="76080743" w15:done="0"/>
  <w15:commentEx w15:paraId="667EDED6" w15:done="0"/>
  <w15:commentEx w15:paraId="4D3DE397" w15:done="0"/>
  <w15:commentEx w15:paraId="56FA344F" w15:done="0"/>
  <w15:commentEx w15:paraId="41226E94" w15:done="0"/>
  <w15:commentEx w15:paraId="7B8EFFB4" w15:done="0"/>
  <w15:commentEx w15:paraId="09DF6954" w15:done="1"/>
  <w15:commentEx w15:paraId="4607E89D" w15:done="1"/>
  <w15:commentEx w15:paraId="21995568" w15:done="0"/>
  <w15:commentEx w15:paraId="7E2E12A5" w15:done="0"/>
  <w15:commentEx w15:paraId="4FFD532F" w15:done="0"/>
  <w15:commentEx w15:paraId="2848336B" w15:done="0"/>
  <w15:commentEx w15:paraId="30E50A92" w15:done="0"/>
  <w15:commentEx w15:paraId="31EA345A" w15:done="0"/>
  <w15:commentEx w15:paraId="4762412E" w15:done="0"/>
  <w15:commentEx w15:paraId="50307300" w15:done="0"/>
  <w15:commentEx w15:paraId="4E91CB4A" w15:done="0"/>
  <w15:commentEx w15:paraId="2778CFD4" w15:done="0"/>
  <w15:commentEx w15:paraId="5B757F58" w15:done="0"/>
  <w15:commentEx w15:paraId="4DB0BE7E" w15:done="0"/>
  <w15:commentEx w15:paraId="5C4E8686" w15:done="0"/>
  <w15:commentEx w15:paraId="420B4F5D" w15:done="0"/>
  <w15:commentEx w15:paraId="75568128" w15:done="0"/>
  <w15:commentEx w15:paraId="1939EC92" w15:done="0"/>
  <w15:commentEx w15:paraId="6326185B" w15:done="0"/>
  <w15:commentEx w15:paraId="7DF8AD9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5D087F" w16cid:durableId="1F086D09"/>
  <w16cid:commentId w16cid:paraId="71501EA7" w16cid:durableId="1F086D0B"/>
  <w16cid:commentId w16cid:paraId="03506787" w16cid:durableId="1F086D0C"/>
  <w16cid:commentId w16cid:paraId="05765314" w16cid:durableId="1F086D0D"/>
  <w16cid:commentId w16cid:paraId="7CBE7353" w16cid:durableId="1F086D0F"/>
  <w16cid:commentId w16cid:paraId="6A157561" w16cid:durableId="1F086D10"/>
  <w16cid:commentId w16cid:paraId="6981825E" w16cid:durableId="1F086D11"/>
  <w16cid:commentId w16cid:paraId="56CCC786" w16cid:durableId="1F086D12"/>
  <w16cid:commentId w16cid:paraId="7C8D9D54" w16cid:durableId="1F086D13"/>
  <w16cid:commentId w16cid:paraId="53702C11" w16cid:durableId="1F086D14"/>
  <w16cid:commentId w16cid:paraId="2FE58D55" w16cid:durableId="1F086D15"/>
  <w16cid:commentId w16cid:paraId="082794F2" w16cid:durableId="1F086D16"/>
  <w16cid:commentId w16cid:paraId="21F2032B" w16cid:durableId="1F086D17"/>
  <w16cid:commentId w16cid:paraId="712F5B47" w16cid:durableId="1F086D18"/>
  <w16cid:commentId w16cid:paraId="0EDC9023" w16cid:durableId="1F086D19"/>
  <w16cid:commentId w16cid:paraId="284A1A26" w16cid:durableId="1F086D1A"/>
  <w16cid:commentId w16cid:paraId="4C0F5B8A" w16cid:durableId="1F086D1B"/>
  <w16cid:commentId w16cid:paraId="7850E241" w16cid:durableId="1F086D1C"/>
  <w16cid:commentId w16cid:paraId="3D4862B8" w16cid:durableId="1F086D1F"/>
  <w16cid:commentId w16cid:paraId="6206F200" w16cid:durableId="1F086D20"/>
  <w16cid:commentId w16cid:paraId="5941DFD4" w16cid:durableId="1F086D21"/>
  <w16cid:commentId w16cid:paraId="6CA87FC3" w16cid:durableId="1F086D22"/>
  <w16cid:commentId w16cid:paraId="4A249959" w16cid:durableId="1F086D23"/>
  <w16cid:commentId w16cid:paraId="54CD56EE" w16cid:durableId="1F086D24"/>
  <w16cid:commentId w16cid:paraId="76B8F1A6" w16cid:durableId="1F086D25"/>
  <w16cid:commentId w16cid:paraId="6D8D2478" w16cid:durableId="1F086D26"/>
  <w16cid:commentId w16cid:paraId="1860DCD2" w16cid:durableId="1F086D27"/>
  <w16cid:commentId w16cid:paraId="56637569" w16cid:durableId="1F086D28"/>
  <w16cid:commentId w16cid:paraId="1886F713" w16cid:durableId="1F086D29"/>
  <w16cid:commentId w16cid:paraId="6BA8D74D" w16cid:durableId="1F086D2A"/>
  <w16cid:commentId w16cid:paraId="4F04F198" w16cid:durableId="1F086D2B"/>
  <w16cid:commentId w16cid:paraId="645DBFC3" w16cid:durableId="1F086D2C"/>
  <w16cid:commentId w16cid:paraId="22700CDE" w16cid:durableId="1F086D2D"/>
  <w16cid:commentId w16cid:paraId="659FDE13" w16cid:durableId="1F086D2E"/>
  <w16cid:commentId w16cid:paraId="71B2A472" w16cid:durableId="1F086D2F"/>
  <w16cid:commentId w16cid:paraId="76080743" w16cid:durableId="1F086D30"/>
  <w16cid:commentId w16cid:paraId="667EDED6" w16cid:durableId="1F086D31"/>
  <w16cid:commentId w16cid:paraId="4D3DE397" w16cid:durableId="1F086D32"/>
  <w16cid:commentId w16cid:paraId="56FA344F" w16cid:durableId="1F086D33"/>
  <w16cid:commentId w16cid:paraId="41226E94" w16cid:durableId="1F086D34"/>
  <w16cid:commentId w16cid:paraId="7B8EFFB4" w16cid:durableId="1F086D35"/>
  <w16cid:commentId w16cid:paraId="09DF6954" w16cid:durableId="1F086D36"/>
  <w16cid:commentId w16cid:paraId="4607E89D" w16cid:durableId="1F086D37"/>
  <w16cid:commentId w16cid:paraId="21995568" w16cid:durableId="1F086D38"/>
  <w16cid:commentId w16cid:paraId="7E2E12A5" w16cid:durableId="1F086D39"/>
  <w16cid:commentId w16cid:paraId="4FFD532F" w16cid:durableId="1F086D3A"/>
  <w16cid:commentId w16cid:paraId="2848336B" w16cid:durableId="1F086D3C"/>
  <w16cid:commentId w16cid:paraId="30E50A92" w16cid:durableId="1F086D3D"/>
  <w16cid:commentId w16cid:paraId="31EA345A" w16cid:durableId="1F086D3E"/>
  <w16cid:commentId w16cid:paraId="50307300" w16cid:durableId="1F086D3F"/>
  <w16cid:commentId w16cid:paraId="4E91CB4A" w16cid:durableId="1F086D40"/>
  <w16cid:commentId w16cid:paraId="2778CFD4" w16cid:durableId="1F086D41"/>
  <w16cid:commentId w16cid:paraId="5B757F58" w16cid:durableId="1F086D42"/>
  <w16cid:commentId w16cid:paraId="4DB0BE7E" w16cid:durableId="1F086D43"/>
  <w16cid:commentId w16cid:paraId="5C4E8686" w16cid:durableId="1F086D44"/>
  <w16cid:commentId w16cid:paraId="420B4F5D" w16cid:durableId="1F086D45"/>
  <w16cid:commentId w16cid:paraId="75568128" w16cid:durableId="1F086D46"/>
  <w16cid:commentId w16cid:paraId="1939EC92" w16cid:durableId="1F086D47"/>
  <w16cid:commentId w16cid:paraId="6326185B" w16cid:durableId="1F086D48"/>
  <w16cid:commentId w16cid:paraId="7DF8AD92" w16cid:durableId="1F086D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B5559F" w14:textId="77777777" w:rsidR="00612756" w:rsidRDefault="00612756">
      <w:r>
        <w:separator/>
      </w:r>
    </w:p>
  </w:endnote>
  <w:endnote w:type="continuationSeparator" w:id="0">
    <w:p w14:paraId="59CF1E77" w14:textId="77777777" w:rsidR="00612756" w:rsidRDefault="0061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Symbol">
    <w:altName w:val="Arial Unicode MS"/>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ArialMT">
    <w:altName w:val="Arial"/>
    <w:panose1 w:val="020B0604020202020204"/>
    <w:charset w:val="00"/>
    <w:family w:val="swiss"/>
    <w:pitch w:val="variable"/>
    <w:sig w:usb0="E0002AFF" w:usb1="C0007843" w:usb2="00000009" w:usb3="00000000" w:csb0="000001FF" w:csb1="00000000"/>
  </w:font>
  <w:font w:name="TimesNewRomanPSMT">
    <w:panose1 w:val="02020603050405020304"/>
    <w:charset w:val="00"/>
    <w:family w:val="roman"/>
    <w:pitch w:val="variable"/>
    <w:sig w:usb0="E0002AEF" w:usb1="C0007841"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 w:name="Courier">
    <w:panose1 w:val="02000500000000000000"/>
    <w:charset w:val="00"/>
    <w:family w:val="auto"/>
    <w:pitch w:val="variable"/>
    <w:sig w:usb0="00000003" w:usb1="00000000" w:usb2="00000000" w:usb3="00000000" w:csb0="00000003" w:csb1="00000000"/>
  </w:font>
  <w:font w:name="CourierNewPSMT">
    <w:altName w:val="Courier New"/>
    <w:panose1 w:val="02070309020205020404"/>
    <w:charset w:val="00"/>
    <w:family w:val="roma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Roman">
    <w:altName w:val="Times"/>
    <w:panose1 w:val="00000500000000020000"/>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20B0604020202020204"/>
    <w:charset w:val="4D"/>
    <w:family w:val="roman"/>
    <w:notTrueType/>
    <w:pitch w:val="default"/>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90535" w14:paraId="226D78D9" w14:textId="77777777">
      <w:trPr>
        <w:cantSplit/>
        <w:jc w:val="center"/>
      </w:trPr>
      <w:tc>
        <w:tcPr>
          <w:tcW w:w="4876" w:type="dxa"/>
          <w:tcBorders>
            <w:top w:val="nil"/>
            <w:left w:val="nil"/>
            <w:bottom w:val="nil"/>
            <w:right w:val="nil"/>
          </w:tcBorders>
        </w:tcPr>
        <w:p w14:paraId="571BAB3E" w14:textId="723C6AD0" w:rsidR="00A90535" w:rsidRDefault="00A90535">
          <w:pPr>
            <w:pStyle w:val="Footer"/>
            <w:spacing w:before="540"/>
          </w:pPr>
          <w:r>
            <w:fldChar w:fldCharType="begin"/>
          </w:r>
          <w:r>
            <w:instrText xml:space="preserve">\PAGE \* ROMAN \* LOWER \* CHARFORMAT </w:instrText>
          </w:r>
          <w:r>
            <w:fldChar w:fldCharType="separate"/>
          </w:r>
          <w:r>
            <w:rPr>
              <w:noProof/>
            </w:rPr>
            <w:t>viii</w:t>
          </w:r>
          <w:r>
            <w:rPr>
              <w:noProof/>
            </w:rPr>
            <w:fldChar w:fldCharType="end"/>
          </w:r>
        </w:p>
      </w:tc>
      <w:tc>
        <w:tcPr>
          <w:tcW w:w="4876" w:type="dxa"/>
          <w:tcBorders>
            <w:top w:val="nil"/>
            <w:left w:val="nil"/>
            <w:bottom w:val="nil"/>
            <w:right w:val="nil"/>
          </w:tcBorders>
        </w:tcPr>
        <w:p w14:paraId="5B854323" w14:textId="77777777" w:rsidR="00A90535" w:rsidRDefault="00A90535"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A90535" w:rsidRDefault="00A905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90535" w14:paraId="0CA4EBDE" w14:textId="77777777">
      <w:trPr>
        <w:cantSplit/>
        <w:jc w:val="center"/>
      </w:trPr>
      <w:tc>
        <w:tcPr>
          <w:tcW w:w="4876" w:type="dxa"/>
          <w:tcBorders>
            <w:top w:val="nil"/>
            <w:left w:val="nil"/>
            <w:bottom w:val="nil"/>
            <w:right w:val="nil"/>
          </w:tcBorders>
        </w:tcPr>
        <w:p w14:paraId="34783285" w14:textId="77777777" w:rsidR="00A90535" w:rsidRDefault="00A90535"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2EA5FAA1" w:rsidR="00A90535" w:rsidRDefault="00A90535">
          <w:pPr>
            <w:pStyle w:val="Footer"/>
            <w:spacing w:before="540"/>
            <w:jc w:val="right"/>
          </w:pPr>
          <w:r>
            <w:fldChar w:fldCharType="begin"/>
          </w:r>
          <w:r>
            <w:instrText xml:space="preserve">\PAGE \* ROMAN \* LOWER \* CHARFORMAT </w:instrText>
          </w:r>
          <w:r>
            <w:fldChar w:fldCharType="separate"/>
          </w:r>
          <w:r>
            <w:rPr>
              <w:noProof/>
            </w:rPr>
            <w:t>ix</w:t>
          </w:r>
          <w:r>
            <w:rPr>
              <w:noProof/>
            </w:rPr>
            <w:fldChar w:fldCharType="end"/>
          </w:r>
        </w:p>
      </w:tc>
    </w:tr>
  </w:tbl>
  <w:p w14:paraId="2DF96045" w14:textId="77777777" w:rsidR="00A90535" w:rsidRDefault="00A9053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D734" w14:textId="77777777" w:rsidR="00A90535" w:rsidRDefault="00A905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90535" w14:paraId="497DD43C" w14:textId="77777777">
      <w:trPr>
        <w:cantSplit/>
        <w:jc w:val="center"/>
      </w:trPr>
      <w:tc>
        <w:tcPr>
          <w:tcW w:w="4876" w:type="dxa"/>
          <w:tcBorders>
            <w:top w:val="nil"/>
            <w:left w:val="nil"/>
            <w:bottom w:val="nil"/>
            <w:right w:val="nil"/>
          </w:tcBorders>
        </w:tcPr>
        <w:p w14:paraId="35CD27FC" w14:textId="344CA55C" w:rsidR="00A90535" w:rsidRDefault="00A90535">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188</w:t>
          </w:r>
          <w:r>
            <w:rPr>
              <w:b/>
              <w:bCs/>
            </w:rPr>
            <w:fldChar w:fldCharType="end"/>
          </w:r>
        </w:p>
      </w:tc>
      <w:tc>
        <w:tcPr>
          <w:tcW w:w="4876" w:type="dxa"/>
          <w:tcBorders>
            <w:top w:val="nil"/>
            <w:left w:val="nil"/>
            <w:bottom w:val="nil"/>
            <w:right w:val="nil"/>
          </w:tcBorders>
        </w:tcPr>
        <w:p w14:paraId="1A83B32F" w14:textId="77777777" w:rsidR="00A90535" w:rsidRDefault="00A90535">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A90535" w:rsidRDefault="00A9053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A90535" w14:paraId="3349E80A" w14:textId="77777777">
      <w:trPr>
        <w:cantSplit/>
      </w:trPr>
      <w:tc>
        <w:tcPr>
          <w:tcW w:w="4876" w:type="dxa"/>
          <w:tcBorders>
            <w:top w:val="nil"/>
            <w:left w:val="nil"/>
            <w:bottom w:val="nil"/>
            <w:right w:val="nil"/>
          </w:tcBorders>
        </w:tcPr>
        <w:p w14:paraId="7D9CA72B" w14:textId="77777777" w:rsidR="00A90535" w:rsidRDefault="00A90535"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043C3E7F" w:rsidR="00A90535" w:rsidRDefault="00A90535">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187</w:t>
          </w:r>
          <w:r>
            <w:rPr>
              <w:b/>
              <w:bCs/>
            </w:rPr>
            <w:fldChar w:fldCharType="end"/>
          </w:r>
        </w:p>
      </w:tc>
    </w:tr>
  </w:tbl>
  <w:p w14:paraId="35579B54" w14:textId="77777777" w:rsidR="00A90535" w:rsidRDefault="00A90535">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90535" w14:paraId="04CE88D7" w14:textId="77777777">
      <w:trPr>
        <w:cantSplit/>
        <w:jc w:val="center"/>
      </w:trPr>
      <w:tc>
        <w:tcPr>
          <w:tcW w:w="4876" w:type="dxa"/>
          <w:tcBorders>
            <w:top w:val="nil"/>
            <w:left w:val="nil"/>
            <w:bottom w:val="nil"/>
            <w:right w:val="nil"/>
          </w:tcBorders>
        </w:tcPr>
        <w:p w14:paraId="615C8735" w14:textId="77777777" w:rsidR="00A90535" w:rsidRDefault="00A90535"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5236675C" w:rsidR="00A90535" w:rsidRDefault="00A90535"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10</w:t>
          </w:r>
          <w:r>
            <w:rPr>
              <w:b/>
              <w:bCs/>
            </w:rPr>
            <w:fldChar w:fldCharType="end"/>
          </w:r>
        </w:p>
      </w:tc>
    </w:tr>
  </w:tbl>
  <w:p w14:paraId="02644B0B" w14:textId="77777777" w:rsidR="00A90535" w:rsidRDefault="00A90535">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F23B4" w14:textId="77777777" w:rsidR="00612756" w:rsidRDefault="00612756">
      <w:r>
        <w:separator/>
      </w:r>
    </w:p>
  </w:footnote>
  <w:footnote w:type="continuationSeparator" w:id="0">
    <w:p w14:paraId="2ADE7F3F" w14:textId="77777777" w:rsidR="00612756" w:rsidRDefault="00612756">
      <w:r>
        <w:continuationSeparator/>
      </w:r>
    </w:p>
  </w:footnote>
  <w:footnote w:id="1">
    <w:p w14:paraId="36D00EA6" w14:textId="77777777" w:rsidR="00A90535" w:rsidRDefault="00A90535" w:rsidP="00466D60">
      <w:pPr>
        <w:pStyle w:val="FootnoteText"/>
      </w:pPr>
      <w:r>
        <w:rPr>
          <w:rStyle w:val="FootnoteReference"/>
        </w:rPr>
        <w:footnoteRef/>
      </w:r>
      <w:r>
        <w:t xml:space="preserve"> Using the physical memory address to access the memory location.</w:t>
      </w:r>
    </w:p>
  </w:footnote>
  <w:footnote w:id="2">
    <w:p w14:paraId="66CED2EA" w14:textId="68C5FF53" w:rsidR="00A90535" w:rsidRPr="0024369C" w:rsidRDefault="00A90535"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A90535" w:rsidRDefault="00A90535">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A90535" w:rsidRDefault="00A90535">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A90535" w:rsidRDefault="00A90535">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A90535" w:rsidRDefault="00A90535">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A90535" w:rsidRDefault="00A90535">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A90535" w:rsidRDefault="00A90535" w:rsidP="003D57B2">
      <w:pPr>
        <w:pStyle w:val="FootnoteText"/>
      </w:pPr>
      <w:r>
        <w:rPr>
          <w:rStyle w:val="FootnoteReference"/>
        </w:rPr>
        <w:footnoteRef/>
      </w:r>
      <w:r>
        <w:t xml:space="preserve"> This may cause the failure to propagate to other threads.</w:t>
      </w:r>
    </w:p>
  </w:footnote>
  <w:footnote w:id="9">
    <w:p w14:paraId="41817FBD" w14:textId="693AD80D" w:rsidR="00A90535" w:rsidRDefault="00A90535"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A90535" w:rsidRDefault="00A90535"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A90535" w:rsidRDefault="00A90535">
      <w:pPr>
        <w:pStyle w:val="FootnoteText"/>
      </w:pPr>
      <w:r>
        <w:rPr>
          <w:rStyle w:val="FootnoteReference"/>
        </w:rPr>
        <w:footnoteRef/>
      </w:r>
      <w:r>
        <w:t xml:space="preserve"> This may require escrow on the source code for proprietary software.</w:t>
      </w:r>
    </w:p>
  </w:footnote>
  <w:footnote w:id="12">
    <w:p w14:paraId="10455AF8" w14:textId="45F305F8" w:rsidR="00A90535" w:rsidRDefault="00A90535">
      <w:pPr>
        <w:pStyle w:val="FootnoteText"/>
      </w:pPr>
      <w:r>
        <w:rPr>
          <w:rStyle w:val="FootnoteReference"/>
        </w:rPr>
        <w:footnoteRef/>
      </w:r>
      <w:r>
        <w:t xml:space="preserve"> </w:t>
      </w:r>
      <w:r w:rsidRPr="002D21CE">
        <w:rPr>
          <w:rFonts w:eastAsia="MS PGothic"/>
          <w:lang w:eastAsia="ja-JP"/>
        </w:rPr>
        <w:t>For example, ID 1 could map to "inbox.txt" and ID 2 could map to "profile.txt". Features such as the ESAPI AccessReferenceMap provide this capability.</w:t>
      </w:r>
    </w:p>
  </w:footnote>
  <w:footnote w:id="13">
    <w:p w14:paraId="022759B2" w14:textId="324F1091" w:rsidR="00A90535" w:rsidDel="00DD5D36" w:rsidRDefault="00A90535">
      <w:pPr>
        <w:pStyle w:val="FootnoteText"/>
        <w:rPr>
          <w:del w:id="1142" w:author="Stephen Michell" w:date="2018-06-29T15:03:00Z"/>
        </w:rPr>
      </w:pPr>
      <w:del w:id="1143" w:author="Stephen Michell" w:date="2018-06-29T15:03:00Z">
        <w:r w:rsidDel="00DD5D36">
          <w:rPr>
            <w:rStyle w:val="FootnoteReference"/>
          </w:rPr>
          <w:footnoteRef/>
        </w:r>
        <w:r w:rsidDel="00DD5D36">
          <w:delText xml:space="preserve"> </w:delText>
        </w:r>
        <w:r w:rsidRPr="002D21CE" w:rsidDel="00DD5D36">
          <w:rPr>
            <w:rFonts w:eastAsia="MS PGothic"/>
            <w:lang w:eastAsia="ja-JP"/>
          </w:rPr>
          <w:delText>Attackers can bypass the client-side checks by modifying values after the checks have been performed, or by changing the client to remove the client-side checks entirely. Then, these modified values would be submitted to the server.</w:delText>
        </w:r>
      </w:del>
    </w:p>
  </w:footnote>
  <w:footnote w:id="14">
    <w:p w14:paraId="65FCDDCB" w14:textId="5C416F70" w:rsidR="00A90535" w:rsidRDefault="00A90535">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A90535" w:rsidRDefault="00A90535">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A90535" w:rsidRDefault="00A90535">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A90535" w:rsidRDefault="00A90535">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A90535" w:rsidRDefault="00A90535">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A90535" w:rsidRDefault="00A90535"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A90535" w:rsidRDefault="00A90535">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21">
    <w:p w14:paraId="1558EF3C" w14:textId="6A586F71" w:rsidR="00A90535" w:rsidRDefault="00A90535">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A90535" w:rsidRPr="00186315" w:rsidRDefault="00A90535"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0E1320C9" w:rsidR="00A90535" w:rsidRDefault="00A90535">
      <w:pPr>
        <w:pStyle w:val="FootnoteText"/>
      </w:pPr>
      <w:r>
        <w:rPr>
          <w:rStyle w:val="FootnoteReference"/>
        </w:rPr>
        <w:footnoteRef/>
      </w:r>
      <w:r>
        <w:t xml:space="preserve"> </w:t>
      </w:r>
      <w:r w:rsidRPr="002D21CE">
        <w:rPr>
          <w:rFonts w:eastAsia="MS PGothic"/>
          <w:lang w:eastAsia="ja-JP"/>
        </w:rPr>
        <w:t xml:space="preserve">This may increase the expense when processing incoming authentication requests, but if the hashed </w:t>
      </w:r>
      <w:del w:id="1403" w:author="Stephen Michell" w:date="2018-06-20T12:42:00Z">
        <w:r w:rsidRPr="002D21CE" w:rsidDel="005563B7">
          <w:rPr>
            <w:rFonts w:eastAsia="MS PGothic"/>
            <w:lang w:eastAsia="ja-JP"/>
          </w:rPr>
          <w:delText>password</w:delText>
        </w:r>
      </w:del>
      <w:ins w:id="1404" w:author="Stephen Michell" w:date="2018-06-20T12:42:00Z">
        <w:r>
          <w:rPr>
            <w:rFonts w:eastAsia="MS PGothic"/>
            <w:lang w:eastAsia="ja-JP"/>
          </w:rPr>
          <w:t>credential</w:t>
        </w:r>
      </w:ins>
      <w:r w:rsidRPr="002D21CE">
        <w:rPr>
          <w:rFonts w:eastAsia="MS PGothic"/>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12632330" w:rsidR="00A90535" w:rsidRDefault="00A90535" w:rsidP="00E6431C">
      <w:pPr>
        <w:pStyle w:val="FootnoteText"/>
      </w:pPr>
      <w:r>
        <w:rPr>
          <w:rStyle w:val="FootnoteReference"/>
        </w:rPr>
        <w:footnoteRef/>
      </w:r>
      <w:r>
        <w:t xml:space="preserve"> </w:t>
      </w:r>
      <w:r w:rsidRPr="007638CB">
        <w:rPr>
          <w:lang w:val="en-CA"/>
        </w:rPr>
        <w:t xml:space="preserve">Such monitoring is </w:t>
      </w:r>
      <w:del w:id="1406" w:author="Tullio Vardanega" w:date="2018-07-27T11:25:00Z">
        <w:r w:rsidRPr="007638CB" w:rsidDel="00780057">
          <w:rPr>
            <w:lang w:val="en-CA"/>
          </w:rPr>
          <w:delText xml:space="preserve">almost always </w:delText>
        </w:r>
      </w:del>
      <w:ins w:id="1407" w:author="Tullio Vardanega" w:date="2018-07-27T11:25:00Z">
        <w:r>
          <w:rPr>
            <w:lang w:val="en-CA"/>
          </w:rPr>
          <w:t xml:space="preserve">usually </w:t>
        </w:r>
      </w:ins>
      <w:r w:rsidRPr="007638CB">
        <w:rPr>
          <w:lang w:val="en-CA"/>
        </w:rPr>
        <w:t>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5">
    <w:p w14:paraId="21185767" w14:textId="26805A1A" w:rsidR="00A90535" w:rsidRDefault="00A90535">
      <w:pPr>
        <w:pStyle w:val="FootnoteText"/>
      </w:pPr>
      <w:r>
        <w:rPr>
          <w:rStyle w:val="FootnoteReference"/>
        </w:rPr>
        <w:footnoteRef/>
      </w:r>
      <w:r>
        <w:t xml:space="preserve"> </w:t>
      </w:r>
      <w:del w:id="1414" w:author="Stephen Michell" w:date="2018-07-29T17:46:00Z">
        <w:r w:rsidRPr="00780FE2" w:rsidDel="009E1A83">
          <w:rPr>
            <w:b/>
            <w:szCs w:val="24"/>
          </w:rPr>
          <w:delText>Note:</w:delText>
        </w:r>
        <w:r w:rsidRPr="00780FE2" w:rsidDel="009E1A83">
          <w:rPr>
            <w:szCs w:val="24"/>
          </w:rPr>
          <w:delText xml:space="preserve"> </w:delText>
        </w:r>
      </w:del>
      <w:r w:rsidRPr="00780FE2">
        <w:rPr>
          <w:szCs w:val="24"/>
        </w:rPr>
        <w:t xml:space="preserve">Several implementations of the POSIX </w:t>
      </w:r>
      <w:r w:rsidRPr="00780FE2">
        <w:rPr>
          <w:rFonts w:ascii="Courier New" w:hAnsi="Courier New"/>
          <w:szCs w:val="24"/>
        </w:rPr>
        <w:t>mlock()</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r w:rsidRPr="00780FE2">
        <w:rPr>
          <w:rFonts w:ascii="Courier New" w:hAnsi="Courier New"/>
          <w:szCs w:val="24"/>
        </w:rPr>
        <w:t>VirtualLock()</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del w:id="1415" w:author="Stephen Michell" w:date="2018-07-29T17:47:00Z">
        <w:r w:rsidDel="009E1A83">
          <w:rPr>
            <w:szCs w:val="24"/>
          </w:rPr>
          <w:delText xml:space="preserve"> </w:delText>
        </w:r>
        <w:r w:rsidRPr="00780FE2" w:rsidDel="009E1A83">
          <w:rPr>
            <w:szCs w:val="24"/>
          </w:rPr>
          <w:delText xml:space="preserve">However, </w:delText>
        </w:r>
      </w:del>
      <w:ins w:id="1416" w:author="Stephen Michell" w:date="2018-07-29T17:47:00Z">
        <w:r w:rsidR="009E1A83">
          <w:rPr>
            <w:szCs w:val="24"/>
          </w:rPr>
          <w:t>S</w:t>
        </w:r>
      </w:ins>
      <w:del w:id="1417" w:author="Stephen Michell" w:date="2018-07-29T17:47:00Z">
        <w:r w:rsidRPr="00780FE2" w:rsidDel="009E1A83">
          <w:rPr>
            <w:szCs w:val="24"/>
          </w:rPr>
          <w:delText>s</w:delText>
        </w:r>
      </w:del>
      <w:r w:rsidRPr="00780FE2">
        <w:rPr>
          <w:szCs w:val="24"/>
        </w:rPr>
        <w:t>uch usage</w:t>
      </w:r>
      <w:ins w:id="1418" w:author="Stephen Michell" w:date="2018-07-29T17:47:00Z">
        <w:r w:rsidR="009E1A83">
          <w:rPr>
            <w:szCs w:val="24"/>
          </w:rPr>
          <w:t>, h</w:t>
        </w:r>
        <w:r w:rsidR="009E1A83" w:rsidRPr="00780FE2">
          <w:rPr>
            <w:szCs w:val="24"/>
          </w:rPr>
          <w:t>oweve</w:t>
        </w:r>
        <w:r w:rsidR="009E1A83">
          <w:rPr>
            <w:szCs w:val="24"/>
          </w:rPr>
          <w:t>,</w:t>
        </w:r>
        <w:r w:rsidR="009E1A83" w:rsidRPr="00780FE2">
          <w:rPr>
            <w:szCs w:val="24"/>
          </w:rPr>
          <w:t>r</w:t>
        </w:r>
      </w:ins>
      <w:r w:rsidRPr="00780FE2">
        <w:rPr>
          <w:szCs w:val="24"/>
        </w:rPr>
        <w:t xml:space="preserve"> is not portable.</w:t>
      </w:r>
    </w:p>
  </w:footnote>
  <w:footnote w:id="26">
    <w:p w14:paraId="4A30BFE8" w14:textId="6C6C0E76" w:rsidR="00A90535" w:rsidRPr="008A1B88" w:rsidRDefault="00A90535" w:rsidP="00FE415F">
      <w:pPr>
        <w:pStyle w:val="FootnoteText"/>
        <w:rPr>
          <w:ins w:id="1751" w:author="Stephen Michell" w:date="2018-04-27T01:57:00Z"/>
          <w:lang w:val="en-CA"/>
        </w:rPr>
      </w:pPr>
      <w:ins w:id="1752" w:author="Stephen Michell" w:date="2018-04-27T01:57:00Z">
        <w:r>
          <w:rPr>
            <w:rStyle w:val="FootnoteReference"/>
          </w:rPr>
          <w:footnoteRef/>
        </w:r>
        <w:r>
          <w:t xml:space="preserve"> </w:t>
        </w:r>
        <w:r>
          <w:rPr>
            <w:lang w:val="en-CA"/>
          </w:rPr>
          <w:t xml:space="preserve">Examples of classic time roll-overs include the year 2000 issues when many time recording formats relied on a two-digit format for the year, resulting in year 2000 being rolled back to zero; </w:t>
        </w:r>
      </w:ins>
      <w:ins w:id="1753" w:author="Stephen Michell" w:date="2018-06-20T14:54:00Z">
        <w:r>
          <w:rPr>
            <w:lang w:val="en-CA"/>
          </w:rPr>
          <w:t xml:space="preserve">and </w:t>
        </w:r>
      </w:ins>
      <w:ins w:id="1754" w:author="Stephen Michell" w:date="2018-04-27T01:57:00Z">
        <w:r>
          <w:rPr>
            <w:lang w:val="en-CA"/>
          </w:rPr>
          <w:t>the roll-over of 32-bit seconds counting after 4 billion microseconds (or about 4 million seconds).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DDF77" w14:textId="629A7C46" w:rsidR="00A90535" w:rsidRPr="00BD083E" w:rsidRDefault="00A90535">
    <w:pPr>
      <w:pStyle w:val="Header"/>
      <w:rPr>
        <w:color w:val="000000"/>
      </w:rPr>
    </w:pPr>
    <w:r>
      <w:rPr>
        <w:color w:val="000000"/>
      </w:rPr>
      <w:t>WG 23/N 0751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400A2" w14:textId="58CCF21D" w:rsidR="00A90535" w:rsidRDefault="00A90535" w:rsidP="002D21CE">
    <w:pPr>
      <w:pStyle w:val="Header"/>
      <w:jc w:val="center"/>
      <w:rPr>
        <w:color w:val="000000"/>
      </w:rPr>
    </w:pPr>
    <w:sdt>
      <w:sdtPr>
        <w:rPr>
          <w:color w:val="000000"/>
        </w:rPr>
        <w:id w:val="-460811180"/>
        <w:docPartObj>
          <w:docPartGallery w:val="Watermarks"/>
          <w:docPartUnique/>
        </w:docPartObj>
      </w:sdtPr>
      <w:sdtContent>
        <w:r w:rsidR="00612756">
          <w:rPr>
            <w:noProof/>
            <w:color w:val="000000"/>
            <w:lang w:eastAsia="zh-TW"/>
          </w:rPr>
          <w:pict w14:anchorId="1C5C10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left:0;text-align:left;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70DCF" w14:textId="77777777" w:rsidR="00A90535" w:rsidRDefault="00A905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A90535"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A90535" w:rsidRPr="00BD083E" w:rsidRDefault="00A90535">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A90535" w:rsidRPr="00BD083E" w:rsidRDefault="00A90535">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A90535" w:rsidRDefault="00A905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6"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1"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15:restartNumberingAfterBreak="0">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7"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0"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7"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8"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9"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1"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6"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8"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9"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2"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8"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9"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20"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23"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7"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9"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33"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42"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43"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8"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2"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3"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0"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3" w15:restartNumberingAfterBreak="0">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2"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8"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0"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3"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7"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11"/>
  </w:num>
  <w:num w:numId="3">
    <w:abstractNumId w:val="192"/>
  </w:num>
  <w:num w:numId="4">
    <w:abstractNumId w:val="40"/>
  </w:num>
  <w:num w:numId="5">
    <w:abstractNumId w:val="81"/>
  </w:num>
  <w:num w:numId="6">
    <w:abstractNumId w:val="181"/>
  </w:num>
  <w:num w:numId="7">
    <w:abstractNumId w:val="187"/>
  </w:num>
  <w:num w:numId="8">
    <w:abstractNumId w:val="35"/>
  </w:num>
  <w:num w:numId="9">
    <w:abstractNumId w:val="56"/>
  </w:num>
  <w:num w:numId="10">
    <w:abstractNumId w:val="55"/>
  </w:num>
  <w:num w:numId="11">
    <w:abstractNumId w:val="25"/>
  </w:num>
  <w:num w:numId="12">
    <w:abstractNumId w:val="37"/>
  </w:num>
  <w:num w:numId="13">
    <w:abstractNumId w:val="67"/>
  </w:num>
  <w:num w:numId="14">
    <w:abstractNumId w:val="172"/>
  </w:num>
  <w:num w:numId="15">
    <w:abstractNumId w:val="167"/>
  </w:num>
  <w:num w:numId="16">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1"/>
  </w:num>
  <w:num w:numId="19">
    <w:abstractNumId w:val="188"/>
  </w:num>
  <w:num w:numId="20">
    <w:abstractNumId w:val="26"/>
  </w:num>
  <w:num w:numId="21">
    <w:abstractNumId w:val="153"/>
  </w:num>
  <w:num w:numId="22">
    <w:abstractNumId w:val="6"/>
  </w:num>
  <w:num w:numId="23">
    <w:abstractNumId w:val="7"/>
  </w:num>
  <w:num w:numId="24">
    <w:abstractNumId w:val="186"/>
  </w:num>
  <w:num w:numId="25">
    <w:abstractNumId w:val="179"/>
  </w:num>
  <w:num w:numId="26">
    <w:abstractNumId w:val="91"/>
  </w:num>
  <w:num w:numId="27">
    <w:abstractNumId w:val="114"/>
  </w:num>
  <w:num w:numId="28">
    <w:abstractNumId w:val="170"/>
  </w:num>
  <w:num w:numId="29">
    <w:abstractNumId w:val="8"/>
  </w:num>
  <w:num w:numId="30">
    <w:abstractNumId w:val="207"/>
  </w:num>
  <w:num w:numId="31">
    <w:abstractNumId w:val="156"/>
  </w:num>
  <w:num w:numId="32">
    <w:abstractNumId w:val="121"/>
  </w:num>
  <w:num w:numId="33">
    <w:abstractNumId w:val="123"/>
  </w:num>
  <w:num w:numId="34">
    <w:abstractNumId w:val="42"/>
  </w:num>
  <w:num w:numId="35">
    <w:abstractNumId w:val="111"/>
  </w:num>
  <w:num w:numId="36">
    <w:abstractNumId w:val="196"/>
  </w:num>
  <w:num w:numId="37">
    <w:abstractNumId w:val="83"/>
  </w:num>
  <w:num w:numId="38">
    <w:abstractNumId w:val="143"/>
  </w:num>
  <w:num w:numId="39">
    <w:abstractNumId w:val="82"/>
  </w:num>
  <w:num w:numId="40">
    <w:abstractNumId w:val="119"/>
  </w:num>
  <w:num w:numId="41">
    <w:abstractNumId w:val="49"/>
  </w:num>
  <w:num w:numId="42">
    <w:abstractNumId w:val="65"/>
  </w:num>
  <w:num w:numId="43">
    <w:abstractNumId w:val="112"/>
  </w:num>
  <w:num w:numId="44">
    <w:abstractNumId w:val="129"/>
  </w:num>
  <w:num w:numId="45">
    <w:abstractNumId w:val="96"/>
  </w:num>
  <w:num w:numId="46">
    <w:abstractNumId w:val="46"/>
  </w:num>
  <w:num w:numId="47">
    <w:abstractNumId w:val="115"/>
  </w:num>
  <w:num w:numId="48">
    <w:abstractNumId w:val="200"/>
  </w:num>
  <w:num w:numId="49">
    <w:abstractNumId w:val="145"/>
  </w:num>
  <w:num w:numId="50">
    <w:abstractNumId w:val="140"/>
  </w:num>
  <w:num w:numId="51">
    <w:abstractNumId w:val="158"/>
  </w:num>
  <w:num w:numId="52">
    <w:abstractNumId w:val="194"/>
  </w:num>
  <w:num w:numId="53">
    <w:abstractNumId w:val="87"/>
  </w:num>
  <w:num w:numId="54">
    <w:abstractNumId w:val="16"/>
  </w:num>
  <w:num w:numId="55">
    <w:abstractNumId w:val="131"/>
  </w:num>
  <w:num w:numId="56">
    <w:abstractNumId w:val="201"/>
  </w:num>
  <w:num w:numId="57">
    <w:abstractNumId w:val="45"/>
  </w:num>
  <w:num w:numId="58">
    <w:abstractNumId w:val="109"/>
  </w:num>
  <w:num w:numId="59">
    <w:abstractNumId w:val="31"/>
  </w:num>
  <w:num w:numId="60">
    <w:abstractNumId w:val="148"/>
  </w:num>
  <w:num w:numId="61">
    <w:abstractNumId w:val="138"/>
  </w:num>
  <w:num w:numId="62">
    <w:abstractNumId w:val="72"/>
  </w:num>
  <w:num w:numId="63">
    <w:abstractNumId w:val="124"/>
  </w:num>
  <w:num w:numId="64">
    <w:abstractNumId w:val="85"/>
  </w:num>
  <w:num w:numId="65">
    <w:abstractNumId w:val="215"/>
  </w:num>
  <w:num w:numId="66">
    <w:abstractNumId w:val="102"/>
  </w:num>
  <w:num w:numId="67">
    <w:abstractNumId w:val="195"/>
  </w:num>
  <w:num w:numId="68">
    <w:abstractNumId w:val="69"/>
  </w:num>
  <w:num w:numId="69">
    <w:abstractNumId w:val="150"/>
  </w:num>
  <w:num w:numId="70">
    <w:abstractNumId w:val="52"/>
  </w:num>
  <w:num w:numId="71">
    <w:abstractNumId w:val="152"/>
  </w:num>
  <w:num w:numId="72">
    <w:abstractNumId w:val="136"/>
  </w:num>
  <w:num w:numId="73">
    <w:abstractNumId w:val="135"/>
  </w:num>
  <w:num w:numId="74">
    <w:abstractNumId w:val="36"/>
  </w:num>
  <w:num w:numId="75">
    <w:abstractNumId w:val="71"/>
  </w:num>
  <w:num w:numId="76">
    <w:abstractNumId w:val="144"/>
  </w:num>
  <w:num w:numId="77">
    <w:abstractNumId w:val="48"/>
  </w:num>
  <w:num w:numId="78">
    <w:abstractNumId w:val="127"/>
  </w:num>
  <w:num w:numId="79">
    <w:abstractNumId w:val="75"/>
  </w:num>
  <w:num w:numId="80">
    <w:abstractNumId w:val="105"/>
  </w:num>
  <w:num w:numId="81">
    <w:abstractNumId w:val="184"/>
  </w:num>
  <w:num w:numId="82">
    <w:abstractNumId w:val="203"/>
  </w:num>
  <w:num w:numId="83">
    <w:abstractNumId w:val="106"/>
  </w:num>
  <w:num w:numId="84">
    <w:abstractNumId w:val="33"/>
  </w:num>
  <w:num w:numId="85">
    <w:abstractNumId w:val="117"/>
  </w:num>
  <w:num w:numId="86">
    <w:abstractNumId w:val="64"/>
  </w:num>
  <w:num w:numId="87">
    <w:abstractNumId w:val="216"/>
  </w:num>
  <w:num w:numId="88">
    <w:abstractNumId w:val="212"/>
  </w:num>
  <w:num w:numId="89">
    <w:abstractNumId w:val="79"/>
  </w:num>
  <w:num w:numId="90">
    <w:abstractNumId w:val="159"/>
  </w:num>
  <w:num w:numId="91">
    <w:abstractNumId w:val="166"/>
  </w:num>
  <w:num w:numId="92">
    <w:abstractNumId w:val="204"/>
  </w:num>
  <w:num w:numId="93">
    <w:abstractNumId w:val="171"/>
  </w:num>
  <w:num w:numId="94">
    <w:abstractNumId w:val="177"/>
  </w:num>
  <w:num w:numId="95">
    <w:abstractNumId w:val="108"/>
  </w:num>
  <w:num w:numId="96">
    <w:abstractNumId w:val="63"/>
  </w:num>
  <w:num w:numId="97">
    <w:abstractNumId w:val="116"/>
  </w:num>
  <w:num w:numId="98">
    <w:abstractNumId w:val="86"/>
  </w:num>
  <w:num w:numId="99">
    <w:abstractNumId w:val="142"/>
  </w:num>
  <w:num w:numId="100">
    <w:abstractNumId w:val="208"/>
  </w:num>
  <w:num w:numId="101">
    <w:abstractNumId w:val="28"/>
  </w:num>
  <w:num w:numId="102">
    <w:abstractNumId w:val="163"/>
  </w:num>
  <w:num w:numId="103">
    <w:abstractNumId w:val="193"/>
  </w:num>
  <w:num w:numId="104">
    <w:abstractNumId w:val="21"/>
  </w:num>
  <w:num w:numId="105">
    <w:abstractNumId w:val="15"/>
  </w:num>
  <w:num w:numId="106">
    <w:abstractNumId w:val="154"/>
  </w:num>
  <w:num w:numId="107">
    <w:abstractNumId w:val="88"/>
  </w:num>
  <w:num w:numId="108">
    <w:abstractNumId w:val="47"/>
  </w:num>
  <w:num w:numId="109">
    <w:abstractNumId w:val="120"/>
  </w:num>
  <w:num w:numId="110">
    <w:abstractNumId w:val="189"/>
  </w:num>
  <w:num w:numId="111">
    <w:abstractNumId w:val="32"/>
  </w:num>
  <w:num w:numId="112">
    <w:abstractNumId w:val="180"/>
  </w:num>
  <w:num w:numId="113">
    <w:abstractNumId w:val="149"/>
  </w:num>
  <w:num w:numId="114">
    <w:abstractNumId w:val="176"/>
  </w:num>
  <w:num w:numId="115">
    <w:abstractNumId w:val="104"/>
  </w:num>
  <w:num w:numId="116">
    <w:abstractNumId w:val="103"/>
  </w:num>
  <w:num w:numId="117">
    <w:abstractNumId w:val="93"/>
  </w:num>
  <w:num w:numId="118">
    <w:abstractNumId w:val="10"/>
  </w:num>
  <w:num w:numId="119">
    <w:abstractNumId w:val="165"/>
  </w:num>
  <w:num w:numId="120">
    <w:abstractNumId w:val="107"/>
  </w:num>
  <w:num w:numId="121">
    <w:abstractNumId w:val="89"/>
  </w:num>
  <w:num w:numId="122">
    <w:abstractNumId w:val="182"/>
  </w:num>
  <w:num w:numId="123">
    <w:abstractNumId w:val="168"/>
  </w:num>
  <w:num w:numId="124">
    <w:abstractNumId w:val="214"/>
  </w:num>
  <w:num w:numId="125">
    <w:abstractNumId w:val="14"/>
  </w:num>
  <w:num w:numId="126">
    <w:abstractNumId w:val="205"/>
  </w:num>
  <w:num w:numId="127">
    <w:abstractNumId w:val="11"/>
  </w:num>
  <w:num w:numId="128">
    <w:abstractNumId w:val="51"/>
  </w:num>
  <w:num w:numId="129">
    <w:abstractNumId w:val="209"/>
  </w:num>
  <w:num w:numId="130">
    <w:abstractNumId w:val="53"/>
  </w:num>
  <w:num w:numId="131">
    <w:abstractNumId w:val="29"/>
  </w:num>
  <w:num w:numId="132">
    <w:abstractNumId w:val="18"/>
  </w:num>
  <w:num w:numId="133">
    <w:abstractNumId w:val="174"/>
  </w:num>
  <w:num w:numId="134">
    <w:abstractNumId w:val="94"/>
  </w:num>
  <w:num w:numId="135">
    <w:abstractNumId w:val="137"/>
  </w:num>
  <w:num w:numId="136">
    <w:abstractNumId w:val="24"/>
  </w:num>
  <w:num w:numId="137">
    <w:abstractNumId w:val="130"/>
  </w:num>
  <w:num w:numId="138">
    <w:abstractNumId w:val="22"/>
  </w:num>
  <w:num w:numId="139">
    <w:abstractNumId w:val="92"/>
  </w:num>
  <w:num w:numId="140">
    <w:abstractNumId w:val="198"/>
  </w:num>
  <w:num w:numId="141">
    <w:abstractNumId w:val="110"/>
  </w:num>
  <w:num w:numId="142">
    <w:abstractNumId w:val="23"/>
  </w:num>
  <w:num w:numId="143">
    <w:abstractNumId w:val="185"/>
  </w:num>
  <w:num w:numId="144">
    <w:abstractNumId w:val="76"/>
  </w:num>
  <w:num w:numId="145">
    <w:abstractNumId w:val="101"/>
  </w:num>
  <w:num w:numId="146">
    <w:abstractNumId w:val="160"/>
  </w:num>
  <w:num w:numId="147">
    <w:abstractNumId w:val="54"/>
  </w:num>
  <w:num w:numId="148">
    <w:abstractNumId w:val="80"/>
  </w:num>
  <w:num w:numId="149">
    <w:abstractNumId w:val="155"/>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5"/>
  </w:num>
  <w:num w:numId="157">
    <w:abstractNumId w:val="57"/>
  </w:num>
  <w:num w:numId="158">
    <w:abstractNumId w:val="190"/>
  </w:num>
  <w:num w:numId="159">
    <w:abstractNumId w:val="30"/>
  </w:num>
  <w:num w:numId="160">
    <w:abstractNumId w:val="178"/>
  </w:num>
  <w:num w:numId="161">
    <w:abstractNumId w:val="12"/>
  </w:num>
  <w:num w:numId="162">
    <w:abstractNumId w:val="41"/>
  </w:num>
  <w:num w:numId="163">
    <w:abstractNumId w:val="197"/>
  </w:num>
  <w:num w:numId="164">
    <w:abstractNumId w:val="38"/>
  </w:num>
  <w:num w:numId="165">
    <w:abstractNumId w:val="157"/>
  </w:num>
  <w:num w:numId="166">
    <w:abstractNumId w:val="161"/>
  </w:num>
  <w:num w:numId="167">
    <w:abstractNumId w:val="90"/>
  </w:num>
  <w:num w:numId="168">
    <w:abstractNumId w:val="183"/>
  </w:num>
  <w:num w:numId="169">
    <w:abstractNumId w:val="73"/>
  </w:num>
  <w:num w:numId="170">
    <w:abstractNumId w:val="97"/>
  </w:num>
  <w:num w:numId="171">
    <w:abstractNumId w:val="202"/>
  </w:num>
  <w:num w:numId="172">
    <w:abstractNumId w:val="126"/>
  </w:num>
  <w:num w:numId="173">
    <w:abstractNumId w:val="20"/>
  </w:num>
  <w:num w:numId="174">
    <w:abstractNumId w:val="13"/>
  </w:num>
  <w:num w:numId="175">
    <w:abstractNumId w:val="66"/>
  </w:num>
  <w:num w:numId="176">
    <w:abstractNumId w:val="128"/>
  </w:num>
  <w:num w:numId="177">
    <w:abstractNumId w:val="27"/>
  </w:num>
  <w:num w:numId="178">
    <w:abstractNumId w:val="50"/>
  </w:num>
  <w:num w:numId="179">
    <w:abstractNumId w:val="162"/>
  </w:num>
  <w:num w:numId="180">
    <w:abstractNumId w:val="151"/>
  </w:num>
  <w:num w:numId="181">
    <w:abstractNumId w:val="169"/>
  </w:num>
  <w:num w:numId="182">
    <w:abstractNumId w:val="100"/>
  </w:num>
  <w:num w:numId="183">
    <w:abstractNumId w:val="34"/>
  </w:num>
  <w:num w:numId="184">
    <w:abstractNumId w:val="206"/>
  </w:num>
  <w:num w:numId="185">
    <w:abstractNumId w:val="113"/>
  </w:num>
  <w:num w:numId="186">
    <w:abstractNumId w:val="78"/>
  </w:num>
  <w:num w:numId="187">
    <w:abstractNumId w:val="98"/>
  </w:num>
  <w:num w:numId="188">
    <w:abstractNumId w:val="59"/>
  </w:num>
  <w:num w:numId="189">
    <w:abstractNumId w:val="43"/>
  </w:num>
  <w:num w:numId="190">
    <w:abstractNumId w:val="19"/>
  </w:num>
  <w:num w:numId="191">
    <w:abstractNumId w:val="70"/>
  </w:num>
  <w:num w:numId="192">
    <w:abstractNumId w:val="146"/>
  </w:num>
  <w:num w:numId="193">
    <w:abstractNumId w:val="95"/>
  </w:num>
  <w:num w:numId="194">
    <w:abstractNumId w:val="39"/>
  </w:num>
  <w:num w:numId="195">
    <w:abstractNumId w:val="74"/>
  </w:num>
  <w:num w:numId="196">
    <w:abstractNumId w:val="44"/>
  </w:num>
  <w:num w:numId="197">
    <w:abstractNumId w:val="77"/>
  </w:num>
  <w:num w:numId="198">
    <w:abstractNumId w:val="84"/>
  </w:num>
  <w:num w:numId="199">
    <w:abstractNumId w:val="99"/>
  </w:num>
  <w:num w:numId="200">
    <w:abstractNumId w:val="61"/>
  </w:num>
  <w:num w:numId="201">
    <w:abstractNumId w:val="147"/>
  </w:num>
  <w:num w:numId="202">
    <w:abstractNumId w:val="141"/>
  </w:num>
  <w:num w:numId="203">
    <w:abstractNumId w:val="173"/>
  </w:num>
  <w:num w:numId="204">
    <w:abstractNumId w:val="134"/>
  </w:num>
  <w:num w:numId="205">
    <w:abstractNumId w:val="60"/>
  </w:num>
  <w:num w:numId="206">
    <w:abstractNumId w:val="132"/>
  </w:num>
  <w:num w:numId="207">
    <w:abstractNumId w:val="213"/>
  </w:num>
  <w:num w:numId="208">
    <w:abstractNumId w:val="175"/>
  </w:num>
  <w:num w:numId="209">
    <w:abstractNumId w:val="17"/>
  </w:num>
  <w:num w:numId="210">
    <w:abstractNumId w:val="199"/>
  </w:num>
  <w:num w:numId="211">
    <w:abstractNumId w:val="68"/>
  </w:num>
  <w:num w:numId="212">
    <w:abstractNumId w:val="122"/>
  </w:num>
  <w:num w:numId="213">
    <w:abstractNumId w:val="58"/>
  </w:num>
  <w:num w:numId="214">
    <w:abstractNumId w:val="210"/>
  </w:num>
  <w:num w:numId="215">
    <w:abstractNumId w:val="139"/>
  </w:num>
  <w:numIdMacAtCleanup w:val="2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ullio Vardanega">
    <w15:presenceInfo w15:providerId="Windows Live" w15:userId="934174bdb0a769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7CE9"/>
    <w:rsid w:val="0002161D"/>
    <w:rsid w:val="00024700"/>
    <w:rsid w:val="000252BD"/>
    <w:rsid w:val="00026C6C"/>
    <w:rsid w:val="00026CB8"/>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2A40"/>
    <w:rsid w:val="00043001"/>
    <w:rsid w:val="00044804"/>
    <w:rsid w:val="00045C4C"/>
    <w:rsid w:val="00045EC5"/>
    <w:rsid w:val="0004670F"/>
    <w:rsid w:val="00047DC4"/>
    <w:rsid w:val="000505B2"/>
    <w:rsid w:val="000526A0"/>
    <w:rsid w:val="000531F0"/>
    <w:rsid w:val="0005525B"/>
    <w:rsid w:val="0005545F"/>
    <w:rsid w:val="00056179"/>
    <w:rsid w:val="000566ED"/>
    <w:rsid w:val="00057D0C"/>
    <w:rsid w:val="00060BDA"/>
    <w:rsid w:val="00061360"/>
    <w:rsid w:val="00061370"/>
    <w:rsid w:val="000618D5"/>
    <w:rsid w:val="0006225B"/>
    <w:rsid w:val="00062773"/>
    <w:rsid w:val="00063474"/>
    <w:rsid w:val="00063CF5"/>
    <w:rsid w:val="000657D5"/>
    <w:rsid w:val="00065B9E"/>
    <w:rsid w:val="00067BD9"/>
    <w:rsid w:val="00067E44"/>
    <w:rsid w:val="00067F9B"/>
    <w:rsid w:val="000704DD"/>
    <w:rsid w:val="000710B9"/>
    <w:rsid w:val="00071832"/>
    <w:rsid w:val="00074057"/>
    <w:rsid w:val="0007501B"/>
    <w:rsid w:val="000756B7"/>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1BA3"/>
    <w:rsid w:val="000B2406"/>
    <w:rsid w:val="000B2DF4"/>
    <w:rsid w:val="000B2F49"/>
    <w:rsid w:val="000B30DF"/>
    <w:rsid w:val="000B3925"/>
    <w:rsid w:val="000B3F49"/>
    <w:rsid w:val="000B4D52"/>
    <w:rsid w:val="000B4F3B"/>
    <w:rsid w:val="000B6119"/>
    <w:rsid w:val="000B6C86"/>
    <w:rsid w:val="000B7C2D"/>
    <w:rsid w:val="000C09F4"/>
    <w:rsid w:val="000C2425"/>
    <w:rsid w:val="000C30BA"/>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C09"/>
    <w:rsid w:val="000D69D3"/>
    <w:rsid w:val="000E0352"/>
    <w:rsid w:val="000E0555"/>
    <w:rsid w:val="000E26A0"/>
    <w:rsid w:val="000E4A7C"/>
    <w:rsid w:val="000E4D74"/>
    <w:rsid w:val="000E5525"/>
    <w:rsid w:val="000E7979"/>
    <w:rsid w:val="000E7E15"/>
    <w:rsid w:val="000E7E5C"/>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4045"/>
    <w:rsid w:val="00115117"/>
    <w:rsid w:val="0011588F"/>
    <w:rsid w:val="00116109"/>
    <w:rsid w:val="0011799A"/>
    <w:rsid w:val="001206A2"/>
    <w:rsid w:val="00120DFF"/>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4EF"/>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4A69"/>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29E2"/>
    <w:rsid w:val="001A3363"/>
    <w:rsid w:val="001A376D"/>
    <w:rsid w:val="001A4F64"/>
    <w:rsid w:val="001A4FC1"/>
    <w:rsid w:val="001A6636"/>
    <w:rsid w:val="001A7491"/>
    <w:rsid w:val="001B231E"/>
    <w:rsid w:val="001B2A1E"/>
    <w:rsid w:val="001B315C"/>
    <w:rsid w:val="001B359F"/>
    <w:rsid w:val="001B3BDF"/>
    <w:rsid w:val="001B49C6"/>
    <w:rsid w:val="001B4FF1"/>
    <w:rsid w:val="001B635A"/>
    <w:rsid w:val="001C05C1"/>
    <w:rsid w:val="001C07D6"/>
    <w:rsid w:val="001C14E3"/>
    <w:rsid w:val="001C21FC"/>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6283"/>
    <w:rsid w:val="002369DD"/>
    <w:rsid w:val="002370E4"/>
    <w:rsid w:val="00237333"/>
    <w:rsid w:val="002403A9"/>
    <w:rsid w:val="00240E5E"/>
    <w:rsid w:val="00241451"/>
    <w:rsid w:val="002414EA"/>
    <w:rsid w:val="00244198"/>
    <w:rsid w:val="0024455B"/>
    <w:rsid w:val="00245750"/>
    <w:rsid w:val="00245FF7"/>
    <w:rsid w:val="00246213"/>
    <w:rsid w:val="002462A5"/>
    <w:rsid w:val="002466A4"/>
    <w:rsid w:val="00246D1C"/>
    <w:rsid w:val="00246F0D"/>
    <w:rsid w:val="002506E3"/>
    <w:rsid w:val="00250BF3"/>
    <w:rsid w:val="00252442"/>
    <w:rsid w:val="0025282A"/>
    <w:rsid w:val="00252BC8"/>
    <w:rsid w:val="0025511E"/>
    <w:rsid w:val="002558B8"/>
    <w:rsid w:val="00255EED"/>
    <w:rsid w:val="00257F0F"/>
    <w:rsid w:val="00261179"/>
    <w:rsid w:val="00261328"/>
    <w:rsid w:val="0026157C"/>
    <w:rsid w:val="00266680"/>
    <w:rsid w:val="00270861"/>
    <w:rsid w:val="00273620"/>
    <w:rsid w:val="00273D87"/>
    <w:rsid w:val="00274490"/>
    <w:rsid w:val="00274E50"/>
    <w:rsid w:val="00275138"/>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579C"/>
    <w:rsid w:val="0029646C"/>
    <w:rsid w:val="0029662B"/>
    <w:rsid w:val="00297E5D"/>
    <w:rsid w:val="002A08B6"/>
    <w:rsid w:val="002A2496"/>
    <w:rsid w:val="002A2884"/>
    <w:rsid w:val="002A302F"/>
    <w:rsid w:val="002A4717"/>
    <w:rsid w:val="002A4EC0"/>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21CE"/>
    <w:rsid w:val="002D2977"/>
    <w:rsid w:val="002D2BEB"/>
    <w:rsid w:val="002D2F34"/>
    <w:rsid w:val="002D3F16"/>
    <w:rsid w:val="002D5331"/>
    <w:rsid w:val="002D58FF"/>
    <w:rsid w:val="002E1236"/>
    <w:rsid w:val="002E24A0"/>
    <w:rsid w:val="002E35FC"/>
    <w:rsid w:val="002E3AE1"/>
    <w:rsid w:val="002E4610"/>
    <w:rsid w:val="002E4DE5"/>
    <w:rsid w:val="002E5345"/>
    <w:rsid w:val="002E5390"/>
    <w:rsid w:val="002E5820"/>
    <w:rsid w:val="002E5BDA"/>
    <w:rsid w:val="002E655C"/>
    <w:rsid w:val="002E6A7C"/>
    <w:rsid w:val="002E7626"/>
    <w:rsid w:val="002F065D"/>
    <w:rsid w:val="002F167F"/>
    <w:rsid w:val="002F1B19"/>
    <w:rsid w:val="002F2EB1"/>
    <w:rsid w:val="002F414A"/>
    <w:rsid w:val="002F45E9"/>
    <w:rsid w:val="002F568D"/>
    <w:rsid w:val="002F5783"/>
    <w:rsid w:val="002F5D90"/>
    <w:rsid w:val="002F63AE"/>
    <w:rsid w:val="002F6CB0"/>
    <w:rsid w:val="002F7356"/>
    <w:rsid w:val="002F7415"/>
    <w:rsid w:val="00301269"/>
    <w:rsid w:val="00302A12"/>
    <w:rsid w:val="00303B20"/>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403B"/>
    <w:rsid w:val="003251AB"/>
    <w:rsid w:val="0032650C"/>
    <w:rsid w:val="003265FD"/>
    <w:rsid w:val="003279E8"/>
    <w:rsid w:val="00327AD9"/>
    <w:rsid w:val="0033108D"/>
    <w:rsid w:val="00333B98"/>
    <w:rsid w:val="003341E2"/>
    <w:rsid w:val="0033442F"/>
    <w:rsid w:val="00335B4B"/>
    <w:rsid w:val="00336437"/>
    <w:rsid w:val="003366EE"/>
    <w:rsid w:val="00341041"/>
    <w:rsid w:val="0034142B"/>
    <w:rsid w:val="00341B6F"/>
    <w:rsid w:val="003421D3"/>
    <w:rsid w:val="00342D6E"/>
    <w:rsid w:val="00343707"/>
    <w:rsid w:val="0034376D"/>
    <w:rsid w:val="00343FB3"/>
    <w:rsid w:val="00344050"/>
    <w:rsid w:val="00344B7B"/>
    <w:rsid w:val="00346584"/>
    <w:rsid w:val="00346841"/>
    <w:rsid w:val="003469BB"/>
    <w:rsid w:val="00347376"/>
    <w:rsid w:val="0035195C"/>
    <w:rsid w:val="0035413D"/>
    <w:rsid w:val="00360AC1"/>
    <w:rsid w:val="00361970"/>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3131"/>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218"/>
    <w:rsid w:val="003C54E6"/>
    <w:rsid w:val="003C59B1"/>
    <w:rsid w:val="003C5C64"/>
    <w:rsid w:val="003C72F6"/>
    <w:rsid w:val="003C7D50"/>
    <w:rsid w:val="003D0496"/>
    <w:rsid w:val="003D070C"/>
    <w:rsid w:val="003D0770"/>
    <w:rsid w:val="003D296F"/>
    <w:rsid w:val="003D30DD"/>
    <w:rsid w:val="003D3176"/>
    <w:rsid w:val="003D4284"/>
    <w:rsid w:val="003D42A8"/>
    <w:rsid w:val="003D545C"/>
    <w:rsid w:val="003D57B2"/>
    <w:rsid w:val="003D6655"/>
    <w:rsid w:val="003D66BF"/>
    <w:rsid w:val="003D674A"/>
    <w:rsid w:val="003D693C"/>
    <w:rsid w:val="003D6DBF"/>
    <w:rsid w:val="003E232B"/>
    <w:rsid w:val="003E251B"/>
    <w:rsid w:val="003E4637"/>
    <w:rsid w:val="003E4B5E"/>
    <w:rsid w:val="003E6398"/>
    <w:rsid w:val="003E6DE6"/>
    <w:rsid w:val="003E74B7"/>
    <w:rsid w:val="003E797F"/>
    <w:rsid w:val="003E7BB9"/>
    <w:rsid w:val="003F070A"/>
    <w:rsid w:val="003F0A23"/>
    <w:rsid w:val="003F0B95"/>
    <w:rsid w:val="003F1DAF"/>
    <w:rsid w:val="003F2BD8"/>
    <w:rsid w:val="003F2FCC"/>
    <w:rsid w:val="003F3E97"/>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418"/>
    <w:rsid w:val="00421AA5"/>
    <w:rsid w:val="00421D02"/>
    <w:rsid w:val="00421D82"/>
    <w:rsid w:val="0042387C"/>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B32"/>
    <w:rsid w:val="00456F40"/>
    <w:rsid w:val="00457C0A"/>
    <w:rsid w:val="004604CB"/>
    <w:rsid w:val="00461310"/>
    <w:rsid w:val="00461F70"/>
    <w:rsid w:val="00463708"/>
    <w:rsid w:val="00464B02"/>
    <w:rsid w:val="004651C3"/>
    <w:rsid w:val="004665F9"/>
    <w:rsid w:val="00466BBD"/>
    <w:rsid w:val="00466D60"/>
    <w:rsid w:val="00470200"/>
    <w:rsid w:val="00470AAC"/>
    <w:rsid w:val="00474172"/>
    <w:rsid w:val="004744E4"/>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906D1"/>
    <w:rsid w:val="004912A0"/>
    <w:rsid w:val="0049220F"/>
    <w:rsid w:val="00492854"/>
    <w:rsid w:val="00492CC8"/>
    <w:rsid w:val="004932EC"/>
    <w:rsid w:val="00493A19"/>
    <w:rsid w:val="00493A80"/>
    <w:rsid w:val="00493D22"/>
    <w:rsid w:val="00494D08"/>
    <w:rsid w:val="0049689B"/>
    <w:rsid w:val="00497780"/>
    <w:rsid w:val="004A13FE"/>
    <w:rsid w:val="004A155C"/>
    <w:rsid w:val="004A30A2"/>
    <w:rsid w:val="004A31B5"/>
    <w:rsid w:val="004A4999"/>
    <w:rsid w:val="004A5848"/>
    <w:rsid w:val="004A5F97"/>
    <w:rsid w:val="004A6D60"/>
    <w:rsid w:val="004B07F7"/>
    <w:rsid w:val="004B0CE0"/>
    <w:rsid w:val="004B1266"/>
    <w:rsid w:val="004B1BE0"/>
    <w:rsid w:val="004B20FE"/>
    <w:rsid w:val="004B25C1"/>
    <w:rsid w:val="004B2DA3"/>
    <w:rsid w:val="004B3BF5"/>
    <w:rsid w:val="004B4C61"/>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20C2"/>
    <w:rsid w:val="004D3229"/>
    <w:rsid w:val="004D4451"/>
    <w:rsid w:val="004D4AC6"/>
    <w:rsid w:val="004D4F16"/>
    <w:rsid w:val="004D7868"/>
    <w:rsid w:val="004E121C"/>
    <w:rsid w:val="004E1B64"/>
    <w:rsid w:val="004E396A"/>
    <w:rsid w:val="004E3B7F"/>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43FB"/>
    <w:rsid w:val="004F5D74"/>
    <w:rsid w:val="004F5F09"/>
    <w:rsid w:val="004F63AC"/>
    <w:rsid w:val="004F6939"/>
    <w:rsid w:val="004F6BC5"/>
    <w:rsid w:val="004F754F"/>
    <w:rsid w:val="004F7ADD"/>
    <w:rsid w:val="005011F5"/>
    <w:rsid w:val="00502DE5"/>
    <w:rsid w:val="00503378"/>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0BA"/>
    <w:rsid w:val="00525AF7"/>
    <w:rsid w:val="00525BFE"/>
    <w:rsid w:val="00525DDD"/>
    <w:rsid w:val="005260E9"/>
    <w:rsid w:val="0052632F"/>
    <w:rsid w:val="005270B0"/>
    <w:rsid w:val="0052749D"/>
    <w:rsid w:val="00527E0E"/>
    <w:rsid w:val="005306F5"/>
    <w:rsid w:val="005307C1"/>
    <w:rsid w:val="0053299D"/>
    <w:rsid w:val="00533A97"/>
    <w:rsid w:val="005361B9"/>
    <w:rsid w:val="00536300"/>
    <w:rsid w:val="00536E83"/>
    <w:rsid w:val="0054061B"/>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70E7"/>
    <w:rsid w:val="00557719"/>
    <w:rsid w:val="00560340"/>
    <w:rsid w:val="0056192A"/>
    <w:rsid w:val="005619AF"/>
    <w:rsid w:val="00563332"/>
    <w:rsid w:val="00563709"/>
    <w:rsid w:val="00563A0C"/>
    <w:rsid w:val="00563EFC"/>
    <w:rsid w:val="0056591A"/>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5635"/>
    <w:rsid w:val="005B6661"/>
    <w:rsid w:val="005B7115"/>
    <w:rsid w:val="005B7C38"/>
    <w:rsid w:val="005B7C42"/>
    <w:rsid w:val="005C0A16"/>
    <w:rsid w:val="005C0C2E"/>
    <w:rsid w:val="005C0EFA"/>
    <w:rsid w:val="005C1C7E"/>
    <w:rsid w:val="005C235D"/>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632"/>
    <w:rsid w:val="005E5FF7"/>
    <w:rsid w:val="005E600F"/>
    <w:rsid w:val="005E7EAB"/>
    <w:rsid w:val="005E7FCB"/>
    <w:rsid w:val="005F0F52"/>
    <w:rsid w:val="005F19CC"/>
    <w:rsid w:val="005F2101"/>
    <w:rsid w:val="005F26C4"/>
    <w:rsid w:val="005F363D"/>
    <w:rsid w:val="005F4F91"/>
    <w:rsid w:val="005F546F"/>
    <w:rsid w:val="005F54FB"/>
    <w:rsid w:val="005F6C10"/>
    <w:rsid w:val="005F7622"/>
    <w:rsid w:val="005F7FC8"/>
    <w:rsid w:val="005F7FEC"/>
    <w:rsid w:val="00600195"/>
    <w:rsid w:val="00600939"/>
    <w:rsid w:val="00600D0B"/>
    <w:rsid w:val="006019F2"/>
    <w:rsid w:val="0060267D"/>
    <w:rsid w:val="0060309B"/>
    <w:rsid w:val="00603619"/>
    <w:rsid w:val="00603F8B"/>
    <w:rsid w:val="006046C7"/>
    <w:rsid w:val="0060542C"/>
    <w:rsid w:val="006071CF"/>
    <w:rsid w:val="00607458"/>
    <w:rsid w:val="00607CFC"/>
    <w:rsid w:val="006116D2"/>
    <w:rsid w:val="00612756"/>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2EA3"/>
    <w:rsid w:val="00643570"/>
    <w:rsid w:val="00643CA9"/>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48FC"/>
    <w:rsid w:val="00664B2C"/>
    <w:rsid w:val="00665438"/>
    <w:rsid w:val="006654E2"/>
    <w:rsid w:val="00665626"/>
    <w:rsid w:val="00665642"/>
    <w:rsid w:val="006659B9"/>
    <w:rsid w:val="0066652A"/>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B5A"/>
    <w:rsid w:val="006B5B7A"/>
    <w:rsid w:val="006C13F7"/>
    <w:rsid w:val="006C205A"/>
    <w:rsid w:val="006C2C7E"/>
    <w:rsid w:val="006C5376"/>
    <w:rsid w:val="006C6A16"/>
    <w:rsid w:val="006C7125"/>
    <w:rsid w:val="006D14A3"/>
    <w:rsid w:val="006D1B48"/>
    <w:rsid w:val="006D2108"/>
    <w:rsid w:val="006D257D"/>
    <w:rsid w:val="006D2B9D"/>
    <w:rsid w:val="006D2DEC"/>
    <w:rsid w:val="006D2F06"/>
    <w:rsid w:val="006D2F3E"/>
    <w:rsid w:val="006D51E8"/>
    <w:rsid w:val="006D57DE"/>
    <w:rsid w:val="006D6B4C"/>
    <w:rsid w:val="006D7745"/>
    <w:rsid w:val="006E01EA"/>
    <w:rsid w:val="006E06D4"/>
    <w:rsid w:val="006E0A25"/>
    <w:rsid w:val="006E2BE0"/>
    <w:rsid w:val="006E2D24"/>
    <w:rsid w:val="006E3A7C"/>
    <w:rsid w:val="006E3AEA"/>
    <w:rsid w:val="006E3F05"/>
    <w:rsid w:val="006E4376"/>
    <w:rsid w:val="006E547E"/>
    <w:rsid w:val="006E5603"/>
    <w:rsid w:val="006E738A"/>
    <w:rsid w:val="006E7C4E"/>
    <w:rsid w:val="006F1053"/>
    <w:rsid w:val="006F1AC9"/>
    <w:rsid w:val="006F33DC"/>
    <w:rsid w:val="006F3962"/>
    <w:rsid w:val="006F5FC7"/>
    <w:rsid w:val="00700C5E"/>
    <w:rsid w:val="00701339"/>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084F"/>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3EC9"/>
    <w:rsid w:val="00755E04"/>
    <w:rsid w:val="00756644"/>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A6F"/>
    <w:rsid w:val="00772D57"/>
    <w:rsid w:val="007732A5"/>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1F34"/>
    <w:rsid w:val="007D2319"/>
    <w:rsid w:val="007D3AFE"/>
    <w:rsid w:val="007D41E9"/>
    <w:rsid w:val="007D4631"/>
    <w:rsid w:val="007D6811"/>
    <w:rsid w:val="007E0680"/>
    <w:rsid w:val="007E2857"/>
    <w:rsid w:val="007E2A92"/>
    <w:rsid w:val="007E4930"/>
    <w:rsid w:val="007E4F7A"/>
    <w:rsid w:val="007E5EDB"/>
    <w:rsid w:val="007E6466"/>
    <w:rsid w:val="007E64F5"/>
    <w:rsid w:val="007E749E"/>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0A8E"/>
    <w:rsid w:val="008118BC"/>
    <w:rsid w:val="0081208A"/>
    <w:rsid w:val="00816F5A"/>
    <w:rsid w:val="00817B99"/>
    <w:rsid w:val="00820AD1"/>
    <w:rsid w:val="00820D8A"/>
    <w:rsid w:val="00820FB6"/>
    <w:rsid w:val="008216A8"/>
    <w:rsid w:val="00822F6F"/>
    <w:rsid w:val="00823699"/>
    <w:rsid w:val="00823DB4"/>
    <w:rsid w:val="00824527"/>
    <w:rsid w:val="00824CCA"/>
    <w:rsid w:val="0082505B"/>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306C"/>
    <w:rsid w:val="008C3812"/>
    <w:rsid w:val="008C48ED"/>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F02C1"/>
    <w:rsid w:val="008F213C"/>
    <w:rsid w:val="008F2F13"/>
    <w:rsid w:val="008F3899"/>
    <w:rsid w:val="008F39DF"/>
    <w:rsid w:val="008F43A4"/>
    <w:rsid w:val="008F490B"/>
    <w:rsid w:val="008F4C97"/>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574"/>
    <w:rsid w:val="00932AC5"/>
    <w:rsid w:val="00932C27"/>
    <w:rsid w:val="009334E7"/>
    <w:rsid w:val="00934498"/>
    <w:rsid w:val="009344C2"/>
    <w:rsid w:val="00934C21"/>
    <w:rsid w:val="00934FCD"/>
    <w:rsid w:val="0093714F"/>
    <w:rsid w:val="00937767"/>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29AC"/>
    <w:rsid w:val="00952F97"/>
    <w:rsid w:val="00952FF6"/>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6DF2"/>
    <w:rsid w:val="009675EE"/>
    <w:rsid w:val="009677B8"/>
    <w:rsid w:val="00970ECB"/>
    <w:rsid w:val="009711AD"/>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7A8"/>
    <w:rsid w:val="00985ECA"/>
    <w:rsid w:val="00990D32"/>
    <w:rsid w:val="009963AF"/>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576"/>
    <w:rsid w:val="009D143C"/>
    <w:rsid w:val="009D2A05"/>
    <w:rsid w:val="009D38BB"/>
    <w:rsid w:val="009D3B46"/>
    <w:rsid w:val="009D5FAC"/>
    <w:rsid w:val="009D671E"/>
    <w:rsid w:val="009D77EB"/>
    <w:rsid w:val="009D7E9F"/>
    <w:rsid w:val="009E0B83"/>
    <w:rsid w:val="009E196D"/>
    <w:rsid w:val="009E1A83"/>
    <w:rsid w:val="009E1C7D"/>
    <w:rsid w:val="009E4BA7"/>
    <w:rsid w:val="009E501C"/>
    <w:rsid w:val="009E7A69"/>
    <w:rsid w:val="009F2BDB"/>
    <w:rsid w:val="009F52AC"/>
    <w:rsid w:val="009F5EC9"/>
    <w:rsid w:val="00A00BB3"/>
    <w:rsid w:val="00A00C3C"/>
    <w:rsid w:val="00A01EF4"/>
    <w:rsid w:val="00A0245B"/>
    <w:rsid w:val="00A02687"/>
    <w:rsid w:val="00A02CD2"/>
    <w:rsid w:val="00A03705"/>
    <w:rsid w:val="00A0536E"/>
    <w:rsid w:val="00A06A37"/>
    <w:rsid w:val="00A07074"/>
    <w:rsid w:val="00A10126"/>
    <w:rsid w:val="00A11A88"/>
    <w:rsid w:val="00A12776"/>
    <w:rsid w:val="00A12EAE"/>
    <w:rsid w:val="00A12FCD"/>
    <w:rsid w:val="00A14019"/>
    <w:rsid w:val="00A14344"/>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E16"/>
    <w:rsid w:val="00A51F0E"/>
    <w:rsid w:val="00A52946"/>
    <w:rsid w:val="00A54313"/>
    <w:rsid w:val="00A54DE6"/>
    <w:rsid w:val="00A54EF4"/>
    <w:rsid w:val="00A55FB9"/>
    <w:rsid w:val="00A570A6"/>
    <w:rsid w:val="00A5713F"/>
    <w:rsid w:val="00A579EC"/>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F23"/>
    <w:rsid w:val="00A675A0"/>
    <w:rsid w:val="00A70465"/>
    <w:rsid w:val="00A7082D"/>
    <w:rsid w:val="00A744E0"/>
    <w:rsid w:val="00A74D1A"/>
    <w:rsid w:val="00A74EAC"/>
    <w:rsid w:val="00A767DA"/>
    <w:rsid w:val="00A77A87"/>
    <w:rsid w:val="00A81211"/>
    <w:rsid w:val="00A8279C"/>
    <w:rsid w:val="00A83ABA"/>
    <w:rsid w:val="00A84BB0"/>
    <w:rsid w:val="00A859D7"/>
    <w:rsid w:val="00A85C15"/>
    <w:rsid w:val="00A85CF0"/>
    <w:rsid w:val="00A87611"/>
    <w:rsid w:val="00A87DE8"/>
    <w:rsid w:val="00A90535"/>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6FC7"/>
    <w:rsid w:val="00AB7AFC"/>
    <w:rsid w:val="00AC0212"/>
    <w:rsid w:val="00AC0BEF"/>
    <w:rsid w:val="00AC10CB"/>
    <w:rsid w:val="00AC33AA"/>
    <w:rsid w:val="00AC4F75"/>
    <w:rsid w:val="00AC59E8"/>
    <w:rsid w:val="00AC6117"/>
    <w:rsid w:val="00AC6BA1"/>
    <w:rsid w:val="00AC7027"/>
    <w:rsid w:val="00AD227D"/>
    <w:rsid w:val="00AD28D5"/>
    <w:rsid w:val="00AD3E31"/>
    <w:rsid w:val="00AD4B71"/>
    <w:rsid w:val="00AD547A"/>
    <w:rsid w:val="00AD5842"/>
    <w:rsid w:val="00AE0562"/>
    <w:rsid w:val="00AE1125"/>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283"/>
    <w:rsid w:val="00B2263D"/>
    <w:rsid w:val="00B23745"/>
    <w:rsid w:val="00B2398D"/>
    <w:rsid w:val="00B25782"/>
    <w:rsid w:val="00B25B10"/>
    <w:rsid w:val="00B25BF0"/>
    <w:rsid w:val="00B26DC2"/>
    <w:rsid w:val="00B31679"/>
    <w:rsid w:val="00B33A70"/>
    <w:rsid w:val="00B33E28"/>
    <w:rsid w:val="00B34218"/>
    <w:rsid w:val="00B344D4"/>
    <w:rsid w:val="00B34914"/>
    <w:rsid w:val="00B34A25"/>
    <w:rsid w:val="00B34B8F"/>
    <w:rsid w:val="00B35268"/>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64B"/>
    <w:rsid w:val="00B51514"/>
    <w:rsid w:val="00B527D2"/>
    <w:rsid w:val="00B52A23"/>
    <w:rsid w:val="00B53106"/>
    <w:rsid w:val="00B54FBE"/>
    <w:rsid w:val="00B5573A"/>
    <w:rsid w:val="00B5701D"/>
    <w:rsid w:val="00B61CC1"/>
    <w:rsid w:val="00B62702"/>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7200"/>
    <w:rsid w:val="00BA2101"/>
    <w:rsid w:val="00BA2591"/>
    <w:rsid w:val="00BA3325"/>
    <w:rsid w:val="00BA4AB1"/>
    <w:rsid w:val="00BA4F7C"/>
    <w:rsid w:val="00BA518A"/>
    <w:rsid w:val="00BA62F4"/>
    <w:rsid w:val="00BA6527"/>
    <w:rsid w:val="00BA689E"/>
    <w:rsid w:val="00BA73F3"/>
    <w:rsid w:val="00BA7BE0"/>
    <w:rsid w:val="00BB033E"/>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299"/>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0E2"/>
    <w:rsid w:val="00C9534C"/>
    <w:rsid w:val="00C96AB2"/>
    <w:rsid w:val="00C97118"/>
    <w:rsid w:val="00C973F1"/>
    <w:rsid w:val="00CA12EB"/>
    <w:rsid w:val="00CA162F"/>
    <w:rsid w:val="00CA19B2"/>
    <w:rsid w:val="00CA1B66"/>
    <w:rsid w:val="00CA2866"/>
    <w:rsid w:val="00CA28AB"/>
    <w:rsid w:val="00CA3DB4"/>
    <w:rsid w:val="00CA3F1F"/>
    <w:rsid w:val="00CA4ED1"/>
    <w:rsid w:val="00CA546A"/>
    <w:rsid w:val="00CA599B"/>
    <w:rsid w:val="00CA5CD7"/>
    <w:rsid w:val="00CA73F8"/>
    <w:rsid w:val="00CB1929"/>
    <w:rsid w:val="00CB1C14"/>
    <w:rsid w:val="00CB1F39"/>
    <w:rsid w:val="00CB36B0"/>
    <w:rsid w:val="00CB3A80"/>
    <w:rsid w:val="00CB3BA6"/>
    <w:rsid w:val="00CB5F80"/>
    <w:rsid w:val="00CB7571"/>
    <w:rsid w:val="00CB7C19"/>
    <w:rsid w:val="00CB7E3D"/>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7EBE"/>
    <w:rsid w:val="00D07FDE"/>
    <w:rsid w:val="00D100D5"/>
    <w:rsid w:val="00D1028C"/>
    <w:rsid w:val="00D1230B"/>
    <w:rsid w:val="00D126C5"/>
    <w:rsid w:val="00D139BA"/>
    <w:rsid w:val="00D13A46"/>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00B"/>
    <w:rsid w:val="00D51ADE"/>
    <w:rsid w:val="00D52609"/>
    <w:rsid w:val="00D539F3"/>
    <w:rsid w:val="00D5434D"/>
    <w:rsid w:val="00D544CA"/>
    <w:rsid w:val="00D54A8A"/>
    <w:rsid w:val="00D54CDC"/>
    <w:rsid w:val="00D54DF0"/>
    <w:rsid w:val="00D5570B"/>
    <w:rsid w:val="00D558DB"/>
    <w:rsid w:val="00D56501"/>
    <w:rsid w:val="00D56B0E"/>
    <w:rsid w:val="00D57F5E"/>
    <w:rsid w:val="00D617B5"/>
    <w:rsid w:val="00D62603"/>
    <w:rsid w:val="00D645A2"/>
    <w:rsid w:val="00D647E1"/>
    <w:rsid w:val="00D67394"/>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D139A"/>
    <w:rsid w:val="00DD1FF2"/>
    <w:rsid w:val="00DD2720"/>
    <w:rsid w:val="00DD28FD"/>
    <w:rsid w:val="00DD2B6C"/>
    <w:rsid w:val="00DD2C7C"/>
    <w:rsid w:val="00DD3B32"/>
    <w:rsid w:val="00DD5626"/>
    <w:rsid w:val="00DD59E7"/>
    <w:rsid w:val="00DD5A71"/>
    <w:rsid w:val="00DD5D36"/>
    <w:rsid w:val="00DD5F0D"/>
    <w:rsid w:val="00DE0540"/>
    <w:rsid w:val="00DE074C"/>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0ED6"/>
    <w:rsid w:val="00E1107F"/>
    <w:rsid w:val="00E11234"/>
    <w:rsid w:val="00E11FA6"/>
    <w:rsid w:val="00E12819"/>
    <w:rsid w:val="00E12B2B"/>
    <w:rsid w:val="00E1401B"/>
    <w:rsid w:val="00E16480"/>
    <w:rsid w:val="00E20138"/>
    <w:rsid w:val="00E20BDC"/>
    <w:rsid w:val="00E21C71"/>
    <w:rsid w:val="00E21DCB"/>
    <w:rsid w:val="00E226B7"/>
    <w:rsid w:val="00E23559"/>
    <w:rsid w:val="00E26F91"/>
    <w:rsid w:val="00E3004E"/>
    <w:rsid w:val="00E30A77"/>
    <w:rsid w:val="00E30C23"/>
    <w:rsid w:val="00E3222E"/>
    <w:rsid w:val="00E32982"/>
    <w:rsid w:val="00E32D76"/>
    <w:rsid w:val="00E33A05"/>
    <w:rsid w:val="00E342B0"/>
    <w:rsid w:val="00E353E3"/>
    <w:rsid w:val="00E3554F"/>
    <w:rsid w:val="00E36082"/>
    <w:rsid w:val="00E36DA3"/>
    <w:rsid w:val="00E37703"/>
    <w:rsid w:val="00E4136F"/>
    <w:rsid w:val="00E423F0"/>
    <w:rsid w:val="00E42D16"/>
    <w:rsid w:val="00E43DAF"/>
    <w:rsid w:val="00E443AF"/>
    <w:rsid w:val="00E470EC"/>
    <w:rsid w:val="00E506FF"/>
    <w:rsid w:val="00E50DC6"/>
    <w:rsid w:val="00E51785"/>
    <w:rsid w:val="00E5389A"/>
    <w:rsid w:val="00E53983"/>
    <w:rsid w:val="00E539E0"/>
    <w:rsid w:val="00E54246"/>
    <w:rsid w:val="00E5466F"/>
    <w:rsid w:val="00E5470C"/>
    <w:rsid w:val="00E55CA4"/>
    <w:rsid w:val="00E5620C"/>
    <w:rsid w:val="00E56512"/>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47A8"/>
    <w:rsid w:val="00EF5D0F"/>
    <w:rsid w:val="00EF605A"/>
    <w:rsid w:val="00EF73F0"/>
    <w:rsid w:val="00EF7E37"/>
    <w:rsid w:val="00EF7FEC"/>
    <w:rsid w:val="00F000E4"/>
    <w:rsid w:val="00F009B9"/>
    <w:rsid w:val="00F01AE5"/>
    <w:rsid w:val="00F02590"/>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5046E"/>
    <w:rsid w:val="00F50AE6"/>
    <w:rsid w:val="00F548FB"/>
    <w:rsid w:val="00F55C3F"/>
    <w:rsid w:val="00F55EBA"/>
    <w:rsid w:val="00F567B0"/>
    <w:rsid w:val="00F56CA5"/>
    <w:rsid w:val="00F56EF0"/>
    <w:rsid w:val="00F60484"/>
    <w:rsid w:val="00F62F0F"/>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CEA"/>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49E"/>
    <w:rsid w:val="00FD4B95"/>
    <w:rsid w:val="00FD5659"/>
    <w:rsid w:val="00FD61D0"/>
    <w:rsid w:val="00FD7F0D"/>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 w:date="2018-01-20T13:35:00Z">
        <w:pPr>
          <w:ind w:left="220" w:hanging="220"/>
        </w:pPr>
      </w:pPrChange>
    </w:pPr>
    <w:rPr>
      <w:rPrChange w:id="0" w:author=""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 w:date="2018-01-20T13:16:00Z">
        <w:pPr>
          <w:spacing w:line="276" w:lineRule="auto"/>
          <w:ind w:left="220"/>
        </w:pPr>
      </w:pPrChange>
    </w:pPr>
    <w:rPr>
      <w:b w:val="0"/>
      <w:caps w:val="0"/>
      <w:smallCaps/>
      <w:rPrChange w:id="1" w:author=""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 w:date="2018-01-20T13:19:00Z">
        <w:pPr>
          <w:spacing w:line="276" w:lineRule="auto"/>
          <w:ind w:left="440" w:hanging="220"/>
        </w:pPr>
      </w:pPrChange>
    </w:pPr>
    <w:rPr>
      <w:rFonts w:cstheme="minorHAnsi"/>
      <w:sz w:val="20"/>
      <w:szCs w:val="20"/>
      <w:rPrChange w:id="2" w:author=""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00798">
      <w:bodyDiv w:val="1"/>
      <w:marLeft w:val="0"/>
      <w:marRight w:val="0"/>
      <w:marTop w:val="0"/>
      <w:marBottom w:val="0"/>
      <w:divBdr>
        <w:top w:val="none" w:sz="0" w:space="0" w:color="auto"/>
        <w:left w:val="none" w:sz="0" w:space="0" w:color="auto"/>
        <w:bottom w:val="none" w:sz="0" w:space="0" w:color="auto"/>
        <w:right w:val="none" w:sz="0" w:space="0" w:color="auto"/>
      </w:divBdr>
    </w:div>
    <w:div w:id="119805075">
      <w:bodyDiv w:val="1"/>
      <w:marLeft w:val="0"/>
      <w:marRight w:val="0"/>
      <w:marTop w:val="0"/>
      <w:marBottom w:val="0"/>
      <w:divBdr>
        <w:top w:val="none" w:sz="0" w:space="0" w:color="auto"/>
        <w:left w:val="none" w:sz="0" w:space="0" w:color="auto"/>
        <w:bottom w:val="none" w:sz="0" w:space="0" w:color="auto"/>
        <w:right w:val="none" w:sz="0" w:space="0" w:color="auto"/>
      </w:divBdr>
    </w:div>
    <w:div w:id="318583685">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embedded.com/1999/9907/9907feat2.htm" TargetMode="External"/><Relationship Id="rId26" Type="http://schemas.openxmlformats.org/officeDocument/2006/relationships/hyperlink" Target="http://www.siam.org/siamnews/general/patriot.htm" TargetMode="External"/><Relationship Id="rId3" Type="http://schemas.openxmlformats.org/officeDocument/2006/relationships/styles" Target="styles.xml"/><Relationship Id="rId21" Type="http://schemas.openxmlformats.org/officeDocument/2006/relationships/hyperlink" Target="http://myweb.lmu.edu/dondi/share/pl/type-checking-v02.pdf"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esamultimedia.esa.int/docs/esa-x-1819eng.pdf" TargetMode="External"/><Relationship Id="rId25" Type="http://schemas.openxmlformats.org/officeDocument/2006/relationships/hyperlink" Target="http://archive.gao.gov/t2pbat6/145960.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cert.org/books/secure-coding"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nsc.liu.se/wg25/book"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cwe.mitre.org/" TargetMode="External"/><Relationship Id="rId28" Type="http://schemas.openxmlformats.org/officeDocument/2006/relationships/footer" Target="footer5.xml"/><Relationship Id="rId10" Type="http://schemas.microsoft.com/office/2016/09/relationships/commentsIds" Target="commentsIds.xml"/><Relationship Id="rId19" Type="http://schemas.openxmlformats.org/officeDocument/2006/relationships/hyperlink" Target="http://en.wikisource.org/wiki/Ariane_501_Inquiry_Board_report" TargetMode="Externa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yperlink" Target="http://www.misra.org.uk/" TargetMode="External"/><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comments" Target="comments.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BCFAB0B3-06C0-1747-BDBA-AA28D318D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190</Pages>
  <Words>75517</Words>
  <Characters>430449</Characters>
  <Application>Microsoft Office Word</Application>
  <DocSecurity>0</DocSecurity>
  <Lines>3587</Lines>
  <Paragraphs>1009</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504957</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3</cp:revision>
  <cp:lastPrinted>2018-04-18T02:31:00Z</cp:lastPrinted>
  <dcterms:created xsi:type="dcterms:W3CDTF">2018-07-29T22:03:00Z</dcterms:created>
  <dcterms:modified xsi:type="dcterms:W3CDTF">2018-07-29T23:53:00Z</dcterms:modified>
</cp:coreProperties>
</file>