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04A3E400"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71</w:t>
      </w:r>
      <w:r w:rsidR="00675FC3">
        <w:rPr>
          <w:color w:val="auto"/>
          <w:lang w:val="it-IT"/>
        </w:rPr>
        <w:br/>
      </w:r>
      <w:proofErr w:type="spellStart"/>
      <w:r w:rsidR="00675FC3">
        <w:rPr>
          <w:color w:val="auto"/>
          <w:lang w:val="it-IT"/>
        </w:rPr>
        <w:t>Posted</w:t>
      </w:r>
      <w:proofErr w:type="spellEnd"/>
      <w:r w:rsidR="00675FC3">
        <w:rPr>
          <w:color w:val="auto"/>
          <w:lang w:val="it-IT"/>
        </w:rPr>
        <w:t xml:space="preserve"> </w:t>
      </w:r>
    </w:p>
    <w:p w14:paraId="3FF5F7BA" w14:textId="289C59A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20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D90C68">
        <w:rPr>
          <w:noProof/>
        </w:rPr>
        <w:t>vii</w:t>
      </w:r>
      <w:r w:rsidR="00D90C68">
        <w:rPr>
          <w:noProof/>
        </w:rPr>
        <w:fldChar w:fldCharType="end"/>
      </w:r>
    </w:p>
    <w:p w14:paraId="24595364" w14:textId="77777777" w:rsidR="00D90C68" w:rsidRDefault="00D90C68">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Pr>
          <w:noProof/>
        </w:rPr>
        <w:t>viii</w:t>
      </w:r>
      <w:r>
        <w:rPr>
          <w:noProof/>
        </w:rPr>
        <w:fldChar w:fldCharType="end"/>
      </w:r>
    </w:p>
    <w:p w14:paraId="11E0DF20" w14:textId="77777777" w:rsidR="00D90C68" w:rsidRDefault="00D90C68">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Pr>
          <w:noProof/>
        </w:rPr>
        <w:t>9</w:t>
      </w:r>
      <w:r>
        <w:rPr>
          <w:noProof/>
        </w:rPr>
        <w:fldChar w:fldCharType="end"/>
      </w:r>
    </w:p>
    <w:p w14:paraId="7ADC8026" w14:textId="77777777" w:rsidR="00D90C68" w:rsidRDefault="00D90C68">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Pr>
          <w:noProof/>
        </w:rPr>
        <w:t>9</w:t>
      </w:r>
      <w:r>
        <w:rPr>
          <w:noProof/>
        </w:rPr>
        <w:fldChar w:fldCharType="end"/>
      </w:r>
    </w:p>
    <w:p w14:paraId="782D347A" w14:textId="77777777" w:rsidR="00D90C68" w:rsidRDefault="00D90C68">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Pr>
          <w:noProof/>
        </w:rPr>
        <w:t>9</w:t>
      </w:r>
      <w:r>
        <w:rPr>
          <w:noProof/>
        </w:rPr>
        <w:fldChar w:fldCharType="end"/>
      </w:r>
    </w:p>
    <w:p w14:paraId="79432421" w14:textId="77777777" w:rsidR="00D90C68" w:rsidRDefault="00D90C68" w:rsidP="00031A11">
      <w:pPr>
        <w:pStyle w:val="TOC2"/>
        <w:rPr>
          <w:noProof/>
          <w:sz w:val="24"/>
          <w:szCs w:val="24"/>
        </w:rPr>
        <w:pPrChange w:id="4" w:author="Stephen Michell" w:date="2018-01-20T13:16:00Z">
          <w:pPr>
            <w:pStyle w:val="TOC2"/>
            <w:tabs>
              <w:tab w:val="right" w:leader="dot" w:pos="9973"/>
            </w:tabs>
          </w:pPr>
        </w:pPrChange>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Pr>
          <w:noProof/>
        </w:rPr>
        <w:t>9</w:t>
      </w:r>
      <w:r>
        <w:rPr>
          <w:noProof/>
        </w:rPr>
        <w:fldChar w:fldCharType="end"/>
      </w:r>
    </w:p>
    <w:p w14:paraId="1FCDF0EA" w14:textId="77777777" w:rsidR="00D90C68" w:rsidRDefault="00D90C68" w:rsidP="00031A11">
      <w:pPr>
        <w:pStyle w:val="TOC2"/>
        <w:rPr>
          <w:noProof/>
          <w:sz w:val="24"/>
          <w:szCs w:val="24"/>
        </w:rPr>
        <w:pPrChange w:id="5" w:author="Stephen Michell" w:date="2018-01-20T13:16:00Z">
          <w:pPr>
            <w:pStyle w:val="TOC2"/>
            <w:tabs>
              <w:tab w:val="right" w:leader="dot" w:pos="9973"/>
            </w:tabs>
          </w:pPr>
        </w:pPrChange>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Pr>
          <w:noProof/>
        </w:rPr>
        <w:t>13</w:t>
      </w:r>
      <w:r>
        <w:rPr>
          <w:noProof/>
        </w:rPr>
        <w:fldChar w:fldCharType="end"/>
      </w:r>
    </w:p>
    <w:p w14:paraId="3A9FFC47" w14:textId="77777777" w:rsidR="00D90C68" w:rsidRDefault="00D90C68">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Pr>
          <w:noProof/>
        </w:rPr>
        <w:t>14</w:t>
      </w:r>
      <w:r>
        <w:rPr>
          <w:noProof/>
        </w:rPr>
        <w:fldChar w:fldCharType="end"/>
      </w:r>
    </w:p>
    <w:p w14:paraId="269DFD45" w14:textId="77777777" w:rsidR="00D90C68" w:rsidRDefault="00D90C68" w:rsidP="00031A11">
      <w:pPr>
        <w:pStyle w:val="TOC2"/>
        <w:rPr>
          <w:noProof/>
          <w:sz w:val="24"/>
          <w:szCs w:val="24"/>
        </w:rPr>
        <w:pPrChange w:id="6" w:author="Stephen Michell" w:date="2018-01-20T13:16:00Z">
          <w:pPr>
            <w:pStyle w:val="TOC2"/>
            <w:tabs>
              <w:tab w:val="right" w:leader="dot" w:pos="9973"/>
            </w:tabs>
          </w:pPr>
        </w:pPrChange>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Pr>
          <w:noProof/>
        </w:rPr>
        <w:t>14</w:t>
      </w:r>
      <w:r>
        <w:rPr>
          <w:noProof/>
        </w:rPr>
        <w:fldChar w:fldCharType="end"/>
      </w:r>
    </w:p>
    <w:p w14:paraId="160A12DD" w14:textId="77777777" w:rsidR="00D90C68" w:rsidRDefault="00D90C68" w:rsidP="00031A11">
      <w:pPr>
        <w:pStyle w:val="TOC2"/>
        <w:rPr>
          <w:noProof/>
          <w:sz w:val="24"/>
          <w:szCs w:val="24"/>
        </w:rPr>
        <w:pPrChange w:id="7" w:author="Stephen Michell" w:date="2018-01-20T13:16:00Z">
          <w:pPr>
            <w:pStyle w:val="TOC2"/>
            <w:tabs>
              <w:tab w:val="right" w:leader="dot" w:pos="9973"/>
            </w:tabs>
          </w:pPr>
        </w:pPrChange>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Pr>
          <w:noProof/>
        </w:rPr>
        <w:t>14</w:t>
      </w:r>
      <w:r>
        <w:rPr>
          <w:noProof/>
        </w:rPr>
        <w:fldChar w:fldCharType="end"/>
      </w:r>
    </w:p>
    <w:p w14:paraId="1B82771D" w14:textId="77777777" w:rsidR="00D90C68" w:rsidRDefault="00D90C68" w:rsidP="00031A11">
      <w:pPr>
        <w:pStyle w:val="TOC2"/>
        <w:rPr>
          <w:noProof/>
          <w:sz w:val="24"/>
          <w:szCs w:val="24"/>
        </w:rPr>
        <w:pPrChange w:id="8" w:author="Stephen Michell" w:date="2018-01-20T13:16:00Z">
          <w:pPr>
            <w:pStyle w:val="TOC2"/>
            <w:tabs>
              <w:tab w:val="right" w:leader="dot" w:pos="9973"/>
            </w:tabs>
          </w:pPr>
        </w:pPrChange>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Pr>
          <w:noProof/>
        </w:rPr>
        <w:t>15</w:t>
      </w:r>
      <w:r>
        <w:rPr>
          <w:noProof/>
        </w:rPr>
        <w:fldChar w:fldCharType="end"/>
      </w:r>
    </w:p>
    <w:p w14:paraId="77204A4E" w14:textId="77777777" w:rsidR="00D90C68" w:rsidRDefault="00D90C68">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Pr>
          <w:noProof/>
        </w:rPr>
        <w:t>16</w:t>
      </w:r>
      <w:r>
        <w:rPr>
          <w:noProof/>
        </w:rPr>
        <w:fldChar w:fldCharType="end"/>
      </w:r>
    </w:p>
    <w:p w14:paraId="2CCF8A13" w14:textId="77777777" w:rsidR="00D90C68" w:rsidRDefault="00D90C68" w:rsidP="00031A11">
      <w:pPr>
        <w:pStyle w:val="TOC2"/>
        <w:rPr>
          <w:noProof/>
          <w:sz w:val="24"/>
          <w:szCs w:val="24"/>
        </w:rPr>
        <w:pPrChange w:id="9" w:author="Stephen Michell" w:date="2018-01-20T13:16:00Z">
          <w:pPr>
            <w:pStyle w:val="TOC2"/>
            <w:tabs>
              <w:tab w:val="right" w:leader="dot" w:pos="9973"/>
            </w:tabs>
          </w:pPr>
        </w:pPrChange>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Pr>
          <w:noProof/>
        </w:rPr>
        <w:t>16</w:t>
      </w:r>
      <w:r>
        <w:rPr>
          <w:noProof/>
        </w:rPr>
        <w:fldChar w:fldCharType="end"/>
      </w:r>
    </w:p>
    <w:p w14:paraId="30F0B892" w14:textId="77777777" w:rsidR="00D90C68" w:rsidRDefault="00D90C68" w:rsidP="00031A11">
      <w:pPr>
        <w:pStyle w:val="TOC2"/>
        <w:rPr>
          <w:noProof/>
          <w:sz w:val="24"/>
          <w:szCs w:val="24"/>
        </w:rPr>
        <w:pPrChange w:id="10" w:author="Stephen Michell" w:date="2018-01-20T13:16:00Z">
          <w:pPr>
            <w:pStyle w:val="TOC2"/>
            <w:tabs>
              <w:tab w:val="right" w:leader="dot" w:pos="9973"/>
            </w:tabs>
          </w:pPr>
        </w:pPrChange>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Pr>
          <w:noProof/>
        </w:rPr>
        <w:t>17</w:t>
      </w:r>
      <w:r>
        <w:rPr>
          <w:noProof/>
        </w:rPr>
        <w:fldChar w:fldCharType="end"/>
      </w:r>
    </w:p>
    <w:p w14:paraId="1DE57F53" w14:textId="77777777" w:rsidR="00D90C68" w:rsidRDefault="00D90C68" w:rsidP="00031A11">
      <w:pPr>
        <w:pStyle w:val="TOC2"/>
        <w:rPr>
          <w:noProof/>
          <w:sz w:val="24"/>
          <w:szCs w:val="24"/>
        </w:rPr>
        <w:pPrChange w:id="11" w:author="Stephen Michell" w:date="2018-01-20T13:16:00Z">
          <w:pPr>
            <w:pStyle w:val="TOC2"/>
            <w:tabs>
              <w:tab w:val="right" w:leader="dot" w:pos="9973"/>
            </w:tabs>
          </w:pPr>
        </w:pPrChange>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Pr>
          <w:noProof/>
        </w:rPr>
        <w:t>17</w:t>
      </w:r>
      <w:r>
        <w:rPr>
          <w:noProof/>
        </w:rPr>
        <w:fldChar w:fldCharType="end"/>
      </w:r>
    </w:p>
    <w:p w14:paraId="0852552B" w14:textId="77777777" w:rsidR="00D90C68" w:rsidRDefault="00D90C68" w:rsidP="00031A11">
      <w:pPr>
        <w:pStyle w:val="TOC2"/>
        <w:rPr>
          <w:noProof/>
          <w:sz w:val="24"/>
          <w:szCs w:val="24"/>
        </w:rPr>
        <w:pPrChange w:id="12" w:author="Stephen Michell" w:date="2018-01-20T13:16:00Z">
          <w:pPr>
            <w:pStyle w:val="TOC2"/>
            <w:tabs>
              <w:tab w:val="right" w:leader="dot" w:pos="9973"/>
            </w:tabs>
          </w:pPr>
        </w:pPrChange>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Pr>
          <w:noProof/>
        </w:rPr>
        <w:t>18</w:t>
      </w:r>
      <w:r>
        <w:rPr>
          <w:noProof/>
        </w:rPr>
        <w:fldChar w:fldCharType="end"/>
      </w:r>
    </w:p>
    <w:p w14:paraId="599A0712" w14:textId="77777777" w:rsidR="00D90C68" w:rsidRDefault="00D90C68" w:rsidP="00031A11">
      <w:pPr>
        <w:pStyle w:val="TOC2"/>
        <w:rPr>
          <w:noProof/>
          <w:sz w:val="24"/>
          <w:szCs w:val="24"/>
        </w:rPr>
        <w:pPrChange w:id="13" w:author="Stephen Michell" w:date="2018-01-20T13:16:00Z">
          <w:pPr>
            <w:pStyle w:val="TOC2"/>
            <w:tabs>
              <w:tab w:val="right" w:leader="dot" w:pos="9973"/>
            </w:tabs>
          </w:pPr>
        </w:pPrChange>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Pr>
          <w:noProof/>
        </w:rPr>
        <w:t>18</w:t>
      </w:r>
      <w:r>
        <w:rPr>
          <w:noProof/>
        </w:rPr>
        <w:fldChar w:fldCharType="end"/>
      </w:r>
    </w:p>
    <w:p w14:paraId="050E1D14" w14:textId="77777777" w:rsidR="00D90C68" w:rsidRDefault="00D90C68" w:rsidP="00031A11">
      <w:pPr>
        <w:pStyle w:val="TOC2"/>
        <w:rPr>
          <w:noProof/>
          <w:sz w:val="24"/>
          <w:szCs w:val="24"/>
        </w:rPr>
        <w:pPrChange w:id="14" w:author="Stephen Michell" w:date="2018-01-20T13:16:00Z">
          <w:pPr>
            <w:pStyle w:val="TOC2"/>
            <w:tabs>
              <w:tab w:val="right" w:leader="dot" w:pos="9973"/>
            </w:tabs>
          </w:pPr>
        </w:pPrChange>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Pr>
          <w:noProof/>
        </w:rPr>
        <w:t>18</w:t>
      </w:r>
      <w:r>
        <w:rPr>
          <w:noProof/>
        </w:rPr>
        <w:fldChar w:fldCharType="end"/>
      </w:r>
    </w:p>
    <w:p w14:paraId="097E2C16" w14:textId="77777777" w:rsidR="00D90C68" w:rsidRDefault="00D90C68" w:rsidP="00031A11">
      <w:pPr>
        <w:pStyle w:val="TOC2"/>
        <w:rPr>
          <w:noProof/>
          <w:sz w:val="24"/>
          <w:szCs w:val="24"/>
        </w:rPr>
        <w:pPrChange w:id="15" w:author="Stephen Michell" w:date="2018-01-20T13:16:00Z">
          <w:pPr>
            <w:pStyle w:val="TOC2"/>
            <w:tabs>
              <w:tab w:val="right" w:leader="dot" w:pos="9973"/>
            </w:tabs>
          </w:pPr>
        </w:pPrChange>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Pr>
          <w:noProof/>
        </w:rPr>
        <w:t>18</w:t>
      </w:r>
      <w:r>
        <w:rPr>
          <w:noProof/>
        </w:rPr>
        <w:fldChar w:fldCharType="end"/>
      </w:r>
    </w:p>
    <w:p w14:paraId="486DF4B9" w14:textId="77777777" w:rsidR="00D90C68" w:rsidRDefault="00D90C68" w:rsidP="00031A11">
      <w:pPr>
        <w:pStyle w:val="TOC2"/>
        <w:rPr>
          <w:noProof/>
          <w:sz w:val="24"/>
          <w:szCs w:val="24"/>
        </w:rPr>
        <w:pPrChange w:id="16" w:author="Stephen Michell" w:date="2018-01-20T13:16:00Z">
          <w:pPr>
            <w:pStyle w:val="TOC2"/>
            <w:tabs>
              <w:tab w:val="right" w:leader="dot" w:pos="9973"/>
            </w:tabs>
          </w:pPr>
        </w:pPrChange>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Pr>
          <w:noProof/>
        </w:rPr>
        <w:t>18</w:t>
      </w:r>
      <w:r>
        <w:rPr>
          <w:noProof/>
        </w:rPr>
        <w:fldChar w:fldCharType="end"/>
      </w:r>
    </w:p>
    <w:p w14:paraId="3D5247E8" w14:textId="77777777" w:rsidR="00D90C68" w:rsidRDefault="00D90C68" w:rsidP="00031A11">
      <w:pPr>
        <w:pStyle w:val="TOC2"/>
        <w:rPr>
          <w:noProof/>
          <w:sz w:val="24"/>
          <w:szCs w:val="24"/>
        </w:rPr>
        <w:pPrChange w:id="17" w:author="Stephen Michell" w:date="2018-01-20T13:16:00Z">
          <w:pPr>
            <w:pStyle w:val="TOC2"/>
            <w:tabs>
              <w:tab w:val="right" w:leader="dot" w:pos="9973"/>
            </w:tabs>
          </w:pPr>
        </w:pPrChange>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r>
        <w:rPr>
          <w:noProof/>
        </w:rPr>
        <w:t>18</w:t>
      </w:r>
      <w:r>
        <w:rPr>
          <w:noProof/>
        </w:rPr>
        <w:fldChar w:fldCharType="end"/>
      </w:r>
    </w:p>
    <w:p w14:paraId="189D5BF0" w14:textId="77777777" w:rsidR="00D90C68" w:rsidRDefault="00D90C68" w:rsidP="00031A11">
      <w:pPr>
        <w:pStyle w:val="TOC2"/>
        <w:rPr>
          <w:noProof/>
          <w:sz w:val="24"/>
          <w:szCs w:val="24"/>
        </w:rPr>
        <w:pPrChange w:id="18" w:author="Stephen Michell" w:date="2018-01-20T13:16:00Z">
          <w:pPr>
            <w:pStyle w:val="TOC2"/>
            <w:tabs>
              <w:tab w:val="right" w:leader="dot" w:pos="9973"/>
            </w:tabs>
          </w:pPr>
        </w:pPrChange>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r>
        <w:rPr>
          <w:noProof/>
        </w:rPr>
        <w:t>18</w:t>
      </w:r>
      <w:r>
        <w:rPr>
          <w:noProof/>
        </w:rPr>
        <w:fldChar w:fldCharType="end"/>
      </w:r>
    </w:p>
    <w:p w14:paraId="67DCB2B1" w14:textId="77777777" w:rsidR="00D90C68" w:rsidRDefault="00D90C68" w:rsidP="00031A11">
      <w:pPr>
        <w:pStyle w:val="TOC2"/>
        <w:rPr>
          <w:noProof/>
          <w:sz w:val="24"/>
          <w:szCs w:val="24"/>
        </w:rPr>
        <w:pPrChange w:id="19" w:author="Stephen Michell" w:date="2018-01-20T13:16:00Z">
          <w:pPr>
            <w:pStyle w:val="TOC2"/>
            <w:tabs>
              <w:tab w:val="right" w:leader="dot" w:pos="9973"/>
            </w:tabs>
          </w:pPr>
        </w:pPrChange>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Pr>
          <w:noProof/>
        </w:rPr>
        <w:t>19</w:t>
      </w:r>
      <w:r>
        <w:rPr>
          <w:noProof/>
        </w:rPr>
        <w:fldChar w:fldCharType="end"/>
      </w:r>
    </w:p>
    <w:p w14:paraId="18C02C76" w14:textId="77777777" w:rsidR="00D90C68" w:rsidRDefault="00D90C68" w:rsidP="00031A11">
      <w:pPr>
        <w:pStyle w:val="TOC2"/>
        <w:rPr>
          <w:noProof/>
          <w:sz w:val="24"/>
          <w:szCs w:val="24"/>
        </w:rPr>
        <w:pPrChange w:id="20" w:author="Stephen Michell" w:date="2018-01-20T13:16:00Z">
          <w:pPr>
            <w:pStyle w:val="TOC2"/>
            <w:tabs>
              <w:tab w:val="right" w:leader="dot" w:pos="9973"/>
            </w:tabs>
          </w:pPr>
        </w:pPrChange>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Pr>
          <w:noProof/>
        </w:rPr>
        <w:t>19</w:t>
      </w:r>
      <w:r>
        <w:rPr>
          <w:noProof/>
        </w:rPr>
        <w:fldChar w:fldCharType="end"/>
      </w:r>
    </w:p>
    <w:p w14:paraId="1F765D85" w14:textId="77777777" w:rsidR="00D90C68" w:rsidRDefault="00D90C68">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Pr>
          <w:noProof/>
        </w:rPr>
        <w:t>21</w:t>
      </w:r>
      <w:r>
        <w:rPr>
          <w:noProof/>
        </w:rPr>
        <w:fldChar w:fldCharType="end"/>
      </w:r>
    </w:p>
    <w:p w14:paraId="1AEE8911" w14:textId="77777777" w:rsidR="00D90C68" w:rsidRDefault="00D90C68" w:rsidP="00031A11">
      <w:pPr>
        <w:pStyle w:val="TOC2"/>
        <w:rPr>
          <w:noProof/>
          <w:sz w:val="24"/>
          <w:szCs w:val="24"/>
        </w:rPr>
        <w:pPrChange w:id="21" w:author="Stephen Michell" w:date="2018-01-20T13:16:00Z">
          <w:pPr>
            <w:pStyle w:val="TOC2"/>
            <w:tabs>
              <w:tab w:val="right" w:leader="dot" w:pos="9973"/>
            </w:tabs>
          </w:pPr>
        </w:pPrChange>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Pr>
          <w:noProof/>
        </w:rPr>
        <w:t>21</w:t>
      </w:r>
      <w:r>
        <w:rPr>
          <w:noProof/>
        </w:rPr>
        <w:fldChar w:fldCharType="end"/>
      </w:r>
    </w:p>
    <w:p w14:paraId="4C0D0B2B" w14:textId="77777777" w:rsidR="00D90C68" w:rsidRDefault="00D90C68" w:rsidP="00031A11">
      <w:pPr>
        <w:pStyle w:val="TOC2"/>
        <w:rPr>
          <w:noProof/>
          <w:sz w:val="24"/>
          <w:szCs w:val="24"/>
        </w:rPr>
        <w:pPrChange w:id="22" w:author="Stephen Michell" w:date="2018-01-20T13:16:00Z">
          <w:pPr>
            <w:pStyle w:val="TOC2"/>
            <w:tabs>
              <w:tab w:val="right" w:leader="dot" w:pos="9973"/>
            </w:tabs>
          </w:pPr>
        </w:pPrChange>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Pr>
          <w:noProof/>
        </w:rPr>
        <w:t>22</w:t>
      </w:r>
      <w:r>
        <w:rPr>
          <w:noProof/>
        </w:rPr>
        <w:fldChar w:fldCharType="end"/>
      </w:r>
    </w:p>
    <w:p w14:paraId="2B726117" w14:textId="77777777" w:rsidR="00D90C68" w:rsidRDefault="00D90C68" w:rsidP="00031A11">
      <w:pPr>
        <w:pStyle w:val="TOC2"/>
        <w:rPr>
          <w:noProof/>
          <w:sz w:val="24"/>
          <w:szCs w:val="24"/>
        </w:rPr>
        <w:pPrChange w:id="23" w:author="Stephen Michell" w:date="2018-01-20T13:16:00Z">
          <w:pPr>
            <w:pStyle w:val="TOC2"/>
            <w:tabs>
              <w:tab w:val="right" w:leader="dot" w:pos="9973"/>
            </w:tabs>
          </w:pPr>
        </w:pPrChange>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Pr>
          <w:noProof/>
        </w:rPr>
        <w:t>24</w:t>
      </w:r>
      <w:r>
        <w:rPr>
          <w:noProof/>
        </w:rPr>
        <w:fldChar w:fldCharType="end"/>
      </w:r>
    </w:p>
    <w:p w14:paraId="5E037B7B" w14:textId="77777777" w:rsidR="00D90C68" w:rsidRDefault="00D90C68" w:rsidP="00031A11">
      <w:pPr>
        <w:pStyle w:val="TOC2"/>
        <w:rPr>
          <w:noProof/>
          <w:sz w:val="24"/>
          <w:szCs w:val="24"/>
        </w:rPr>
        <w:pPrChange w:id="24" w:author="Stephen Michell" w:date="2018-01-20T13:16:00Z">
          <w:pPr>
            <w:pStyle w:val="TOC2"/>
            <w:tabs>
              <w:tab w:val="right" w:leader="dot" w:pos="9973"/>
            </w:tabs>
          </w:pPr>
        </w:pPrChange>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Pr>
          <w:noProof/>
        </w:rPr>
        <w:t>26</w:t>
      </w:r>
      <w:r>
        <w:rPr>
          <w:noProof/>
        </w:rPr>
        <w:fldChar w:fldCharType="end"/>
      </w:r>
    </w:p>
    <w:p w14:paraId="46A50C81" w14:textId="77777777" w:rsidR="00D90C68" w:rsidRDefault="00D90C68" w:rsidP="00031A11">
      <w:pPr>
        <w:pStyle w:val="TOC2"/>
        <w:rPr>
          <w:noProof/>
          <w:sz w:val="24"/>
          <w:szCs w:val="24"/>
        </w:rPr>
        <w:pPrChange w:id="25" w:author="Stephen Michell" w:date="2018-01-20T13:16:00Z">
          <w:pPr>
            <w:pStyle w:val="TOC2"/>
            <w:tabs>
              <w:tab w:val="right" w:leader="dot" w:pos="9973"/>
            </w:tabs>
          </w:pPr>
        </w:pPrChange>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Pr>
          <w:noProof/>
        </w:rPr>
        <w:t>29</w:t>
      </w:r>
      <w:r>
        <w:rPr>
          <w:noProof/>
        </w:rPr>
        <w:fldChar w:fldCharType="end"/>
      </w:r>
    </w:p>
    <w:p w14:paraId="44DD7D24" w14:textId="77777777" w:rsidR="00D90C68" w:rsidRDefault="00D90C68" w:rsidP="00031A11">
      <w:pPr>
        <w:pStyle w:val="TOC2"/>
        <w:rPr>
          <w:noProof/>
          <w:sz w:val="24"/>
          <w:szCs w:val="24"/>
        </w:rPr>
        <w:pPrChange w:id="26" w:author="Stephen Michell" w:date="2018-01-20T13:16:00Z">
          <w:pPr>
            <w:pStyle w:val="TOC2"/>
            <w:tabs>
              <w:tab w:val="right" w:leader="dot" w:pos="9973"/>
            </w:tabs>
          </w:pPr>
        </w:pPrChange>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Pr>
          <w:noProof/>
        </w:rPr>
        <w:t>31</w:t>
      </w:r>
      <w:r>
        <w:rPr>
          <w:noProof/>
        </w:rPr>
        <w:fldChar w:fldCharType="end"/>
      </w:r>
    </w:p>
    <w:p w14:paraId="0016A47A" w14:textId="77777777" w:rsidR="00D90C68" w:rsidRDefault="00D90C68" w:rsidP="00031A11">
      <w:pPr>
        <w:pStyle w:val="TOC2"/>
        <w:rPr>
          <w:noProof/>
          <w:sz w:val="24"/>
          <w:szCs w:val="24"/>
        </w:rPr>
        <w:pPrChange w:id="27" w:author="Stephen Michell" w:date="2018-01-20T13:16:00Z">
          <w:pPr>
            <w:pStyle w:val="TOC2"/>
            <w:tabs>
              <w:tab w:val="right" w:leader="dot" w:pos="9973"/>
            </w:tabs>
          </w:pPr>
        </w:pPrChange>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Pr>
          <w:noProof/>
        </w:rPr>
        <w:t>33</w:t>
      </w:r>
      <w:r>
        <w:rPr>
          <w:noProof/>
        </w:rPr>
        <w:fldChar w:fldCharType="end"/>
      </w:r>
    </w:p>
    <w:p w14:paraId="7FB079FD" w14:textId="77777777" w:rsidR="00D90C68" w:rsidRDefault="00D90C68" w:rsidP="00031A11">
      <w:pPr>
        <w:pStyle w:val="TOC2"/>
        <w:rPr>
          <w:noProof/>
          <w:sz w:val="24"/>
          <w:szCs w:val="24"/>
        </w:rPr>
        <w:pPrChange w:id="28" w:author="Stephen Michell" w:date="2018-01-20T13:16:00Z">
          <w:pPr>
            <w:pStyle w:val="TOC2"/>
            <w:tabs>
              <w:tab w:val="right" w:leader="dot" w:pos="9973"/>
            </w:tabs>
          </w:pPr>
        </w:pPrChange>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Pr>
          <w:noProof/>
        </w:rPr>
        <w:t>34</w:t>
      </w:r>
      <w:r>
        <w:rPr>
          <w:noProof/>
        </w:rPr>
        <w:fldChar w:fldCharType="end"/>
      </w:r>
    </w:p>
    <w:p w14:paraId="3044DC6B" w14:textId="77777777" w:rsidR="00D90C68" w:rsidRDefault="00D90C68" w:rsidP="00031A11">
      <w:pPr>
        <w:pStyle w:val="TOC2"/>
        <w:rPr>
          <w:noProof/>
          <w:sz w:val="24"/>
          <w:szCs w:val="24"/>
        </w:rPr>
        <w:pPrChange w:id="29" w:author="Stephen Michell" w:date="2018-01-20T13:16:00Z">
          <w:pPr>
            <w:pStyle w:val="TOC2"/>
            <w:tabs>
              <w:tab w:val="right" w:leader="dot" w:pos="9973"/>
            </w:tabs>
          </w:pPr>
        </w:pPrChange>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Pr>
          <w:noProof/>
        </w:rPr>
        <w:t>36</w:t>
      </w:r>
      <w:r>
        <w:rPr>
          <w:noProof/>
        </w:rPr>
        <w:fldChar w:fldCharType="end"/>
      </w:r>
    </w:p>
    <w:p w14:paraId="5CC8BF93" w14:textId="77777777" w:rsidR="00D90C68" w:rsidRDefault="00D90C68" w:rsidP="00031A11">
      <w:pPr>
        <w:pStyle w:val="TOC2"/>
        <w:rPr>
          <w:noProof/>
          <w:sz w:val="24"/>
          <w:szCs w:val="24"/>
        </w:rPr>
        <w:pPrChange w:id="30" w:author="Stephen Michell" w:date="2018-01-20T13:16:00Z">
          <w:pPr>
            <w:pStyle w:val="TOC2"/>
            <w:tabs>
              <w:tab w:val="right" w:leader="dot" w:pos="9973"/>
            </w:tabs>
          </w:pPr>
        </w:pPrChange>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Pr>
          <w:noProof/>
        </w:rPr>
        <w:t>38</w:t>
      </w:r>
      <w:r>
        <w:rPr>
          <w:noProof/>
        </w:rPr>
        <w:fldChar w:fldCharType="end"/>
      </w:r>
    </w:p>
    <w:p w14:paraId="1C6A47EA" w14:textId="77777777" w:rsidR="00D90C68" w:rsidRDefault="00D90C68" w:rsidP="00031A11">
      <w:pPr>
        <w:pStyle w:val="TOC2"/>
        <w:rPr>
          <w:noProof/>
          <w:sz w:val="24"/>
          <w:szCs w:val="24"/>
        </w:rPr>
        <w:pPrChange w:id="31" w:author="Stephen Michell" w:date="2018-01-20T13:16:00Z">
          <w:pPr>
            <w:pStyle w:val="TOC2"/>
            <w:tabs>
              <w:tab w:val="right" w:leader="dot" w:pos="9973"/>
            </w:tabs>
          </w:pPr>
        </w:pPrChange>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Pr>
          <w:noProof/>
        </w:rPr>
        <w:t>39</w:t>
      </w:r>
      <w:r>
        <w:rPr>
          <w:noProof/>
        </w:rPr>
        <w:fldChar w:fldCharType="end"/>
      </w:r>
    </w:p>
    <w:p w14:paraId="3455A9DC" w14:textId="77777777" w:rsidR="00D90C68" w:rsidRDefault="00D90C68" w:rsidP="00031A11">
      <w:pPr>
        <w:pStyle w:val="TOC2"/>
        <w:rPr>
          <w:noProof/>
          <w:sz w:val="24"/>
          <w:szCs w:val="24"/>
        </w:rPr>
        <w:pPrChange w:id="32" w:author="Stephen Michell" w:date="2018-01-20T13:16:00Z">
          <w:pPr>
            <w:pStyle w:val="TOC2"/>
            <w:tabs>
              <w:tab w:val="right" w:leader="dot" w:pos="9973"/>
            </w:tabs>
          </w:pPr>
        </w:pPrChange>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Pr>
          <w:noProof/>
        </w:rPr>
        <w:t>40</w:t>
      </w:r>
      <w:r>
        <w:rPr>
          <w:noProof/>
        </w:rPr>
        <w:fldChar w:fldCharType="end"/>
      </w:r>
    </w:p>
    <w:p w14:paraId="55622C32" w14:textId="77777777" w:rsidR="00D90C68" w:rsidRDefault="00D90C68" w:rsidP="00031A11">
      <w:pPr>
        <w:pStyle w:val="TOC2"/>
        <w:rPr>
          <w:noProof/>
          <w:sz w:val="24"/>
          <w:szCs w:val="24"/>
        </w:rPr>
        <w:pPrChange w:id="33" w:author="Stephen Michell" w:date="2018-01-20T13:16:00Z">
          <w:pPr>
            <w:pStyle w:val="TOC2"/>
            <w:tabs>
              <w:tab w:val="right" w:leader="dot" w:pos="9973"/>
            </w:tabs>
          </w:pPr>
        </w:pPrChange>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Pr>
          <w:noProof/>
        </w:rPr>
        <w:t>41</w:t>
      </w:r>
      <w:r>
        <w:rPr>
          <w:noProof/>
        </w:rPr>
        <w:fldChar w:fldCharType="end"/>
      </w:r>
    </w:p>
    <w:p w14:paraId="32465ABF" w14:textId="77777777" w:rsidR="00D90C68" w:rsidRDefault="00D90C68" w:rsidP="00031A11">
      <w:pPr>
        <w:pStyle w:val="TOC2"/>
        <w:rPr>
          <w:noProof/>
          <w:sz w:val="24"/>
          <w:szCs w:val="24"/>
        </w:rPr>
        <w:pPrChange w:id="34" w:author="Stephen Michell" w:date="2018-01-20T13:16:00Z">
          <w:pPr>
            <w:pStyle w:val="TOC2"/>
            <w:tabs>
              <w:tab w:val="right" w:leader="dot" w:pos="9973"/>
            </w:tabs>
          </w:pPr>
        </w:pPrChange>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Pr>
          <w:noProof/>
        </w:rPr>
        <w:t>42</w:t>
      </w:r>
      <w:r>
        <w:rPr>
          <w:noProof/>
        </w:rPr>
        <w:fldChar w:fldCharType="end"/>
      </w:r>
    </w:p>
    <w:p w14:paraId="50143065" w14:textId="77777777" w:rsidR="00D90C68" w:rsidRDefault="00D90C68" w:rsidP="00031A11">
      <w:pPr>
        <w:pStyle w:val="TOC2"/>
        <w:rPr>
          <w:noProof/>
          <w:sz w:val="24"/>
          <w:szCs w:val="24"/>
        </w:rPr>
        <w:pPrChange w:id="35" w:author="Stephen Michell" w:date="2018-01-20T13:16:00Z">
          <w:pPr>
            <w:pStyle w:val="TOC2"/>
            <w:tabs>
              <w:tab w:val="right" w:leader="dot" w:pos="9973"/>
            </w:tabs>
          </w:pPr>
        </w:pPrChange>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Pr>
          <w:noProof/>
        </w:rPr>
        <w:t>44</w:t>
      </w:r>
      <w:r>
        <w:rPr>
          <w:noProof/>
        </w:rPr>
        <w:fldChar w:fldCharType="end"/>
      </w:r>
    </w:p>
    <w:p w14:paraId="319178D2" w14:textId="77777777" w:rsidR="00D90C68" w:rsidRDefault="00D90C68" w:rsidP="00031A11">
      <w:pPr>
        <w:pStyle w:val="TOC2"/>
        <w:rPr>
          <w:noProof/>
          <w:sz w:val="24"/>
          <w:szCs w:val="24"/>
        </w:rPr>
        <w:pPrChange w:id="36" w:author="Stephen Michell" w:date="2018-01-20T13:16:00Z">
          <w:pPr>
            <w:pStyle w:val="TOC2"/>
            <w:tabs>
              <w:tab w:val="right" w:leader="dot" w:pos="9973"/>
            </w:tabs>
          </w:pPr>
        </w:pPrChange>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Pr>
          <w:noProof/>
        </w:rPr>
        <w:t>46</w:t>
      </w:r>
      <w:r>
        <w:rPr>
          <w:noProof/>
        </w:rPr>
        <w:fldChar w:fldCharType="end"/>
      </w:r>
    </w:p>
    <w:p w14:paraId="34D4D9DF" w14:textId="77777777" w:rsidR="00D90C68" w:rsidRDefault="00D90C68" w:rsidP="00031A11">
      <w:pPr>
        <w:pStyle w:val="TOC2"/>
        <w:rPr>
          <w:noProof/>
          <w:sz w:val="24"/>
          <w:szCs w:val="24"/>
        </w:rPr>
        <w:pPrChange w:id="37" w:author="Stephen Michell" w:date="2018-01-20T13:16:00Z">
          <w:pPr>
            <w:pStyle w:val="TOC2"/>
            <w:tabs>
              <w:tab w:val="right" w:leader="dot" w:pos="9973"/>
            </w:tabs>
          </w:pPr>
        </w:pPrChange>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Pr>
          <w:noProof/>
        </w:rPr>
        <w:t>47</w:t>
      </w:r>
      <w:r>
        <w:rPr>
          <w:noProof/>
        </w:rPr>
        <w:fldChar w:fldCharType="end"/>
      </w:r>
    </w:p>
    <w:p w14:paraId="64B701B9" w14:textId="77777777" w:rsidR="00D90C68" w:rsidRDefault="00D90C68" w:rsidP="00031A11">
      <w:pPr>
        <w:pStyle w:val="TOC2"/>
        <w:rPr>
          <w:noProof/>
          <w:sz w:val="24"/>
          <w:szCs w:val="24"/>
        </w:rPr>
        <w:pPrChange w:id="38" w:author="Stephen Michell" w:date="2018-01-20T13:16:00Z">
          <w:pPr>
            <w:pStyle w:val="TOC2"/>
            <w:tabs>
              <w:tab w:val="right" w:leader="dot" w:pos="9973"/>
            </w:tabs>
          </w:pPr>
        </w:pPrChange>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Pr>
          <w:noProof/>
        </w:rPr>
        <w:t>49</w:t>
      </w:r>
      <w:r>
        <w:rPr>
          <w:noProof/>
        </w:rPr>
        <w:fldChar w:fldCharType="end"/>
      </w:r>
    </w:p>
    <w:p w14:paraId="5BC9FB82" w14:textId="77777777" w:rsidR="00D90C68" w:rsidRDefault="00D90C68" w:rsidP="00031A11">
      <w:pPr>
        <w:pStyle w:val="TOC2"/>
        <w:rPr>
          <w:noProof/>
          <w:sz w:val="24"/>
          <w:szCs w:val="24"/>
        </w:rPr>
        <w:pPrChange w:id="39" w:author="Stephen Michell" w:date="2018-01-20T13:16:00Z">
          <w:pPr>
            <w:pStyle w:val="TOC2"/>
            <w:tabs>
              <w:tab w:val="right" w:leader="dot" w:pos="9973"/>
            </w:tabs>
          </w:pPr>
        </w:pPrChange>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Pr>
          <w:noProof/>
        </w:rPr>
        <w:t>50</w:t>
      </w:r>
      <w:r>
        <w:rPr>
          <w:noProof/>
        </w:rPr>
        <w:fldChar w:fldCharType="end"/>
      </w:r>
    </w:p>
    <w:p w14:paraId="6EC29A3E" w14:textId="77777777" w:rsidR="00D90C68" w:rsidRDefault="00D90C68" w:rsidP="00031A11">
      <w:pPr>
        <w:pStyle w:val="TOC2"/>
        <w:rPr>
          <w:noProof/>
          <w:sz w:val="24"/>
          <w:szCs w:val="24"/>
        </w:rPr>
        <w:pPrChange w:id="40" w:author="Stephen Michell" w:date="2018-01-20T13:16:00Z">
          <w:pPr>
            <w:pStyle w:val="TOC2"/>
            <w:tabs>
              <w:tab w:val="right" w:leader="dot" w:pos="9973"/>
            </w:tabs>
          </w:pPr>
        </w:pPrChange>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Pr>
          <w:noProof/>
        </w:rPr>
        <w:t>51</w:t>
      </w:r>
      <w:r>
        <w:rPr>
          <w:noProof/>
        </w:rPr>
        <w:fldChar w:fldCharType="end"/>
      </w:r>
    </w:p>
    <w:p w14:paraId="3AA42B91" w14:textId="77777777" w:rsidR="00D90C68" w:rsidRDefault="00D90C68" w:rsidP="00031A11">
      <w:pPr>
        <w:pStyle w:val="TOC2"/>
        <w:rPr>
          <w:noProof/>
          <w:sz w:val="24"/>
          <w:szCs w:val="24"/>
        </w:rPr>
        <w:pPrChange w:id="41" w:author="Stephen Michell" w:date="2018-01-20T13:16:00Z">
          <w:pPr>
            <w:pStyle w:val="TOC2"/>
            <w:tabs>
              <w:tab w:val="right" w:leader="dot" w:pos="9973"/>
            </w:tabs>
          </w:pPr>
        </w:pPrChange>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Pr>
          <w:noProof/>
        </w:rPr>
        <w:t>53</w:t>
      </w:r>
      <w:r>
        <w:rPr>
          <w:noProof/>
        </w:rPr>
        <w:fldChar w:fldCharType="end"/>
      </w:r>
    </w:p>
    <w:p w14:paraId="47283B02" w14:textId="77777777" w:rsidR="00D90C68" w:rsidRDefault="00D90C68" w:rsidP="00031A11">
      <w:pPr>
        <w:pStyle w:val="TOC2"/>
        <w:rPr>
          <w:noProof/>
          <w:sz w:val="24"/>
          <w:szCs w:val="24"/>
        </w:rPr>
        <w:pPrChange w:id="42" w:author="Stephen Michell" w:date="2018-01-20T13:16:00Z">
          <w:pPr>
            <w:pStyle w:val="TOC2"/>
            <w:tabs>
              <w:tab w:val="right" w:leader="dot" w:pos="9973"/>
            </w:tabs>
          </w:pPr>
        </w:pPrChange>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Pr>
          <w:noProof/>
        </w:rPr>
        <w:t>55</w:t>
      </w:r>
      <w:r>
        <w:rPr>
          <w:noProof/>
        </w:rPr>
        <w:fldChar w:fldCharType="end"/>
      </w:r>
    </w:p>
    <w:p w14:paraId="6D6C93B1" w14:textId="77777777" w:rsidR="00D90C68" w:rsidRDefault="00D90C68" w:rsidP="00031A11">
      <w:pPr>
        <w:pStyle w:val="TOC2"/>
        <w:rPr>
          <w:noProof/>
          <w:sz w:val="24"/>
          <w:szCs w:val="24"/>
        </w:rPr>
        <w:pPrChange w:id="43" w:author="Stephen Michell" w:date="2018-01-20T13:16:00Z">
          <w:pPr>
            <w:pStyle w:val="TOC2"/>
            <w:tabs>
              <w:tab w:val="right" w:leader="dot" w:pos="9973"/>
            </w:tabs>
          </w:pPr>
        </w:pPrChange>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Pr>
          <w:noProof/>
        </w:rPr>
        <w:t>57</w:t>
      </w:r>
      <w:r>
        <w:rPr>
          <w:noProof/>
        </w:rPr>
        <w:fldChar w:fldCharType="end"/>
      </w:r>
    </w:p>
    <w:p w14:paraId="796AD094" w14:textId="77777777" w:rsidR="00D90C68" w:rsidRDefault="00D90C68" w:rsidP="00031A11">
      <w:pPr>
        <w:pStyle w:val="TOC2"/>
        <w:rPr>
          <w:noProof/>
          <w:sz w:val="24"/>
          <w:szCs w:val="24"/>
        </w:rPr>
        <w:pPrChange w:id="44" w:author="Stephen Michell" w:date="2018-01-20T13:16:00Z">
          <w:pPr>
            <w:pStyle w:val="TOC2"/>
            <w:tabs>
              <w:tab w:val="right" w:leader="dot" w:pos="9973"/>
            </w:tabs>
          </w:pPr>
        </w:pPrChange>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Pr>
          <w:noProof/>
        </w:rPr>
        <w:t>58</w:t>
      </w:r>
      <w:r>
        <w:rPr>
          <w:noProof/>
        </w:rPr>
        <w:fldChar w:fldCharType="end"/>
      </w:r>
    </w:p>
    <w:p w14:paraId="11D0B188" w14:textId="77777777" w:rsidR="00D90C68" w:rsidRDefault="00D90C68" w:rsidP="00031A11">
      <w:pPr>
        <w:pStyle w:val="TOC2"/>
        <w:rPr>
          <w:noProof/>
          <w:sz w:val="24"/>
          <w:szCs w:val="24"/>
        </w:rPr>
        <w:pPrChange w:id="45" w:author="Stephen Michell" w:date="2018-01-20T13:16:00Z">
          <w:pPr>
            <w:pStyle w:val="TOC2"/>
            <w:tabs>
              <w:tab w:val="right" w:leader="dot" w:pos="9973"/>
            </w:tabs>
          </w:pPr>
        </w:pPrChange>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Pr>
          <w:noProof/>
        </w:rPr>
        <w:t>60</w:t>
      </w:r>
      <w:r>
        <w:rPr>
          <w:noProof/>
        </w:rPr>
        <w:fldChar w:fldCharType="end"/>
      </w:r>
    </w:p>
    <w:p w14:paraId="0E377A50" w14:textId="77777777" w:rsidR="00D90C68" w:rsidRDefault="00D90C68" w:rsidP="00031A11">
      <w:pPr>
        <w:pStyle w:val="TOC2"/>
        <w:rPr>
          <w:noProof/>
          <w:sz w:val="24"/>
          <w:szCs w:val="24"/>
        </w:rPr>
        <w:pPrChange w:id="46" w:author="Stephen Michell" w:date="2018-01-20T13:16:00Z">
          <w:pPr>
            <w:pStyle w:val="TOC2"/>
            <w:tabs>
              <w:tab w:val="right" w:leader="dot" w:pos="9973"/>
            </w:tabs>
          </w:pPr>
        </w:pPrChange>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Pr>
          <w:noProof/>
        </w:rPr>
        <w:t>62</w:t>
      </w:r>
      <w:r>
        <w:rPr>
          <w:noProof/>
        </w:rPr>
        <w:fldChar w:fldCharType="end"/>
      </w:r>
    </w:p>
    <w:p w14:paraId="015C029E" w14:textId="77777777" w:rsidR="00D90C68" w:rsidRDefault="00D90C68" w:rsidP="00031A11">
      <w:pPr>
        <w:pStyle w:val="TOC2"/>
        <w:rPr>
          <w:noProof/>
          <w:sz w:val="24"/>
          <w:szCs w:val="24"/>
        </w:rPr>
        <w:pPrChange w:id="47" w:author="Stephen Michell" w:date="2018-01-20T13:16:00Z">
          <w:pPr>
            <w:pStyle w:val="TOC2"/>
            <w:tabs>
              <w:tab w:val="right" w:leader="dot" w:pos="9973"/>
            </w:tabs>
          </w:pPr>
        </w:pPrChange>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Pr>
          <w:noProof/>
        </w:rPr>
        <w:t>64</w:t>
      </w:r>
      <w:r>
        <w:rPr>
          <w:noProof/>
        </w:rPr>
        <w:fldChar w:fldCharType="end"/>
      </w:r>
    </w:p>
    <w:p w14:paraId="41DD19AD" w14:textId="77777777" w:rsidR="00D90C68" w:rsidRDefault="00D90C68" w:rsidP="00031A11">
      <w:pPr>
        <w:pStyle w:val="TOC2"/>
        <w:rPr>
          <w:noProof/>
          <w:sz w:val="24"/>
          <w:szCs w:val="24"/>
        </w:rPr>
        <w:pPrChange w:id="48" w:author="Stephen Michell" w:date="2018-01-20T13:16:00Z">
          <w:pPr>
            <w:pStyle w:val="TOC2"/>
            <w:tabs>
              <w:tab w:val="right" w:leader="dot" w:pos="9973"/>
            </w:tabs>
          </w:pPr>
        </w:pPrChange>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r>
        <w:rPr>
          <w:noProof/>
        </w:rPr>
        <w:t>65</w:t>
      </w:r>
      <w:r>
        <w:rPr>
          <w:noProof/>
        </w:rPr>
        <w:fldChar w:fldCharType="end"/>
      </w:r>
    </w:p>
    <w:p w14:paraId="5A2ED71E" w14:textId="77777777" w:rsidR="00D90C68" w:rsidRDefault="00D90C68" w:rsidP="00031A11">
      <w:pPr>
        <w:pStyle w:val="TOC2"/>
        <w:rPr>
          <w:noProof/>
          <w:sz w:val="24"/>
          <w:szCs w:val="24"/>
        </w:rPr>
        <w:pPrChange w:id="49" w:author="Stephen Michell" w:date="2018-01-20T13:16:00Z">
          <w:pPr>
            <w:pStyle w:val="TOC2"/>
            <w:tabs>
              <w:tab w:val="right" w:leader="dot" w:pos="9973"/>
            </w:tabs>
          </w:pPr>
        </w:pPrChange>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Pr>
          <w:noProof/>
        </w:rPr>
        <w:t>67</w:t>
      </w:r>
      <w:r>
        <w:rPr>
          <w:noProof/>
        </w:rPr>
        <w:fldChar w:fldCharType="end"/>
      </w:r>
    </w:p>
    <w:p w14:paraId="51FF73F6" w14:textId="77777777" w:rsidR="00D90C68" w:rsidRDefault="00D90C68" w:rsidP="00031A11">
      <w:pPr>
        <w:pStyle w:val="TOC2"/>
        <w:rPr>
          <w:noProof/>
          <w:sz w:val="24"/>
          <w:szCs w:val="24"/>
        </w:rPr>
        <w:pPrChange w:id="50" w:author="Stephen Michell" w:date="2018-01-20T13:16:00Z">
          <w:pPr>
            <w:pStyle w:val="TOC2"/>
            <w:tabs>
              <w:tab w:val="right" w:leader="dot" w:pos="9973"/>
            </w:tabs>
          </w:pPr>
        </w:pPrChange>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Pr>
          <w:noProof/>
        </w:rPr>
        <w:t>68</w:t>
      </w:r>
      <w:r>
        <w:rPr>
          <w:noProof/>
        </w:rPr>
        <w:fldChar w:fldCharType="end"/>
      </w:r>
    </w:p>
    <w:p w14:paraId="50108AF2" w14:textId="77777777" w:rsidR="00D90C68" w:rsidRDefault="00D90C68" w:rsidP="00031A11">
      <w:pPr>
        <w:pStyle w:val="TOC2"/>
        <w:rPr>
          <w:noProof/>
          <w:sz w:val="24"/>
          <w:szCs w:val="24"/>
        </w:rPr>
        <w:pPrChange w:id="51" w:author="Stephen Michell" w:date="2018-01-20T13:16:00Z">
          <w:pPr>
            <w:pStyle w:val="TOC2"/>
            <w:tabs>
              <w:tab w:val="right" w:leader="dot" w:pos="9973"/>
            </w:tabs>
          </w:pPr>
        </w:pPrChange>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r>
        <w:rPr>
          <w:noProof/>
        </w:rPr>
        <w:t>69</w:t>
      </w:r>
      <w:r>
        <w:rPr>
          <w:noProof/>
        </w:rPr>
        <w:fldChar w:fldCharType="end"/>
      </w:r>
    </w:p>
    <w:p w14:paraId="25AF32F1" w14:textId="77777777" w:rsidR="00D90C68" w:rsidRDefault="00D90C68" w:rsidP="00031A11">
      <w:pPr>
        <w:pStyle w:val="TOC2"/>
        <w:rPr>
          <w:noProof/>
          <w:sz w:val="24"/>
          <w:szCs w:val="24"/>
        </w:rPr>
        <w:pPrChange w:id="52" w:author="Stephen Michell" w:date="2018-01-20T13:16:00Z">
          <w:pPr>
            <w:pStyle w:val="TOC2"/>
            <w:tabs>
              <w:tab w:val="right" w:leader="dot" w:pos="9973"/>
            </w:tabs>
          </w:pPr>
        </w:pPrChange>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Pr>
          <w:noProof/>
        </w:rPr>
        <w:t>71</w:t>
      </w:r>
      <w:r>
        <w:rPr>
          <w:noProof/>
        </w:rPr>
        <w:fldChar w:fldCharType="end"/>
      </w:r>
    </w:p>
    <w:p w14:paraId="4D4216E6" w14:textId="77777777" w:rsidR="00D90C68" w:rsidRDefault="00D90C68" w:rsidP="00031A11">
      <w:pPr>
        <w:pStyle w:val="TOC2"/>
        <w:rPr>
          <w:noProof/>
          <w:sz w:val="24"/>
          <w:szCs w:val="24"/>
        </w:rPr>
        <w:pPrChange w:id="53" w:author="Stephen Michell" w:date="2018-01-20T13:16:00Z">
          <w:pPr>
            <w:pStyle w:val="TOC2"/>
            <w:tabs>
              <w:tab w:val="right" w:leader="dot" w:pos="9973"/>
            </w:tabs>
          </w:pPr>
        </w:pPrChange>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Pr>
          <w:noProof/>
        </w:rPr>
        <w:t>73</w:t>
      </w:r>
      <w:r>
        <w:rPr>
          <w:noProof/>
        </w:rPr>
        <w:fldChar w:fldCharType="end"/>
      </w:r>
    </w:p>
    <w:p w14:paraId="7B755D1A" w14:textId="77777777" w:rsidR="00D90C68" w:rsidRDefault="00D90C68" w:rsidP="00031A11">
      <w:pPr>
        <w:pStyle w:val="TOC2"/>
        <w:rPr>
          <w:noProof/>
          <w:sz w:val="24"/>
          <w:szCs w:val="24"/>
        </w:rPr>
        <w:pPrChange w:id="54" w:author="Stephen Michell" w:date="2018-01-20T13:16:00Z">
          <w:pPr>
            <w:pStyle w:val="TOC2"/>
            <w:tabs>
              <w:tab w:val="right" w:leader="dot" w:pos="9973"/>
            </w:tabs>
          </w:pPr>
        </w:pPrChange>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Pr>
          <w:noProof/>
        </w:rPr>
        <w:t>75</w:t>
      </w:r>
      <w:r>
        <w:rPr>
          <w:noProof/>
        </w:rPr>
        <w:fldChar w:fldCharType="end"/>
      </w:r>
    </w:p>
    <w:p w14:paraId="6081AFB2" w14:textId="77777777" w:rsidR="00D90C68" w:rsidRDefault="00D90C68" w:rsidP="00031A11">
      <w:pPr>
        <w:pStyle w:val="TOC2"/>
        <w:rPr>
          <w:noProof/>
          <w:sz w:val="24"/>
          <w:szCs w:val="24"/>
        </w:rPr>
        <w:pPrChange w:id="55" w:author="Stephen Michell" w:date="2018-01-20T13:16:00Z">
          <w:pPr>
            <w:pStyle w:val="TOC2"/>
            <w:tabs>
              <w:tab w:val="right" w:leader="dot" w:pos="9973"/>
            </w:tabs>
          </w:pPr>
        </w:pPrChange>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Pr>
          <w:noProof/>
        </w:rPr>
        <w:t>77</w:t>
      </w:r>
      <w:r>
        <w:rPr>
          <w:noProof/>
        </w:rPr>
        <w:fldChar w:fldCharType="end"/>
      </w:r>
    </w:p>
    <w:p w14:paraId="6A3E263D" w14:textId="77777777" w:rsidR="00D90C68" w:rsidRDefault="00D90C68" w:rsidP="00031A11">
      <w:pPr>
        <w:pStyle w:val="TOC2"/>
        <w:rPr>
          <w:noProof/>
          <w:sz w:val="24"/>
          <w:szCs w:val="24"/>
        </w:rPr>
        <w:pPrChange w:id="56" w:author="Stephen Michell" w:date="2018-01-20T13:16:00Z">
          <w:pPr>
            <w:pStyle w:val="TOC2"/>
            <w:tabs>
              <w:tab w:val="right" w:leader="dot" w:pos="9973"/>
            </w:tabs>
          </w:pPr>
        </w:pPrChange>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Pr>
          <w:noProof/>
        </w:rPr>
        <w:t>78</w:t>
      </w:r>
      <w:r>
        <w:rPr>
          <w:noProof/>
        </w:rPr>
        <w:fldChar w:fldCharType="end"/>
      </w:r>
    </w:p>
    <w:p w14:paraId="6D4DE58C" w14:textId="77777777" w:rsidR="00D90C68" w:rsidRDefault="00D90C68" w:rsidP="00031A11">
      <w:pPr>
        <w:pStyle w:val="TOC2"/>
        <w:rPr>
          <w:noProof/>
          <w:sz w:val="24"/>
          <w:szCs w:val="24"/>
        </w:rPr>
        <w:pPrChange w:id="57" w:author="Stephen Michell" w:date="2018-01-20T13:16:00Z">
          <w:pPr>
            <w:pStyle w:val="TOC2"/>
            <w:tabs>
              <w:tab w:val="right" w:leader="dot" w:pos="9973"/>
            </w:tabs>
          </w:pPr>
        </w:pPrChange>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r>
        <w:rPr>
          <w:noProof/>
        </w:rPr>
        <w:t>80</w:t>
      </w:r>
      <w:r>
        <w:rPr>
          <w:noProof/>
        </w:rPr>
        <w:fldChar w:fldCharType="end"/>
      </w:r>
    </w:p>
    <w:p w14:paraId="606C2192" w14:textId="77777777" w:rsidR="00D90C68" w:rsidRDefault="00D90C68" w:rsidP="00031A11">
      <w:pPr>
        <w:pStyle w:val="TOC2"/>
        <w:rPr>
          <w:noProof/>
          <w:sz w:val="24"/>
          <w:szCs w:val="24"/>
        </w:rPr>
        <w:pPrChange w:id="58" w:author="Stephen Michell" w:date="2018-01-20T13:16:00Z">
          <w:pPr>
            <w:pStyle w:val="TOC2"/>
            <w:tabs>
              <w:tab w:val="right" w:leader="dot" w:pos="9973"/>
            </w:tabs>
          </w:pPr>
        </w:pPrChange>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r>
        <w:rPr>
          <w:noProof/>
        </w:rPr>
        <w:t>82</w:t>
      </w:r>
      <w:r>
        <w:rPr>
          <w:noProof/>
        </w:rPr>
        <w:fldChar w:fldCharType="end"/>
      </w:r>
    </w:p>
    <w:p w14:paraId="2F50C5AB" w14:textId="77777777" w:rsidR="00D90C68" w:rsidRDefault="00D90C68" w:rsidP="00031A11">
      <w:pPr>
        <w:pStyle w:val="TOC2"/>
        <w:rPr>
          <w:noProof/>
          <w:sz w:val="24"/>
          <w:szCs w:val="24"/>
        </w:rPr>
        <w:pPrChange w:id="59" w:author="Stephen Michell" w:date="2018-01-20T13:16:00Z">
          <w:pPr>
            <w:pStyle w:val="TOC2"/>
            <w:tabs>
              <w:tab w:val="right" w:leader="dot" w:pos="9973"/>
            </w:tabs>
          </w:pPr>
        </w:pPrChange>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Pr>
          <w:noProof/>
        </w:rPr>
        <w:t>84</w:t>
      </w:r>
      <w:r>
        <w:rPr>
          <w:noProof/>
        </w:rPr>
        <w:fldChar w:fldCharType="end"/>
      </w:r>
    </w:p>
    <w:p w14:paraId="48BBEC9D" w14:textId="77777777" w:rsidR="00D90C68" w:rsidRDefault="00D90C68" w:rsidP="00031A11">
      <w:pPr>
        <w:pStyle w:val="TOC2"/>
        <w:rPr>
          <w:noProof/>
          <w:sz w:val="24"/>
          <w:szCs w:val="24"/>
        </w:rPr>
        <w:pPrChange w:id="60" w:author="Stephen Michell" w:date="2018-01-20T13:16:00Z">
          <w:pPr>
            <w:pStyle w:val="TOC2"/>
            <w:tabs>
              <w:tab w:val="right" w:leader="dot" w:pos="9973"/>
            </w:tabs>
          </w:pPr>
        </w:pPrChange>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Pr>
          <w:noProof/>
        </w:rPr>
        <w:t>86</w:t>
      </w:r>
      <w:r>
        <w:rPr>
          <w:noProof/>
        </w:rPr>
        <w:fldChar w:fldCharType="end"/>
      </w:r>
    </w:p>
    <w:p w14:paraId="6C71256A" w14:textId="77777777" w:rsidR="00D90C68" w:rsidRDefault="00D90C68" w:rsidP="00031A11">
      <w:pPr>
        <w:pStyle w:val="TOC2"/>
        <w:rPr>
          <w:noProof/>
          <w:sz w:val="24"/>
          <w:szCs w:val="24"/>
        </w:rPr>
        <w:pPrChange w:id="61" w:author="Stephen Michell" w:date="2018-01-20T13:16:00Z">
          <w:pPr>
            <w:pStyle w:val="TOC2"/>
            <w:tabs>
              <w:tab w:val="right" w:leader="dot" w:pos="9973"/>
            </w:tabs>
          </w:pPr>
        </w:pPrChange>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Pr>
          <w:noProof/>
        </w:rPr>
        <w:t>88</w:t>
      </w:r>
      <w:r>
        <w:rPr>
          <w:noProof/>
        </w:rPr>
        <w:fldChar w:fldCharType="end"/>
      </w:r>
    </w:p>
    <w:p w14:paraId="4BB5404E" w14:textId="77777777" w:rsidR="00D90C68" w:rsidRDefault="00D90C68" w:rsidP="00031A11">
      <w:pPr>
        <w:pStyle w:val="TOC2"/>
        <w:rPr>
          <w:noProof/>
          <w:sz w:val="24"/>
          <w:szCs w:val="24"/>
        </w:rPr>
        <w:pPrChange w:id="62" w:author="Stephen Michell" w:date="2018-01-20T13:16:00Z">
          <w:pPr>
            <w:pStyle w:val="TOC2"/>
            <w:tabs>
              <w:tab w:val="right" w:leader="dot" w:pos="9973"/>
            </w:tabs>
          </w:pPr>
        </w:pPrChange>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Pr>
          <w:noProof/>
        </w:rPr>
        <w:t>90</w:t>
      </w:r>
      <w:r>
        <w:rPr>
          <w:noProof/>
        </w:rPr>
        <w:fldChar w:fldCharType="end"/>
      </w:r>
    </w:p>
    <w:p w14:paraId="0370C04A" w14:textId="77777777" w:rsidR="00D90C68" w:rsidRDefault="00D90C68" w:rsidP="00031A11">
      <w:pPr>
        <w:pStyle w:val="TOC2"/>
        <w:rPr>
          <w:noProof/>
          <w:sz w:val="24"/>
          <w:szCs w:val="24"/>
        </w:rPr>
        <w:pPrChange w:id="63" w:author="Stephen Michell" w:date="2018-01-20T13:16:00Z">
          <w:pPr>
            <w:pStyle w:val="TOC2"/>
            <w:tabs>
              <w:tab w:val="right" w:leader="dot" w:pos="9973"/>
            </w:tabs>
          </w:pPr>
        </w:pPrChange>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r>
        <w:rPr>
          <w:noProof/>
        </w:rPr>
        <w:t>91</w:t>
      </w:r>
      <w:r>
        <w:rPr>
          <w:noProof/>
        </w:rPr>
        <w:fldChar w:fldCharType="end"/>
      </w:r>
    </w:p>
    <w:p w14:paraId="178D8318" w14:textId="77777777" w:rsidR="00D90C68" w:rsidRDefault="00D90C68" w:rsidP="00031A11">
      <w:pPr>
        <w:pStyle w:val="TOC2"/>
        <w:rPr>
          <w:noProof/>
          <w:sz w:val="24"/>
          <w:szCs w:val="24"/>
        </w:rPr>
        <w:pPrChange w:id="64" w:author="Stephen Michell" w:date="2018-01-20T13:16:00Z">
          <w:pPr>
            <w:pStyle w:val="TOC2"/>
            <w:tabs>
              <w:tab w:val="right" w:leader="dot" w:pos="9973"/>
            </w:tabs>
          </w:pPr>
        </w:pPrChange>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Pr>
          <w:noProof/>
        </w:rPr>
        <w:t>93</w:t>
      </w:r>
      <w:r>
        <w:rPr>
          <w:noProof/>
        </w:rPr>
        <w:fldChar w:fldCharType="end"/>
      </w:r>
    </w:p>
    <w:p w14:paraId="2AEAE9A4" w14:textId="77777777" w:rsidR="00D90C68" w:rsidRDefault="00D90C68" w:rsidP="00031A11">
      <w:pPr>
        <w:pStyle w:val="TOC2"/>
        <w:rPr>
          <w:noProof/>
          <w:sz w:val="24"/>
          <w:szCs w:val="24"/>
        </w:rPr>
        <w:pPrChange w:id="65" w:author="Stephen Michell" w:date="2018-01-20T13:16:00Z">
          <w:pPr>
            <w:pStyle w:val="TOC2"/>
            <w:tabs>
              <w:tab w:val="right" w:leader="dot" w:pos="9973"/>
            </w:tabs>
          </w:pPr>
        </w:pPrChange>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Pr>
          <w:noProof/>
        </w:rPr>
        <w:t>95</w:t>
      </w:r>
      <w:r>
        <w:rPr>
          <w:noProof/>
        </w:rPr>
        <w:fldChar w:fldCharType="end"/>
      </w:r>
    </w:p>
    <w:p w14:paraId="1111FBB8" w14:textId="77777777" w:rsidR="00D90C68" w:rsidRDefault="00D90C68" w:rsidP="00031A11">
      <w:pPr>
        <w:pStyle w:val="TOC2"/>
        <w:rPr>
          <w:noProof/>
          <w:sz w:val="24"/>
          <w:szCs w:val="24"/>
        </w:rPr>
        <w:pPrChange w:id="66" w:author="Stephen Michell" w:date="2018-01-20T13:16:00Z">
          <w:pPr>
            <w:pStyle w:val="TOC2"/>
            <w:tabs>
              <w:tab w:val="right" w:leader="dot" w:pos="9973"/>
            </w:tabs>
          </w:pPr>
        </w:pPrChange>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Pr>
          <w:noProof/>
        </w:rPr>
        <w:t>96</w:t>
      </w:r>
      <w:r>
        <w:rPr>
          <w:noProof/>
        </w:rPr>
        <w:fldChar w:fldCharType="end"/>
      </w:r>
    </w:p>
    <w:p w14:paraId="79F26BBA" w14:textId="77777777" w:rsidR="00D90C68" w:rsidRDefault="00D90C68" w:rsidP="00031A11">
      <w:pPr>
        <w:pStyle w:val="TOC2"/>
        <w:rPr>
          <w:noProof/>
          <w:sz w:val="24"/>
          <w:szCs w:val="24"/>
        </w:rPr>
        <w:pPrChange w:id="67" w:author="Stephen Michell" w:date="2018-01-20T13:16:00Z">
          <w:pPr>
            <w:pStyle w:val="TOC2"/>
            <w:tabs>
              <w:tab w:val="right" w:leader="dot" w:pos="9973"/>
            </w:tabs>
          </w:pPr>
        </w:pPrChange>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Pr>
          <w:noProof/>
        </w:rPr>
        <w:t>97</w:t>
      </w:r>
      <w:r>
        <w:rPr>
          <w:noProof/>
        </w:rPr>
        <w:fldChar w:fldCharType="end"/>
      </w:r>
    </w:p>
    <w:p w14:paraId="641BAD03" w14:textId="77777777" w:rsidR="00D90C68" w:rsidRDefault="00D90C68" w:rsidP="00031A11">
      <w:pPr>
        <w:pStyle w:val="TOC2"/>
        <w:rPr>
          <w:noProof/>
          <w:sz w:val="24"/>
          <w:szCs w:val="24"/>
        </w:rPr>
        <w:pPrChange w:id="68" w:author="Stephen Michell" w:date="2018-01-20T13:16:00Z">
          <w:pPr>
            <w:pStyle w:val="TOC2"/>
            <w:tabs>
              <w:tab w:val="right" w:leader="dot" w:pos="9973"/>
            </w:tabs>
          </w:pPr>
        </w:pPrChange>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Pr>
          <w:noProof/>
        </w:rPr>
        <w:t>99</w:t>
      </w:r>
      <w:r>
        <w:rPr>
          <w:noProof/>
        </w:rPr>
        <w:fldChar w:fldCharType="end"/>
      </w:r>
    </w:p>
    <w:p w14:paraId="14C94268" w14:textId="77777777" w:rsidR="00D90C68" w:rsidRDefault="00D90C68" w:rsidP="00031A11">
      <w:pPr>
        <w:pStyle w:val="TOC2"/>
        <w:rPr>
          <w:noProof/>
          <w:sz w:val="24"/>
          <w:szCs w:val="24"/>
        </w:rPr>
        <w:pPrChange w:id="69" w:author="Stephen Michell" w:date="2018-01-20T13:16:00Z">
          <w:pPr>
            <w:pStyle w:val="TOC2"/>
            <w:tabs>
              <w:tab w:val="right" w:leader="dot" w:pos="9973"/>
            </w:tabs>
          </w:pPr>
        </w:pPrChange>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r>
        <w:rPr>
          <w:noProof/>
        </w:rPr>
        <w:t>100</w:t>
      </w:r>
      <w:r>
        <w:rPr>
          <w:noProof/>
        </w:rPr>
        <w:fldChar w:fldCharType="end"/>
      </w:r>
    </w:p>
    <w:p w14:paraId="08053BFE" w14:textId="77777777" w:rsidR="00D90C68" w:rsidRDefault="00D90C68" w:rsidP="00031A11">
      <w:pPr>
        <w:pStyle w:val="TOC2"/>
        <w:rPr>
          <w:noProof/>
          <w:sz w:val="24"/>
          <w:szCs w:val="24"/>
        </w:rPr>
        <w:pPrChange w:id="70" w:author="Stephen Michell" w:date="2018-01-20T13:16:00Z">
          <w:pPr>
            <w:pStyle w:val="TOC2"/>
            <w:tabs>
              <w:tab w:val="right" w:leader="dot" w:pos="9973"/>
            </w:tabs>
          </w:pPr>
        </w:pPrChange>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r>
        <w:rPr>
          <w:noProof/>
        </w:rPr>
        <w:t>101</w:t>
      </w:r>
      <w:r>
        <w:rPr>
          <w:noProof/>
        </w:rPr>
        <w:fldChar w:fldCharType="end"/>
      </w:r>
    </w:p>
    <w:p w14:paraId="4BDB3931" w14:textId="77777777" w:rsidR="00D90C68" w:rsidRDefault="00D90C68" w:rsidP="00031A11">
      <w:pPr>
        <w:pStyle w:val="TOC2"/>
        <w:rPr>
          <w:noProof/>
          <w:sz w:val="24"/>
          <w:szCs w:val="24"/>
        </w:rPr>
        <w:pPrChange w:id="71" w:author="Stephen Michell" w:date="2018-01-20T13:16:00Z">
          <w:pPr>
            <w:pStyle w:val="TOC2"/>
            <w:tabs>
              <w:tab w:val="right" w:leader="dot" w:pos="9973"/>
            </w:tabs>
          </w:pPr>
        </w:pPrChange>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Pr>
          <w:noProof/>
        </w:rPr>
        <w:t>103</w:t>
      </w:r>
      <w:r>
        <w:rPr>
          <w:noProof/>
        </w:rPr>
        <w:fldChar w:fldCharType="end"/>
      </w:r>
    </w:p>
    <w:p w14:paraId="342DF64D" w14:textId="77777777" w:rsidR="00D90C68" w:rsidRDefault="00D90C68" w:rsidP="00031A11">
      <w:pPr>
        <w:pStyle w:val="TOC2"/>
        <w:rPr>
          <w:noProof/>
          <w:sz w:val="24"/>
          <w:szCs w:val="24"/>
        </w:rPr>
        <w:pPrChange w:id="72" w:author="Stephen Michell" w:date="2018-01-20T13:16:00Z">
          <w:pPr>
            <w:pStyle w:val="TOC2"/>
            <w:tabs>
              <w:tab w:val="right" w:leader="dot" w:pos="9973"/>
            </w:tabs>
          </w:pPr>
        </w:pPrChange>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r>
        <w:rPr>
          <w:noProof/>
        </w:rPr>
        <w:t>104</w:t>
      </w:r>
      <w:r>
        <w:rPr>
          <w:noProof/>
        </w:rPr>
        <w:fldChar w:fldCharType="end"/>
      </w:r>
    </w:p>
    <w:p w14:paraId="624EB838" w14:textId="77777777" w:rsidR="00D90C68" w:rsidRDefault="00D90C68" w:rsidP="00031A11">
      <w:pPr>
        <w:pStyle w:val="TOC2"/>
        <w:rPr>
          <w:noProof/>
          <w:sz w:val="24"/>
          <w:szCs w:val="24"/>
        </w:rPr>
        <w:pPrChange w:id="73" w:author="Stephen Michell" w:date="2018-01-20T13:16:00Z">
          <w:pPr>
            <w:pStyle w:val="TOC2"/>
            <w:tabs>
              <w:tab w:val="right" w:leader="dot" w:pos="9973"/>
            </w:tabs>
          </w:pPr>
        </w:pPrChange>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r>
        <w:rPr>
          <w:noProof/>
        </w:rPr>
        <w:t>105</w:t>
      </w:r>
      <w:r>
        <w:rPr>
          <w:noProof/>
        </w:rPr>
        <w:fldChar w:fldCharType="end"/>
      </w:r>
    </w:p>
    <w:p w14:paraId="00FE2ACB" w14:textId="77777777" w:rsidR="00D90C68" w:rsidRDefault="00D90C68" w:rsidP="00031A11">
      <w:pPr>
        <w:pStyle w:val="TOC2"/>
        <w:rPr>
          <w:noProof/>
          <w:sz w:val="24"/>
          <w:szCs w:val="24"/>
        </w:rPr>
        <w:pPrChange w:id="74" w:author="Stephen Michell" w:date="2018-01-20T13:16:00Z">
          <w:pPr>
            <w:pStyle w:val="TOC2"/>
            <w:tabs>
              <w:tab w:val="right" w:leader="dot" w:pos="9973"/>
            </w:tabs>
          </w:pPr>
        </w:pPrChange>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r>
        <w:rPr>
          <w:noProof/>
        </w:rPr>
        <w:t>106</w:t>
      </w:r>
      <w:r>
        <w:rPr>
          <w:noProof/>
        </w:rPr>
        <w:fldChar w:fldCharType="end"/>
      </w:r>
    </w:p>
    <w:p w14:paraId="31BC572F" w14:textId="77777777" w:rsidR="00D90C68" w:rsidRDefault="00D90C68" w:rsidP="00031A11">
      <w:pPr>
        <w:pStyle w:val="TOC2"/>
        <w:rPr>
          <w:noProof/>
          <w:sz w:val="24"/>
          <w:szCs w:val="24"/>
        </w:rPr>
        <w:pPrChange w:id="75" w:author="Stephen Michell" w:date="2018-01-20T13:16:00Z">
          <w:pPr>
            <w:pStyle w:val="TOC2"/>
            <w:tabs>
              <w:tab w:val="right" w:leader="dot" w:pos="9973"/>
            </w:tabs>
          </w:pPr>
        </w:pPrChange>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Pr>
          <w:noProof/>
        </w:rPr>
        <w:t>108</w:t>
      </w:r>
      <w:r>
        <w:rPr>
          <w:noProof/>
        </w:rPr>
        <w:fldChar w:fldCharType="end"/>
      </w:r>
    </w:p>
    <w:p w14:paraId="21696AB6" w14:textId="77777777" w:rsidR="00D90C68" w:rsidRDefault="00D90C68" w:rsidP="00031A11">
      <w:pPr>
        <w:pStyle w:val="TOC2"/>
        <w:rPr>
          <w:noProof/>
          <w:sz w:val="24"/>
          <w:szCs w:val="24"/>
        </w:rPr>
        <w:pPrChange w:id="76" w:author="Stephen Michell" w:date="2018-01-20T13:16:00Z">
          <w:pPr>
            <w:pStyle w:val="TOC2"/>
            <w:tabs>
              <w:tab w:val="right" w:leader="dot" w:pos="9973"/>
            </w:tabs>
          </w:pPr>
        </w:pPrChange>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r>
        <w:rPr>
          <w:noProof/>
        </w:rPr>
        <w:t>109</w:t>
      </w:r>
      <w:r>
        <w:rPr>
          <w:noProof/>
        </w:rPr>
        <w:fldChar w:fldCharType="end"/>
      </w:r>
    </w:p>
    <w:p w14:paraId="642F95C7" w14:textId="77777777" w:rsidR="00D90C68" w:rsidRDefault="00D90C68" w:rsidP="00031A11">
      <w:pPr>
        <w:pStyle w:val="TOC2"/>
        <w:rPr>
          <w:noProof/>
          <w:sz w:val="24"/>
          <w:szCs w:val="24"/>
        </w:rPr>
        <w:pPrChange w:id="77" w:author="Stephen Michell" w:date="2018-01-20T13:16:00Z">
          <w:pPr>
            <w:pStyle w:val="TOC2"/>
            <w:tabs>
              <w:tab w:val="right" w:leader="dot" w:pos="9973"/>
            </w:tabs>
          </w:pPr>
        </w:pPrChange>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Pr>
          <w:noProof/>
        </w:rPr>
        <w:t>111</w:t>
      </w:r>
      <w:r>
        <w:rPr>
          <w:noProof/>
        </w:rPr>
        <w:fldChar w:fldCharType="end"/>
      </w:r>
    </w:p>
    <w:p w14:paraId="1091EAB2" w14:textId="77777777" w:rsidR="00D90C68" w:rsidRDefault="00D90C68" w:rsidP="00031A11">
      <w:pPr>
        <w:pStyle w:val="TOC2"/>
        <w:rPr>
          <w:noProof/>
          <w:sz w:val="24"/>
          <w:szCs w:val="24"/>
        </w:rPr>
        <w:pPrChange w:id="78" w:author="Stephen Michell" w:date="2018-01-20T13:16:00Z">
          <w:pPr>
            <w:pStyle w:val="TOC2"/>
            <w:tabs>
              <w:tab w:val="right" w:leader="dot" w:pos="9973"/>
            </w:tabs>
          </w:pPr>
        </w:pPrChange>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Pr>
          <w:noProof/>
        </w:rPr>
        <w:t>113</w:t>
      </w:r>
      <w:r>
        <w:rPr>
          <w:noProof/>
        </w:rPr>
        <w:fldChar w:fldCharType="end"/>
      </w:r>
    </w:p>
    <w:p w14:paraId="48E55FF7" w14:textId="77777777" w:rsidR="00D90C68" w:rsidRDefault="00D90C68" w:rsidP="00031A11">
      <w:pPr>
        <w:pStyle w:val="TOC2"/>
        <w:rPr>
          <w:noProof/>
          <w:sz w:val="24"/>
          <w:szCs w:val="24"/>
        </w:rPr>
        <w:pPrChange w:id="79" w:author="Stephen Michell" w:date="2018-01-20T13:16:00Z">
          <w:pPr>
            <w:pStyle w:val="TOC2"/>
            <w:tabs>
              <w:tab w:val="right" w:leader="dot" w:pos="9973"/>
            </w:tabs>
          </w:pPr>
        </w:pPrChange>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Pr>
          <w:noProof/>
        </w:rPr>
        <w:t>114</w:t>
      </w:r>
      <w:r>
        <w:rPr>
          <w:noProof/>
        </w:rPr>
        <w:fldChar w:fldCharType="end"/>
      </w:r>
    </w:p>
    <w:p w14:paraId="229F7481" w14:textId="77777777" w:rsidR="00D90C68" w:rsidRDefault="00D90C68" w:rsidP="00031A11">
      <w:pPr>
        <w:pStyle w:val="TOC2"/>
        <w:rPr>
          <w:noProof/>
          <w:sz w:val="24"/>
          <w:szCs w:val="24"/>
        </w:rPr>
        <w:pPrChange w:id="80" w:author="Stephen Michell" w:date="2018-01-20T13:16:00Z">
          <w:pPr>
            <w:pStyle w:val="TOC2"/>
            <w:tabs>
              <w:tab w:val="right" w:leader="dot" w:pos="9973"/>
            </w:tabs>
          </w:pPr>
        </w:pPrChange>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Pr>
          <w:noProof/>
        </w:rPr>
        <w:t>116</w:t>
      </w:r>
      <w:r>
        <w:rPr>
          <w:noProof/>
        </w:rPr>
        <w:fldChar w:fldCharType="end"/>
      </w:r>
    </w:p>
    <w:p w14:paraId="5A45304F" w14:textId="77777777" w:rsidR="00D90C68" w:rsidRDefault="00D90C68" w:rsidP="00031A11">
      <w:pPr>
        <w:pStyle w:val="TOC2"/>
        <w:rPr>
          <w:noProof/>
          <w:sz w:val="24"/>
          <w:szCs w:val="24"/>
        </w:rPr>
        <w:pPrChange w:id="81" w:author="Stephen Michell" w:date="2018-01-20T13:16:00Z">
          <w:pPr>
            <w:pStyle w:val="TOC2"/>
            <w:tabs>
              <w:tab w:val="right" w:leader="dot" w:pos="9973"/>
            </w:tabs>
          </w:pPr>
        </w:pPrChange>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r>
        <w:rPr>
          <w:noProof/>
        </w:rPr>
        <w:t>117</w:t>
      </w:r>
      <w:r>
        <w:rPr>
          <w:noProof/>
        </w:rPr>
        <w:fldChar w:fldCharType="end"/>
      </w:r>
    </w:p>
    <w:p w14:paraId="2B5B306D" w14:textId="77777777" w:rsidR="00D90C68" w:rsidRDefault="00D90C68" w:rsidP="00031A11">
      <w:pPr>
        <w:pStyle w:val="TOC2"/>
        <w:rPr>
          <w:noProof/>
          <w:sz w:val="24"/>
          <w:szCs w:val="24"/>
        </w:rPr>
        <w:pPrChange w:id="82" w:author="Stephen Michell" w:date="2018-01-20T13:16:00Z">
          <w:pPr>
            <w:pStyle w:val="TOC2"/>
            <w:tabs>
              <w:tab w:val="right" w:leader="dot" w:pos="9973"/>
            </w:tabs>
          </w:pPr>
        </w:pPrChange>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Pr>
          <w:noProof/>
        </w:rPr>
        <w:t>119</w:t>
      </w:r>
      <w:r>
        <w:rPr>
          <w:noProof/>
        </w:rPr>
        <w:fldChar w:fldCharType="end"/>
      </w:r>
    </w:p>
    <w:p w14:paraId="645D8463" w14:textId="77777777" w:rsidR="00D90C68" w:rsidRDefault="00D90C68" w:rsidP="00031A11">
      <w:pPr>
        <w:pStyle w:val="TOC2"/>
        <w:rPr>
          <w:noProof/>
          <w:sz w:val="24"/>
          <w:szCs w:val="24"/>
        </w:rPr>
        <w:pPrChange w:id="83" w:author="Stephen Michell" w:date="2018-01-20T13:16:00Z">
          <w:pPr>
            <w:pStyle w:val="TOC2"/>
            <w:tabs>
              <w:tab w:val="right" w:leader="dot" w:pos="9973"/>
            </w:tabs>
          </w:pPr>
        </w:pPrChange>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Pr>
          <w:noProof/>
        </w:rPr>
        <w:t>121</w:t>
      </w:r>
      <w:r>
        <w:rPr>
          <w:noProof/>
        </w:rPr>
        <w:fldChar w:fldCharType="end"/>
      </w:r>
    </w:p>
    <w:p w14:paraId="72ACAC0B" w14:textId="77777777" w:rsidR="00D90C68" w:rsidRDefault="00D90C68" w:rsidP="00031A11">
      <w:pPr>
        <w:pStyle w:val="TOC2"/>
        <w:rPr>
          <w:noProof/>
          <w:sz w:val="24"/>
          <w:szCs w:val="24"/>
        </w:rPr>
        <w:pPrChange w:id="84" w:author="Stephen Michell" w:date="2018-01-20T13:16:00Z">
          <w:pPr>
            <w:pStyle w:val="TOC2"/>
            <w:tabs>
              <w:tab w:val="right" w:leader="dot" w:pos="9973"/>
            </w:tabs>
          </w:pPr>
        </w:pPrChange>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r>
        <w:rPr>
          <w:noProof/>
        </w:rPr>
        <w:t>123</w:t>
      </w:r>
      <w:r>
        <w:rPr>
          <w:noProof/>
        </w:rPr>
        <w:fldChar w:fldCharType="end"/>
      </w:r>
    </w:p>
    <w:p w14:paraId="65511948" w14:textId="77777777" w:rsidR="00D90C68" w:rsidRDefault="00D90C68">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r>
        <w:rPr>
          <w:noProof/>
        </w:rPr>
        <w:t>125</w:t>
      </w:r>
      <w:r>
        <w:rPr>
          <w:noProof/>
        </w:rPr>
        <w:fldChar w:fldCharType="end"/>
      </w:r>
    </w:p>
    <w:p w14:paraId="7343BF96" w14:textId="77777777" w:rsidR="00D90C68" w:rsidRDefault="00D90C68" w:rsidP="00031A11">
      <w:pPr>
        <w:pStyle w:val="TOC2"/>
        <w:rPr>
          <w:noProof/>
          <w:sz w:val="24"/>
          <w:szCs w:val="24"/>
        </w:rPr>
        <w:pPrChange w:id="85" w:author="Stephen Michell" w:date="2018-01-20T13:16:00Z">
          <w:pPr>
            <w:pStyle w:val="TOC2"/>
            <w:tabs>
              <w:tab w:val="right" w:leader="dot" w:pos="9973"/>
            </w:tabs>
          </w:pPr>
        </w:pPrChange>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r>
        <w:rPr>
          <w:noProof/>
        </w:rPr>
        <w:t>125</w:t>
      </w:r>
      <w:r>
        <w:rPr>
          <w:noProof/>
        </w:rPr>
        <w:fldChar w:fldCharType="end"/>
      </w:r>
    </w:p>
    <w:p w14:paraId="0919D4EE" w14:textId="77777777" w:rsidR="00D90C68" w:rsidRDefault="00D90C68" w:rsidP="00031A11">
      <w:pPr>
        <w:pStyle w:val="TOC2"/>
        <w:rPr>
          <w:noProof/>
          <w:sz w:val="24"/>
          <w:szCs w:val="24"/>
        </w:rPr>
        <w:pPrChange w:id="86" w:author="Stephen Michell" w:date="2018-01-20T13:16:00Z">
          <w:pPr>
            <w:pStyle w:val="TOC2"/>
            <w:tabs>
              <w:tab w:val="right" w:leader="dot" w:pos="9973"/>
            </w:tabs>
          </w:pPr>
        </w:pPrChange>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r>
        <w:rPr>
          <w:noProof/>
        </w:rPr>
        <w:t>125</w:t>
      </w:r>
      <w:r>
        <w:rPr>
          <w:noProof/>
        </w:rPr>
        <w:fldChar w:fldCharType="end"/>
      </w:r>
    </w:p>
    <w:p w14:paraId="3F0A769E" w14:textId="77777777" w:rsidR="00D90C68" w:rsidRDefault="00D90C68" w:rsidP="00031A11">
      <w:pPr>
        <w:pStyle w:val="TOC2"/>
        <w:rPr>
          <w:noProof/>
          <w:sz w:val="24"/>
          <w:szCs w:val="24"/>
        </w:rPr>
        <w:pPrChange w:id="87" w:author="Stephen Michell" w:date="2018-01-20T13:16:00Z">
          <w:pPr>
            <w:pStyle w:val="TOC2"/>
            <w:tabs>
              <w:tab w:val="right" w:leader="dot" w:pos="9973"/>
            </w:tabs>
          </w:pPr>
        </w:pPrChange>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r>
        <w:rPr>
          <w:noProof/>
        </w:rPr>
        <w:t>126</w:t>
      </w:r>
      <w:r>
        <w:rPr>
          <w:noProof/>
        </w:rPr>
        <w:fldChar w:fldCharType="end"/>
      </w:r>
    </w:p>
    <w:p w14:paraId="0F75622B" w14:textId="77777777" w:rsidR="00D90C68" w:rsidRDefault="00D90C68" w:rsidP="00031A11">
      <w:pPr>
        <w:pStyle w:val="TOC2"/>
        <w:rPr>
          <w:noProof/>
          <w:sz w:val="24"/>
          <w:szCs w:val="24"/>
        </w:rPr>
        <w:pPrChange w:id="88" w:author="Stephen Michell" w:date="2018-01-20T13:16:00Z">
          <w:pPr>
            <w:pStyle w:val="TOC2"/>
            <w:tabs>
              <w:tab w:val="right" w:leader="dot" w:pos="9973"/>
            </w:tabs>
          </w:pPr>
        </w:pPrChange>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r>
        <w:rPr>
          <w:noProof/>
        </w:rPr>
        <w:t>127</w:t>
      </w:r>
      <w:r>
        <w:rPr>
          <w:noProof/>
        </w:rPr>
        <w:fldChar w:fldCharType="end"/>
      </w:r>
    </w:p>
    <w:p w14:paraId="2543CC23" w14:textId="77777777" w:rsidR="00D90C68" w:rsidRDefault="00D90C68" w:rsidP="00031A11">
      <w:pPr>
        <w:pStyle w:val="TOC2"/>
        <w:rPr>
          <w:noProof/>
          <w:sz w:val="24"/>
          <w:szCs w:val="24"/>
        </w:rPr>
        <w:pPrChange w:id="89" w:author="Stephen Michell" w:date="2018-01-20T13:16:00Z">
          <w:pPr>
            <w:pStyle w:val="TOC2"/>
            <w:tabs>
              <w:tab w:val="right" w:leader="dot" w:pos="9973"/>
            </w:tabs>
          </w:pPr>
        </w:pPrChange>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r>
        <w:rPr>
          <w:noProof/>
        </w:rPr>
        <w:t>128</w:t>
      </w:r>
      <w:r>
        <w:rPr>
          <w:noProof/>
        </w:rPr>
        <w:fldChar w:fldCharType="end"/>
      </w:r>
    </w:p>
    <w:p w14:paraId="34FB1D41" w14:textId="77777777" w:rsidR="00D90C68" w:rsidRDefault="00D90C68" w:rsidP="00031A11">
      <w:pPr>
        <w:pStyle w:val="TOC2"/>
        <w:rPr>
          <w:noProof/>
          <w:sz w:val="24"/>
          <w:szCs w:val="24"/>
        </w:rPr>
        <w:pPrChange w:id="90" w:author="Stephen Michell" w:date="2018-01-20T13:16:00Z">
          <w:pPr>
            <w:pStyle w:val="TOC2"/>
            <w:tabs>
              <w:tab w:val="right" w:leader="dot" w:pos="9973"/>
            </w:tabs>
          </w:pPr>
        </w:pPrChange>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r>
        <w:rPr>
          <w:noProof/>
        </w:rPr>
        <w:t>129</w:t>
      </w:r>
      <w:r>
        <w:rPr>
          <w:noProof/>
        </w:rPr>
        <w:fldChar w:fldCharType="end"/>
      </w:r>
    </w:p>
    <w:p w14:paraId="209E057B" w14:textId="77777777" w:rsidR="00D90C68" w:rsidRDefault="00D90C68" w:rsidP="00031A11">
      <w:pPr>
        <w:pStyle w:val="TOC2"/>
        <w:rPr>
          <w:noProof/>
          <w:sz w:val="24"/>
          <w:szCs w:val="24"/>
        </w:rPr>
        <w:pPrChange w:id="91" w:author="Stephen Michell" w:date="2018-01-20T13:16:00Z">
          <w:pPr>
            <w:pStyle w:val="TOC2"/>
            <w:tabs>
              <w:tab w:val="right" w:leader="dot" w:pos="9973"/>
            </w:tabs>
          </w:pPr>
        </w:pPrChange>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r>
        <w:rPr>
          <w:noProof/>
        </w:rPr>
        <w:t>130</w:t>
      </w:r>
      <w:r>
        <w:rPr>
          <w:noProof/>
        </w:rPr>
        <w:fldChar w:fldCharType="end"/>
      </w:r>
    </w:p>
    <w:p w14:paraId="6945025E" w14:textId="77777777" w:rsidR="00D90C68" w:rsidRDefault="00D90C68" w:rsidP="00031A11">
      <w:pPr>
        <w:pStyle w:val="TOC2"/>
        <w:rPr>
          <w:noProof/>
          <w:sz w:val="24"/>
          <w:szCs w:val="24"/>
        </w:rPr>
        <w:pPrChange w:id="92" w:author="Stephen Michell" w:date="2018-01-20T13:16:00Z">
          <w:pPr>
            <w:pStyle w:val="TOC2"/>
            <w:tabs>
              <w:tab w:val="right" w:leader="dot" w:pos="9973"/>
            </w:tabs>
          </w:pPr>
        </w:pPrChange>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r>
        <w:rPr>
          <w:noProof/>
        </w:rPr>
        <w:t>132</w:t>
      </w:r>
      <w:r>
        <w:rPr>
          <w:noProof/>
        </w:rPr>
        <w:fldChar w:fldCharType="end"/>
      </w:r>
    </w:p>
    <w:p w14:paraId="1778C351" w14:textId="77777777" w:rsidR="00D90C68" w:rsidRDefault="00D90C68" w:rsidP="00031A11">
      <w:pPr>
        <w:pStyle w:val="TOC2"/>
        <w:rPr>
          <w:noProof/>
          <w:sz w:val="24"/>
          <w:szCs w:val="24"/>
        </w:rPr>
        <w:pPrChange w:id="93" w:author="Stephen Michell" w:date="2018-01-20T13:16:00Z">
          <w:pPr>
            <w:pStyle w:val="TOC2"/>
            <w:tabs>
              <w:tab w:val="right" w:leader="dot" w:pos="9973"/>
            </w:tabs>
          </w:pPr>
        </w:pPrChange>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r>
        <w:rPr>
          <w:noProof/>
        </w:rPr>
        <w:t>133</w:t>
      </w:r>
      <w:r>
        <w:rPr>
          <w:noProof/>
        </w:rPr>
        <w:fldChar w:fldCharType="end"/>
      </w:r>
    </w:p>
    <w:p w14:paraId="0EE9B4E0" w14:textId="77777777" w:rsidR="00D90C68" w:rsidRDefault="00D90C68" w:rsidP="00031A11">
      <w:pPr>
        <w:pStyle w:val="TOC2"/>
        <w:rPr>
          <w:noProof/>
          <w:sz w:val="24"/>
          <w:szCs w:val="24"/>
        </w:rPr>
        <w:pPrChange w:id="94" w:author="Stephen Michell" w:date="2018-01-20T13:16:00Z">
          <w:pPr>
            <w:pStyle w:val="TOC2"/>
            <w:tabs>
              <w:tab w:val="right" w:leader="dot" w:pos="9973"/>
            </w:tabs>
          </w:pPr>
        </w:pPrChange>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r>
        <w:rPr>
          <w:noProof/>
        </w:rPr>
        <w:t>136</w:t>
      </w:r>
      <w:r>
        <w:rPr>
          <w:noProof/>
        </w:rPr>
        <w:fldChar w:fldCharType="end"/>
      </w:r>
    </w:p>
    <w:p w14:paraId="36CC9C90" w14:textId="77777777" w:rsidR="00D90C68" w:rsidRDefault="00D90C68" w:rsidP="00031A11">
      <w:pPr>
        <w:pStyle w:val="TOC2"/>
        <w:rPr>
          <w:noProof/>
          <w:sz w:val="24"/>
          <w:szCs w:val="24"/>
        </w:rPr>
        <w:pPrChange w:id="95" w:author="Stephen Michell" w:date="2018-01-20T13:16:00Z">
          <w:pPr>
            <w:pStyle w:val="TOC2"/>
            <w:tabs>
              <w:tab w:val="right" w:leader="dot" w:pos="9973"/>
            </w:tabs>
          </w:pPr>
        </w:pPrChange>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r>
        <w:rPr>
          <w:noProof/>
        </w:rPr>
        <w:t>137</w:t>
      </w:r>
      <w:r>
        <w:rPr>
          <w:noProof/>
        </w:rPr>
        <w:fldChar w:fldCharType="end"/>
      </w:r>
    </w:p>
    <w:p w14:paraId="629F1A13" w14:textId="77777777" w:rsidR="00D90C68" w:rsidRDefault="00D90C68" w:rsidP="00031A11">
      <w:pPr>
        <w:pStyle w:val="TOC2"/>
        <w:rPr>
          <w:noProof/>
          <w:sz w:val="24"/>
          <w:szCs w:val="24"/>
        </w:rPr>
        <w:pPrChange w:id="96" w:author="Stephen Michell" w:date="2018-01-20T13:16:00Z">
          <w:pPr>
            <w:pStyle w:val="TOC2"/>
            <w:tabs>
              <w:tab w:val="right" w:leader="dot" w:pos="9973"/>
            </w:tabs>
          </w:pPr>
        </w:pPrChange>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r>
        <w:rPr>
          <w:noProof/>
        </w:rPr>
        <w:t>139</w:t>
      </w:r>
      <w:r>
        <w:rPr>
          <w:noProof/>
        </w:rPr>
        <w:fldChar w:fldCharType="end"/>
      </w:r>
    </w:p>
    <w:p w14:paraId="0CB83BF9" w14:textId="77777777" w:rsidR="00D90C68" w:rsidRDefault="00D90C68" w:rsidP="00031A11">
      <w:pPr>
        <w:pStyle w:val="TOC2"/>
        <w:rPr>
          <w:noProof/>
          <w:sz w:val="24"/>
          <w:szCs w:val="24"/>
        </w:rPr>
        <w:pPrChange w:id="97" w:author="Stephen Michell" w:date="2018-01-20T13:16:00Z">
          <w:pPr>
            <w:pStyle w:val="TOC2"/>
            <w:tabs>
              <w:tab w:val="right" w:leader="dot" w:pos="9973"/>
            </w:tabs>
          </w:pPr>
        </w:pPrChange>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r>
        <w:rPr>
          <w:noProof/>
        </w:rPr>
        <w:t>140</w:t>
      </w:r>
      <w:r>
        <w:rPr>
          <w:noProof/>
        </w:rPr>
        <w:fldChar w:fldCharType="end"/>
      </w:r>
    </w:p>
    <w:p w14:paraId="12E1769B" w14:textId="77777777" w:rsidR="00D90C68" w:rsidRDefault="00D90C68" w:rsidP="00031A11">
      <w:pPr>
        <w:pStyle w:val="TOC2"/>
        <w:rPr>
          <w:noProof/>
          <w:sz w:val="24"/>
          <w:szCs w:val="24"/>
        </w:rPr>
        <w:pPrChange w:id="98" w:author="Stephen Michell" w:date="2018-01-20T13:16:00Z">
          <w:pPr>
            <w:pStyle w:val="TOC2"/>
            <w:tabs>
              <w:tab w:val="right" w:leader="dot" w:pos="9973"/>
            </w:tabs>
          </w:pPr>
        </w:pPrChange>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r>
        <w:rPr>
          <w:noProof/>
        </w:rPr>
        <w:t>142</w:t>
      </w:r>
      <w:r>
        <w:rPr>
          <w:noProof/>
        </w:rPr>
        <w:fldChar w:fldCharType="end"/>
      </w:r>
    </w:p>
    <w:p w14:paraId="6E8FE628" w14:textId="77777777" w:rsidR="00D90C68" w:rsidRDefault="00D90C68" w:rsidP="00031A11">
      <w:pPr>
        <w:pStyle w:val="TOC2"/>
        <w:rPr>
          <w:noProof/>
          <w:sz w:val="24"/>
          <w:szCs w:val="24"/>
        </w:rPr>
        <w:pPrChange w:id="99" w:author="Stephen Michell" w:date="2018-01-20T13:16:00Z">
          <w:pPr>
            <w:pStyle w:val="TOC2"/>
            <w:tabs>
              <w:tab w:val="right" w:leader="dot" w:pos="9973"/>
            </w:tabs>
          </w:pPr>
        </w:pPrChange>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r>
        <w:rPr>
          <w:noProof/>
        </w:rPr>
        <w:t>144</w:t>
      </w:r>
      <w:r>
        <w:rPr>
          <w:noProof/>
        </w:rPr>
        <w:fldChar w:fldCharType="end"/>
      </w:r>
    </w:p>
    <w:p w14:paraId="217D822C" w14:textId="77777777" w:rsidR="00D90C68" w:rsidRDefault="00D90C68" w:rsidP="00031A11">
      <w:pPr>
        <w:pStyle w:val="TOC2"/>
        <w:rPr>
          <w:noProof/>
          <w:sz w:val="24"/>
          <w:szCs w:val="24"/>
        </w:rPr>
        <w:pPrChange w:id="100" w:author="Stephen Michell" w:date="2018-01-20T13:16:00Z">
          <w:pPr>
            <w:pStyle w:val="TOC2"/>
            <w:tabs>
              <w:tab w:val="right" w:leader="dot" w:pos="9973"/>
            </w:tabs>
          </w:pPr>
        </w:pPrChange>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r>
        <w:rPr>
          <w:noProof/>
        </w:rPr>
        <w:t>144</w:t>
      </w:r>
      <w:r>
        <w:rPr>
          <w:noProof/>
        </w:rPr>
        <w:fldChar w:fldCharType="end"/>
      </w:r>
    </w:p>
    <w:p w14:paraId="66F78C5A" w14:textId="77777777" w:rsidR="00D90C68" w:rsidRDefault="00D90C68" w:rsidP="00031A11">
      <w:pPr>
        <w:pStyle w:val="TOC2"/>
        <w:rPr>
          <w:noProof/>
          <w:sz w:val="24"/>
          <w:szCs w:val="24"/>
        </w:rPr>
        <w:pPrChange w:id="101" w:author="Stephen Michell" w:date="2018-01-20T13:16:00Z">
          <w:pPr>
            <w:pStyle w:val="TOC2"/>
            <w:tabs>
              <w:tab w:val="right" w:leader="dot" w:pos="9973"/>
            </w:tabs>
          </w:pPr>
        </w:pPrChange>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r>
        <w:rPr>
          <w:noProof/>
        </w:rPr>
        <w:t>145</w:t>
      </w:r>
      <w:r>
        <w:rPr>
          <w:noProof/>
        </w:rPr>
        <w:fldChar w:fldCharType="end"/>
      </w:r>
    </w:p>
    <w:p w14:paraId="41D045A4" w14:textId="77777777" w:rsidR="00D90C68" w:rsidRDefault="00D90C68" w:rsidP="00031A11">
      <w:pPr>
        <w:pStyle w:val="TOC2"/>
        <w:rPr>
          <w:noProof/>
          <w:sz w:val="24"/>
          <w:szCs w:val="24"/>
        </w:rPr>
        <w:pPrChange w:id="102" w:author="Stephen Michell" w:date="2018-01-20T13:16:00Z">
          <w:pPr>
            <w:pStyle w:val="TOC2"/>
            <w:tabs>
              <w:tab w:val="right" w:leader="dot" w:pos="9973"/>
            </w:tabs>
          </w:pPr>
        </w:pPrChange>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r>
        <w:rPr>
          <w:noProof/>
        </w:rPr>
        <w:t>146</w:t>
      </w:r>
      <w:r>
        <w:rPr>
          <w:noProof/>
        </w:rPr>
        <w:fldChar w:fldCharType="end"/>
      </w:r>
    </w:p>
    <w:p w14:paraId="6E0C8276" w14:textId="77777777" w:rsidR="00D90C68" w:rsidRDefault="00D90C68" w:rsidP="00031A11">
      <w:pPr>
        <w:pStyle w:val="TOC2"/>
        <w:rPr>
          <w:noProof/>
          <w:sz w:val="24"/>
          <w:szCs w:val="24"/>
        </w:rPr>
        <w:pPrChange w:id="103" w:author="Stephen Michell" w:date="2018-01-20T13:16:00Z">
          <w:pPr>
            <w:pStyle w:val="TOC2"/>
            <w:tabs>
              <w:tab w:val="right" w:leader="dot" w:pos="9973"/>
            </w:tabs>
          </w:pPr>
        </w:pPrChange>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r>
        <w:rPr>
          <w:noProof/>
        </w:rPr>
        <w:t>147</w:t>
      </w:r>
      <w:r>
        <w:rPr>
          <w:noProof/>
        </w:rPr>
        <w:fldChar w:fldCharType="end"/>
      </w:r>
    </w:p>
    <w:p w14:paraId="70F5D98F" w14:textId="77777777" w:rsidR="00D90C68" w:rsidRDefault="00D90C68" w:rsidP="00031A11">
      <w:pPr>
        <w:pStyle w:val="TOC2"/>
        <w:rPr>
          <w:noProof/>
          <w:sz w:val="24"/>
          <w:szCs w:val="24"/>
        </w:rPr>
        <w:pPrChange w:id="104" w:author="Stephen Michell" w:date="2018-01-20T13:16:00Z">
          <w:pPr>
            <w:pStyle w:val="TOC2"/>
            <w:tabs>
              <w:tab w:val="right" w:leader="dot" w:pos="9973"/>
            </w:tabs>
          </w:pPr>
        </w:pPrChange>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r>
        <w:rPr>
          <w:noProof/>
        </w:rPr>
        <w:t>148</w:t>
      </w:r>
      <w:r>
        <w:rPr>
          <w:noProof/>
        </w:rPr>
        <w:fldChar w:fldCharType="end"/>
      </w:r>
    </w:p>
    <w:p w14:paraId="22A823FC" w14:textId="77777777" w:rsidR="00D90C68" w:rsidRDefault="00D90C68" w:rsidP="00031A11">
      <w:pPr>
        <w:pStyle w:val="TOC2"/>
        <w:rPr>
          <w:noProof/>
          <w:sz w:val="24"/>
          <w:szCs w:val="24"/>
        </w:rPr>
        <w:pPrChange w:id="105" w:author="Stephen Michell" w:date="2018-01-20T13:16:00Z">
          <w:pPr>
            <w:pStyle w:val="TOC2"/>
            <w:tabs>
              <w:tab w:val="right" w:leader="dot" w:pos="9973"/>
            </w:tabs>
          </w:pPr>
        </w:pPrChange>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r>
        <w:rPr>
          <w:noProof/>
        </w:rPr>
        <w:t>148</w:t>
      </w:r>
      <w:r>
        <w:rPr>
          <w:noProof/>
        </w:rPr>
        <w:fldChar w:fldCharType="end"/>
      </w:r>
    </w:p>
    <w:p w14:paraId="277936B7" w14:textId="77777777" w:rsidR="00D90C68" w:rsidRDefault="00D90C68" w:rsidP="00031A11">
      <w:pPr>
        <w:pStyle w:val="TOC2"/>
        <w:rPr>
          <w:noProof/>
          <w:sz w:val="24"/>
          <w:szCs w:val="24"/>
        </w:rPr>
        <w:pPrChange w:id="106" w:author="Stephen Michell" w:date="2018-01-20T13:16:00Z">
          <w:pPr>
            <w:pStyle w:val="TOC2"/>
            <w:tabs>
              <w:tab w:val="right" w:leader="dot" w:pos="9973"/>
            </w:tabs>
          </w:pPr>
        </w:pPrChange>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r>
        <w:rPr>
          <w:noProof/>
        </w:rPr>
        <w:t>150</w:t>
      </w:r>
      <w:r>
        <w:rPr>
          <w:noProof/>
        </w:rPr>
        <w:fldChar w:fldCharType="end"/>
      </w:r>
    </w:p>
    <w:p w14:paraId="7034DED9" w14:textId="77777777" w:rsidR="00D90C68" w:rsidRDefault="00D90C68" w:rsidP="00031A11">
      <w:pPr>
        <w:pStyle w:val="TOC2"/>
        <w:rPr>
          <w:noProof/>
          <w:sz w:val="24"/>
          <w:szCs w:val="24"/>
        </w:rPr>
        <w:pPrChange w:id="107" w:author="Stephen Michell" w:date="2018-01-20T13:16:00Z">
          <w:pPr>
            <w:pStyle w:val="TOC2"/>
            <w:tabs>
              <w:tab w:val="right" w:leader="dot" w:pos="9973"/>
            </w:tabs>
          </w:pPr>
        </w:pPrChange>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r>
        <w:rPr>
          <w:noProof/>
        </w:rPr>
        <w:t>150</w:t>
      </w:r>
      <w:r>
        <w:rPr>
          <w:noProof/>
        </w:rPr>
        <w:fldChar w:fldCharType="end"/>
      </w:r>
    </w:p>
    <w:p w14:paraId="375618E7" w14:textId="77777777" w:rsidR="00D90C68" w:rsidRDefault="00D90C68" w:rsidP="00031A11">
      <w:pPr>
        <w:pStyle w:val="TOC2"/>
        <w:rPr>
          <w:noProof/>
          <w:sz w:val="24"/>
          <w:szCs w:val="24"/>
        </w:rPr>
        <w:pPrChange w:id="108" w:author="Stephen Michell" w:date="2018-01-20T13:16:00Z">
          <w:pPr>
            <w:pStyle w:val="TOC2"/>
            <w:tabs>
              <w:tab w:val="right" w:leader="dot" w:pos="9973"/>
            </w:tabs>
          </w:pPr>
        </w:pPrChange>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r>
        <w:rPr>
          <w:noProof/>
        </w:rPr>
        <w:t>151</w:t>
      </w:r>
      <w:r>
        <w:rPr>
          <w:noProof/>
        </w:rPr>
        <w:fldChar w:fldCharType="end"/>
      </w:r>
    </w:p>
    <w:p w14:paraId="7D06294F" w14:textId="77777777" w:rsidR="00D90C68" w:rsidRDefault="00D90C68" w:rsidP="00031A11">
      <w:pPr>
        <w:pStyle w:val="TOC2"/>
        <w:rPr>
          <w:noProof/>
          <w:sz w:val="24"/>
          <w:szCs w:val="24"/>
        </w:rPr>
        <w:pPrChange w:id="109" w:author="Stephen Michell" w:date="2018-01-20T13:16:00Z">
          <w:pPr>
            <w:pStyle w:val="TOC2"/>
            <w:tabs>
              <w:tab w:val="right" w:leader="dot" w:pos="9973"/>
            </w:tabs>
          </w:pPr>
        </w:pPrChange>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r>
        <w:rPr>
          <w:noProof/>
        </w:rPr>
        <w:t>152</w:t>
      </w:r>
      <w:r>
        <w:rPr>
          <w:noProof/>
        </w:rPr>
        <w:fldChar w:fldCharType="end"/>
      </w:r>
    </w:p>
    <w:p w14:paraId="706BC245" w14:textId="77777777" w:rsidR="00D90C68" w:rsidRDefault="00D90C68" w:rsidP="00031A11">
      <w:pPr>
        <w:pStyle w:val="TOC2"/>
        <w:rPr>
          <w:noProof/>
          <w:sz w:val="24"/>
          <w:szCs w:val="24"/>
        </w:rPr>
        <w:pPrChange w:id="110" w:author="Stephen Michell" w:date="2018-01-20T13:16:00Z">
          <w:pPr>
            <w:pStyle w:val="TOC2"/>
            <w:tabs>
              <w:tab w:val="right" w:leader="dot" w:pos="9973"/>
            </w:tabs>
          </w:pPr>
        </w:pPrChange>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r>
        <w:rPr>
          <w:noProof/>
        </w:rPr>
        <w:t>153</w:t>
      </w:r>
      <w:r>
        <w:rPr>
          <w:noProof/>
        </w:rPr>
        <w:fldChar w:fldCharType="end"/>
      </w:r>
    </w:p>
    <w:p w14:paraId="7108B398" w14:textId="77777777" w:rsidR="00D90C68" w:rsidRDefault="00D90C68" w:rsidP="00031A11">
      <w:pPr>
        <w:pStyle w:val="TOC2"/>
        <w:rPr>
          <w:noProof/>
          <w:sz w:val="24"/>
          <w:szCs w:val="24"/>
        </w:rPr>
        <w:pPrChange w:id="111" w:author="Stephen Michell" w:date="2018-01-20T13:16:00Z">
          <w:pPr>
            <w:pStyle w:val="TOC2"/>
            <w:tabs>
              <w:tab w:val="right" w:leader="dot" w:pos="9973"/>
            </w:tabs>
          </w:pPr>
        </w:pPrChange>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r>
        <w:rPr>
          <w:noProof/>
        </w:rPr>
        <w:t>154</w:t>
      </w:r>
      <w:r>
        <w:rPr>
          <w:noProof/>
        </w:rPr>
        <w:fldChar w:fldCharType="end"/>
      </w:r>
    </w:p>
    <w:p w14:paraId="75DEC906" w14:textId="77777777" w:rsidR="00D90C68" w:rsidRDefault="00D90C68" w:rsidP="00031A11">
      <w:pPr>
        <w:pStyle w:val="TOC2"/>
        <w:rPr>
          <w:noProof/>
          <w:sz w:val="24"/>
          <w:szCs w:val="24"/>
        </w:rPr>
        <w:pPrChange w:id="112" w:author="Stephen Michell" w:date="2018-01-20T13:16:00Z">
          <w:pPr>
            <w:pStyle w:val="TOC2"/>
            <w:tabs>
              <w:tab w:val="right" w:leader="dot" w:pos="9973"/>
            </w:tabs>
          </w:pPr>
        </w:pPrChange>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r>
        <w:rPr>
          <w:noProof/>
        </w:rPr>
        <w:t>155</w:t>
      </w:r>
      <w:r>
        <w:rPr>
          <w:noProof/>
        </w:rPr>
        <w:fldChar w:fldCharType="end"/>
      </w:r>
    </w:p>
    <w:p w14:paraId="7ED2E04A" w14:textId="77777777" w:rsidR="00D90C68" w:rsidRDefault="00D90C68" w:rsidP="00031A11">
      <w:pPr>
        <w:pStyle w:val="TOC2"/>
        <w:rPr>
          <w:noProof/>
          <w:sz w:val="24"/>
          <w:szCs w:val="24"/>
        </w:rPr>
        <w:pPrChange w:id="113" w:author="Stephen Michell" w:date="2018-01-20T13:16:00Z">
          <w:pPr>
            <w:pStyle w:val="TOC2"/>
            <w:tabs>
              <w:tab w:val="right" w:leader="dot" w:pos="9973"/>
            </w:tabs>
          </w:pPr>
        </w:pPrChange>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r>
        <w:rPr>
          <w:noProof/>
        </w:rPr>
        <w:t>156</w:t>
      </w:r>
      <w:r>
        <w:rPr>
          <w:noProof/>
        </w:rPr>
        <w:fldChar w:fldCharType="end"/>
      </w:r>
    </w:p>
    <w:p w14:paraId="7AF3737C" w14:textId="77777777" w:rsidR="00D90C68" w:rsidRDefault="00D90C68" w:rsidP="00031A11">
      <w:pPr>
        <w:pStyle w:val="TOC2"/>
        <w:rPr>
          <w:noProof/>
          <w:sz w:val="24"/>
          <w:szCs w:val="24"/>
        </w:rPr>
        <w:pPrChange w:id="114" w:author="Stephen Michell" w:date="2018-01-20T13:16:00Z">
          <w:pPr>
            <w:pStyle w:val="TOC2"/>
            <w:tabs>
              <w:tab w:val="right" w:leader="dot" w:pos="9973"/>
            </w:tabs>
          </w:pPr>
        </w:pPrChange>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r>
        <w:rPr>
          <w:noProof/>
        </w:rPr>
        <w:t>157</w:t>
      </w:r>
      <w:r>
        <w:rPr>
          <w:noProof/>
        </w:rPr>
        <w:fldChar w:fldCharType="end"/>
      </w:r>
    </w:p>
    <w:p w14:paraId="68A25EF2" w14:textId="77777777" w:rsidR="00D90C68" w:rsidRDefault="00D90C68" w:rsidP="00031A11">
      <w:pPr>
        <w:pStyle w:val="TOC2"/>
        <w:rPr>
          <w:noProof/>
          <w:sz w:val="24"/>
          <w:szCs w:val="24"/>
        </w:rPr>
        <w:pPrChange w:id="115" w:author="Stephen Michell" w:date="2018-01-20T13:16:00Z">
          <w:pPr>
            <w:pStyle w:val="TOC2"/>
            <w:tabs>
              <w:tab w:val="right" w:leader="dot" w:pos="9973"/>
            </w:tabs>
          </w:pPr>
        </w:pPrChange>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r>
        <w:rPr>
          <w:noProof/>
        </w:rPr>
        <w:t>158</w:t>
      </w:r>
      <w:r>
        <w:rPr>
          <w:noProof/>
        </w:rPr>
        <w:fldChar w:fldCharType="end"/>
      </w:r>
    </w:p>
    <w:p w14:paraId="38215058" w14:textId="77777777" w:rsidR="00D90C68" w:rsidRDefault="00D90C68" w:rsidP="00031A11">
      <w:pPr>
        <w:pStyle w:val="TOC2"/>
        <w:rPr>
          <w:noProof/>
          <w:sz w:val="24"/>
          <w:szCs w:val="24"/>
        </w:rPr>
        <w:pPrChange w:id="116" w:author="Stephen Michell" w:date="2018-01-20T13:16:00Z">
          <w:pPr>
            <w:pStyle w:val="TOC2"/>
            <w:tabs>
              <w:tab w:val="right" w:leader="dot" w:pos="9973"/>
            </w:tabs>
          </w:pPr>
        </w:pPrChange>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r>
        <w:rPr>
          <w:noProof/>
        </w:rPr>
        <w:t>161</w:t>
      </w:r>
      <w:r>
        <w:rPr>
          <w:noProof/>
        </w:rPr>
        <w:fldChar w:fldCharType="end"/>
      </w:r>
    </w:p>
    <w:p w14:paraId="7113FF0E" w14:textId="77777777" w:rsidR="00D90C68" w:rsidRDefault="00D90C68" w:rsidP="00031A11">
      <w:pPr>
        <w:pStyle w:val="TOC2"/>
        <w:rPr>
          <w:noProof/>
          <w:sz w:val="24"/>
          <w:szCs w:val="24"/>
        </w:rPr>
        <w:pPrChange w:id="117" w:author="Stephen Michell" w:date="2018-01-20T13:16:00Z">
          <w:pPr>
            <w:pStyle w:val="TOC2"/>
            <w:tabs>
              <w:tab w:val="right" w:leader="dot" w:pos="9973"/>
            </w:tabs>
          </w:pPr>
        </w:pPrChange>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r>
        <w:rPr>
          <w:noProof/>
        </w:rPr>
        <w:t>162</w:t>
      </w:r>
      <w:r>
        <w:rPr>
          <w:noProof/>
        </w:rPr>
        <w:fldChar w:fldCharType="end"/>
      </w:r>
    </w:p>
    <w:p w14:paraId="272CBA0B" w14:textId="77777777" w:rsidR="00D90C68" w:rsidRDefault="00D90C68" w:rsidP="00031A11">
      <w:pPr>
        <w:pStyle w:val="TOC2"/>
        <w:rPr>
          <w:noProof/>
          <w:sz w:val="24"/>
          <w:szCs w:val="24"/>
        </w:rPr>
        <w:pPrChange w:id="118" w:author="Stephen Michell" w:date="2018-01-20T13:16:00Z">
          <w:pPr>
            <w:pStyle w:val="TOC2"/>
            <w:tabs>
              <w:tab w:val="right" w:leader="dot" w:pos="9973"/>
            </w:tabs>
          </w:pPr>
        </w:pPrChange>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r>
        <w:rPr>
          <w:noProof/>
        </w:rPr>
        <w:t>164</w:t>
      </w:r>
      <w:r>
        <w:rPr>
          <w:noProof/>
        </w:rPr>
        <w:fldChar w:fldCharType="end"/>
      </w:r>
    </w:p>
    <w:p w14:paraId="79E9F882" w14:textId="77777777" w:rsidR="00D90C68" w:rsidRDefault="00D90C68" w:rsidP="00031A11">
      <w:pPr>
        <w:pStyle w:val="TOC2"/>
        <w:rPr>
          <w:noProof/>
          <w:sz w:val="24"/>
          <w:szCs w:val="24"/>
        </w:rPr>
        <w:pPrChange w:id="119" w:author="Stephen Michell" w:date="2018-01-20T13:16:00Z">
          <w:pPr>
            <w:pStyle w:val="TOC2"/>
            <w:tabs>
              <w:tab w:val="right" w:leader="dot" w:pos="9973"/>
            </w:tabs>
          </w:pPr>
        </w:pPrChange>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r>
        <w:rPr>
          <w:noProof/>
        </w:rPr>
        <w:t>165</w:t>
      </w:r>
      <w:r>
        <w:rPr>
          <w:noProof/>
        </w:rPr>
        <w:fldChar w:fldCharType="end"/>
      </w:r>
    </w:p>
    <w:p w14:paraId="1FEF7C21" w14:textId="77777777" w:rsidR="00D90C68" w:rsidRDefault="00D90C68" w:rsidP="00031A11">
      <w:pPr>
        <w:pStyle w:val="TOC2"/>
        <w:rPr>
          <w:noProof/>
          <w:sz w:val="24"/>
          <w:szCs w:val="24"/>
        </w:rPr>
        <w:pPrChange w:id="120" w:author="Stephen Michell" w:date="2018-01-20T13:16:00Z">
          <w:pPr>
            <w:pStyle w:val="TOC2"/>
            <w:tabs>
              <w:tab w:val="right" w:leader="dot" w:pos="9973"/>
            </w:tabs>
          </w:pPr>
        </w:pPrChange>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r>
        <w:rPr>
          <w:noProof/>
        </w:rPr>
        <w:t>166</w:t>
      </w:r>
      <w:r>
        <w:rPr>
          <w:noProof/>
        </w:rPr>
        <w:fldChar w:fldCharType="end"/>
      </w:r>
    </w:p>
    <w:p w14:paraId="4179BCDA" w14:textId="77777777" w:rsidR="00D90C68" w:rsidRDefault="00D90C68">
      <w:pPr>
        <w:pStyle w:val="TOC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r>
        <w:rPr>
          <w:noProof/>
        </w:rPr>
        <w:t>168</w:t>
      </w:r>
      <w:r>
        <w:rPr>
          <w:noProof/>
        </w:rPr>
        <w:fldChar w:fldCharType="end"/>
      </w:r>
    </w:p>
    <w:p w14:paraId="764EE03E" w14:textId="77777777" w:rsidR="00D90C68" w:rsidRDefault="00D90C68" w:rsidP="00031A11">
      <w:pPr>
        <w:pStyle w:val="TOC2"/>
        <w:rPr>
          <w:noProof/>
          <w:sz w:val="24"/>
          <w:szCs w:val="24"/>
        </w:rPr>
        <w:pPrChange w:id="121" w:author="Stephen Michell" w:date="2018-01-20T13:16:00Z">
          <w:pPr>
            <w:pStyle w:val="TOC2"/>
            <w:tabs>
              <w:tab w:val="right" w:leader="dot" w:pos="9973"/>
            </w:tabs>
          </w:pPr>
        </w:pPrChange>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r>
        <w:rPr>
          <w:noProof/>
        </w:rPr>
        <w:t>168</w:t>
      </w:r>
      <w:r>
        <w:rPr>
          <w:noProof/>
        </w:rPr>
        <w:fldChar w:fldCharType="end"/>
      </w:r>
    </w:p>
    <w:p w14:paraId="4AFD9DB0" w14:textId="77777777" w:rsidR="00D90C68" w:rsidRDefault="00D90C68" w:rsidP="00031A11">
      <w:pPr>
        <w:pStyle w:val="TOC2"/>
        <w:rPr>
          <w:noProof/>
          <w:sz w:val="24"/>
          <w:szCs w:val="24"/>
        </w:rPr>
        <w:pPrChange w:id="122" w:author="Stephen Michell" w:date="2018-01-20T13:16:00Z">
          <w:pPr>
            <w:pStyle w:val="TOC2"/>
            <w:tabs>
              <w:tab w:val="right" w:leader="dot" w:pos="9973"/>
            </w:tabs>
          </w:pPr>
        </w:pPrChange>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r>
        <w:rPr>
          <w:noProof/>
        </w:rPr>
        <w:t>168</w:t>
      </w:r>
      <w:r>
        <w:rPr>
          <w:noProof/>
        </w:rPr>
        <w:fldChar w:fldCharType="end"/>
      </w:r>
    </w:p>
    <w:p w14:paraId="7E9749D1" w14:textId="77777777" w:rsidR="00D90C68" w:rsidRDefault="00D90C68" w:rsidP="00031A11">
      <w:pPr>
        <w:pStyle w:val="TOC2"/>
        <w:rPr>
          <w:noProof/>
          <w:sz w:val="24"/>
          <w:szCs w:val="24"/>
        </w:rPr>
        <w:pPrChange w:id="123" w:author="Stephen Michell" w:date="2018-01-20T13:16:00Z">
          <w:pPr>
            <w:pStyle w:val="TOC2"/>
            <w:tabs>
              <w:tab w:val="right" w:leader="dot" w:pos="9973"/>
            </w:tabs>
          </w:pPr>
        </w:pPrChange>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r>
        <w:rPr>
          <w:noProof/>
        </w:rPr>
        <w:t>170</w:t>
      </w:r>
      <w:r>
        <w:rPr>
          <w:noProof/>
        </w:rPr>
        <w:fldChar w:fldCharType="end"/>
      </w:r>
    </w:p>
    <w:p w14:paraId="0CF7D1D0" w14:textId="77777777" w:rsidR="00D90C68" w:rsidRDefault="00D90C68" w:rsidP="00031A11">
      <w:pPr>
        <w:pStyle w:val="TOC2"/>
        <w:rPr>
          <w:noProof/>
          <w:sz w:val="24"/>
          <w:szCs w:val="24"/>
        </w:rPr>
        <w:pPrChange w:id="124" w:author="Stephen Michell" w:date="2018-01-20T13:16:00Z">
          <w:pPr>
            <w:pStyle w:val="TOC2"/>
            <w:tabs>
              <w:tab w:val="right" w:leader="dot" w:pos="9973"/>
            </w:tabs>
          </w:pPr>
        </w:pPrChange>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r>
        <w:rPr>
          <w:noProof/>
        </w:rPr>
        <w:t>171</w:t>
      </w:r>
      <w:r>
        <w:rPr>
          <w:noProof/>
        </w:rPr>
        <w:fldChar w:fldCharType="end"/>
      </w:r>
    </w:p>
    <w:p w14:paraId="1A38C7D8" w14:textId="77777777" w:rsidR="00D90C68" w:rsidRDefault="00D90C68">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r>
        <w:rPr>
          <w:noProof/>
        </w:rPr>
        <w:t>174</w:t>
      </w:r>
      <w:r>
        <w:rPr>
          <w:noProof/>
        </w:rPr>
        <w:fldChar w:fldCharType="end"/>
      </w:r>
    </w:p>
    <w:p w14:paraId="0F57748D" w14:textId="77777777" w:rsidR="00D90C68" w:rsidRDefault="00D90C68">
      <w:pPr>
        <w:pStyle w:val="TOC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r>
        <w:rPr>
          <w:noProof/>
        </w:rPr>
        <w:t>174</w:t>
      </w:r>
      <w:r>
        <w:rPr>
          <w:noProof/>
        </w:rPr>
        <w:fldChar w:fldCharType="end"/>
      </w:r>
    </w:p>
    <w:p w14:paraId="291EF8DA" w14:textId="77777777" w:rsidR="00D90C68" w:rsidRDefault="00D90C68">
      <w:pPr>
        <w:pStyle w:val="TOC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r>
        <w:rPr>
          <w:noProof/>
        </w:rPr>
        <w:t>174</w:t>
      </w:r>
      <w:r>
        <w:rPr>
          <w:noProof/>
        </w:rPr>
        <w:fldChar w:fldCharType="end"/>
      </w:r>
    </w:p>
    <w:p w14:paraId="243D7C71" w14:textId="77777777" w:rsidR="00D90C68" w:rsidRDefault="00D90C68">
      <w:pPr>
        <w:pStyle w:val="TOC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r>
        <w:rPr>
          <w:noProof/>
        </w:rPr>
        <w:t>176</w:t>
      </w:r>
      <w:r>
        <w:rPr>
          <w:noProof/>
        </w:rPr>
        <w:fldChar w:fldCharType="end"/>
      </w:r>
    </w:p>
    <w:p w14:paraId="65DBCC32" w14:textId="77777777" w:rsidR="00D90C68" w:rsidRDefault="00D90C68" w:rsidP="00031A11">
      <w:pPr>
        <w:pStyle w:val="TOC2"/>
        <w:rPr>
          <w:noProof/>
          <w:sz w:val="24"/>
          <w:szCs w:val="24"/>
        </w:rPr>
        <w:pPrChange w:id="125" w:author="Stephen Michell" w:date="2018-01-20T13:16:00Z">
          <w:pPr>
            <w:pStyle w:val="TOC2"/>
            <w:tabs>
              <w:tab w:val="right" w:leader="dot" w:pos="9973"/>
            </w:tabs>
          </w:pPr>
        </w:pPrChange>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r>
        <w:rPr>
          <w:noProof/>
        </w:rPr>
        <w:t>179</w:t>
      </w:r>
      <w:r>
        <w:rPr>
          <w:noProof/>
        </w:rPr>
        <w:fldChar w:fldCharType="end"/>
      </w:r>
    </w:p>
    <w:p w14:paraId="3C358F81" w14:textId="77777777" w:rsidR="00D90C68" w:rsidRDefault="00D90C68">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r>
        <w:rPr>
          <w:noProof/>
        </w:rPr>
        <w:t>182</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126" w:name="_Toc443470358"/>
      <w:bookmarkStart w:id="127" w:name="_Toc450303208"/>
      <w:bookmarkStart w:id="128" w:name="_Toc358896355"/>
      <w:bookmarkStart w:id="129" w:name="_Toc440397600"/>
      <w:bookmarkStart w:id="130" w:name="_Toc490994573"/>
      <w:r>
        <w:lastRenderedPageBreak/>
        <w:t>Foreword</w:t>
      </w:r>
      <w:bookmarkEnd w:id="126"/>
      <w:bookmarkEnd w:id="127"/>
      <w:bookmarkEnd w:id="128"/>
      <w:bookmarkEnd w:id="129"/>
      <w:bookmarkEnd w:id="130"/>
    </w:p>
    <w:p w14:paraId="6AEF5A19"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Language-specific annexes (</w:t>
      </w:r>
      <w:proofErr w:type="spellStart"/>
      <w:r>
        <w:rPr>
          <w:iCs/>
        </w:rPr>
        <w:t>Annexes</w:t>
      </w:r>
      <w:proofErr w:type="spellEnd"/>
      <w:r>
        <w:rPr>
          <w:iCs/>
        </w:rPr>
        <w:t xml:space="preserve">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 xml:space="preserve">Guidance material for each vulnerability given in </w:t>
      </w:r>
      <w:proofErr w:type="spellStart"/>
      <w:r>
        <w:rPr>
          <w:iCs/>
        </w:rPr>
        <w:t>subclause</w:t>
      </w:r>
      <w:proofErr w:type="spellEnd"/>
      <w:r>
        <w:rPr>
          <w:iCs/>
        </w:rPr>
        <w:t xml:space="preserv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131" w:name="_Toc443470359"/>
      <w:bookmarkStart w:id="132" w:name="_Toc450303209"/>
      <w:r w:rsidRPr="00BD083E">
        <w:br w:type="page"/>
      </w:r>
    </w:p>
    <w:p w14:paraId="6722C79E" w14:textId="77777777" w:rsidR="00A32382" w:rsidRDefault="00A32382" w:rsidP="00A32382">
      <w:pPr>
        <w:pStyle w:val="Heading1"/>
      </w:pPr>
      <w:bookmarkStart w:id="133" w:name="_Toc358896356"/>
      <w:bookmarkStart w:id="134" w:name="_Toc440397601"/>
      <w:bookmarkStart w:id="135" w:name="_Toc490994574"/>
      <w:r>
        <w:lastRenderedPageBreak/>
        <w:t>Introduction</w:t>
      </w:r>
      <w:bookmarkEnd w:id="131"/>
      <w:bookmarkEnd w:id="132"/>
      <w:bookmarkEnd w:id="133"/>
      <w:bookmarkEnd w:id="134"/>
      <w:bookmarkEnd w:id="135"/>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36" w:name="_Toc358896357"/>
      <w:bookmarkStart w:id="137" w:name="_Toc440397602"/>
      <w:bookmarkStart w:id="138" w:name="_Toc490994575"/>
      <w:r w:rsidRPr="00B35625">
        <w:t>1.</w:t>
      </w:r>
      <w:r>
        <w:t xml:space="preserve"> Scope</w:t>
      </w:r>
      <w:bookmarkStart w:id="139" w:name="_Toc443461091"/>
      <w:bookmarkStart w:id="140" w:name="_Toc443470360"/>
      <w:bookmarkStart w:id="141" w:name="_Toc450303210"/>
      <w:bookmarkStart w:id="142" w:name="_Toc192557820"/>
      <w:bookmarkStart w:id="143" w:name="_Toc336348220"/>
      <w:bookmarkEnd w:id="136"/>
      <w:bookmarkEnd w:id="137"/>
      <w:bookmarkEnd w:id="138"/>
    </w:p>
    <w:bookmarkEnd w:id="139"/>
    <w:bookmarkEnd w:id="140"/>
    <w:bookmarkEnd w:id="141"/>
    <w:bookmarkEnd w:id="142"/>
    <w:bookmarkEnd w:id="143"/>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144" w:name="_Toc358896358"/>
      <w:bookmarkStart w:id="145" w:name="_Toc440397603"/>
      <w:bookmarkStart w:id="146" w:name="_Toc490994576"/>
      <w:bookmarkStart w:id="147" w:name="_Toc443461093"/>
      <w:bookmarkStart w:id="148" w:name="_Toc443470362"/>
      <w:bookmarkStart w:id="149" w:name="_Toc450303212"/>
      <w:bookmarkStart w:id="150" w:name="_Toc192557830"/>
      <w:r w:rsidRPr="008731B5">
        <w:t>2.</w:t>
      </w:r>
      <w:r w:rsidR="00142882">
        <w:t xml:space="preserve"> </w:t>
      </w:r>
      <w:r w:rsidRPr="008731B5">
        <w:t xml:space="preserve">Normative </w:t>
      </w:r>
      <w:r w:rsidRPr="00BC4165">
        <w:t>references</w:t>
      </w:r>
      <w:bookmarkEnd w:id="144"/>
      <w:bookmarkEnd w:id="145"/>
      <w:bookmarkEnd w:id="146"/>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151" w:name="_Toc358896359"/>
      <w:bookmarkStart w:id="152" w:name="_Toc440397604"/>
      <w:bookmarkStart w:id="153" w:name="_Toc490994577"/>
      <w:bookmarkStart w:id="154" w:name="_Toc443461094"/>
      <w:bookmarkStart w:id="155" w:name="_Toc443470363"/>
      <w:bookmarkStart w:id="156" w:name="_Toc450303213"/>
      <w:bookmarkStart w:id="157" w:name="_Toc192557831"/>
      <w:bookmarkEnd w:id="147"/>
      <w:bookmarkEnd w:id="148"/>
      <w:bookmarkEnd w:id="149"/>
      <w:bookmarkEnd w:id="150"/>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51"/>
      <w:bookmarkEnd w:id="152"/>
      <w:bookmarkEnd w:id="153"/>
    </w:p>
    <w:p w14:paraId="2B21A9F6" w14:textId="77777777" w:rsidR="00443478" w:rsidRDefault="00A32382">
      <w:pPr>
        <w:pStyle w:val="Heading2"/>
      </w:pPr>
      <w:bookmarkStart w:id="158" w:name="_Toc358896360"/>
      <w:bookmarkStart w:id="159" w:name="_Toc440397605"/>
      <w:bookmarkStart w:id="160" w:name="_Toc490994578"/>
      <w:r w:rsidRPr="008731B5">
        <w:t>3</w:t>
      </w:r>
      <w:r w:rsidR="003C59B1">
        <w:t>.1</w:t>
      </w:r>
      <w:r w:rsidR="00142882">
        <w:t xml:space="preserve"> </w:t>
      </w:r>
      <w:r w:rsidRPr="008731B5">
        <w:t>Terms</w:t>
      </w:r>
      <w:r w:rsidR="00D14B18">
        <w:t xml:space="preserve"> and </w:t>
      </w:r>
      <w:r w:rsidRPr="008731B5">
        <w:t>definitions</w:t>
      </w:r>
      <w:bookmarkEnd w:id="154"/>
      <w:bookmarkEnd w:id="155"/>
      <w:bookmarkEnd w:id="156"/>
      <w:bookmarkEnd w:id="157"/>
      <w:bookmarkEnd w:id="158"/>
      <w:bookmarkEnd w:id="159"/>
      <w:bookmarkEnd w:id="160"/>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161"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161"/>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162"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162"/>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163" w:name="_Toc358896361"/>
      <w:bookmarkStart w:id="164" w:name="_Toc440397606"/>
      <w:bookmarkStart w:id="165" w:name="_Toc490994579"/>
      <w:r>
        <w:t>3.2</w:t>
      </w:r>
      <w:r w:rsidR="00142882">
        <w:t xml:space="preserve"> </w:t>
      </w:r>
      <w:r w:rsidR="00BC1E3E">
        <w:t>Symbols and conventions</w:t>
      </w:r>
      <w:bookmarkEnd w:id="163"/>
      <w:bookmarkEnd w:id="164"/>
      <w:bookmarkEnd w:id="165"/>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166" w:name="_Toc358896362"/>
      <w:bookmarkStart w:id="167" w:name="_Toc440397607"/>
      <w:bookmarkStart w:id="168" w:name="_Toc490994580"/>
      <w:bookmarkStart w:id="169" w:name="_Toc443461095"/>
      <w:bookmarkStart w:id="170" w:name="_Toc443470364"/>
      <w:bookmarkStart w:id="171" w:name="_Toc450303214"/>
      <w:r>
        <w:lastRenderedPageBreak/>
        <w:t>4.</w:t>
      </w:r>
      <w:r w:rsidR="00142882">
        <w:t xml:space="preserve"> </w:t>
      </w:r>
      <w:r>
        <w:t xml:space="preserve">Basic </w:t>
      </w:r>
      <w:r w:rsidR="00BC5FB7">
        <w:t>concepts</w:t>
      </w:r>
      <w:bookmarkEnd w:id="166"/>
      <w:bookmarkEnd w:id="167"/>
      <w:bookmarkEnd w:id="168"/>
    </w:p>
    <w:p w14:paraId="3A3314FB" w14:textId="77777777" w:rsidR="00443478" w:rsidRDefault="00E20BDC">
      <w:pPr>
        <w:pStyle w:val="Heading2"/>
        <w:ind w:left="720" w:hanging="720"/>
      </w:pPr>
      <w:bookmarkStart w:id="172" w:name="_Toc358896363"/>
      <w:bookmarkStart w:id="173" w:name="_Toc440397608"/>
      <w:bookmarkStart w:id="174" w:name="_Toc490994581"/>
      <w:r>
        <w:t>4.1</w:t>
      </w:r>
      <w:r w:rsidR="00142882">
        <w:t xml:space="preserve"> </w:t>
      </w:r>
      <w:r w:rsidR="00945AB6">
        <w:t>Purpose of this Technical Report</w:t>
      </w:r>
      <w:bookmarkEnd w:id="172"/>
      <w:bookmarkEnd w:id="173"/>
      <w:bookmarkEnd w:id="174"/>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175" w:name="_Toc358896364"/>
      <w:bookmarkStart w:id="176" w:name="_Toc440397609"/>
      <w:bookmarkStart w:id="177" w:name="_Toc490994582"/>
      <w:r>
        <w:t>4.</w:t>
      </w:r>
      <w:r w:rsidR="008118BC">
        <w:t>2</w:t>
      </w:r>
      <w:r w:rsidR="00142882">
        <w:t xml:space="preserve"> </w:t>
      </w:r>
      <w:r>
        <w:t xml:space="preserve">Intended </w:t>
      </w:r>
      <w:r w:rsidR="00BC5FB7">
        <w:t>audience</w:t>
      </w:r>
      <w:bookmarkEnd w:id="175"/>
      <w:bookmarkEnd w:id="176"/>
      <w:bookmarkEnd w:id="177"/>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178" w:name="_Toc358896365"/>
      <w:bookmarkStart w:id="179" w:name="_Toc440397610"/>
      <w:bookmarkStart w:id="180" w:name="_Toc490994583"/>
      <w:r>
        <w:lastRenderedPageBreak/>
        <w:t>4.</w:t>
      </w:r>
      <w:r w:rsidR="008118BC">
        <w:t>3</w:t>
      </w:r>
      <w:r w:rsidR="00142882">
        <w:t xml:space="preserve"> </w:t>
      </w:r>
      <w:r>
        <w:t xml:space="preserve">How to </w:t>
      </w:r>
      <w:r w:rsidR="00BC5FB7">
        <w:t>use this document</w:t>
      </w:r>
      <w:bookmarkEnd w:id="178"/>
      <w:bookmarkEnd w:id="179"/>
      <w:bookmarkEnd w:id="180"/>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181" w:author="Stephen Michell" w:date="2018-01-20T11:52:00Z">
        <w:r w:rsidR="00A34B0D">
          <w:rPr>
            <w:rFonts w:eastAsia="Tahoma"/>
          </w:rPr>
          <w:t>-</w:t>
        </w:r>
      </w:ins>
      <w:del w:id="182"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183" w:name="_Toc192557840"/>
      <w:bookmarkStart w:id="184" w:name="_Toc358896366"/>
      <w:bookmarkStart w:id="185" w:name="_Toc440397611"/>
      <w:bookmarkStart w:id="186" w:name="_Toc490994584"/>
      <w:r w:rsidRPr="00A5713F">
        <w:t>5</w:t>
      </w:r>
      <w:bookmarkEnd w:id="169"/>
      <w:bookmarkEnd w:id="170"/>
      <w:bookmarkEnd w:id="171"/>
      <w:r w:rsidR="00142882">
        <w:t xml:space="preserve"> </w:t>
      </w:r>
      <w:r w:rsidRPr="00A5713F">
        <w:t>Vulnerability issues</w:t>
      </w:r>
      <w:bookmarkEnd w:id="183"/>
      <w:bookmarkEnd w:id="184"/>
      <w:bookmarkEnd w:id="185"/>
      <w:r w:rsidR="00C540A7">
        <w:t xml:space="preserve"> </w:t>
      </w:r>
      <w:r w:rsidR="00A44392">
        <w:t>and general avoidance mechanisms</w:t>
      </w:r>
      <w:bookmarkEnd w:id="186"/>
    </w:p>
    <w:p w14:paraId="70542D7E" w14:textId="77777777" w:rsidR="00276586" w:rsidRPr="00A5713F" w:rsidRDefault="00276586" w:rsidP="00276586">
      <w:pPr>
        <w:pStyle w:val="Heading2"/>
      </w:pPr>
      <w:bookmarkStart w:id="187" w:name="_Toc358896367"/>
      <w:bookmarkStart w:id="188" w:name="_Toc440397612"/>
      <w:bookmarkStart w:id="189" w:name="_Toc490994585"/>
      <w:bookmarkStart w:id="190" w:name="_Toc443461096"/>
      <w:bookmarkStart w:id="191" w:name="_Toc443470365"/>
      <w:bookmarkStart w:id="192" w:name="_Toc450303215"/>
      <w:r w:rsidRPr="00A5713F">
        <w:t>5.1</w:t>
      </w:r>
      <w:r w:rsidR="00142882">
        <w:t xml:space="preserve"> </w:t>
      </w:r>
      <w:r w:rsidRPr="00A5713F">
        <w:t>Predictable execution</w:t>
      </w:r>
      <w:bookmarkEnd w:id="187"/>
      <w:bookmarkEnd w:id="188"/>
      <w:bookmarkEnd w:id="189"/>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lastRenderedPageBreak/>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A5C8FA"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7.16 Hard Coded </w:t>
      </w:r>
      <w:hyperlink w:anchor="_7.16_Hard-coded_password" w:history="1">
        <w:r w:rsidR="00A34B0D" w:rsidRPr="00A34B0D">
          <w:rPr>
            <w:rStyle w:val="Hyperlink"/>
            <w:b/>
            <w:i/>
          </w:rPr>
          <w:t>7.16 Hard Coded Passwords</w:t>
        </w:r>
      </w:hyperlink>
      <w:r w:rsidR="00266680">
        <w:rPr>
          <w:b/>
          <w:i/>
          <w:color w:val="0070C0"/>
          <w:u w:val="single"/>
        </w:rPr>
        <w:t xml:space="preserve"> XYP</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193" w:name="_Toc358896368"/>
      <w:bookmarkStart w:id="194" w:name="_Toc440397613"/>
      <w:bookmarkStart w:id="195" w:name="_Toc490994586"/>
      <w:r w:rsidRPr="00A5713F">
        <w:t>5.2</w:t>
      </w:r>
      <w:r w:rsidR="00142882">
        <w:t xml:space="preserve"> </w:t>
      </w:r>
      <w:r w:rsidRPr="00A5713F">
        <w:t>Sources of unpredictability in language specification</w:t>
      </w:r>
      <w:bookmarkEnd w:id="193"/>
      <w:bookmarkEnd w:id="194"/>
      <w:bookmarkEnd w:id="195"/>
    </w:p>
    <w:p w14:paraId="40D90781" w14:textId="77777777" w:rsidR="00276586" w:rsidRPr="00A5713F" w:rsidRDefault="00276586" w:rsidP="0057762A">
      <w:pPr>
        <w:pStyle w:val="Heading2"/>
        <w:spacing w:before="240"/>
      </w:pPr>
      <w:bookmarkStart w:id="196" w:name="_Toc358896369"/>
      <w:bookmarkStart w:id="197" w:name="_Toc440397614"/>
      <w:bookmarkStart w:id="198" w:name="_Toc490994587"/>
      <w:r w:rsidRPr="00A5713F">
        <w:t>5.2.1</w:t>
      </w:r>
      <w:r w:rsidR="00142882">
        <w:t xml:space="preserve"> </w:t>
      </w:r>
      <w:r w:rsidRPr="00A5713F">
        <w:t>Incomplete or evolving specification</w:t>
      </w:r>
      <w:bookmarkEnd w:id="196"/>
      <w:bookmarkEnd w:id="197"/>
      <w:bookmarkEnd w:id="198"/>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199" w:name="_Toc358896370"/>
      <w:bookmarkStart w:id="200" w:name="_Toc440397615"/>
      <w:bookmarkStart w:id="201" w:name="_Toc490994588"/>
      <w:r w:rsidRPr="00A5713F">
        <w:lastRenderedPageBreak/>
        <w:t>5.2.2</w:t>
      </w:r>
      <w:r w:rsidR="00142882">
        <w:t xml:space="preserve"> </w:t>
      </w:r>
      <w:r w:rsidRPr="00A5713F">
        <w:t xml:space="preserve">Undefined </w:t>
      </w:r>
      <w:proofErr w:type="spellStart"/>
      <w:r w:rsidRPr="00A5713F">
        <w:t>behaviour</w:t>
      </w:r>
      <w:bookmarkEnd w:id="199"/>
      <w:bookmarkEnd w:id="200"/>
      <w:bookmarkEnd w:id="201"/>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202" w:name="_Toc358896371"/>
      <w:bookmarkStart w:id="203" w:name="_Toc440397616"/>
      <w:bookmarkStart w:id="204" w:name="_Toc490994589"/>
      <w:r w:rsidRPr="00A5713F">
        <w:t>5.2.3</w:t>
      </w:r>
      <w:r w:rsidR="00142882">
        <w:t xml:space="preserve"> </w:t>
      </w:r>
      <w:r w:rsidRPr="00A5713F">
        <w:t xml:space="preserve">Unspecified </w:t>
      </w:r>
      <w:proofErr w:type="spellStart"/>
      <w:r w:rsidRPr="00A5713F">
        <w:t>behaviour</w:t>
      </w:r>
      <w:bookmarkEnd w:id="202"/>
      <w:bookmarkEnd w:id="203"/>
      <w:bookmarkEnd w:id="204"/>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205" w:name="_Toc358896372"/>
      <w:bookmarkStart w:id="206" w:name="_Toc440397617"/>
      <w:bookmarkStart w:id="207" w:name="_Toc490994590"/>
      <w:r w:rsidRPr="00A5713F">
        <w:t>5.2.4</w:t>
      </w:r>
      <w:r w:rsidR="00142882">
        <w:t xml:space="preserve"> </w:t>
      </w:r>
      <w:r w:rsidRPr="00A5713F">
        <w:t xml:space="preserve">Implementation-defined </w:t>
      </w:r>
      <w:proofErr w:type="spellStart"/>
      <w:r w:rsidRPr="00A5713F">
        <w:t>behaviour</w:t>
      </w:r>
      <w:bookmarkEnd w:id="205"/>
      <w:bookmarkEnd w:id="206"/>
      <w:bookmarkEnd w:id="207"/>
      <w:proofErr w:type="spellEnd"/>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208" w:name="_Toc358896373"/>
      <w:bookmarkStart w:id="209" w:name="_Toc440397618"/>
      <w:bookmarkStart w:id="210" w:name="_Toc490994591"/>
      <w:r w:rsidRPr="00A5713F">
        <w:t>5.2.5</w:t>
      </w:r>
      <w:r w:rsidR="00142882">
        <w:t xml:space="preserve"> </w:t>
      </w:r>
      <w:r w:rsidRPr="00A5713F">
        <w:t>Difficult features</w:t>
      </w:r>
      <w:bookmarkEnd w:id="208"/>
      <w:bookmarkEnd w:id="209"/>
      <w:bookmarkEnd w:id="210"/>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211" w:name="_Toc358896374"/>
      <w:bookmarkStart w:id="212" w:name="_Toc440397619"/>
      <w:bookmarkStart w:id="213" w:name="_Toc490994592"/>
      <w:r w:rsidRPr="00A5713F">
        <w:t>5.2.6</w:t>
      </w:r>
      <w:r w:rsidR="00142882">
        <w:t xml:space="preserve"> </w:t>
      </w:r>
      <w:r w:rsidRPr="00A5713F">
        <w:t>Inadequate language support</w:t>
      </w:r>
      <w:bookmarkEnd w:id="211"/>
      <w:bookmarkEnd w:id="212"/>
      <w:bookmarkEnd w:id="213"/>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214" w:name="_Toc358896375"/>
      <w:bookmarkStart w:id="215" w:name="_Toc440397620"/>
      <w:bookmarkStart w:id="216" w:name="_Toc490994593"/>
      <w:r w:rsidRPr="00A5713F">
        <w:t>5.3</w:t>
      </w:r>
      <w:r w:rsidR="00142882">
        <w:t xml:space="preserve"> </w:t>
      </w:r>
      <w:r w:rsidRPr="00A5713F">
        <w:t>Sources of unpredictability in language usage</w:t>
      </w:r>
      <w:bookmarkEnd w:id="214"/>
      <w:bookmarkEnd w:id="215"/>
      <w:bookmarkEnd w:id="216"/>
    </w:p>
    <w:p w14:paraId="7FB990BB" w14:textId="77777777" w:rsidR="00276586" w:rsidRPr="00A5713F" w:rsidRDefault="00276586" w:rsidP="00650261">
      <w:pPr>
        <w:pStyle w:val="Heading2"/>
      </w:pPr>
      <w:bookmarkStart w:id="217" w:name="_Toc358896376"/>
      <w:bookmarkStart w:id="218" w:name="_Toc440397621"/>
      <w:bookmarkStart w:id="219" w:name="_Toc490994594"/>
      <w:r w:rsidRPr="00A5713F">
        <w:t>5.3.1</w:t>
      </w:r>
      <w:r w:rsidR="00142882">
        <w:t xml:space="preserve"> </w:t>
      </w:r>
      <w:r w:rsidRPr="00A5713F">
        <w:t>Porting and interoperation</w:t>
      </w:r>
      <w:bookmarkEnd w:id="217"/>
      <w:bookmarkEnd w:id="218"/>
      <w:bookmarkEnd w:id="219"/>
    </w:p>
    <w:p w14:paraId="0CF249C7" w14:textId="0534417A"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r w:rsidRPr="00A5713F">
        <w:t xml:space="preserve">Changes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 xml:space="preserve">The problem is far </w:t>
      </w:r>
      <w:r w:rsidRPr="00A5713F">
        <w:lastRenderedPageBreak/>
        <w:t>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220" w:name="_Toc358896377"/>
      <w:bookmarkStart w:id="221" w:name="_Toc440397622"/>
      <w:bookmarkStart w:id="222" w:name="_Toc490994595"/>
      <w:r w:rsidRPr="00A5713F">
        <w:t>5.3.2</w:t>
      </w:r>
      <w:r w:rsidR="00142882">
        <w:t xml:space="preserve"> </w:t>
      </w:r>
      <w:r w:rsidRPr="00A5713F">
        <w:t>Compiler selection and usage</w:t>
      </w:r>
      <w:bookmarkEnd w:id="220"/>
      <w:bookmarkEnd w:id="221"/>
      <w:bookmarkEnd w:id="222"/>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223" w:name="_Toc440397623"/>
      <w:bookmarkStart w:id="224" w:name="_Toc490994596"/>
      <w:r>
        <w:t>5.4 Top avoidance mechanisms</w:t>
      </w:r>
      <w:bookmarkEnd w:id="223"/>
      <w:bookmarkEnd w:id="224"/>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most </w:t>
      </w:r>
      <w:proofErr w:type="spellStart"/>
      <w:r w:rsidR="00FB08CF">
        <w:rPr>
          <w:snapToGrid w:val="0"/>
          <w:lang w:val="en"/>
        </w:rPr>
        <w:t>most</w:t>
      </w:r>
      <w:proofErr w:type="spell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w:t>
            </w:r>
            <w:r w:rsidRPr="00447BD1">
              <w:rPr>
                <w:rFonts w:eastAsia="Times New Roman"/>
                <w:sz w:val="20"/>
                <w:szCs w:val="20"/>
                <w:lang w:val="en-GB"/>
              </w:rPr>
              <w:lastRenderedPageBreak/>
              <w:t xml:space="preserve">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lastRenderedPageBreak/>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225" w:name="_Toc192557848"/>
      <w:bookmarkStart w:id="226" w:name="_Toc358896378"/>
      <w:bookmarkStart w:id="227" w:name="_Toc440397624"/>
      <w:bookmarkStart w:id="228" w:name="_Toc490994597"/>
      <w:bookmarkEnd w:id="190"/>
      <w:bookmarkEnd w:id="191"/>
      <w:bookmarkEnd w:id="192"/>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225"/>
      <w:bookmarkEnd w:id="226"/>
      <w:bookmarkEnd w:id="227"/>
      <w:bookmarkEnd w:id="228"/>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229" w:name="_Toc440397625"/>
      <w:bookmarkStart w:id="230" w:name="_Toc490994598"/>
      <w:r>
        <w:t>6.1</w:t>
      </w:r>
      <w:r w:rsidR="006E4376">
        <w:t xml:space="preserve"> </w:t>
      </w:r>
      <w:r>
        <w:t>General</w:t>
      </w:r>
      <w:bookmarkEnd w:id="229"/>
      <w:bookmarkEnd w:id="230"/>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231" w:name="_Toc358896380"/>
      <w:bookmarkStart w:id="232" w:name="_Toc192557849"/>
    </w:p>
    <w:bookmarkEnd w:id="231"/>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233" w:name="_Ref313956872"/>
      <w:bookmarkStart w:id="234" w:name="_Toc358896381"/>
      <w:bookmarkStart w:id="235" w:name="_Toc440397626"/>
      <w:bookmarkStart w:id="236" w:name="_Toc490994599"/>
      <w:r>
        <w:lastRenderedPageBreak/>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r w:rsidR="00B83D23">
        <w:instrText>[IHN]</w:instrText>
      </w:r>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233"/>
      <w:bookmarkEnd w:id="234"/>
      <w:bookmarkEnd w:id="235"/>
      <w:bookmarkEnd w:id="236"/>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w:t>
      </w:r>
      <w:proofErr w:type="spellStart"/>
      <w:r w:rsidRPr="00582DA8">
        <w:rPr>
          <w:rFonts w:ascii="Courier New" w:hAnsi="Courier New" w:cs="Courier New"/>
        </w:rPr>
        <w:t>a</w:t>
      </w:r>
      <w:proofErr w:type="spellEnd"/>
      <w:r w:rsidRPr="00582DA8">
        <w:rPr>
          <w:rFonts w:ascii="Courier New" w:hAnsi="Courier New" w:cs="Courier New"/>
        </w:rPr>
        <w:t xml:space="preserve">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xml:space="preserve">= </w:t>
      </w:r>
      <w:proofErr w:type="spellStart"/>
      <w:r w:rsidRPr="009C104D">
        <w:rPr>
          <w:rFonts w:ascii="Courier New" w:hAnsi="Courier New"/>
        </w:rPr>
        <w:t>a</w:t>
      </w:r>
      <w:proofErr w:type="spellEnd"/>
      <w:r w:rsidRPr="009C104D">
        <w:rPr>
          <w:rFonts w:ascii="Courier New" w:hAnsi="Courier New"/>
        </w:rPr>
        <w:t xml:space="preserve">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 xml:space="preserve">name type </w:t>
      </w:r>
      <w:r w:rsidR="00A32382" w:rsidRPr="00CE6736">
        <w:rPr>
          <w:i/>
        </w:rPr>
        <w:lastRenderedPageBreak/>
        <w:t>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lastRenderedPageBreak/>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785B76" w:rsidRDefault="002B4D18" w:rsidP="000D69D3">
      <w:pPr>
        <w:numPr>
          <w:ilvl w:val="0"/>
          <w:numId w:val="38"/>
        </w:numPr>
        <w:rPr>
          <w:iCs/>
        </w:rPr>
      </w:pPr>
      <w:r>
        <w:rPr>
          <w:i/>
          <w:iCs/>
        </w:rPr>
        <w:t>Create types that more accurately model the problem domain, with corresponding safe operations and conversions in lieu of using primitive types.</w:t>
      </w:r>
      <w:r w:rsidR="004C6A89">
        <w:rPr>
          <w:i/>
          <w:iCs/>
        </w:rPr>
        <w:t xml:space="preserve">  (from </w:t>
      </w:r>
      <w:proofErr w:type="spellStart"/>
      <w:r w:rsidR="004C6A89">
        <w:rPr>
          <w:i/>
          <w:iCs/>
        </w:rPr>
        <w:t>Mtg</w:t>
      </w:r>
      <w:proofErr w:type="spellEnd"/>
      <w:r w:rsidR="004C6A89">
        <w:rPr>
          <w:i/>
          <w:iCs/>
        </w:rPr>
        <w:t xml:space="preserve"> 51 with WG 21 SG 12) (Need more discussion in </w:t>
      </w:r>
      <w:proofErr w:type="spellStart"/>
      <w:r w:rsidR="004C6A89">
        <w:rPr>
          <w:i/>
          <w:iCs/>
        </w:rPr>
        <w:t>subclause</w:t>
      </w:r>
      <w:proofErr w:type="spellEnd"/>
      <w:r w:rsidR="004C6A89">
        <w:rPr>
          <w:i/>
          <w:iCs/>
        </w:rPr>
        <w:t xml:space="preserve"> 1 or 3 to support this)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237" w:name="_Ref313957212"/>
      <w:bookmarkStart w:id="238" w:name="_Toc358896382"/>
      <w:bookmarkStart w:id="239" w:name="_Toc440397627"/>
      <w:bookmarkStart w:id="240" w:name="_Toc490994600"/>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237"/>
      <w:bookmarkEnd w:id="238"/>
      <w:bookmarkEnd w:id="239"/>
      <w:bookmarkEnd w:id="240"/>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lastRenderedPageBreak/>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spellStart"/>
      <w:r w:rsidR="004F012E" w:rsidRPr="006E074A">
        <w:instrText>endian:big</w:instrText>
      </w:r>
      <w:proofErr w:type="spell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proofErr w:type="spellStart"/>
      <w:r w:rsidR="004F012E" w:rsidRPr="00E30F6D">
        <w:instrText>endian:little</w:instrText>
      </w:r>
      <w:proofErr w:type="spellEnd"/>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lastRenderedPageBreak/>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proofErr w:type="spellStart"/>
      <w:r w:rsidR="00DB6459" w:rsidRPr="00C16678">
        <w:rPr>
          <w:i/>
        </w:rPr>
        <w:instrText>API:</w:instrText>
      </w:r>
      <w:r w:rsidR="00DB6459" w:rsidRPr="00C16678">
        <w:instrText>Application</w:instrText>
      </w:r>
      <w:proofErr w:type="spellEnd"/>
      <w:r w:rsidR="00DB6459" w:rsidRPr="00C16678">
        <w:instrText xml:space="preserve">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241" w:name="_Ref313957086"/>
      <w:bookmarkStart w:id="242" w:name="_Ref313984470"/>
      <w:bookmarkStart w:id="243" w:name="_Ref313984492"/>
      <w:bookmarkStart w:id="244" w:name="_Ref313984499"/>
      <w:bookmarkStart w:id="245" w:name="_Toc358896383"/>
      <w:bookmarkStart w:id="246" w:name="_Toc440397628"/>
      <w:bookmarkStart w:id="247" w:name="_Toc490994601"/>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[PLF]</w:instrText>
      </w:r>
      <w:r w:rsidR="006D57DE">
        <w:instrText xml:space="preserve">" </w:instrText>
      </w:r>
      <w:r w:rsidR="003E6398">
        <w:fldChar w:fldCharType="end"/>
      </w:r>
      <w:r w:rsidR="00A32382">
        <w:t>[</w:t>
      </w:r>
      <w:proofErr w:type="spellStart"/>
      <w:r w:rsidR="00A32382">
        <w:t>PLF</w:t>
      </w:r>
      <w:proofErr w:type="spellEnd"/>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241"/>
      <w:bookmarkEnd w:id="242"/>
      <w:bookmarkEnd w:id="243"/>
      <w:bookmarkEnd w:id="244"/>
      <w:bookmarkEnd w:id="245"/>
      <w:bookmarkEnd w:id="246"/>
      <w:bookmarkEnd w:id="247"/>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lastRenderedPageBreak/>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lastRenderedPageBreak/>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lastRenderedPageBreak/>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248" w:name="_Ref313906129"/>
      <w:bookmarkStart w:id="249" w:name="_Ref313906133"/>
      <w:bookmarkStart w:id="250" w:name="_Ref313948292"/>
      <w:bookmarkStart w:id="251" w:name="_Toc358896384"/>
      <w:bookmarkStart w:id="252" w:name="_Toc440397629"/>
      <w:bookmarkStart w:id="253" w:name="_Toc490994602"/>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[CCB]</w:instrText>
      </w:r>
      <w:r w:rsidR="00775BBD">
        <w:instrText xml:space="preserve">" </w:instrText>
      </w:r>
      <w:r w:rsidR="003E6398">
        <w:fldChar w:fldCharType="end"/>
      </w:r>
      <w:r w:rsidR="00142882">
        <w:t xml:space="preserve"> </w:t>
      </w:r>
      <w:r w:rsidR="00A32382" w:rsidRPr="00FE23BC">
        <w:t>[</w:t>
      </w:r>
      <w:proofErr w:type="spellStart"/>
      <w:r w:rsidR="00A32382" w:rsidRPr="00FE23BC">
        <w:t>CCB</w:t>
      </w:r>
      <w:proofErr w:type="spellEnd"/>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248"/>
      <w:bookmarkEnd w:id="249"/>
      <w:bookmarkEnd w:id="250"/>
      <w:bookmarkEnd w:id="251"/>
      <w:bookmarkEnd w:id="252"/>
      <w:bookmarkEnd w:id="253"/>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lastRenderedPageBreak/>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lastRenderedPageBreak/>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Heading2"/>
      </w:pPr>
      <w:bookmarkStart w:id="254" w:name="_Ref313948858"/>
      <w:bookmarkStart w:id="255" w:name="_Toc358896385"/>
      <w:bookmarkStart w:id="256" w:name="_Toc440397630"/>
      <w:bookmarkStart w:id="257"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232"/>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[FLC]</w:instrText>
      </w:r>
      <w:r w:rsidR="00775BBD">
        <w:instrText xml:space="preserve">" </w:instrText>
      </w:r>
      <w:r w:rsidR="003E6398">
        <w:fldChar w:fldCharType="end"/>
      </w:r>
      <w:r w:rsidR="00142882">
        <w:t xml:space="preserve"> </w:t>
      </w:r>
      <w:r w:rsidR="00A32382" w:rsidRPr="00B05D88">
        <w:t>[</w:t>
      </w:r>
      <w:proofErr w:type="spellStart"/>
      <w:r w:rsidR="00A32382">
        <w:t>FLC</w:t>
      </w:r>
      <w:proofErr w:type="spellEnd"/>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r w:rsidR="00A32382">
        <w:t>]</w:t>
      </w:r>
      <w:bookmarkEnd w:id="254"/>
      <w:bookmarkEnd w:id="255"/>
      <w:bookmarkEnd w:id="256"/>
      <w:bookmarkEnd w:id="257"/>
    </w:p>
    <w:p w14:paraId="3DEC4C69" w14:textId="4C70363C" w:rsidR="00A32382" w:rsidRPr="00B05D88" w:rsidRDefault="000A1BDB" w:rsidP="00A32382">
      <w:pPr>
        <w:pStyle w:val="Heading3"/>
      </w:pPr>
      <w:bookmarkStart w:id="25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258"/>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15D01307" w:rsidR="00682432" w:rsidRPr="00B23745" w:rsidRDefault="00682432" w:rsidP="00A32382">
      <w:r w:rsidRPr="0014559C">
        <w:t xml:space="preserve">See also </w:t>
      </w:r>
      <w:r w:rsidR="001C5E80" w:rsidRPr="0048662C">
        <w:fldChar w:fldCharType="begin"/>
      </w:r>
      <w:r w:rsidR="001C5E80" w:rsidRPr="00756644">
        <w:instrText xml:space="preserve"> REF BKK \h </w:instrText>
      </w:r>
      <w:r w:rsidR="001C5E80" w:rsidRPr="0048662C">
        <w:fldChar w:fldCharType="separate"/>
      </w:r>
      <w:r w:rsidR="00902691" w:rsidRPr="007C4B87">
        <w:rPr>
          <w:rFonts w:cs="Times New Roman"/>
        </w:rPr>
        <w:t xml:space="preserve">6.44 </w:t>
      </w:r>
      <w:r w:rsidR="00902691">
        <w:t xml:space="preserve">Polymorphic variables </w:t>
      </w:r>
      <w:r w:rsidR="00902691">
        <w:fldChar w:fldCharType="begin"/>
      </w:r>
      <w:r w:rsidR="00902691">
        <w:instrText xml:space="preserve"> XE "</w:instrText>
      </w:r>
      <w:r w:rsidR="00902691" w:rsidRPr="00B53360">
        <w:instrText>Lan</w:instrText>
      </w:r>
      <w:r w:rsidR="00902691">
        <w:instrText>guage v</w:instrText>
      </w:r>
      <w:r w:rsidR="00902691" w:rsidRPr="00B53360">
        <w:instrText>ulnerabilities:</w:instrText>
      </w:r>
      <w:r w:rsidR="00902691">
        <w:instrText xml:space="preserve"> Polymorphic variables [BKK]" </w:instrText>
      </w:r>
      <w:r w:rsidR="00902691">
        <w:fldChar w:fldCharType="end"/>
      </w:r>
      <w:r w:rsidR="00902691">
        <w:t xml:space="preserve"> [</w:t>
      </w:r>
      <w:proofErr w:type="spellStart"/>
      <w:r w:rsidR="00902691">
        <w:t>BKK</w:t>
      </w:r>
      <w:proofErr w:type="spellEnd"/>
      <w:r w:rsidR="00902691">
        <w:fldChar w:fldCharType="begin"/>
      </w:r>
      <w:r w:rsidR="00902691">
        <w:instrText xml:space="preserve"> XE "BKK – Polymorphic variables" </w:instrText>
      </w:r>
      <w:r w:rsidR="00902691">
        <w:fldChar w:fldCharType="end"/>
      </w:r>
      <w:r w:rsidR="00902691" w:rsidRPr="00D80A85">
        <w:t>]</w:t>
      </w:r>
      <w:r w:rsidR="007C4B87">
        <w:t xml:space="preserve"> </w:t>
      </w:r>
      <w:r w:rsidR="001C5E80" w:rsidRPr="0048662C">
        <w:fldChar w:fldCharType="end"/>
      </w:r>
      <w:r>
        <w:t>for up</w:t>
      </w:r>
      <w:r w:rsidR="001E7D0B">
        <w:t>-</w:t>
      </w:r>
      <w:r>
        <w:t>casting errors.</w:t>
      </w:r>
    </w:p>
    <w:p w14:paraId="7C176C49" w14:textId="0B5AB487" w:rsidR="00A32382" w:rsidRPr="00B05D88" w:rsidRDefault="000A1BDB" w:rsidP="00A32382">
      <w:pPr>
        <w:pStyle w:val="Heading3"/>
      </w:pPr>
      <w:bookmarkStart w:id="259" w:name="_Toc192557852"/>
      <w:r>
        <w:t>6.</w:t>
      </w:r>
      <w:r w:rsidR="006D2B9D">
        <w:t>6</w:t>
      </w:r>
      <w:r w:rsidR="00A32382" w:rsidRPr="00B05D88">
        <w:t>.2</w:t>
      </w:r>
      <w:r w:rsidR="00142882">
        <w:t xml:space="preserve"> </w:t>
      </w:r>
      <w:r w:rsidR="00A32382" w:rsidRPr="00B05D88">
        <w:t>Cross reference</w:t>
      </w:r>
      <w:bookmarkEnd w:id="259"/>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lastRenderedPageBreak/>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260" w:name="_Toc192557854"/>
      <w:r>
        <w:t>6.</w:t>
      </w:r>
      <w:r w:rsidR="006D2B9D">
        <w:t>6</w:t>
      </w:r>
      <w:r w:rsidR="00A32382" w:rsidRPr="00B05D88">
        <w:t>.3</w:t>
      </w:r>
      <w:r w:rsidR="00142882">
        <w:t xml:space="preserve"> </w:t>
      </w:r>
      <w:r w:rsidR="00A32382" w:rsidRPr="00B05D88">
        <w:t>Mechanism of failure</w:t>
      </w:r>
      <w:bookmarkEnd w:id="260"/>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261" w:name="_Toc192557855"/>
      <w:r>
        <w:t>6.</w:t>
      </w:r>
      <w:r w:rsidR="006D2B9D">
        <w:t>6</w:t>
      </w:r>
      <w:r w:rsidR="00A32382" w:rsidRPr="00B05D88">
        <w:t>.4</w:t>
      </w:r>
      <w:bookmarkEnd w:id="261"/>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262"/>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proofErr w:type="spellStart"/>
      <w:r w:rsidR="0044469D">
        <w:rPr>
          <w:rFonts w:asciiTheme="minorHAnsi" w:hAnsiTheme="minorHAnsi"/>
          <w:sz w:val="22"/>
          <w:szCs w:val="22"/>
        </w:rPr>
        <w:t>u</w:t>
      </w:r>
      <w:r w:rsidR="00BB2F88" w:rsidRPr="007C4B87">
        <w:rPr>
          <w:rFonts w:asciiTheme="minorHAnsi" w:hAnsiTheme="minorHAnsi"/>
          <w:sz w:val="22"/>
          <w:szCs w:val="22"/>
        </w:rPr>
        <w:t>pcasts</w:t>
      </w:r>
      <w:proofErr w:type="spellEnd"/>
      <w:r w:rsidR="00BB2F88" w:rsidRPr="007C4B87">
        <w:rPr>
          <w:rFonts w:asciiTheme="minorHAnsi" w:hAnsiTheme="minorHAnsi"/>
          <w:sz w:val="22"/>
          <w:szCs w:val="22"/>
        </w:rPr>
        <w:t xml:space="preserve"> and </w:t>
      </w:r>
      <w:proofErr w:type="spellStart"/>
      <w:r w:rsidR="00BB2F88" w:rsidRPr="007C4B87">
        <w:rPr>
          <w:rFonts w:asciiTheme="minorHAnsi" w:hAnsiTheme="minorHAnsi"/>
          <w:sz w:val="22"/>
          <w:szCs w:val="22"/>
        </w:rPr>
        <w:t>downcasts</w:t>
      </w:r>
      <w:commentRangeEnd w:id="262"/>
      <w:proofErr w:type="spellEnd"/>
      <w:r w:rsidR="007C4B87">
        <w:rPr>
          <w:rStyle w:val="CommentReference"/>
          <w:rFonts w:asciiTheme="minorHAnsi" w:hAnsiTheme="minorHAnsi" w:cstheme="minorBidi"/>
        </w:rPr>
        <w:commentReference w:id="262"/>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263" w:name="_Toc174091390"/>
      <w:bookmarkStart w:id="264" w:name="_Toc192557856"/>
      <w:r>
        <w:t>6.</w:t>
      </w:r>
      <w:r w:rsidR="006D2B9D">
        <w:t>6</w:t>
      </w:r>
      <w:r w:rsidR="00A32382" w:rsidRPr="00B05D88">
        <w:t>.5</w:t>
      </w:r>
      <w:r w:rsidR="00142882">
        <w:t xml:space="preserve"> </w:t>
      </w:r>
      <w:r w:rsidR="00A32382" w:rsidRPr="00B05D88">
        <w:t>Avoiding the vulnerability or mitigating its effects</w:t>
      </w:r>
      <w:bookmarkEnd w:id="263"/>
      <w:bookmarkEnd w:id="264"/>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lastRenderedPageBreak/>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265" w:name="_Toc192557857"/>
      <w:r>
        <w:t>6.</w:t>
      </w:r>
      <w:r w:rsidR="006D2B9D">
        <w:t>6</w:t>
      </w:r>
      <w:r w:rsidRPr="00B05D88">
        <w:t>.6</w:t>
      </w:r>
      <w:r w:rsidR="00142882">
        <w:t xml:space="preserve"> </w:t>
      </w:r>
      <w:bookmarkEnd w:id="265"/>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266" w:name="_Ref313948619"/>
      <w:bookmarkStart w:id="267" w:name="_Toc358896386"/>
      <w:bookmarkStart w:id="268" w:name="_Toc440397631"/>
      <w:bookmarkStart w:id="269" w:name="_Toc490994604"/>
      <w:bookmarkStart w:id="270"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[CJM]" </w:instrText>
      </w:r>
      <w:r w:rsidR="005221EA">
        <w:fldChar w:fldCharType="end"/>
      </w:r>
      <w:r w:rsidR="005221EA" w:rsidRPr="00780FE2">
        <w:rPr>
          <w:rFonts w:cs="Arial-BoldMT"/>
          <w:bCs/>
        </w:rPr>
        <w:t xml:space="preserve"> </w:t>
      </w:r>
      <w:r w:rsidR="00A32382" w:rsidRPr="00780FE2">
        <w:rPr>
          <w:rFonts w:cs="Arial-BoldMT"/>
          <w:bCs/>
        </w:rPr>
        <w:t>[</w:t>
      </w:r>
      <w:proofErr w:type="spellStart"/>
      <w:r w:rsidR="00A32382" w:rsidRPr="00780FE2">
        <w:rPr>
          <w:rFonts w:cs="Arial-BoldMT"/>
          <w:bCs/>
        </w:rPr>
        <w:t>CJM</w:t>
      </w:r>
      <w:proofErr w:type="spellEnd"/>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266"/>
      <w:bookmarkEnd w:id="267"/>
      <w:bookmarkEnd w:id="268"/>
      <w:bookmarkEnd w:id="269"/>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strncpy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271" w:name="_Ref313948896"/>
      <w:bookmarkStart w:id="272" w:name="_Toc358896387"/>
      <w:bookmarkStart w:id="273" w:name="_Toc440397632"/>
      <w:bookmarkStart w:id="274"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proofErr w:type="spellStart"/>
      <w:r w:rsidR="00466D60" w:rsidRPr="00466D60">
        <w:t>HCB</w:t>
      </w:r>
      <w:proofErr w:type="spellEnd"/>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271"/>
      <w:bookmarkEnd w:id="272"/>
      <w:bookmarkEnd w:id="273"/>
      <w:bookmarkEnd w:id="274"/>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lastRenderedPageBreak/>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lastRenderedPageBreak/>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275" w:name="_Ref313957370"/>
      <w:bookmarkStart w:id="276" w:name="_Toc358896388"/>
      <w:bookmarkStart w:id="277" w:name="_Toc440397633"/>
      <w:bookmarkStart w:id="278" w:name="_Toc490994606"/>
      <w:r>
        <w:lastRenderedPageBreak/>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proofErr w:type="spellStart"/>
      <w:r w:rsidR="00A32382" w:rsidRPr="00165A58">
        <w:t>XYZ</w:t>
      </w:r>
      <w:proofErr w:type="spellEnd"/>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275"/>
      <w:bookmarkEnd w:id="276"/>
      <w:bookmarkEnd w:id="277"/>
      <w:bookmarkEnd w:id="278"/>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lastRenderedPageBreak/>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279" w:name="_Ref313957363"/>
      <w:bookmarkStart w:id="280" w:name="_Toc358896389"/>
      <w:bookmarkStart w:id="281" w:name="_Toc440397634"/>
      <w:bookmarkStart w:id="282"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proofErr w:type="spellStart"/>
      <w:r w:rsidR="00A32382" w:rsidRPr="00CA45BD">
        <w:t>XYW</w:t>
      </w:r>
      <w:proofErr w:type="spellEnd"/>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279"/>
      <w:bookmarkEnd w:id="280"/>
      <w:bookmarkEnd w:id="281"/>
      <w:bookmarkEnd w:id="282"/>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lastRenderedPageBreak/>
        <w:t xml:space="preserve">Ada </w:t>
      </w:r>
      <w:r w:rsidR="001C05C1">
        <w:t>Quality</w:t>
      </w:r>
      <w:r>
        <w:t xml:space="preserve"> and Style Guide: 7.6.7 and 7.6.8</w:t>
      </w:r>
    </w:p>
    <w:p w14:paraId="55A16FE2" w14:textId="0C51EE34" w:rsidR="00A32382" w:rsidRPr="00CA45BD" w:rsidRDefault="000A1BDB" w:rsidP="00A32382">
      <w:pPr>
        <w:pStyle w:val="Heading3"/>
      </w:pPr>
      <w:r>
        <w:t>6.</w:t>
      </w:r>
      <w:r w:rsidR="00292CD8">
        <w:t>1</w:t>
      </w:r>
      <w:r w:rsidR="006D2B9D">
        <w:t>0</w:t>
      </w:r>
      <w:r w:rsidR="00A32382" w:rsidRPr="00CA45BD">
        <w:t>.3</w:t>
      </w:r>
      <w:r w:rsidR="00142882">
        <w:t xml:space="preserve"> </w:t>
      </w:r>
      <w:r w:rsidR="00A32382" w:rsidRPr="00CA45BD">
        <w:t>Mechanism of failure</w:t>
      </w:r>
    </w:p>
    <w:p w14:paraId="2D4E1907" w14:textId="5E2682A6" w:rsidR="00A32382" w:rsidRDefault="00A32382" w:rsidP="00A32382">
      <w:r>
        <w:t xml:space="preserve">Many languages and some </w:t>
      </w:r>
      <w:proofErr w:type="gramStart"/>
      <w:r>
        <w:t>third party</w:t>
      </w:r>
      <w:proofErr w:type="gramEnd"/>
      <w:r>
        <w:t xml:space="preserve">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D02D9CC"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1E6F49">
        <w:rPr>
          <w:i/>
          <w:color w:val="0070C0"/>
          <w:u w:val="single"/>
        </w:rPr>
        <w:t>6.9 Unchecked array i</w:t>
      </w:r>
      <w:r w:rsidR="001E6F49" w:rsidRPr="001E6F49">
        <w:rPr>
          <w:i/>
          <w:color w:val="0070C0"/>
          <w:u w:val="single"/>
        </w:rPr>
        <w:t>ndexing [XYZ</w:t>
      </w:r>
      <w:r w:rsidR="00902691" w:rsidRPr="001E6F49">
        <w:rPr>
          <w:i/>
          <w:color w:val="0070C0"/>
          <w:u w:val="single"/>
        </w:rPr>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734723F3"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6.9 Unchecked array indexing </w:t>
      </w:r>
      <w:r w:rsidR="00902691" w:rsidRPr="00B72322">
        <w:rPr>
          <w:i/>
          <w:color w:val="0070C0"/>
          <w:u w:val="single"/>
        </w:rPr>
        <w:fldChar w:fldCharType="begin"/>
      </w:r>
      <w:r w:rsidR="00902691" w:rsidRPr="00B72322">
        <w:rPr>
          <w:i/>
          <w:color w:val="0070C0"/>
          <w:u w:val="single"/>
        </w:rPr>
        <w:instrText xml:space="preserve"> XE "Language vulnerabilities: Unchecked array indexing [XYZ]"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XYZ</w:t>
      </w:r>
      <w:proofErr w:type="spellEnd"/>
      <w:r w:rsidR="00902691" w:rsidRPr="00B72322">
        <w:rPr>
          <w:i/>
          <w:color w:val="0070C0"/>
          <w:u w:val="single"/>
        </w:rPr>
        <w:fldChar w:fldCharType="begin"/>
      </w:r>
      <w:r w:rsidR="00902691" w:rsidRPr="00B72322">
        <w:rPr>
          <w:i/>
          <w:color w:val="0070C0"/>
          <w:u w:val="single"/>
        </w:rPr>
        <w:instrText xml:space="preserve"> XE "XYZ – Unchecked array indexing"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283" w:name="_Ref336414790"/>
      <w:r>
        <w:t>6.</w:t>
      </w:r>
      <w:r w:rsidR="00B53106">
        <w:t>1</w:t>
      </w:r>
      <w:r w:rsidR="006D2B9D">
        <w:t>0</w:t>
      </w:r>
      <w:r>
        <w:t>.6</w:t>
      </w:r>
      <w:r w:rsidR="00142882">
        <w:t xml:space="preserve"> </w:t>
      </w:r>
      <w:bookmarkEnd w:id="283"/>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Heading2"/>
      </w:pPr>
      <w:bookmarkStart w:id="284" w:name="_Ref313948959"/>
      <w:bookmarkStart w:id="285" w:name="_Toc358896390"/>
      <w:bookmarkStart w:id="286" w:name="_Toc440397635"/>
      <w:bookmarkStart w:id="287" w:name="_Toc490994608"/>
      <w:bookmarkStart w:id="288" w:name="_6.11_Pointer_type"/>
      <w:bookmarkStart w:id="289" w:name="_6.11_Pointer_type_1"/>
      <w:bookmarkEnd w:id="288"/>
      <w:bookmarkEnd w:id="289"/>
      <w:r>
        <w:lastRenderedPageBreak/>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w:t>
      </w:r>
      <w:proofErr w:type="spellStart"/>
      <w:r>
        <w:t>HFC</w:t>
      </w:r>
      <w:proofErr w:type="spellEnd"/>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r>
        <w:t>]</w:t>
      </w:r>
      <w:bookmarkEnd w:id="284"/>
      <w:bookmarkEnd w:id="285"/>
      <w:bookmarkEnd w:id="286"/>
      <w:bookmarkEnd w:id="287"/>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lastRenderedPageBreak/>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Heading2"/>
      </w:pPr>
      <w:bookmarkStart w:id="290" w:name="_Ref313957150"/>
      <w:bookmarkStart w:id="291" w:name="_Toc358896391"/>
      <w:bookmarkStart w:id="292" w:name="_Toc440397636"/>
      <w:bookmarkStart w:id="293" w:name="_Toc490994609"/>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w:t>
      </w:r>
      <w:proofErr w:type="spellStart"/>
      <w:r w:rsidRPr="00B05D88">
        <w:t>RVG</w:t>
      </w:r>
      <w:proofErr w:type="spellEnd"/>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r w:rsidRPr="00B05D88">
        <w:t>]</w:t>
      </w:r>
      <w:bookmarkEnd w:id="290"/>
      <w:bookmarkEnd w:id="291"/>
      <w:bookmarkEnd w:id="292"/>
      <w:bookmarkEnd w:id="293"/>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Heading2"/>
      </w:pPr>
      <w:bookmarkStart w:id="294" w:name="_Ref313957324"/>
      <w:bookmarkStart w:id="295" w:name="_Toc358896392"/>
      <w:bookmarkStart w:id="296" w:name="_Toc440397637"/>
      <w:bookmarkStart w:id="297" w:name="_Toc490994610"/>
      <w:r>
        <w:t>6.</w:t>
      </w:r>
      <w:r w:rsidR="00B53106">
        <w:t>1</w:t>
      </w:r>
      <w:r w:rsidR="006D2B9D">
        <w:t>3</w:t>
      </w:r>
      <w:r w:rsidR="00142882">
        <w:t xml:space="preserve"> </w:t>
      </w:r>
      <w:r w:rsidRPr="00DC0330">
        <w:t xml:space="preserve">Null </w:t>
      </w:r>
      <w:r w:rsidR="008B42EB">
        <w:t>p</w:t>
      </w:r>
      <w:r w:rsidRPr="00DC0330">
        <w:t xml:space="preserve">ointer </w:t>
      </w:r>
      <w:bookmarkEnd w:id="270"/>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w:t>
      </w:r>
      <w:proofErr w:type="spellStart"/>
      <w:r w:rsidRPr="00DC0330">
        <w:t>XYH</w:t>
      </w:r>
      <w:proofErr w:type="spellEnd"/>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r w:rsidRPr="00DC0330">
        <w:t>]</w:t>
      </w:r>
      <w:bookmarkEnd w:id="294"/>
      <w:bookmarkEnd w:id="295"/>
      <w:bookmarkEnd w:id="296"/>
      <w:bookmarkEnd w:id="297"/>
      <w:r w:rsidR="00A61133" w:rsidRPr="00A61133">
        <w:t xml:space="preserve"> </w:t>
      </w:r>
    </w:p>
    <w:p w14:paraId="61259960" w14:textId="7F246852" w:rsidR="00C63270" w:rsidRDefault="00A32382">
      <w:pPr>
        <w:pStyle w:val="Heading3"/>
      </w:pPr>
      <w:bookmarkStart w:id="298"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298"/>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299" w:name="_Toc192557872"/>
      <w:r>
        <w:t>6.</w:t>
      </w:r>
      <w:r w:rsidR="00B53106">
        <w:t>1</w:t>
      </w:r>
      <w:r w:rsidR="006D2B9D">
        <w:t>3</w:t>
      </w:r>
      <w:r w:rsidRPr="00DC0330">
        <w:t>.2</w:t>
      </w:r>
      <w:r w:rsidR="00142882">
        <w:t xml:space="preserve"> </w:t>
      </w:r>
      <w:r w:rsidRPr="00DC0330">
        <w:t>Cross reference</w:t>
      </w:r>
      <w:bookmarkEnd w:id="299"/>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300" w:name="_Toc192557874"/>
      <w:r>
        <w:t>6.</w:t>
      </w:r>
      <w:r w:rsidR="00B53106">
        <w:t>1</w:t>
      </w:r>
      <w:r w:rsidR="006D2B9D">
        <w:t>3</w:t>
      </w:r>
      <w:r w:rsidRPr="00DC0330">
        <w:t>.3</w:t>
      </w:r>
      <w:r w:rsidR="00142882">
        <w:t xml:space="preserve"> </w:t>
      </w:r>
      <w:r w:rsidRPr="00DC0330">
        <w:t>Mechanism of failure</w:t>
      </w:r>
      <w:bookmarkEnd w:id="300"/>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301" w:name="_Toc192557875"/>
      <w:r>
        <w:t>6.</w:t>
      </w:r>
      <w:r w:rsidR="00B53106">
        <w:t>1</w:t>
      </w:r>
      <w:r w:rsidR="006D2B9D">
        <w:t>3</w:t>
      </w:r>
      <w:r w:rsidRPr="00DC0330">
        <w:t>.4</w:t>
      </w:r>
      <w:bookmarkEnd w:id="301"/>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302" w:name="_Toc192557876"/>
      <w:r>
        <w:t>6.</w:t>
      </w:r>
      <w:r w:rsidR="00B53106">
        <w:t>1</w:t>
      </w:r>
      <w:r w:rsidR="006D2B9D">
        <w:t>3</w:t>
      </w:r>
      <w:r w:rsidRPr="00DC0330">
        <w:t>.5</w:t>
      </w:r>
      <w:r w:rsidR="00142882">
        <w:t xml:space="preserve"> </w:t>
      </w:r>
      <w:r w:rsidRPr="00DC0330">
        <w:t>Avoiding the vulnerability or mitigating its effects</w:t>
      </w:r>
      <w:bookmarkEnd w:id="302"/>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303" w:name="_Toc192557877"/>
      <w:r>
        <w:t>6.</w:t>
      </w:r>
      <w:r w:rsidR="00B53106">
        <w:t>1</w:t>
      </w:r>
      <w:r w:rsidR="006D2B9D">
        <w:t>3</w:t>
      </w:r>
      <w:r>
        <w:t>.6</w:t>
      </w:r>
      <w:r w:rsidR="00142882">
        <w:t xml:space="preserve"> </w:t>
      </w:r>
      <w:bookmarkEnd w:id="303"/>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Heading2"/>
      </w:pPr>
      <w:bookmarkStart w:id="304" w:name="_Toc192557879"/>
      <w:bookmarkStart w:id="305" w:name="_Ref313957330"/>
      <w:bookmarkStart w:id="306" w:name="_Toc358896393"/>
      <w:bookmarkStart w:id="307" w:name="_Toc440397638"/>
      <w:bookmarkStart w:id="308" w:name="_Toc490994611"/>
      <w:r>
        <w:lastRenderedPageBreak/>
        <w:t>6.</w:t>
      </w:r>
      <w:r w:rsidR="00B53106">
        <w:t>1</w:t>
      </w:r>
      <w:r w:rsidR="006D2B9D">
        <w:t>4</w:t>
      </w:r>
      <w:r w:rsidR="00142882">
        <w:t xml:space="preserve"> </w:t>
      </w:r>
      <w:r>
        <w:t xml:space="preserve">Dangling </w:t>
      </w:r>
      <w:r w:rsidR="008B42EB">
        <w:t xml:space="preserve">reference </w:t>
      </w:r>
      <w:r>
        <w:t xml:space="preserve">to </w:t>
      </w:r>
      <w:bookmarkEnd w:id="304"/>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proofErr w:type="spellStart"/>
      <w:r w:rsidRPr="008E1E64">
        <w:t>XYK</w:t>
      </w:r>
      <w:proofErr w:type="spellEnd"/>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r w:rsidRPr="008E1E64">
        <w:t>]</w:t>
      </w:r>
      <w:bookmarkEnd w:id="305"/>
      <w:bookmarkEnd w:id="306"/>
      <w:bookmarkEnd w:id="307"/>
      <w:bookmarkEnd w:id="308"/>
      <w:r w:rsidR="00A61133" w:rsidRPr="00A61133">
        <w:t xml:space="preserve"> </w:t>
      </w:r>
    </w:p>
    <w:p w14:paraId="5553D06A" w14:textId="0BDF0A5A" w:rsidR="00443478" w:rsidRDefault="00A32382">
      <w:pPr>
        <w:pStyle w:val="Heading3"/>
      </w:pPr>
      <w:bookmarkStart w:id="309"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309"/>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29AD550" w:rsidR="00A32382" w:rsidRDefault="00A32382" w:rsidP="00A32382">
      <w:r>
        <w:t>This description concerns the former case, dangling references to the heap.</w:t>
      </w:r>
      <w:r w:rsidR="00CF033F">
        <w:t xml:space="preserve"> </w:t>
      </w:r>
      <w:r>
        <w:t xml:space="preserve">The description of dangling references to stack </w:t>
      </w:r>
      <w:proofErr w:type="spellStart"/>
      <w:r>
        <w:t>frames</w:t>
      </w:r>
      <w:del w:id="310" w:author="Stephen Michell" w:date="2018-01-21T07:53:00Z">
        <w:r w:rsidDel="008042FD">
          <w:delText xml:space="preserve"> is</w:delText>
        </w:r>
      </w:del>
      <w:ins w:id="311" w:author="Stephen Michell" w:date="2018-01-21T07:53:00Z">
        <w:r w:rsidR="008042FD">
          <w:t>can</w:t>
        </w:r>
        <w:proofErr w:type="spellEnd"/>
        <w:r w:rsidR="008042FD">
          <w:t xml:space="preserve"> be found in </w:t>
        </w:r>
      </w:ins>
      <w:ins w:id="312" w:author="Stephen Michell" w:date="2018-01-21T07:55:00Z">
        <w:r w:rsidR="008042FD" w:rsidRPr="008042FD">
          <w:t>6.33</w:t>
        </w:r>
        <w:r w:rsidR="008042FD">
          <w:t xml:space="preserve"> </w:t>
        </w:r>
      </w:ins>
      <w:ins w:id="313" w:author="Stephen Michell" w:date="2018-01-21T07:54:00Z">
        <w:r w:rsidR="008042FD">
          <w:t>Dangling reference to stack frame</w:t>
        </w:r>
      </w:ins>
      <w:r>
        <w:t xml:space="preserve"> </w:t>
      </w:r>
      <w:ins w:id="314"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315"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316" w:name="_Toc192557882"/>
      <w:r>
        <w:t>6.</w:t>
      </w:r>
      <w:r w:rsidR="00B53106">
        <w:t>1</w:t>
      </w:r>
      <w:r w:rsidR="006D2B9D">
        <w:t>4</w:t>
      </w:r>
      <w:r w:rsidRPr="008E1E64">
        <w:t>.2</w:t>
      </w:r>
      <w:r w:rsidR="00142882">
        <w:t xml:space="preserve"> </w:t>
      </w:r>
      <w:r w:rsidRPr="008E1E64">
        <w:t>Cross reference</w:t>
      </w:r>
      <w:bookmarkEnd w:id="316"/>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317" w:name="_Toc192557884"/>
      <w:r>
        <w:t>6.</w:t>
      </w:r>
      <w:r w:rsidR="00B53106">
        <w:t>1</w:t>
      </w:r>
      <w:r w:rsidR="006D2B9D">
        <w:t>4</w:t>
      </w:r>
      <w:r w:rsidRPr="008E1E64">
        <w:t>.3</w:t>
      </w:r>
      <w:r w:rsidR="00142882">
        <w:t xml:space="preserve"> </w:t>
      </w:r>
      <w:r w:rsidRPr="008E1E64">
        <w:t>Mechanism of failure</w:t>
      </w:r>
      <w:bookmarkEnd w:id="317"/>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318" w:name="_Toc192557885"/>
      <w:r>
        <w:t>6.</w:t>
      </w:r>
      <w:r w:rsidR="00B53106">
        <w:t>1</w:t>
      </w:r>
      <w:r w:rsidR="006D2B9D">
        <w:t>4</w:t>
      </w:r>
      <w:r w:rsidRPr="008E1E64">
        <w:t>.4</w:t>
      </w:r>
      <w:bookmarkEnd w:id="318"/>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319" w:name="_Toc192557886"/>
      <w:r>
        <w:t>6.</w:t>
      </w:r>
      <w:r w:rsidR="00B53106">
        <w:t>1</w:t>
      </w:r>
      <w:r w:rsidR="006D2B9D">
        <w:t>4</w:t>
      </w:r>
      <w:r w:rsidRPr="008E1E64">
        <w:t>.5</w:t>
      </w:r>
      <w:r w:rsidR="00142882">
        <w:t xml:space="preserve"> </w:t>
      </w:r>
      <w:r w:rsidRPr="008E1E64">
        <w:t>Avoiding the vulnerability or mitigating its effects</w:t>
      </w:r>
      <w:bookmarkEnd w:id="319"/>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lastRenderedPageBreak/>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320" w:name="_Toc192316172"/>
      <w:bookmarkStart w:id="321" w:name="_Toc192325324"/>
      <w:bookmarkStart w:id="322" w:name="_Toc192325826"/>
      <w:bookmarkStart w:id="323" w:name="_Toc192326328"/>
      <w:bookmarkStart w:id="324" w:name="_Toc192326830"/>
      <w:bookmarkStart w:id="325" w:name="_Toc192327334"/>
      <w:bookmarkStart w:id="326" w:name="_Toc192557387"/>
      <w:bookmarkStart w:id="327" w:name="_Toc192557888"/>
      <w:bookmarkStart w:id="328" w:name="_Toc192557889"/>
      <w:bookmarkEnd w:id="320"/>
      <w:bookmarkEnd w:id="321"/>
      <w:bookmarkEnd w:id="322"/>
      <w:bookmarkEnd w:id="323"/>
      <w:bookmarkEnd w:id="324"/>
      <w:bookmarkEnd w:id="325"/>
      <w:bookmarkEnd w:id="326"/>
      <w:bookmarkEnd w:id="327"/>
      <w:r>
        <w:t>6.</w:t>
      </w:r>
      <w:r w:rsidR="00B53106">
        <w:t>1</w:t>
      </w:r>
      <w:r w:rsidR="006D2B9D">
        <w:t>4</w:t>
      </w:r>
      <w:r>
        <w:t>.6</w:t>
      </w:r>
      <w:r w:rsidR="00142882">
        <w:t xml:space="preserve"> </w:t>
      </w:r>
      <w:bookmarkEnd w:id="328"/>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Heading2"/>
      </w:pPr>
      <w:bookmarkStart w:id="329" w:name="_Ref313948839"/>
      <w:bookmarkStart w:id="330" w:name="_Toc358896394"/>
      <w:bookmarkStart w:id="331" w:name="_Toc440397639"/>
      <w:bookmarkStart w:id="332" w:name="_Toc490994612"/>
      <w:bookmarkStart w:id="333"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w:t>
      </w:r>
      <w:proofErr w:type="spellStart"/>
      <w:r>
        <w:t>FIF</w:t>
      </w:r>
      <w:proofErr w:type="spellEnd"/>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r>
        <w:t>]</w:t>
      </w:r>
      <w:bookmarkEnd w:id="329"/>
      <w:bookmarkEnd w:id="330"/>
      <w:bookmarkEnd w:id="331"/>
      <w:bookmarkEnd w:id="332"/>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moveToRangeStart w:id="334" w:author="Stephen Michell" w:date="2018-01-20T12:04:00Z" w:name="move504213181"/>
      <w:moveTo w:id="335" w:author="Stephen Michell" w:date="2018-01-20T12:04:00Z">
        <w:r w:rsidR="001E7D0B" w:rsidRPr="0012449A">
          <w:t>implementation choices,</w:t>
        </w:r>
      </w:moveTo>
      <w:moveToRangeEnd w:id="334"/>
    </w:p>
    <w:p w14:paraId="5924F0A9" w14:textId="4C8AB7EF" w:rsidR="001610CB" w:rsidRDefault="001E7D0B" w:rsidP="001E7D0B">
      <w:pPr>
        <w:pStyle w:val="ListParagraph"/>
        <w:numPr>
          <w:ilvl w:val="0"/>
          <w:numId w:val="161"/>
        </w:numPr>
        <w:spacing w:after="0" w:line="240" w:lineRule="auto"/>
        <w:pPrChange w:id="336" w:author="Stephen Michell" w:date="2018-01-20T12:04:00Z">
          <w:pPr>
            <w:pStyle w:val="ListParagraph"/>
            <w:numPr>
              <w:numId w:val="161"/>
            </w:numPr>
            <w:spacing w:after="240" w:line="240" w:lineRule="auto"/>
            <w:ind w:hanging="360"/>
          </w:pPr>
        </w:pPrChange>
      </w:pPr>
      <w:ins w:id="337" w:author="Stephen Michell" w:date="2018-01-20T12:04:00Z">
        <w:r>
          <w:t xml:space="preserve">wraps around" to an unexpected value. </w:t>
        </w:r>
      </w:ins>
      <w:moveFromRangeStart w:id="338" w:author="Stephen Michell" w:date="2018-01-20T12:04:00Z" w:name="move504213181"/>
      <w:moveFrom w:id="339" w:author="Stephen Michell" w:date="2018-01-20T12:04:00Z">
        <w:r w:rsidR="00D74147" w:rsidRPr="0012449A" w:rsidDel="001E7D0B">
          <w:t xml:space="preserve">implementation choices, </w:t>
        </w:r>
      </w:moveFrom>
      <w:moveFromRangeEnd w:id="338"/>
    </w:p>
    <w:p w14:paraId="79316912" w14:textId="58839F7F" w:rsidR="00D74147" w:rsidRDefault="00D74147" w:rsidP="002A757C">
      <w:pPr>
        <w:autoSpaceDE w:val="0"/>
      </w:pPr>
      <w:r>
        <w:t>"</w:t>
      </w:r>
      <w:del w:id="340"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6.16 Using shift operations for multiplication and division </w:t>
      </w:r>
      <w:r w:rsidR="00902691" w:rsidRPr="00B72322">
        <w:rPr>
          <w:i/>
          <w:color w:val="0070C0"/>
          <w:u w:val="single"/>
        </w:rPr>
        <w:fldChar w:fldCharType="begin"/>
      </w:r>
      <w:r w:rsidR="00902691" w:rsidRPr="00B72322">
        <w:rPr>
          <w:i/>
          <w:color w:val="0070C0"/>
          <w:u w:val="single"/>
        </w:rPr>
        <w:instrText xml:space="preserve"> XE "Language vulnerabilities: Using shift operations for multiplication and division [PIK]"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PIK</w:t>
      </w:r>
      <w:proofErr w:type="spellEnd"/>
      <w:r w:rsidR="00902691" w:rsidRPr="00B72322">
        <w:rPr>
          <w:i/>
          <w:color w:val="0070C0"/>
          <w:u w:val="single"/>
        </w:rPr>
        <w:fldChar w:fldCharType="begin"/>
      </w:r>
      <w:r w:rsidR="00902691" w:rsidRPr="00B72322">
        <w:rPr>
          <w:i/>
          <w:color w:val="0070C0"/>
          <w:u w:val="single"/>
        </w:rPr>
        <w:instrText xml:space="preserve"> XE "PIK – Using shift operations for multiplication and division"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lastRenderedPageBreak/>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Heading2"/>
        <w:rPr>
          <w:rFonts w:asciiTheme="minorHAnsi" w:hAnsiTheme="minorHAnsi"/>
          <w:sz w:val="22"/>
          <w:szCs w:val="22"/>
        </w:rPr>
      </w:pPr>
      <w:bookmarkStart w:id="341" w:name="_Ref313957075"/>
      <w:bookmarkStart w:id="342" w:name="_Toc358896395"/>
      <w:bookmarkStart w:id="343" w:name="_Toc440397640"/>
      <w:bookmarkStart w:id="344" w:name="_Toc490994613"/>
      <w:r>
        <w:lastRenderedPageBreak/>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w:t>
      </w:r>
      <w:proofErr w:type="spellStart"/>
      <w:r>
        <w:t>PIK</w:t>
      </w:r>
      <w:proofErr w:type="spellEnd"/>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r>
        <w:t>]</w:t>
      </w:r>
      <w:bookmarkEnd w:id="341"/>
      <w:bookmarkEnd w:id="342"/>
      <w:bookmarkEnd w:id="343"/>
      <w:bookmarkEnd w:id="344"/>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DFD8F3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6.15 Arithmetic wrap-around error </w:t>
      </w:r>
      <w:r w:rsidR="00902691" w:rsidRPr="00B72322">
        <w:rPr>
          <w:i/>
          <w:color w:val="0070C0"/>
          <w:u w:val="single"/>
        </w:rPr>
        <w:fldChar w:fldCharType="begin"/>
      </w:r>
      <w:r w:rsidR="00902691" w:rsidRPr="00B72322">
        <w:rPr>
          <w:i/>
          <w:color w:val="0070C0"/>
          <w:u w:val="single"/>
        </w:rPr>
        <w:instrText xml:space="preserve"> XE "Language vulnerabilities: Arithmetic wrap-around error [FIF]"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FIF</w:t>
      </w:r>
      <w:proofErr w:type="spellEnd"/>
      <w:r w:rsidR="00902691" w:rsidRPr="00B72322">
        <w:rPr>
          <w:i/>
          <w:color w:val="0070C0"/>
          <w:u w:val="single"/>
        </w:rPr>
        <w:fldChar w:fldCharType="begin"/>
      </w:r>
      <w:r w:rsidR="00902691" w:rsidRPr="00B72322">
        <w:rPr>
          <w:i/>
          <w:color w:val="0070C0"/>
          <w:u w:val="single"/>
        </w:rPr>
        <w:instrText xml:space="preserve"> XE "FIF – Arithmetic wrap-around error"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lastRenderedPageBreak/>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Heading2"/>
      </w:pPr>
      <w:bookmarkStart w:id="345" w:name="_Ref313956996"/>
      <w:bookmarkStart w:id="346" w:name="_Toc358896397"/>
      <w:bookmarkStart w:id="347" w:name="_Toc440397641"/>
      <w:bookmarkStart w:id="348" w:name="_Toc490994614"/>
      <w:bookmarkEnd w:id="333"/>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w:t>
      </w:r>
      <w:proofErr w:type="spellStart"/>
      <w:r w:rsidRPr="00B80A60">
        <w:t>NAI</w:t>
      </w:r>
      <w:proofErr w:type="spellEnd"/>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r w:rsidRPr="00B80A60">
        <w:t>]</w:t>
      </w:r>
      <w:bookmarkEnd w:id="345"/>
      <w:bookmarkEnd w:id="346"/>
      <w:r w:rsidR="00076701">
        <w:t>.</w:t>
      </w:r>
      <w:bookmarkEnd w:id="347"/>
      <w:bookmarkEnd w:id="348"/>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lastRenderedPageBreak/>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lastRenderedPageBreak/>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4EF2EA8D" w:rsidR="00B80BA0" w:rsidRPr="008A7C50" w:rsidRDefault="00F82C1F" w:rsidP="008A7C50">
      <w:pPr>
        <w:pStyle w:val="Heading2"/>
      </w:pPr>
      <w:bookmarkStart w:id="349" w:name="_Ref313957315"/>
      <w:bookmarkStart w:id="350" w:name="_Toc358896398"/>
      <w:bookmarkStart w:id="351" w:name="_Toc440397642"/>
      <w:bookmarkStart w:id="352" w:name="_Toc490994615"/>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proofErr w:type="spellStart"/>
      <w:r w:rsidRPr="008A7C50">
        <w:t>WXQ</w:t>
      </w:r>
      <w:proofErr w:type="spellEnd"/>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r w:rsidR="00B80BA0" w:rsidRPr="008A7C50">
        <w:t>]</w:t>
      </w:r>
      <w:bookmarkEnd w:id="349"/>
      <w:bookmarkEnd w:id="350"/>
      <w:bookmarkEnd w:id="351"/>
      <w:bookmarkEnd w:id="352"/>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1CA8513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w:instrText>
      </w:r>
      <w:r w:rsidR="00902691" w:rsidRPr="00B72322">
        <w:rPr>
          <w:i/>
          <w:color w:val="0070C0"/>
          <w:u w:val="single"/>
        </w:rPr>
        <w:instrText xml:space="preserve">variable </w:instrText>
      </w:r>
      <w:r w:rsidR="00902691" w:rsidRPr="00B72322">
        <w:rPr>
          <w:i/>
          <w:color w:val="0070C0"/>
          <w:u w:val="single"/>
          <w:lang w:eastAsia="zh-CN"/>
        </w:rPr>
        <w:instrText xml:space="preserve">[YZS]" </w:instrText>
      </w:r>
      <w:r w:rsidR="00902691" w:rsidRPr="00B72322">
        <w:rPr>
          <w:i/>
          <w:color w:val="0070C0"/>
          <w:u w:val="single"/>
          <w:lang w:eastAsia="zh-CN"/>
        </w:rPr>
        <w:fldChar w:fldCharType="end"/>
      </w:r>
      <w:r w:rsidR="00902691" w:rsidRPr="00B72322">
        <w:rPr>
          <w:i/>
          <w:color w:val="0070C0"/>
          <w:u w:val="single"/>
          <w:lang w:eastAsia="zh-CN"/>
        </w:rPr>
        <w:t xml:space="preserve"> [</w:t>
      </w:r>
      <w:proofErr w:type="spellStart"/>
      <w:r w:rsidR="00902691" w:rsidRPr="00B72322">
        <w:rPr>
          <w:i/>
          <w:color w:val="0070C0"/>
          <w:u w:val="single"/>
          <w:lang w:eastAsia="zh-CN"/>
        </w:rPr>
        <w:t>YZS</w:t>
      </w:r>
      <w:proofErr w:type="spellEnd"/>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4422F39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variable </w:instrText>
      </w:r>
      <w:r w:rsidR="00902691" w:rsidRPr="00B72322">
        <w:rPr>
          <w:i/>
          <w:color w:val="0070C0"/>
          <w:u w:val="single"/>
        </w:rPr>
        <w:instrText>[YZS</w:instrText>
      </w:r>
      <w:r w:rsidR="00902691" w:rsidRPr="00B72322">
        <w:rPr>
          <w:i/>
          <w:color w:val="0070C0"/>
          <w:u w:val="single"/>
          <w:lang w:eastAsia="zh-CN"/>
        </w:rPr>
        <w:instrText xml:space="preserve">]" </w:instrText>
      </w:r>
      <w:r w:rsidR="00902691" w:rsidRPr="00B72322">
        <w:rPr>
          <w:i/>
          <w:color w:val="0070C0"/>
          <w:u w:val="single"/>
          <w:lang w:eastAsia="zh-CN"/>
        </w:rPr>
        <w:fldChar w:fldCharType="end"/>
      </w:r>
      <w:r w:rsidR="00902691" w:rsidRPr="00B72322">
        <w:rPr>
          <w:i/>
          <w:color w:val="0070C0"/>
          <w:u w:val="single"/>
          <w:lang w:eastAsia="zh-CN"/>
        </w:rPr>
        <w:t xml:space="preserve"> [</w:t>
      </w:r>
      <w:proofErr w:type="spellStart"/>
      <w:r w:rsidR="00902691" w:rsidRPr="00B72322">
        <w:rPr>
          <w:i/>
          <w:color w:val="0070C0"/>
          <w:u w:val="single"/>
          <w:lang w:eastAsia="zh-CN"/>
        </w:rPr>
        <w:t>YZS</w:t>
      </w:r>
      <w:proofErr w:type="spellEnd"/>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Heading2"/>
        <w:rPr>
          <w:lang w:eastAsia="zh-CN"/>
        </w:rPr>
      </w:pPr>
      <w:bookmarkStart w:id="353" w:name="_Ref313957409"/>
      <w:bookmarkStart w:id="354" w:name="_Toc358896399"/>
      <w:bookmarkStart w:id="355" w:name="_Toc440397643"/>
      <w:bookmarkStart w:id="356" w:name="_Toc49099461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proofErr w:type="spellStart"/>
      <w:r>
        <w:rPr>
          <w:lang w:eastAsia="zh-CN"/>
        </w:rPr>
        <w:t>YZS</w:t>
      </w:r>
      <w:proofErr w:type="spellEnd"/>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r w:rsidR="00B80BA0" w:rsidRPr="00F21099">
        <w:rPr>
          <w:lang w:eastAsia="zh-CN"/>
        </w:rPr>
        <w:t>]</w:t>
      </w:r>
      <w:bookmarkEnd w:id="353"/>
      <w:bookmarkEnd w:id="354"/>
      <w:bookmarkEnd w:id="355"/>
      <w:bookmarkEnd w:id="356"/>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024DF5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WXQ</w:t>
      </w:r>
      <w:proofErr w:type="spellEnd"/>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47DB8E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WXQ</w:t>
      </w:r>
      <w:proofErr w:type="spellEnd"/>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Heading2"/>
      </w:pPr>
      <w:bookmarkStart w:id="357" w:name="_Ref313957400"/>
      <w:bookmarkStart w:id="358" w:name="_Toc358896400"/>
      <w:bookmarkStart w:id="359" w:name="_Toc440397644"/>
      <w:bookmarkStart w:id="360"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w:t>
      </w:r>
      <w:proofErr w:type="spellStart"/>
      <w:r w:rsidR="006D14A3" w:rsidRPr="00974897">
        <w:t>YOW</w:t>
      </w:r>
      <w:proofErr w:type="spellEnd"/>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r w:rsidR="00A61133">
        <w:t>]</w:t>
      </w:r>
      <w:bookmarkEnd w:id="357"/>
      <w:bookmarkEnd w:id="358"/>
      <w:bookmarkEnd w:id="359"/>
      <w:bookmarkEnd w:id="360"/>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lastRenderedPageBreak/>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 xml:space="preserve">In some </w:t>
      </w:r>
      <w:proofErr w:type="gramStart"/>
      <w:r w:rsidRPr="00CC0B1C">
        <w:t>cases</w:t>
      </w:r>
      <w:proofErr w:type="gramEnd"/>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lastRenderedPageBreak/>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Heading2"/>
      </w:pPr>
      <w:bookmarkStart w:id="361" w:name="_Ref313906186"/>
      <w:bookmarkStart w:id="362" w:name="_Toc358896401"/>
      <w:bookmarkStart w:id="363" w:name="_Toc440397645"/>
      <w:bookmarkStart w:id="364" w:name="_Toc490994618"/>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w:t>
      </w:r>
      <w:proofErr w:type="spellStart"/>
      <w:r w:rsidRPr="006D1B48">
        <w:t>BJL</w:t>
      </w:r>
      <w:proofErr w:type="spellEnd"/>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r w:rsidRPr="006D1B48">
        <w:t>]</w:t>
      </w:r>
      <w:bookmarkEnd w:id="361"/>
      <w:bookmarkEnd w:id="362"/>
      <w:bookmarkEnd w:id="363"/>
      <w:bookmarkEnd w:id="364"/>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7E7E15D"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02691" w:rsidRPr="00B72322">
        <w:rPr>
          <w:i/>
          <w:color w:val="0070C0"/>
          <w:u w:val="single"/>
        </w:rPr>
        <w:t xml:space="preserve">6.20 Identifier name reuse </w:t>
      </w:r>
      <w:r w:rsidR="00902691" w:rsidRPr="00B72322">
        <w:rPr>
          <w:i/>
          <w:color w:val="0070C0"/>
          <w:u w:val="single"/>
        </w:rPr>
        <w:fldChar w:fldCharType="begin"/>
      </w:r>
      <w:r w:rsidR="00902691" w:rsidRPr="00B72322">
        <w:rPr>
          <w:i/>
          <w:color w:val="0070C0"/>
          <w:u w:val="single"/>
        </w:rPr>
        <w:instrText xml:space="preserve"> XE "Language vulnerabilities: Identifier name reuse [YOW]"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YOW</w:t>
      </w:r>
      <w:proofErr w:type="spellEnd"/>
      <w:r w:rsidR="00902691" w:rsidRPr="00B72322">
        <w:rPr>
          <w:i/>
          <w:color w:val="0070C0"/>
          <w:u w:val="single"/>
        </w:rPr>
        <w:fldChar w:fldCharType="begin"/>
      </w:r>
      <w:r w:rsidR="00902691" w:rsidRPr="00B72322">
        <w:rPr>
          <w:i/>
          <w:color w:val="0070C0"/>
          <w:u w:val="single"/>
        </w:rPr>
        <w:instrText xml:space="preserve"> XE "YOW – Identifier name reuse"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lastRenderedPageBreak/>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Heading2"/>
        <w:spacing w:before="0" w:line="250" w:lineRule="exact"/>
      </w:pPr>
      <w:bookmarkStart w:id="365" w:name="_Ref313956938"/>
      <w:bookmarkStart w:id="366" w:name="_Toc358896402"/>
      <w:bookmarkStart w:id="367" w:name="_Toc440397646"/>
      <w:bookmarkStart w:id="368"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w:t>
      </w:r>
      <w:proofErr w:type="spellStart"/>
      <w:r w:rsidRPr="00682F72">
        <w:t>LAV</w:t>
      </w:r>
      <w:proofErr w:type="spellEnd"/>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r w:rsidRPr="00682F72">
        <w:t>]</w:t>
      </w:r>
      <w:bookmarkEnd w:id="365"/>
      <w:bookmarkEnd w:id="366"/>
      <w:bookmarkEnd w:id="367"/>
      <w:bookmarkEnd w:id="368"/>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 xml:space="preserve">For classes, the declaration and initialization may occur in </w:t>
      </w:r>
      <w:r>
        <w:rPr>
          <w:rFonts w:eastAsia="MS Mincho"/>
          <w:lang w:eastAsia="ar-SA"/>
        </w:rPr>
        <w:lastRenderedPageBreak/>
        <w:t>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lastRenderedPageBreak/>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Heading2"/>
        <w:numPr>
          <w:ilvl w:val="1"/>
          <w:numId w:val="0"/>
        </w:numPr>
        <w:tabs>
          <w:tab w:val="num" w:pos="0"/>
        </w:tabs>
        <w:spacing w:before="240" w:line="240" w:lineRule="auto"/>
      </w:pPr>
      <w:bookmarkStart w:id="369" w:name="_Toc192558046"/>
      <w:bookmarkStart w:id="370" w:name="_Ref313956888"/>
      <w:bookmarkStart w:id="371" w:name="_Toc358896403"/>
      <w:bookmarkStart w:id="372" w:name="_Toc440397647"/>
      <w:bookmarkStart w:id="373" w:name="_Toc490994620"/>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369"/>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w:t>
      </w:r>
      <w:proofErr w:type="spellStart"/>
      <w:r>
        <w:t>JCW</w:t>
      </w:r>
      <w:proofErr w:type="spellEnd"/>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r>
        <w:t>]</w:t>
      </w:r>
      <w:bookmarkEnd w:id="370"/>
      <w:bookmarkEnd w:id="371"/>
      <w:bookmarkEnd w:id="372"/>
      <w:bookmarkEnd w:id="373"/>
      <w:r w:rsidR="00A61133" w:rsidRPr="00A61133">
        <w:t xml:space="preserve"> </w:t>
      </w:r>
    </w:p>
    <w:p w14:paraId="0C589FA1" w14:textId="21BA5F07" w:rsidR="00A32382" w:rsidRDefault="00A32382" w:rsidP="00A32382">
      <w:pPr>
        <w:pStyle w:val="Heading3"/>
      </w:pPr>
      <w:bookmarkStart w:id="374" w:name="_Toc192558048"/>
      <w:r>
        <w:t>6.</w:t>
      </w:r>
      <w:r w:rsidR="00C668FA">
        <w:t>2</w:t>
      </w:r>
      <w:r w:rsidR="003E251B">
        <w:t>3</w:t>
      </w:r>
      <w:r>
        <w:t>.1</w:t>
      </w:r>
      <w:r w:rsidR="00142882">
        <w:t xml:space="preserve"> </w:t>
      </w:r>
      <w:r>
        <w:t>Description of application vulnerability</w:t>
      </w:r>
      <w:bookmarkEnd w:id="374"/>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375" w:name="_Toc192558050"/>
      <w:r>
        <w:t>6.</w:t>
      </w:r>
      <w:r w:rsidR="00C668FA">
        <w:t>2</w:t>
      </w:r>
      <w:r w:rsidR="003E251B">
        <w:t>3</w:t>
      </w:r>
      <w:r>
        <w:t>.3</w:t>
      </w:r>
      <w:r w:rsidR="00142882">
        <w:t xml:space="preserve"> </w:t>
      </w:r>
      <w:r>
        <w:t>Mechanism of failure</w:t>
      </w:r>
      <w:bookmarkEnd w:id="375"/>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376" w:name="_Toc192558051"/>
      <w:r>
        <w:t>6.</w:t>
      </w:r>
      <w:r w:rsidR="00C668FA">
        <w:t>2</w:t>
      </w:r>
      <w:r w:rsidR="003E251B">
        <w:t>3</w:t>
      </w:r>
      <w:r>
        <w:t>.</w:t>
      </w:r>
      <w:bookmarkEnd w:id="376"/>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377" w:name="_Toc192558052"/>
      <w:r>
        <w:t>6.</w:t>
      </w:r>
      <w:r w:rsidR="00C668FA">
        <w:t>2</w:t>
      </w:r>
      <w:r w:rsidR="003E251B">
        <w:t>3</w:t>
      </w:r>
      <w:r>
        <w:t>.5</w:t>
      </w:r>
      <w:r w:rsidR="00142882">
        <w:t xml:space="preserve"> </w:t>
      </w:r>
      <w:r>
        <w:t>Avoiding the vulnerability or mitigating its effects</w:t>
      </w:r>
      <w:bookmarkEnd w:id="377"/>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lastRenderedPageBreak/>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378" w:name="_Toc192558053"/>
      <w:r>
        <w:t>6.</w:t>
      </w:r>
      <w:r w:rsidR="00C668FA">
        <w:t>2</w:t>
      </w:r>
      <w:r w:rsidR="003E251B">
        <w:t>3</w:t>
      </w:r>
      <w:r>
        <w:t>.6</w:t>
      </w:r>
      <w:r w:rsidR="00142882">
        <w:t xml:space="preserve"> </w:t>
      </w:r>
      <w:bookmarkEnd w:id="378"/>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486C0C3C" w:rsidR="00DD59E7" w:rsidRDefault="00A32382">
      <w:pPr>
        <w:pStyle w:val="Heading2"/>
      </w:pPr>
      <w:bookmarkStart w:id="379" w:name="_Ref313957170"/>
      <w:bookmarkStart w:id="380" w:name="_Toc358896404"/>
      <w:bookmarkStart w:id="381" w:name="_Toc440397648"/>
      <w:bookmarkStart w:id="382" w:name="_Toc490994621"/>
      <w:bookmarkStart w:id="383" w:name="_6.24_Side-effects_and"/>
      <w:bookmarkEnd w:id="383"/>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w:t>
      </w:r>
      <w:proofErr w:type="spellStart"/>
      <w:r w:rsidRPr="009B3289">
        <w:t>SAM</w:t>
      </w:r>
      <w:proofErr w:type="spellEnd"/>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r w:rsidRPr="009B3289">
        <w:t>]</w:t>
      </w:r>
      <w:bookmarkEnd w:id="379"/>
      <w:bookmarkEnd w:id="380"/>
      <w:bookmarkEnd w:id="381"/>
      <w:bookmarkEnd w:id="382"/>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lastRenderedPageBreak/>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w:t>
      </w:r>
      <w:proofErr w:type="spellStart"/>
      <w:r>
        <w:t>behaviours</w:t>
      </w:r>
      <w:proofErr w:type="spellEnd"/>
      <w:r>
        <w:t>,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lastRenderedPageBreak/>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Heading2"/>
      </w:pPr>
      <w:bookmarkStart w:id="384" w:name="_Toc192558055"/>
      <w:bookmarkStart w:id="385" w:name="_Ref313956928"/>
      <w:bookmarkStart w:id="386" w:name="_Toc358896405"/>
      <w:bookmarkStart w:id="387" w:name="_Toc440397649"/>
      <w:bookmarkStart w:id="388"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w:t>
      </w:r>
      <w:proofErr w:type="spellStart"/>
      <w:r w:rsidRPr="00C245B6">
        <w:t>KOA</w:t>
      </w:r>
      <w:proofErr w:type="spellEnd"/>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r w:rsidRPr="00C245B6" w:rsidDel="00B21E5A">
        <w:t>]</w:t>
      </w:r>
      <w:bookmarkEnd w:id="384"/>
      <w:bookmarkEnd w:id="385"/>
      <w:bookmarkEnd w:id="386"/>
      <w:bookmarkEnd w:id="387"/>
      <w:bookmarkEnd w:id="388"/>
      <w:r w:rsidR="00DC7E5B" w:rsidRPr="00DC7E5B">
        <w:t xml:space="preserve"> </w:t>
      </w:r>
    </w:p>
    <w:p w14:paraId="7827656A" w14:textId="182B2F0D" w:rsidR="00A32382" w:rsidRDefault="00A32382" w:rsidP="00A32382">
      <w:pPr>
        <w:pStyle w:val="Heading3"/>
      </w:pPr>
      <w:bookmarkStart w:id="38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389"/>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390" w:name="_Toc192558058"/>
      <w:r>
        <w:t>6.</w:t>
      </w:r>
      <w:r w:rsidR="00C668FA">
        <w:t>2</w:t>
      </w:r>
      <w:r w:rsidR="003E251B">
        <w:t>5</w:t>
      </w:r>
      <w:r>
        <w:t>.2</w:t>
      </w:r>
      <w:r w:rsidR="00142882">
        <w:t xml:space="preserve"> </w:t>
      </w:r>
      <w:r>
        <w:t>Cross reference</w:t>
      </w:r>
      <w:bookmarkEnd w:id="390"/>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391" w:name="_Toc192558060"/>
      <w:r>
        <w:t>6.</w:t>
      </w:r>
      <w:r w:rsidR="00C668FA">
        <w:t>2</w:t>
      </w:r>
      <w:r w:rsidR="003E251B">
        <w:t>5</w:t>
      </w:r>
      <w:r>
        <w:t>.3</w:t>
      </w:r>
      <w:r w:rsidR="00142882">
        <w:t xml:space="preserve"> </w:t>
      </w:r>
      <w:r w:rsidRPr="00760C0C">
        <w:t>Mechanism</w:t>
      </w:r>
      <w:r>
        <w:t xml:space="preserve"> of failure</w:t>
      </w:r>
      <w:bookmarkEnd w:id="391"/>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lastRenderedPageBreak/>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392" w:name="_Toc192558061"/>
      <w:r>
        <w:t>6.</w:t>
      </w:r>
      <w:r w:rsidR="00C668FA">
        <w:t>2</w:t>
      </w:r>
      <w:r w:rsidR="003E251B">
        <w:t>5</w:t>
      </w:r>
      <w:r>
        <w:t>.</w:t>
      </w:r>
      <w:bookmarkEnd w:id="392"/>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393" w:name="_Toc192558062"/>
      <w:r>
        <w:t>6.</w:t>
      </w:r>
      <w:r w:rsidR="00C668FA">
        <w:t>2</w:t>
      </w:r>
      <w:r w:rsidR="003E251B">
        <w:t>5</w:t>
      </w:r>
      <w:r>
        <w:t>.5</w:t>
      </w:r>
      <w:r w:rsidR="00142882">
        <w:t xml:space="preserve"> </w:t>
      </w:r>
      <w:r>
        <w:t>Avoiding the vulnerability or mitigating its effects</w:t>
      </w:r>
      <w:bookmarkEnd w:id="393"/>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394" w:name="_Toc192558063"/>
      <w:r>
        <w:t>6.</w:t>
      </w:r>
      <w:r w:rsidR="00C668FA">
        <w:t>2</w:t>
      </w:r>
      <w:r w:rsidR="003E251B">
        <w:t>5</w:t>
      </w:r>
      <w:r>
        <w:t>.6</w:t>
      </w:r>
      <w:r w:rsidR="00142882">
        <w:t xml:space="preserve"> </w:t>
      </w:r>
      <w:bookmarkEnd w:id="394"/>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Heading2"/>
      </w:pPr>
      <w:bookmarkStart w:id="395" w:name="_Toc192557931"/>
      <w:bookmarkStart w:id="396" w:name="_Ref313957433"/>
      <w:bookmarkStart w:id="397" w:name="_Toc358896406"/>
      <w:bookmarkStart w:id="398" w:name="_Toc440397650"/>
      <w:bookmarkStart w:id="399" w:name="_Toc490994623"/>
      <w:r>
        <w:lastRenderedPageBreak/>
        <w:t>6.</w:t>
      </w:r>
      <w:r w:rsidR="00C668FA">
        <w:t>2</w:t>
      </w:r>
      <w:r w:rsidR="003E251B">
        <w:t>6</w:t>
      </w:r>
      <w:r w:rsidR="00142882">
        <w:t xml:space="preserve"> </w:t>
      </w:r>
      <w:r>
        <w:t xml:space="preserve">Dead and </w:t>
      </w:r>
      <w:r w:rsidR="00D54CDC">
        <w:t>d</w:t>
      </w:r>
      <w:r>
        <w:t xml:space="preserve">eactivated </w:t>
      </w:r>
      <w:r w:rsidR="00D54CDC">
        <w:t>c</w:t>
      </w:r>
      <w:r>
        <w:t>ode</w:t>
      </w:r>
      <w:bookmarkEnd w:id="395"/>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proofErr w:type="spellStart"/>
      <w:r w:rsidRPr="00102E0D">
        <w:t>XYQ</w:t>
      </w:r>
      <w:proofErr w:type="spellEnd"/>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r w:rsidR="00DC7E5B">
        <w:t>]</w:t>
      </w:r>
      <w:bookmarkEnd w:id="396"/>
      <w:bookmarkEnd w:id="397"/>
      <w:bookmarkEnd w:id="398"/>
      <w:bookmarkEnd w:id="399"/>
    </w:p>
    <w:p w14:paraId="2155F05A" w14:textId="12055DD4" w:rsidR="00A32382" w:rsidRPr="00102E0D" w:rsidRDefault="00A32382" w:rsidP="00A32382">
      <w:pPr>
        <w:pStyle w:val="Heading3"/>
      </w:pPr>
      <w:bookmarkStart w:id="400"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400"/>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Heading3"/>
      </w:pPr>
      <w:bookmarkStart w:id="401" w:name="_Toc192316222"/>
      <w:bookmarkStart w:id="402" w:name="_Toc192325374"/>
      <w:bookmarkStart w:id="403" w:name="_Toc192325876"/>
      <w:bookmarkStart w:id="404" w:name="_Toc192326378"/>
      <w:bookmarkStart w:id="405" w:name="_Toc192326880"/>
      <w:bookmarkStart w:id="406" w:name="_Toc192327384"/>
      <w:bookmarkStart w:id="407" w:name="_Toc192557437"/>
      <w:bookmarkStart w:id="408" w:name="_Toc192557938"/>
      <w:bookmarkStart w:id="409" w:name="_Toc192557939"/>
      <w:bookmarkEnd w:id="401"/>
      <w:bookmarkEnd w:id="402"/>
      <w:bookmarkEnd w:id="403"/>
      <w:bookmarkEnd w:id="404"/>
      <w:bookmarkEnd w:id="405"/>
      <w:bookmarkEnd w:id="406"/>
      <w:bookmarkEnd w:id="407"/>
      <w:bookmarkEnd w:id="408"/>
      <w:r w:rsidRPr="00102E0D">
        <w:t>6.</w:t>
      </w:r>
      <w:r w:rsidR="00C668FA">
        <w:t>2</w:t>
      </w:r>
      <w:r w:rsidR="003E251B">
        <w:t>6</w:t>
      </w:r>
      <w:r w:rsidRPr="00102E0D">
        <w:t>.2</w:t>
      </w:r>
      <w:r w:rsidR="00074057">
        <w:t xml:space="preserve"> </w:t>
      </w:r>
      <w:r w:rsidRPr="00102E0D">
        <w:t>Cross reference</w:t>
      </w:r>
      <w:bookmarkEnd w:id="409"/>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410" w:name="_Toc192557941"/>
      <w:r>
        <w:t>6.</w:t>
      </w:r>
      <w:r w:rsidR="00C668FA">
        <w:t>2</w:t>
      </w:r>
      <w:r w:rsidR="003E251B">
        <w:t>6</w:t>
      </w:r>
      <w:r w:rsidRPr="00102E0D">
        <w:t>.3</w:t>
      </w:r>
      <w:r w:rsidR="00074057">
        <w:t xml:space="preserve"> </w:t>
      </w:r>
      <w:r w:rsidRPr="00102E0D">
        <w:t>Mechanism of failure</w:t>
      </w:r>
      <w:bookmarkEnd w:id="410"/>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411"/>
      <w:r>
        <w:rPr>
          <w:rFonts w:ascii="Courier New" w:hAnsi="Courier New" w:cs="Courier New"/>
        </w:rPr>
        <w:lastRenderedPageBreak/>
        <w:t xml:space="preserve">integer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commentRangeEnd w:id="411"/>
      <w:r w:rsidR="00E82574">
        <w:rPr>
          <w:rStyle w:val="CommentReference"/>
        </w:rPr>
        <w:commentReference w:id="411"/>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412" w:name="_Toc192557942"/>
      <w:r>
        <w:t>6.</w:t>
      </w:r>
      <w:r w:rsidR="00C668FA">
        <w:t>2</w:t>
      </w:r>
      <w:r w:rsidR="003E251B">
        <w:t>6</w:t>
      </w:r>
      <w:r w:rsidRPr="00102E0D">
        <w:t>.4</w:t>
      </w:r>
      <w:bookmarkEnd w:id="412"/>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413" w:name="_Toc192557943"/>
      <w:r>
        <w:t>6.</w:t>
      </w:r>
      <w:r w:rsidR="00C668FA">
        <w:t>2</w:t>
      </w:r>
      <w:r w:rsidR="003E251B">
        <w:t>6</w:t>
      </w:r>
      <w:r w:rsidRPr="00102E0D">
        <w:t>.5</w:t>
      </w:r>
      <w:r w:rsidR="00074057">
        <w:t xml:space="preserve"> </w:t>
      </w:r>
      <w:r w:rsidRPr="00102E0D">
        <w:t>Avoiding the vulnerability or mitigating its effects</w:t>
      </w:r>
      <w:bookmarkEnd w:id="413"/>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lastRenderedPageBreak/>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414" w:name="_Toc192557944"/>
      <w:r>
        <w:t>6.</w:t>
      </w:r>
      <w:r w:rsidR="00C668FA">
        <w:t>2</w:t>
      </w:r>
      <w:r w:rsidR="003E251B">
        <w:t>6</w:t>
      </w:r>
      <w:r w:rsidRPr="00102E0D">
        <w:t>.6</w:t>
      </w:r>
      <w:r w:rsidR="00074057">
        <w:t xml:space="preserve"> </w:t>
      </w:r>
      <w:bookmarkEnd w:id="414"/>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Heading2"/>
      </w:pPr>
      <w:bookmarkStart w:id="415" w:name="_Toc192558016"/>
      <w:bookmarkStart w:id="416" w:name="_Ref313948640"/>
      <w:bookmarkStart w:id="417" w:name="_Toc358896407"/>
      <w:bookmarkStart w:id="418" w:name="_Toc440397651"/>
      <w:bookmarkStart w:id="419"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w:t>
      </w:r>
      <w:proofErr w:type="spellStart"/>
      <w:r>
        <w:t>CLL</w:t>
      </w:r>
      <w:proofErr w:type="spellEnd"/>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r>
        <w:t>]</w:t>
      </w:r>
      <w:bookmarkEnd w:id="415"/>
      <w:bookmarkEnd w:id="416"/>
      <w:bookmarkEnd w:id="417"/>
      <w:bookmarkEnd w:id="418"/>
      <w:bookmarkEnd w:id="419"/>
      <w:r w:rsidR="00DC7E5B" w:rsidRPr="00DC7E5B">
        <w:t xml:space="preserve"> </w:t>
      </w:r>
    </w:p>
    <w:p w14:paraId="4BB49E00" w14:textId="23947567" w:rsidR="00A32382" w:rsidRDefault="00A32382" w:rsidP="00A32382">
      <w:pPr>
        <w:pStyle w:val="Heading3"/>
      </w:pPr>
      <w:bookmarkStart w:id="420" w:name="_Toc192558018"/>
      <w:r>
        <w:t>6.</w:t>
      </w:r>
      <w:r w:rsidR="00C668FA">
        <w:t>2</w:t>
      </w:r>
      <w:r w:rsidR="003E251B">
        <w:t>7</w:t>
      </w:r>
      <w:r>
        <w:t>.1</w:t>
      </w:r>
      <w:r w:rsidR="00074057">
        <w:t xml:space="preserve"> </w:t>
      </w:r>
      <w:r>
        <w:t>Description of application vulnerability</w:t>
      </w:r>
      <w:bookmarkEnd w:id="420"/>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421" w:name="_Toc192558019"/>
      <w:r>
        <w:t>6.</w:t>
      </w:r>
      <w:r w:rsidR="00C668FA">
        <w:t>2</w:t>
      </w:r>
      <w:r w:rsidR="003E251B">
        <w:t>7</w:t>
      </w:r>
      <w:r>
        <w:t>.</w:t>
      </w:r>
      <w:r w:rsidR="000C3CDC">
        <w:t>2</w:t>
      </w:r>
      <w:r w:rsidR="00074057">
        <w:t xml:space="preserve"> </w:t>
      </w:r>
      <w:r>
        <w:t>Cross reference</w:t>
      </w:r>
      <w:bookmarkEnd w:id="421"/>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422" w:name="_Toc192558021"/>
      <w:r>
        <w:t>6.</w:t>
      </w:r>
      <w:r w:rsidR="00C668FA">
        <w:t>2</w:t>
      </w:r>
      <w:r w:rsidR="003E251B">
        <w:t>7</w:t>
      </w:r>
      <w:r>
        <w:t>.3</w:t>
      </w:r>
      <w:r w:rsidR="00074057">
        <w:t xml:space="preserve"> </w:t>
      </w:r>
      <w:r w:rsidR="000C3CDC">
        <w:t>Mechanism of</w:t>
      </w:r>
      <w:r>
        <w:t xml:space="preserve"> failure</w:t>
      </w:r>
      <w:bookmarkEnd w:id="422"/>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423" w:name="_Toc192558022"/>
      <w:r>
        <w:t>6.</w:t>
      </w:r>
      <w:r w:rsidR="00C668FA">
        <w:t>2</w:t>
      </w:r>
      <w:r w:rsidR="003E251B">
        <w:t>7</w:t>
      </w:r>
      <w:r>
        <w:t>.</w:t>
      </w:r>
      <w:bookmarkEnd w:id="423"/>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424"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424"/>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425" w:name="_Toc192558024"/>
      <w:r>
        <w:t>6.</w:t>
      </w:r>
      <w:r w:rsidR="00C668FA">
        <w:t>2</w:t>
      </w:r>
      <w:r w:rsidR="003E251B">
        <w:t>7</w:t>
      </w:r>
      <w:r>
        <w:t>.6</w:t>
      </w:r>
      <w:r w:rsidR="00074057">
        <w:t xml:space="preserve"> </w:t>
      </w:r>
      <w:bookmarkEnd w:id="425"/>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Heading2"/>
      </w:pPr>
      <w:bookmarkStart w:id="426" w:name="_Toc192558026"/>
      <w:bookmarkStart w:id="427" w:name="_Ref313948694"/>
      <w:bookmarkStart w:id="428" w:name="_Toc358896408"/>
      <w:bookmarkStart w:id="429" w:name="_Toc440397652"/>
      <w:bookmarkStart w:id="430" w:name="_Toc490994625"/>
      <w:r>
        <w:t>6.</w:t>
      </w:r>
      <w:r w:rsidR="00346584">
        <w:t>2</w:t>
      </w:r>
      <w:r w:rsidR="003E251B">
        <w:t>8</w:t>
      </w:r>
      <w:r w:rsidR="00074057">
        <w:t xml:space="preserve"> </w:t>
      </w:r>
      <w:r>
        <w:t xml:space="preserve">Demarcation of </w:t>
      </w:r>
      <w:bookmarkEnd w:id="426"/>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proofErr w:type="spellStart"/>
      <w:r>
        <w:t>EOJ</w:t>
      </w:r>
      <w:proofErr w:type="spellEnd"/>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r>
        <w:t>]</w:t>
      </w:r>
      <w:bookmarkEnd w:id="427"/>
      <w:bookmarkEnd w:id="428"/>
      <w:bookmarkEnd w:id="429"/>
      <w:bookmarkEnd w:id="430"/>
      <w:r w:rsidR="00DC7E5B" w:rsidRPr="00DC7E5B">
        <w:t xml:space="preserve"> </w:t>
      </w:r>
    </w:p>
    <w:p w14:paraId="42AF3243" w14:textId="27F58D08" w:rsidR="00DD59E7" w:rsidRDefault="00A32382">
      <w:pPr>
        <w:pStyle w:val="Heading3"/>
      </w:pPr>
      <w:bookmarkStart w:id="431" w:name="_Toc192558028"/>
      <w:r>
        <w:t>6.</w:t>
      </w:r>
      <w:r w:rsidR="00346584">
        <w:t>2</w:t>
      </w:r>
      <w:r w:rsidR="003E251B">
        <w:t>8</w:t>
      </w:r>
      <w:r>
        <w:t>.1</w:t>
      </w:r>
      <w:r w:rsidR="00074057">
        <w:t xml:space="preserve"> </w:t>
      </w:r>
      <w:r>
        <w:t>Description of application vulnerability</w:t>
      </w:r>
      <w:bookmarkEnd w:id="431"/>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432" w:name="_Toc192558029"/>
      <w:r>
        <w:t>6.</w:t>
      </w:r>
      <w:r w:rsidR="00346584">
        <w:t>2</w:t>
      </w:r>
      <w:r w:rsidR="003E251B">
        <w:t>8</w:t>
      </w:r>
      <w:r>
        <w:t>.2</w:t>
      </w:r>
      <w:r w:rsidR="00074057">
        <w:t xml:space="preserve"> </w:t>
      </w:r>
      <w:r>
        <w:t>Cross reference</w:t>
      </w:r>
      <w:bookmarkEnd w:id="432"/>
    </w:p>
    <w:p w14:paraId="40CDF53C" w14:textId="77777777" w:rsidR="00A32382" w:rsidRPr="00044A93" w:rsidRDefault="00A32382" w:rsidP="0067743F">
      <w:pPr>
        <w:spacing w:after="0"/>
      </w:pPr>
      <w:r w:rsidRPr="00044A93">
        <w:t>JSF AV Rules: 59 and 192</w:t>
      </w:r>
      <w:bookmarkStart w:id="433" w:name="_GoBack"/>
      <w:bookmarkEnd w:id="433"/>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434" w:name="_Toc192558031"/>
      <w:r>
        <w:lastRenderedPageBreak/>
        <w:t>6.</w:t>
      </w:r>
      <w:r w:rsidR="00346584">
        <w:t>2</w:t>
      </w:r>
      <w:r w:rsidR="003E251B">
        <w:t>8</w:t>
      </w:r>
      <w:r>
        <w:t>.3</w:t>
      </w:r>
      <w:r w:rsidR="00074057">
        <w:t xml:space="preserve"> </w:t>
      </w:r>
      <w:r>
        <w:t>Mechanism of failure</w:t>
      </w:r>
      <w:bookmarkEnd w:id="434"/>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435" w:name="_Toc192558032"/>
      <w:r>
        <w:t>6.</w:t>
      </w:r>
      <w:r w:rsidR="00346584">
        <w:t>2</w:t>
      </w:r>
      <w:r w:rsidR="003E251B">
        <w:t>8</w:t>
      </w:r>
      <w:r>
        <w:t>.</w:t>
      </w:r>
      <w:bookmarkEnd w:id="435"/>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436" w:name="_Toc192558033"/>
      <w:r>
        <w:t>6.</w:t>
      </w:r>
      <w:r w:rsidR="00346584">
        <w:t>2</w:t>
      </w:r>
      <w:r w:rsidR="002901BE">
        <w:t>8</w:t>
      </w:r>
      <w:r>
        <w:t>.5</w:t>
      </w:r>
      <w:r w:rsidR="00074057">
        <w:t xml:space="preserve"> </w:t>
      </w:r>
      <w:r>
        <w:t>Avoiding the vulnerability or mitigating its effects</w:t>
      </w:r>
      <w:bookmarkEnd w:id="436"/>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437" w:name="_Toc192558034"/>
      <w:r>
        <w:t>6.</w:t>
      </w:r>
      <w:r w:rsidR="00346584">
        <w:t>2</w:t>
      </w:r>
      <w:r w:rsidR="002901BE">
        <w:t>8</w:t>
      </w:r>
      <w:r>
        <w:t>.6</w:t>
      </w:r>
      <w:r w:rsidR="00074057">
        <w:t xml:space="preserve"> </w:t>
      </w:r>
      <w:bookmarkEnd w:id="437"/>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Heading2"/>
        <w:rPr>
          <w:b w:val="0"/>
          <w:sz w:val="22"/>
          <w:szCs w:val="22"/>
        </w:rPr>
      </w:pPr>
      <w:bookmarkStart w:id="438" w:name="_Ref313957302"/>
      <w:bookmarkStart w:id="439" w:name="_Toc358896409"/>
      <w:bookmarkStart w:id="440" w:name="_Toc440397653"/>
      <w:bookmarkStart w:id="441" w:name="_Toc490994626"/>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w:t>
      </w:r>
      <w:proofErr w:type="spellStart"/>
      <w:r w:rsidRPr="00D241CE">
        <w:t>TEX</w:t>
      </w:r>
      <w:proofErr w:type="spellEnd"/>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r w:rsidRPr="00D241CE">
        <w:t>]</w:t>
      </w:r>
      <w:bookmarkEnd w:id="438"/>
      <w:bookmarkEnd w:id="439"/>
      <w:bookmarkEnd w:id="440"/>
      <w:bookmarkEnd w:id="441"/>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78A23B14" w:rsidR="00C63270" w:rsidRDefault="000A1BDB">
      <w:pPr>
        <w:pStyle w:val="Heading2"/>
      </w:pPr>
      <w:bookmarkStart w:id="442" w:name="_Toc192557976"/>
      <w:bookmarkStart w:id="443" w:name="_Ref313957450"/>
      <w:bookmarkStart w:id="444" w:name="_Toc358896410"/>
      <w:bookmarkStart w:id="445" w:name="_Toc440397654"/>
      <w:bookmarkStart w:id="446"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442"/>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w:t>
      </w:r>
      <w:proofErr w:type="spellStart"/>
      <w:r w:rsidR="00A32382" w:rsidRPr="00CA5236">
        <w:t>XZH</w:t>
      </w:r>
      <w:proofErr w:type="spellEnd"/>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r w:rsidR="00A32382" w:rsidRPr="00CA5236">
        <w:t>]</w:t>
      </w:r>
      <w:bookmarkEnd w:id="443"/>
      <w:bookmarkEnd w:id="444"/>
      <w:bookmarkEnd w:id="445"/>
      <w:bookmarkEnd w:id="446"/>
      <w:r w:rsidR="00DC7E5B" w:rsidRPr="00DC7E5B">
        <w:t xml:space="preserve"> </w:t>
      </w:r>
    </w:p>
    <w:p w14:paraId="539C8427" w14:textId="0186C62F" w:rsidR="00C63270" w:rsidRDefault="000A1BDB">
      <w:pPr>
        <w:pStyle w:val="Heading3"/>
      </w:pPr>
      <w:bookmarkStart w:id="447"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447"/>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448" w:name="_Toc192557979"/>
      <w:r>
        <w:t>6.</w:t>
      </w:r>
      <w:r w:rsidR="00DA30E5">
        <w:t>3</w:t>
      </w:r>
      <w:r w:rsidR="002901BE">
        <w:t>0</w:t>
      </w:r>
      <w:r w:rsidR="00A32382" w:rsidRPr="00CA5236">
        <w:t>.2</w:t>
      </w:r>
      <w:r w:rsidR="00074057">
        <w:t xml:space="preserve"> </w:t>
      </w:r>
      <w:r w:rsidR="00A32382" w:rsidRPr="00CA5236">
        <w:t>Cross reference</w:t>
      </w:r>
      <w:bookmarkEnd w:id="448"/>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449" w:name="_Toc192557981"/>
      <w:r>
        <w:t>6.</w:t>
      </w:r>
      <w:r w:rsidR="00DA30E5">
        <w:t>3</w:t>
      </w:r>
      <w:r w:rsidR="002901BE">
        <w:t>0</w:t>
      </w:r>
      <w:r w:rsidR="00A32382" w:rsidRPr="00CA5236">
        <w:t>.3</w:t>
      </w:r>
      <w:r w:rsidR="00074057">
        <w:t xml:space="preserve"> </w:t>
      </w:r>
      <w:r w:rsidR="00A32382" w:rsidRPr="00CA5236">
        <w:t>Mechanism of failure</w:t>
      </w:r>
      <w:bookmarkEnd w:id="449"/>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t xml:space="preserve">an </w:t>
      </w:r>
      <w:proofErr w:type="spellStart"/>
      <w:r>
        <w:rPr>
          <w:lang w:eastAsia="ar-SA"/>
        </w:rPr>
        <w:t>out-of</w:t>
      </w:r>
      <w:proofErr w:type="spellEnd"/>
      <w:r>
        <w:rPr>
          <w:lang w:eastAsia="ar-SA"/>
        </w:rPr>
        <w:t xml:space="preserve">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450" w:name="_Toc192557982"/>
      <w:r>
        <w:t>6.</w:t>
      </w:r>
      <w:r w:rsidR="00DA30E5">
        <w:t>3</w:t>
      </w:r>
      <w:r w:rsidR="002901BE">
        <w:t>0</w:t>
      </w:r>
      <w:r w:rsidR="00A32382" w:rsidRPr="00A36745">
        <w:t>.4</w:t>
      </w:r>
      <w:bookmarkEnd w:id="450"/>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451"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451"/>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452" w:name="_Toc192557984"/>
      <w:r>
        <w:t>6.</w:t>
      </w:r>
      <w:r w:rsidR="00DA30E5">
        <w:t>3</w:t>
      </w:r>
      <w:r w:rsidR="002901BE">
        <w:t>0</w:t>
      </w:r>
      <w:r>
        <w:t>.6</w:t>
      </w:r>
      <w:r w:rsidR="00074057">
        <w:t xml:space="preserve"> </w:t>
      </w:r>
      <w:bookmarkEnd w:id="452"/>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Heading2"/>
        <w:spacing w:before="0"/>
      </w:pPr>
      <w:bookmarkStart w:id="453" w:name="_Toc174091383"/>
      <w:bookmarkStart w:id="454" w:name="_Ref313948712"/>
      <w:bookmarkStart w:id="455" w:name="_Toc358896411"/>
      <w:bookmarkStart w:id="456" w:name="_Toc440397655"/>
      <w:bookmarkStart w:id="457" w:name="_Toc490994628"/>
      <w:r w:rsidRPr="00B05D88">
        <w:t>6.</w:t>
      </w:r>
      <w:r w:rsidR="00DA30E5">
        <w:t>3</w:t>
      </w:r>
      <w:r w:rsidR="002901BE">
        <w:t>1</w:t>
      </w:r>
      <w:bookmarkEnd w:id="453"/>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w:t>
      </w:r>
      <w:proofErr w:type="spellStart"/>
      <w:r w:rsidRPr="00B05D88">
        <w:t>EWD</w:t>
      </w:r>
      <w:proofErr w:type="spellEnd"/>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r w:rsidRPr="00B05D88">
        <w:t>]</w:t>
      </w:r>
      <w:bookmarkEnd w:id="454"/>
      <w:bookmarkEnd w:id="455"/>
      <w:bookmarkEnd w:id="456"/>
      <w:bookmarkEnd w:id="457"/>
      <w:r w:rsidR="00DC7E5B" w:rsidRPr="00DC7E5B">
        <w:t xml:space="preserve"> </w:t>
      </w:r>
    </w:p>
    <w:p w14:paraId="147701FF" w14:textId="3CC0BCCA" w:rsidR="00A32382" w:rsidRPr="00B05D88" w:rsidRDefault="00A32382" w:rsidP="00A32382">
      <w:pPr>
        <w:pStyle w:val="Heading3"/>
      </w:pPr>
      <w:bookmarkStart w:id="458" w:name="_Toc174091385"/>
      <w:r>
        <w:t>6.</w:t>
      </w:r>
      <w:r w:rsidR="00DA30E5">
        <w:t>3</w:t>
      </w:r>
      <w:r w:rsidR="002901BE">
        <w:t>1</w:t>
      </w:r>
      <w:r w:rsidRPr="00B05D88">
        <w:t>.1</w:t>
      </w:r>
      <w:r w:rsidR="00074057">
        <w:t xml:space="preserve"> </w:t>
      </w:r>
      <w:r w:rsidRPr="00B05D88">
        <w:t>Description of application vulnerability</w:t>
      </w:r>
      <w:bookmarkEnd w:id="458"/>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459" w:name="_Toc174091386"/>
      <w:r>
        <w:t>6.</w:t>
      </w:r>
      <w:r w:rsidR="00DA30E5">
        <w:t>3</w:t>
      </w:r>
      <w:r w:rsidR="002901BE">
        <w:t>1</w:t>
      </w:r>
      <w:r w:rsidRPr="00B05D88">
        <w:t>.2</w:t>
      </w:r>
      <w:r w:rsidR="00074057">
        <w:t xml:space="preserve"> </w:t>
      </w:r>
      <w:r w:rsidRPr="00B05D88">
        <w:t>Cross reference</w:t>
      </w:r>
      <w:bookmarkEnd w:id="459"/>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lastRenderedPageBreak/>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460" w:name="_Toc174091388"/>
      <w:r>
        <w:t>6.</w:t>
      </w:r>
      <w:r w:rsidR="00DA30E5">
        <w:t>3</w:t>
      </w:r>
      <w:r w:rsidR="002901BE">
        <w:t>1</w:t>
      </w:r>
      <w:r>
        <w:t>.3</w:t>
      </w:r>
      <w:r w:rsidR="00074057">
        <w:t xml:space="preserve"> </w:t>
      </w:r>
      <w:r w:rsidR="00A32382" w:rsidRPr="00B05D88">
        <w:t>Mechanism of failure</w:t>
      </w:r>
      <w:bookmarkEnd w:id="460"/>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461" w:name="_Toc174091389"/>
      <w:r>
        <w:t>6.</w:t>
      </w:r>
      <w:r w:rsidR="00DA30E5">
        <w:t>3</w:t>
      </w:r>
      <w:r w:rsidR="002901BE">
        <w:t>1</w:t>
      </w:r>
      <w:r w:rsidRPr="00B05D88">
        <w:t>.4</w:t>
      </w:r>
      <w:bookmarkEnd w:id="461"/>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goto</w:instrText>
      </w:r>
      <w:proofErr w:type="spellEnd"/>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setjmp</w:instrText>
      </w:r>
      <w:proofErr w:type="spellEnd"/>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longjmp</w:instrText>
      </w:r>
      <w:proofErr w:type="spellEnd"/>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462" w:name="_Toc174091391"/>
      <w:r>
        <w:t>6.</w:t>
      </w:r>
      <w:r w:rsidR="00DA30E5">
        <w:t>3</w:t>
      </w:r>
      <w:r w:rsidR="002901BE">
        <w:t>1</w:t>
      </w:r>
      <w:r>
        <w:t>.6</w:t>
      </w:r>
      <w:r w:rsidR="00074057">
        <w:t xml:space="preserve"> </w:t>
      </w:r>
      <w:bookmarkEnd w:id="462"/>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Heading2"/>
      </w:pPr>
      <w:bookmarkStart w:id="463" w:name="_Ref71795799"/>
      <w:bookmarkStart w:id="464" w:name="_Ref313948653"/>
      <w:bookmarkStart w:id="465" w:name="_Toc358896412"/>
      <w:bookmarkStart w:id="466" w:name="_Toc440397656"/>
      <w:bookmarkStart w:id="467" w:name="_Toc490994629"/>
      <w:bookmarkStart w:id="468" w:name="_6.32_Passing_parameters"/>
      <w:bookmarkEnd w:id="468"/>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463"/>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w:t>
      </w:r>
      <w:proofErr w:type="spellStart"/>
      <w:r w:rsidRPr="00B227AC">
        <w:t>CSJ</w:t>
      </w:r>
      <w:proofErr w:type="spellEnd"/>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r w:rsidRPr="00B227AC">
        <w:t>]</w:t>
      </w:r>
      <w:bookmarkEnd w:id="464"/>
      <w:bookmarkEnd w:id="465"/>
      <w:bookmarkEnd w:id="466"/>
      <w:bookmarkEnd w:id="467"/>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lastRenderedPageBreak/>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3B57FD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w:t>
      </w:r>
      <w:hyperlink w:anchor="_6.24_Side-effects_and" w:history="1">
        <w:r w:rsidRPr="005128BB">
          <w:rPr>
            <w:rStyle w:val="Hyperlink"/>
          </w:rPr>
          <w:t xml:space="preserve">in </w:t>
        </w:r>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parameters, and enforce the access.</w:t>
      </w:r>
    </w:p>
    <w:p w14:paraId="3C3A8E7F" w14:textId="0E8BECF9" w:rsidR="00443478" w:rsidRDefault="00A32382">
      <w:pPr>
        <w:pStyle w:val="Heading2"/>
      </w:pPr>
      <w:bookmarkStart w:id="469" w:name="_Ref313948661"/>
      <w:bookmarkStart w:id="470" w:name="_Toc358896413"/>
      <w:bookmarkStart w:id="471" w:name="_Toc440397657"/>
      <w:bookmarkStart w:id="472" w:name="_Toc490994630"/>
      <w:bookmarkStart w:id="473" w:name="_6.33_Dangling_references"/>
      <w:bookmarkEnd w:id="473"/>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w:t>
      </w:r>
      <w:proofErr w:type="spellStart"/>
      <w:r>
        <w:t>DCM</w:t>
      </w:r>
      <w:proofErr w:type="spellEnd"/>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r>
        <w:t>]</w:t>
      </w:r>
      <w:bookmarkEnd w:id="469"/>
      <w:bookmarkEnd w:id="470"/>
      <w:bookmarkEnd w:id="471"/>
      <w:bookmarkEnd w:id="472"/>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r w:rsidR="00A32382" w:rsidRPr="00397D4F">
        <w:rPr>
          <w:rFonts w:ascii="Courier New" w:hAnsi="Courier New"/>
          <w:sz w:val="22"/>
          <w:szCs w:val="22"/>
        </w:rPr>
        <w:t>struct</w:t>
      </w:r>
      <w:proofErr w:type="spell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Heading2"/>
      </w:pPr>
      <w:bookmarkStart w:id="474" w:name="_Ref313957049"/>
      <w:bookmarkStart w:id="475" w:name="_Toc358896414"/>
      <w:bookmarkStart w:id="476" w:name="_Toc440397658"/>
      <w:bookmarkStart w:id="477"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proofErr w:type="spellStart"/>
      <w:r>
        <w:t>OTR</w:t>
      </w:r>
      <w:proofErr w:type="spellEnd"/>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474"/>
      <w:bookmarkEnd w:id="475"/>
      <w:bookmarkEnd w:id="476"/>
      <w:bookmarkEnd w:id="477"/>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lastRenderedPageBreak/>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Heading2"/>
      </w:pPr>
      <w:bookmarkStart w:id="478" w:name="_Ref313948876"/>
      <w:bookmarkStart w:id="479" w:name="_Toc358896415"/>
      <w:bookmarkStart w:id="480" w:name="_Toc440397659"/>
      <w:bookmarkStart w:id="481" w:name="_Toc490994632"/>
      <w:r w:rsidRPr="009C2580">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w:t>
      </w:r>
      <w:proofErr w:type="spellStart"/>
      <w:r w:rsidRPr="009C2580">
        <w:t>GDL</w:t>
      </w:r>
      <w:proofErr w:type="spellEnd"/>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478"/>
      <w:bookmarkEnd w:id="479"/>
      <w:bookmarkEnd w:id="480"/>
      <w:bookmarkEnd w:id="481"/>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Heading2"/>
      </w:pPr>
      <w:bookmarkStart w:id="482" w:name="_Ref313957058"/>
      <w:bookmarkStart w:id="483" w:name="_Toc358896416"/>
      <w:bookmarkStart w:id="484" w:name="_Toc440397660"/>
      <w:bookmarkStart w:id="485" w:name="_Toc490994633"/>
      <w:bookmarkStart w:id="486" w:name="_6.36_Ignored_error"/>
      <w:bookmarkEnd w:id="486"/>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proofErr w:type="spellStart"/>
      <w:r w:rsidR="00DC7CD5">
        <w:t>OYB</w:t>
      </w:r>
      <w:proofErr w:type="spellEnd"/>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r w:rsidRPr="008339CA">
        <w:t>]</w:t>
      </w:r>
      <w:bookmarkEnd w:id="482"/>
      <w:bookmarkEnd w:id="483"/>
      <w:bookmarkEnd w:id="484"/>
      <w:bookmarkEnd w:id="485"/>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lastRenderedPageBreak/>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487" w:name="_Ref313957101"/>
      <w:bookmarkStart w:id="488" w:name="_Toc358896417"/>
      <w:bookmarkStart w:id="489" w:name="_Toc440397661"/>
    </w:p>
    <w:p w14:paraId="556C2C06" w14:textId="2EDBBD71" w:rsidR="00A32382" w:rsidRDefault="00A32382" w:rsidP="00447BD1">
      <w:pPr>
        <w:pStyle w:val="Heading2"/>
      </w:pPr>
      <w:bookmarkStart w:id="490" w:name="_Toc192557996"/>
      <w:bookmarkStart w:id="491" w:name="_Ref313946079"/>
      <w:bookmarkStart w:id="492" w:name="_Toc358896418"/>
      <w:bookmarkStart w:id="493" w:name="_Toc440397662"/>
      <w:bookmarkStart w:id="494" w:name="_Toc490994634"/>
      <w:bookmarkEnd w:id="487"/>
      <w:bookmarkEnd w:id="488"/>
      <w:bookmarkEnd w:id="489"/>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490"/>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w:t>
      </w:r>
      <w:proofErr w:type="spellStart"/>
      <w:r>
        <w:t>AMV</w:t>
      </w:r>
      <w:proofErr w:type="spellEnd"/>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r>
        <w:t>]</w:t>
      </w:r>
      <w:bookmarkEnd w:id="491"/>
      <w:bookmarkEnd w:id="492"/>
      <w:bookmarkEnd w:id="493"/>
      <w:bookmarkEnd w:id="494"/>
      <w:r w:rsidR="00DC7E5B" w:rsidRPr="00DC7E5B">
        <w:t xml:space="preserve"> </w:t>
      </w:r>
    </w:p>
    <w:p w14:paraId="31E1C264" w14:textId="0791D2F6" w:rsidR="00443478" w:rsidRDefault="00A32382">
      <w:pPr>
        <w:pStyle w:val="Heading3"/>
      </w:pPr>
      <w:bookmarkStart w:id="495" w:name="_Toc192557998"/>
      <w:r>
        <w:t>6.</w:t>
      </w:r>
      <w:r w:rsidR="00F1143D">
        <w:t>3</w:t>
      </w:r>
      <w:r w:rsidR="00AB22AD">
        <w:t>7</w:t>
      </w:r>
      <w:r>
        <w:t>.1</w:t>
      </w:r>
      <w:r w:rsidR="00074057">
        <w:t xml:space="preserve"> </w:t>
      </w:r>
      <w:r w:rsidR="000C3CDC">
        <w:t>Description of</w:t>
      </w:r>
      <w:r>
        <w:t xml:space="preserve"> application vulnerability</w:t>
      </w:r>
      <w:bookmarkEnd w:id="495"/>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496" w:name="_Toc192557999"/>
      <w:r>
        <w:t>6.</w:t>
      </w:r>
      <w:r w:rsidR="00F1143D">
        <w:t>3</w:t>
      </w:r>
      <w:r w:rsidR="00EF7FEC">
        <w:t>7</w:t>
      </w:r>
      <w:r>
        <w:t>.</w:t>
      </w:r>
      <w:r w:rsidR="000C3CDC">
        <w:t>2</w:t>
      </w:r>
      <w:r w:rsidR="00074057">
        <w:t xml:space="preserve"> </w:t>
      </w:r>
      <w:r>
        <w:t>Cross reference</w:t>
      </w:r>
      <w:bookmarkEnd w:id="496"/>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497" w:name="_Toc192558001"/>
      <w:r>
        <w:t>6.</w:t>
      </w:r>
      <w:r w:rsidR="00F1143D">
        <w:t>3</w:t>
      </w:r>
      <w:r w:rsidR="00EF7FEC">
        <w:t>7</w:t>
      </w:r>
      <w:r>
        <w:t>.3</w:t>
      </w:r>
      <w:r w:rsidR="00074057">
        <w:t xml:space="preserve"> </w:t>
      </w:r>
      <w:r w:rsidR="000C3CDC">
        <w:t>Mechanism of</w:t>
      </w:r>
      <w:r>
        <w:t xml:space="preserve"> failure</w:t>
      </w:r>
      <w:bookmarkEnd w:id="497"/>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lastRenderedPageBreak/>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proofErr w:type="spellStart"/>
      <w:r w:rsidR="00A20431" w:rsidRPr="008855DA">
        <w:rPr>
          <w:rFonts w:ascii="Courier New" w:hAnsi="Courier New" w:cs="Courier New"/>
        </w:rPr>
        <w:instrText>Unchecked_Conversion</w:instrText>
      </w:r>
      <w:proofErr w:type="spellEnd"/>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498" w:name="_Toc192558002"/>
      <w:r>
        <w:t>6.</w:t>
      </w:r>
      <w:r w:rsidR="00F1143D">
        <w:t>3</w:t>
      </w:r>
      <w:r w:rsidR="00EF7FEC">
        <w:t>7</w:t>
      </w:r>
      <w:r>
        <w:t>.</w:t>
      </w:r>
      <w:bookmarkEnd w:id="498"/>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499" w:name="_Toc192558003"/>
      <w:r>
        <w:t>6.</w:t>
      </w:r>
      <w:r w:rsidR="00F1143D">
        <w:t>3</w:t>
      </w:r>
      <w:r w:rsidR="00EF7FEC">
        <w:t>7</w:t>
      </w:r>
      <w:r>
        <w:t>.5</w:t>
      </w:r>
      <w:r w:rsidR="00074057">
        <w:t xml:space="preserve"> </w:t>
      </w:r>
      <w:r w:rsidR="000C3CDC">
        <w:t>Avoiding the</w:t>
      </w:r>
      <w:r>
        <w:t xml:space="preserve"> vulnerability or mitigating its effects</w:t>
      </w:r>
      <w:bookmarkEnd w:id="499"/>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500" w:name="_Toc192558004"/>
      <w:r>
        <w:t>6.</w:t>
      </w:r>
      <w:r w:rsidR="00F1143D">
        <w:t>3</w:t>
      </w:r>
      <w:r w:rsidR="00EF7FEC">
        <w:t>7</w:t>
      </w:r>
      <w:r>
        <w:t>.6</w:t>
      </w:r>
      <w:r w:rsidR="00074057">
        <w:t xml:space="preserve"> </w:t>
      </w:r>
      <w:bookmarkEnd w:id="500"/>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7BE59369" w:rsidR="00AC6117" w:rsidRPr="005E3417" w:rsidRDefault="00AC6117" w:rsidP="00AC6117">
      <w:pPr>
        <w:pStyle w:val="Heading2"/>
      </w:pPr>
      <w:bookmarkStart w:id="501" w:name="_Toc440397663"/>
      <w:bookmarkStart w:id="502" w:name="_Ref350771621"/>
      <w:bookmarkStart w:id="503" w:name="_Toc490994635"/>
      <w:bookmarkStart w:id="504" w:name="_Toc192557891"/>
      <w:bookmarkStart w:id="505" w:name="_Ref313957257"/>
      <w:bookmarkStart w:id="506" w:name="_Toc358896419"/>
      <w:r>
        <w:lastRenderedPageBreak/>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w:t>
      </w:r>
      <w:proofErr w:type="spellStart"/>
      <w:r>
        <w:t>YAN</w:t>
      </w:r>
      <w:proofErr w:type="spellEnd"/>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r>
        <w:t>]</w:t>
      </w:r>
      <w:bookmarkEnd w:id="501"/>
      <w:bookmarkEnd w:id="502"/>
      <w:bookmarkEnd w:id="503"/>
    </w:p>
    <w:p w14:paraId="7331A766" w14:textId="0DAFAE30" w:rsidR="00AC6117" w:rsidRDefault="00AC6117" w:rsidP="00AC6117">
      <w:pPr>
        <w:pStyle w:val="Heading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Heading2"/>
        <w:spacing w:before="240"/>
      </w:pPr>
      <w:bookmarkStart w:id="507" w:name="_Toc440397664"/>
      <w:bookmarkStart w:id="508" w:name="_Ref350771551"/>
      <w:bookmarkStart w:id="509" w:name="_Toc490994636"/>
      <w:r>
        <w:t>6.</w:t>
      </w:r>
      <w:r w:rsidR="00EF7FEC">
        <w:t>39</w:t>
      </w:r>
      <w:r w:rsidR="00074057">
        <w:t xml:space="preserve"> </w:t>
      </w:r>
      <w:r w:rsidRPr="00D80A85">
        <w:t xml:space="preserve">Memory </w:t>
      </w:r>
      <w:r w:rsidR="00551BE5">
        <w:t>l</w:t>
      </w:r>
      <w:r w:rsidRPr="00D80A85">
        <w:t>eak</w:t>
      </w:r>
      <w:bookmarkEnd w:id="504"/>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w:t>
      </w:r>
      <w:proofErr w:type="spellStart"/>
      <w:r w:rsidRPr="00D80A85">
        <w:t>XYL</w:t>
      </w:r>
      <w:proofErr w:type="spellEnd"/>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r w:rsidRPr="00D80A85">
        <w:t>]</w:t>
      </w:r>
      <w:bookmarkEnd w:id="505"/>
      <w:bookmarkEnd w:id="506"/>
      <w:bookmarkEnd w:id="507"/>
      <w:bookmarkEnd w:id="508"/>
      <w:bookmarkEnd w:id="509"/>
      <w:r w:rsidR="00DC7E5B" w:rsidRPr="00DC7E5B">
        <w:t xml:space="preserve"> </w:t>
      </w:r>
    </w:p>
    <w:p w14:paraId="171D4A96" w14:textId="76D59910" w:rsidR="00443478" w:rsidRDefault="00A32382">
      <w:pPr>
        <w:pStyle w:val="Heading3"/>
      </w:pPr>
      <w:bookmarkStart w:id="510" w:name="_Toc192557893"/>
      <w:r>
        <w:t>6.</w:t>
      </w:r>
      <w:r w:rsidR="005E09D8">
        <w:t>39</w:t>
      </w:r>
      <w:r w:rsidRPr="00D80A85">
        <w:t>.</w:t>
      </w:r>
      <w:r>
        <w:t>1</w:t>
      </w:r>
      <w:r w:rsidR="00074057">
        <w:t xml:space="preserve"> </w:t>
      </w:r>
      <w:r>
        <w:t>Description</w:t>
      </w:r>
      <w:r w:rsidRPr="00D80A85">
        <w:t xml:space="preserve"> of application vulnerability</w:t>
      </w:r>
      <w:bookmarkEnd w:id="510"/>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511" w:name="_Toc192557894"/>
      <w:r>
        <w:t>6.</w:t>
      </w:r>
      <w:r w:rsidR="005E09D8">
        <w:t>39</w:t>
      </w:r>
      <w:r w:rsidRPr="00D80A85">
        <w:t>.2</w:t>
      </w:r>
      <w:r w:rsidR="00074057">
        <w:t xml:space="preserve"> </w:t>
      </w:r>
      <w:r w:rsidRPr="00D80A85">
        <w:t>Cross reference</w:t>
      </w:r>
      <w:bookmarkEnd w:id="511"/>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512" w:name="_Toc192557896"/>
      <w:r>
        <w:t>6.</w:t>
      </w:r>
      <w:r w:rsidR="005E09D8">
        <w:t>39</w:t>
      </w:r>
      <w:r w:rsidRPr="00D80A85">
        <w:t>.3</w:t>
      </w:r>
      <w:r w:rsidR="00074057">
        <w:t xml:space="preserve"> </w:t>
      </w:r>
      <w:r w:rsidRPr="00D80A85">
        <w:t>Mechanism of failure</w:t>
      </w:r>
      <w:bookmarkEnd w:id="512"/>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 xml:space="preserve">Alternatively, memory claimed and returned can cause the heap to fragment into progressively smaller blocks, which, with the usual allocators, will result in a higher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Heading3"/>
      </w:pPr>
      <w:bookmarkStart w:id="513" w:name="_Toc192557899"/>
      <w:r>
        <w:t>6.</w:t>
      </w:r>
      <w:r w:rsidR="005E09D8">
        <w:t>39</w:t>
      </w:r>
      <w:r>
        <w:t>.6</w:t>
      </w:r>
      <w:r w:rsidR="00074057">
        <w:t xml:space="preserve"> </w:t>
      </w:r>
      <w:bookmarkEnd w:id="513"/>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Heading2"/>
      </w:pPr>
      <w:bookmarkStart w:id="514" w:name="_Ref313957250"/>
      <w:bookmarkStart w:id="515" w:name="_Toc358896420"/>
      <w:bookmarkStart w:id="516" w:name="_Toc440397665"/>
      <w:bookmarkStart w:id="517"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w:t>
      </w:r>
      <w:proofErr w:type="spellStart"/>
      <w:r w:rsidR="006D14A3" w:rsidRPr="005B20DC">
        <w:t>SYM</w:t>
      </w:r>
      <w:proofErr w:type="spellEnd"/>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514"/>
      <w:bookmarkEnd w:id="515"/>
      <w:bookmarkEnd w:id="516"/>
      <w:bookmarkEnd w:id="517"/>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t>
      </w:r>
      <w:r>
        <w:lastRenderedPageBreak/>
        <w:t>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580395FD" w:rsidR="006D14A3" w:rsidRDefault="00F741F8" w:rsidP="006D14A3">
      <w:r>
        <w:t>(C++-specific text, move when appropriate</w:t>
      </w:r>
      <w:r w:rsidR="00F97466">
        <w:t xml:space="preserve"> – AI Clive.</w:t>
      </w:r>
      <w:proofErr w:type="gramStart"/>
      <w:r>
        <w:t>).</w:t>
      </w:r>
      <w:r w:rsidR="006D14A3" w:rsidRPr="00447BD1">
        <w:rPr>
          <w:i/>
          <w:color w:val="FF0000"/>
        </w:rPr>
        <w:t>Again</w:t>
      </w:r>
      <w:proofErr w:type="gramEnd"/>
      <w:r w:rsidR="006D14A3" w:rsidRPr="00447BD1">
        <w:rPr>
          <w:i/>
          <w:color w:val="FF0000"/>
        </w:rPr>
        <w:t xml:space="preserve">, for C++, there are some irregularities in the semantics of arrays and pointers that can lead to the generic having different </w:t>
      </w:r>
      <w:proofErr w:type="spellStart"/>
      <w:r w:rsidR="006D14A3" w:rsidRPr="00447BD1">
        <w:rPr>
          <w:i/>
          <w:color w:val="FF0000"/>
        </w:rPr>
        <w:t>behaviour</w:t>
      </w:r>
      <w:proofErr w:type="spellEnd"/>
      <w:r w:rsidR="006D14A3" w:rsidRPr="00447BD1">
        <w:rPr>
          <w:i/>
          <w:color w:val="FF0000"/>
        </w:rPr>
        <w:t xml:space="preserve"> for different, but apparently very similar, types.</w:t>
      </w:r>
      <w:r w:rsidR="00CF033F">
        <w:rPr>
          <w:i/>
          <w:color w:val="FF0000"/>
        </w:rPr>
        <w:t xml:space="preserve"> </w:t>
      </w:r>
      <w:r w:rsidR="006D14A3" w:rsidRPr="00447BD1">
        <w:rPr>
          <w:i/>
          <w:color w:val="FF0000"/>
        </w:rPr>
        <w:t xml:space="preserve">In such cases, specialization can be used to enforce consistent </w:t>
      </w:r>
      <w:proofErr w:type="spellStart"/>
      <w:r w:rsidR="006D14A3" w:rsidRPr="00447BD1">
        <w:rPr>
          <w:i/>
          <w:color w:val="FF0000"/>
        </w:rPr>
        <w:t>behaviour</w:t>
      </w:r>
      <w:proofErr w:type="spellEnd"/>
      <w:r w:rsidR="006D14A3" w:rsidRPr="00447BD1">
        <w:rPr>
          <w:i/>
          <w:color w:val="FF0000"/>
        </w:rPr>
        <w:t>.</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Heading2"/>
      </w:pPr>
      <w:bookmarkStart w:id="518" w:name="_Ref313957117"/>
      <w:bookmarkStart w:id="519" w:name="_Toc358896421"/>
      <w:bookmarkStart w:id="520" w:name="_Toc440397666"/>
      <w:bookmarkStart w:id="521" w:name="_Toc490994638"/>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w:t>
      </w:r>
      <w:proofErr w:type="spellStart"/>
      <w:r>
        <w:t>RIP</w:t>
      </w:r>
      <w:proofErr w:type="spellEnd"/>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518"/>
      <w:bookmarkEnd w:id="519"/>
      <w:bookmarkEnd w:id="520"/>
      <w:bookmarkEnd w:id="521"/>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EB8BED6"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lastRenderedPageBreak/>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6EFD619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w:t>
      </w:r>
      <w:proofErr w:type="gramStart"/>
      <w:r>
        <w:t>a</w:t>
      </w:r>
      <w:r w:rsidRPr="00746195">
        <w:t>“</w:t>
      </w:r>
      <w:proofErr w:type="gramEnd"/>
      <w:r>
        <w:t>-</w:t>
      </w:r>
      <w:r w:rsidRPr="00746195">
        <w:t>relationships (see also &lt;&lt; reference to BLP</w:t>
      </w:r>
      <w:r>
        <w:t xml:space="preserve">, </w:t>
      </w:r>
      <w:proofErr w:type="spellStart"/>
      <w:r>
        <w:t>Liskov</w:t>
      </w:r>
      <w:proofErr w:type="spellEnd"/>
      <w:r w:rsidRPr="00746195">
        <w:t>&gt;&gt;</w:t>
      </w:r>
      <w:r>
        <w:t>)</w:t>
      </w:r>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proofErr w:type="gramStart"/>
      <w:r w:rsidRPr="00746195">
        <w:t>turn“</w:t>
      </w:r>
      <w:proofErr w:type="gramEnd"/>
      <w:r w:rsidRPr="00746195">
        <w:t>ed</w:t>
      </w:r>
      <w:proofErr w:type="spellEnd"/>
      <w:r w:rsidRPr="00746195">
        <w:t xml:space="preserve"> merely because it obtained its propulsion screw by a „</w:t>
      </w:r>
      <w:proofErr w:type="spellStart"/>
      <w:r w:rsidRPr="00746195">
        <w:t>has</w:t>
      </w:r>
      <w:proofErr w:type="spellEnd"/>
      <w:r w:rsidRPr="00746195">
        <w:t>-a“</w:t>
      </w:r>
      <w:r>
        <w:t>-</w:t>
      </w:r>
      <w:r w:rsidRPr="00746195">
        <w:t xml:space="preserve">inheritance with „turn“ being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77777777"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proofErr w:type="gramStart"/>
      <w:r>
        <w:t>( see</w:t>
      </w:r>
      <w:proofErr w:type="gramEnd"/>
      <w:r>
        <w:t xml:space="preserve"> also &lt;&lt; reference to BJL, name spaces&gt;&gt;)</w:t>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RDefault="001D24B6" w:rsidP="000D69D3">
      <w:pPr>
        <w:pStyle w:val="ListParagraph"/>
        <w:numPr>
          <w:ilvl w:val="0"/>
          <w:numId w:val="117"/>
        </w:numPr>
      </w:pPr>
      <w:r>
        <w:t>Avoid the creation of base classes that are both virtual and non-virtual</w:t>
      </w:r>
      <w:r w:rsidR="00770A85">
        <w:t xml:space="preserve"> in the same hierarchy.</w:t>
      </w:r>
      <w:r w:rsidR="00F97466">
        <w:t xml:space="preserve"> (Clive - C++)</w:t>
      </w: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522" w:name="_Ref313956950"/>
      <w:bookmarkStart w:id="523" w:name="_Toc358896422"/>
      <w:bookmarkStart w:id="524" w:name="_Toc192558125"/>
    </w:p>
    <w:p w14:paraId="334BA394" w14:textId="38623848" w:rsidR="00AE1125" w:rsidRPr="005E3417" w:rsidRDefault="00AE1125" w:rsidP="00AE1125">
      <w:pPr>
        <w:pStyle w:val="Heading2"/>
      </w:pPr>
      <w:bookmarkStart w:id="525" w:name="_Toc440397667"/>
      <w:bookmarkStart w:id="526" w:name="_Toc490994639"/>
      <w:bookmarkStart w:id="527" w:name="_6.42_Violations_of"/>
      <w:bookmarkEnd w:id="527"/>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w:instrText>
      </w:r>
      <w:proofErr w:type="spellStart"/>
      <w:r w:rsidR="00523ECB">
        <w:instrText>Liskov</w:instrText>
      </w:r>
      <w:proofErr w:type="spellEnd"/>
      <w:r w:rsidR="00523ECB">
        <w:instrText xml:space="preserve"> substitution principle or contract model [BLP]" </w:instrText>
      </w:r>
      <w:r w:rsidR="00523ECB">
        <w:fldChar w:fldCharType="end"/>
      </w:r>
      <w:r w:rsidR="00523ECB">
        <w:t xml:space="preserve"> </w:t>
      </w:r>
      <w:r>
        <w:t>[</w:t>
      </w:r>
      <w:proofErr w:type="spellStart"/>
      <w:r>
        <w:t>BLP</w:t>
      </w:r>
      <w:proofErr w:type="spellEnd"/>
      <w:r w:rsidR="005944AE">
        <w:fldChar w:fldCharType="begin"/>
      </w:r>
      <w:r w:rsidR="005944AE">
        <w:instrText xml:space="preserve"> XE "BLP –</w:instrText>
      </w:r>
      <w:r w:rsidR="00874A25">
        <w:instrText xml:space="preserve"> Violations of the </w:instrText>
      </w:r>
      <w:proofErr w:type="spellStart"/>
      <w:r w:rsidR="00874A25">
        <w:instrText>Liskov</w:instrText>
      </w:r>
      <w:proofErr w:type="spellEnd"/>
      <w:r w:rsidR="00874A25">
        <w:instrText xml:space="preserve"> substitution p</w:instrText>
      </w:r>
      <w:r w:rsidR="005944AE">
        <w:instrText>rinciple</w:instrText>
      </w:r>
      <w:r w:rsidR="00874A25">
        <w:instrText xml:space="preserve"> or contract model</w:instrText>
      </w:r>
      <w:r w:rsidR="005944AE">
        <w:instrText xml:space="preserve">" </w:instrText>
      </w:r>
      <w:r w:rsidR="005944AE">
        <w:fldChar w:fldCharType="end"/>
      </w:r>
      <w:r w:rsidR="005944AE" w:rsidRPr="00D80A85">
        <w:t>]</w:t>
      </w:r>
      <w:bookmarkEnd w:id="525"/>
      <w:bookmarkEnd w:id="526"/>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principle.</w:t>
      </w:r>
      <w:r w:rsidR="00DA77CC" w:rsidRPr="00E16480">
        <w:t xml:space="preserve"> </w:t>
      </w:r>
    </w:p>
    <w:p w14:paraId="15D5ABD2" w14:textId="0271B9D8" w:rsidR="00AE1125" w:rsidRDefault="00DA77CC" w:rsidP="00AE1125">
      <w:r>
        <w:t>T</w:t>
      </w:r>
      <w:r w:rsidR="00AE1125">
        <w:t xml:space="preserve">he </w:t>
      </w:r>
      <w:proofErr w:type="spellStart"/>
      <w:r w:rsidR="00AE1125">
        <w:t>Liskov</w:t>
      </w:r>
      <w:proofErr w:type="spellEnd"/>
      <w:r w:rsidR="00AE1125">
        <w:t xml:space="preserve">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5FF33A48" w:rsidR="00AE1125" w:rsidRDefault="00AE1125" w:rsidP="00AE1125">
      <w:r>
        <w:t xml:space="preserve">Violations of the </w:t>
      </w:r>
      <w:proofErr w:type="spellStart"/>
      <w:r>
        <w:t>Liskov</w:t>
      </w:r>
      <w:proofErr w:type="spellEnd"/>
      <w:r>
        <w:t xml:space="preserve"> Principle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lastRenderedPageBreak/>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w:t>
      </w:r>
      <w:proofErr w:type="spellStart"/>
      <w:r w:rsidR="003667A1">
        <w:t>cwe</w:t>
      </w:r>
      <w:proofErr w:type="spellEnd"/>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a “</w:t>
      </w:r>
      <w:proofErr w:type="spellStart"/>
      <w:r>
        <w:t>has</w:t>
      </w:r>
      <w:proofErr w:type="spellEnd"/>
      <w:r>
        <w:t xml:space="preserve">-a”-relationships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lastRenderedPageBreak/>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58E28E7D" w:rsidR="00F21D32" w:rsidRPr="005E3417" w:rsidRDefault="00AC6117" w:rsidP="00F21D32">
      <w:pPr>
        <w:pStyle w:val="Heading2"/>
      </w:pPr>
      <w:bookmarkStart w:id="528" w:name="_Toc440397668"/>
      <w:bookmarkStart w:id="529" w:name="_Toc490994640"/>
      <w:r>
        <w:t>6.4</w:t>
      </w:r>
      <w:r w:rsidR="005E09D8">
        <w:t>3</w:t>
      </w:r>
      <w:r w:rsidR="00F21D32">
        <w:t xml:space="preserve"> </w:t>
      </w:r>
      <w:proofErr w:type="spellStart"/>
      <w:r w:rsidR="00F21D32">
        <w:t>Redispatching</w:t>
      </w:r>
      <w:proofErr w:type="spellEnd"/>
      <w:r w:rsidR="00F21D32">
        <w:t xml:space="preserve"> </w:t>
      </w:r>
      <w:r w:rsidR="00523ECB">
        <w:fldChar w:fldCharType="begin"/>
      </w:r>
      <w:r w:rsidR="00523ECB">
        <w:instrText xml:space="preserve"> XE "Language v</w:instrText>
      </w:r>
      <w:r w:rsidR="00523ECB" w:rsidRPr="00B53360">
        <w:instrText>ulnerabilities:</w:instrText>
      </w:r>
      <w:r w:rsidR="00523ECB">
        <w:instrText xml:space="preserve"> </w:instrText>
      </w:r>
      <w:proofErr w:type="spellStart"/>
      <w:r w:rsidR="00523ECB">
        <w:instrText>Redispatching</w:instrText>
      </w:r>
      <w:proofErr w:type="spellEnd"/>
      <w:r w:rsidR="00523ECB">
        <w:instrText xml:space="preserve"> [PPH]" </w:instrText>
      </w:r>
      <w:r w:rsidR="00523ECB">
        <w:fldChar w:fldCharType="end"/>
      </w:r>
      <w:r w:rsidR="00523ECB">
        <w:t xml:space="preserve"> </w:t>
      </w:r>
      <w:r w:rsidR="00F21D32">
        <w:t>[</w:t>
      </w:r>
      <w:proofErr w:type="spellStart"/>
      <w:r w:rsidR="00F21D32">
        <w:t>PPH</w:t>
      </w:r>
      <w:proofErr w:type="spellEnd"/>
      <w:r w:rsidR="005944AE">
        <w:fldChar w:fldCharType="begin"/>
      </w:r>
      <w:r w:rsidR="005944AE">
        <w:instrText xml:space="preserve"> XE "PPH – </w:instrText>
      </w:r>
      <w:proofErr w:type="spellStart"/>
      <w:r w:rsidR="005944AE">
        <w:instrText>Redispatching</w:instrText>
      </w:r>
      <w:proofErr w:type="spellEnd"/>
      <w:r w:rsidR="005944AE">
        <w:instrText xml:space="preserve">" </w:instrText>
      </w:r>
      <w:r w:rsidR="005944AE">
        <w:fldChar w:fldCharType="end"/>
      </w:r>
      <w:r w:rsidR="00F21D32">
        <w:t>]</w:t>
      </w:r>
      <w:bookmarkEnd w:id="528"/>
      <w:bookmarkEnd w:id="529"/>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lastRenderedPageBreak/>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Paragraph"/>
        <w:numPr>
          <w:ilvl w:val="0"/>
          <w:numId w:val="3"/>
        </w:numPr>
      </w:pPr>
      <w:commentRangeStart w:id="530"/>
      <w:r>
        <w:t>Enforce a principle that, even across class hierarchies, converging services use a single implementation</w:t>
      </w:r>
      <w:commentRangeEnd w:id="530"/>
      <w:r w:rsidR="00017CE9">
        <w:rPr>
          <w:rStyle w:val="CommentReference"/>
        </w:rPr>
        <w:commentReference w:id="530"/>
      </w:r>
    </w:p>
    <w:p w14:paraId="5DC89FCC" w14:textId="77777777" w:rsidR="00EF29A1" w:rsidRDefault="00EF29A1" w:rsidP="000D69D3">
      <w:pPr>
        <w:pStyle w:val="ListParagraph"/>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6A64ACF4" w:rsidR="00F21D32" w:rsidRPr="00BC7AC1" w:rsidRDefault="00F21D32" w:rsidP="000D69D3">
      <w:pPr>
        <w:pStyle w:val="ListParagraph"/>
        <w:numPr>
          <w:ilvl w:val="0"/>
          <w:numId w:val="3"/>
        </w:numPr>
      </w:pPr>
      <w:r>
        <w:t xml:space="preserve">Avoid dispatching calls in methods where possible. See </w:t>
      </w:r>
      <w:proofErr w:type="spellStart"/>
      <w:r>
        <w:t>upcast</w:t>
      </w:r>
      <w:proofErr w:type="spellEnd"/>
      <w:r>
        <w:t xml:space="preserve"> consequences in </w:t>
      </w:r>
      <w:proofErr w:type="spellStart"/>
      <w:r>
        <w:t>subclause</w:t>
      </w:r>
      <w:proofErr w:type="spellEnd"/>
      <w:r>
        <w:t xml:space="preserv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Heading2"/>
      </w:pPr>
      <w:bookmarkStart w:id="531" w:name="_Toc440397669"/>
      <w:bookmarkStart w:id="532" w:name="_Toc490994641"/>
      <w:bookmarkStart w:id="533" w:name="CVP_Secretariat_Location"/>
      <w:bookmarkStart w:id="534" w:name="BKK"/>
      <w:bookmarkStart w:id="535" w:name="_6.44_Polymorphic_variables"/>
      <w:bookmarkEnd w:id="535"/>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w:t>
      </w:r>
      <w:proofErr w:type="spellStart"/>
      <w:r>
        <w:t>BKK</w:t>
      </w:r>
      <w:proofErr w:type="spellEnd"/>
      <w:r w:rsidR="005944AE">
        <w:fldChar w:fldCharType="begin"/>
      </w:r>
      <w:r w:rsidR="005944AE">
        <w:instrText xml:space="preserve"> XE "BKK – Polymorphic variables" </w:instrText>
      </w:r>
      <w:r w:rsidR="005944AE">
        <w:fldChar w:fldCharType="end"/>
      </w:r>
      <w:r w:rsidR="005944AE" w:rsidRPr="00D80A85">
        <w:t>]</w:t>
      </w:r>
      <w:bookmarkEnd w:id="531"/>
      <w:bookmarkEnd w:id="532"/>
    </w:p>
    <w:bookmarkEnd w:id="533"/>
    <w:bookmarkEnd w:id="534"/>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w:t>
      </w:r>
      <w:proofErr w:type="spellStart"/>
      <w:r>
        <w:t>upcasts</w:t>
      </w:r>
      <w:proofErr w:type="spellEnd"/>
      <w:r>
        <w:t xml:space="preserve">”, where the cast is to a superclass </w:t>
      </w:r>
    </w:p>
    <w:p w14:paraId="3B0D042F" w14:textId="77777777" w:rsidR="004F1B76" w:rsidRDefault="004F1B76" w:rsidP="000D69D3">
      <w:pPr>
        <w:pStyle w:val="ListParagraph"/>
        <w:numPr>
          <w:ilvl w:val="0"/>
          <w:numId w:val="192"/>
        </w:numPr>
      </w:pPr>
      <w:r>
        <w:t>“</w:t>
      </w:r>
      <w:proofErr w:type="spellStart"/>
      <w:r>
        <w:t>downcasts</w:t>
      </w:r>
      <w:proofErr w:type="spellEnd"/>
      <w:r>
        <w:t>”,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w:t>
      </w:r>
      <w:r>
        <w:lastRenderedPageBreak/>
        <w:t>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6644F201" w:rsidR="004F1B76" w:rsidRDefault="004F1B76" w:rsidP="004F1B76">
      <w:r>
        <w:t xml:space="preserve">Unchecked casts allow arbitrary breaches of safety and security. See </w:t>
      </w:r>
      <w:del w:id="536" w:author="Stephen Michell" w:date="2018-01-21T08:00:00Z">
        <w:r w:rsidDel="00AB6848">
          <w:delText>[</w:delText>
        </w:r>
      </w:del>
      <w:ins w:id="537"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538" w:author="Stephen Michell" w:date="2018-01-21T07:59:00Z">
        <w:r w:rsidR="00AB6848">
          <w:rPr>
            <w:rStyle w:val="Hyperlink"/>
          </w:rPr>
          <w:t xml:space="preserve">6.11 </w:t>
        </w:r>
      </w:ins>
      <w:ins w:id="539" w:author="Stephen Michell" w:date="2018-01-20T22:04:00Z">
        <w:r w:rsidR="002F568D" w:rsidRPr="00644834">
          <w:rPr>
            <w:rStyle w:val="Hyperlink"/>
            <w:rFonts w:cstheme="minorHAnsi"/>
          </w:rPr>
          <w:t>Pointer Casting and Pointer Type Changes</w:t>
        </w:r>
        <w:r w:rsidR="00644834">
          <w:fldChar w:fldCharType="end"/>
        </w:r>
      </w:ins>
      <w:ins w:id="540" w:author="Stephen Michell" w:date="2018-01-21T08:00:00Z">
        <w:r w:rsidR="00AB6848">
          <w:t xml:space="preserve"> [HFC]</w:t>
        </w:r>
      </w:ins>
      <w:r>
        <w:t>.</w:t>
      </w:r>
    </w:p>
    <w:p w14:paraId="049D4A7D" w14:textId="77777777" w:rsidR="004F1B76" w:rsidRDefault="004F1B76" w:rsidP="004F1B76">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541" w:author="Stephen Michell" w:date="2018-01-20T22:05:00Z">
        <w:r w:rsidR="00644834">
          <w:fldChar w:fldCharType="begin"/>
        </w:r>
        <w:r w:rsidR="00644834">
          <w:instrText xml:space="preserve"> HYPERLINK  \l "_6.11_Pointer_type_1" </w:instrText>
        </w:r>
        <w:r w:rsidR="00644834">
          <w:fldChar w:fldCharType="separate"/>
        </w:r>
      </w:ins>
      <w:ins w:id="542" w:author="Stephen Michell" w:date="2018-01-21T08:01:00Z">
        <w:r w:rsidR="00AB6848">
          <w:rPr>
            <w:rStyle w:val="Hyperlink"/>
          </w:rPr>
          <w:t>6.</w:t>
        </w:r>
        <w:proofErr w:type="gramStart"/>
        <w:r w:rsidR="00AB6848">
          <w:rPr>
            <w:rStyle w:val="Hyperlink"/>
          </w:rPr>
          <w:t xml:space="preserve">11 </w:t>
        </w:r>
      </w:ins>
      <w:ins w:id="543" w:author="Stephen Michell" w:date="2018-01-20T22:05:00Z">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r w:rsidR="00644834">
          <w:fldChar w:fldCharType="end"/>
        </w:r>
      </w:ins>
      <w:ins w:id="544" w:author="Stephen Michell" w:date="2018-01-21T08:01:00Z">
        <w:r w:rsidR="00AB6848">
          <w:t xml:space="preserve"> [HFC]</w:t>
        </w:r>
      </w:ins>
      <w:ins w:id="545" w:author="Stephen Michell" w:date="2018-01-20T22:02:00Z">
        <w:r w:rsidR="002F568D">
          <w:t xml:space="preserve"> </w:t>
        </w:r>
      </w:ins>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w:t>
      </w:r>
      <w:proofErr w:type="spellStart"/>
      <w:r>
        <w:t>upcasting</w:t>
      </w:r>
      <w:proofErr w:type="spellEnd"/>
      <w:r>
        <w:t xml:space="preserve">, ensure functional consistency of the subclass-specific data to the changes affected via the </w:t>
      </w:r>
      <w:proofErr w:type="spellStart"/>
      <w:r>
        <w:t>upcasted</w:t>
      </w:r>
      <w:proofErr w:type="spellEnd"/>
      <w:r>
        <w:t xml:space="preserve"> reference. </w:t>
      </w:r>
    </w:p>
    <w:p w14:paraId="55632F97" w14:textId="7077F3BE" w:rsidR="00934FCD" w:rsidRDefault="004F1B76" w:rsidP="000D69D3">
      <w:pPr>
        <w:pStyle w:val="ListParagraph"/>
        <w:numPr>
          <w:ilvl w:val="0"/>
          <w:numId w:val="3"/>
        </w:numPr>
      </w:pPr>
      <w:r>
        <w:t xml:space="preserve">Try to avoid </w:t>
      </w:r>
      <w:proofErr w:type="spellStart"/>
      <w:r>
        <w:t>downcasts</w:t>
      </w:r>
      <w:proofErr w:type="spellEnd"/>
      <w:r>
        <w:t xml:space="preserve">.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546" w:name="_Toc440397670"/>
      <w:r w:rsidRPr="00A1638E">
        <w:t>Do not allow unchecked casts.</w:t>
      </w:r>
      <w:bookmarkEnd w:id="546"/>
    </w:p>
    <w:p w14:paraId="5C8374FE" w14:textId="77777777" w:rsidR="00CA162F" w:rsidRDefault="00CA162F" w:rsidP="00EE72B0">
      <w:pPr>
        <w:pStyle w:val="Heading2"/>
      </w:pPr>
      <w:bookmarkStart w:id="547" w:name="_Toc440397671"/>
    </w:p>
    <w:p w14:paraId="0F614AE3" w14:textId="69A6B926" w:rsidR="00EE72B0" w:rsidRPr="002B5D43" w:rsidRDefault="00EE72B0" w:rsidP="00EE72B0">
      <w:pPr>
        <w:pStyle w:val="Heading2"/>
      </w:pPr>
      <w:bookmarkStart w:id="548" w:name="_Toc490994642"/>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w:instrText>
      </w:r>
      <w:proofErr w:type="spellStart"/>
      <w:r w:rsidR="00523ECB">
        <w:instrText>intrinsics</w:instrText>
      </w:r>
      <w:proofErr w:type="spellEnd"/>
      <w:r w:rsidR="00523ECB">
        <w:instrText xml:space="preserve"> [LRM]" </w:instrText>
      </w:r>
      <w:r w:rsidR="00523ECB">
        <w:fldChar w:fldCharType="end"/>
      </w:r>
      <w:r w:rsidR="00523ECB" w:rsidRPr="002170CB">
        <w:t xml:space="preserve"> </w:t>
      </w:r>
      <w:r w:rsidRPr="002170CB">
        <w:t>[</w:t>
      </w:r>
      <w:proofErr w:type="spellStart"/>
      <w:r w:rsidRPr="002170CB">
        <w:t>LRM</w:t>
      </w:r>
      <w:proofErr w:type="spellEnd"/>
      <w:r w:rsidR="003E6398">
        <w:fldChar w:fldCharType="begin"/>
      </w:r>
      <w:r w:rsidR="00E32982">
        <w:instrText xml:space="preserve"> XE "</w:instrText>
      </w:r>
      <w:r w:rsidR="00E32982" w:rsidRPr="008855DA">
        <w:instrText>LRM</w:instrText>
      </w:r>
      <w:r w:rsidR="00026CB8">
        <w:instrText xml:space="preserve"> – Extra </w:instrText>
      </w:r>
      <w:proofErr w:type="spellStart"/>
      <w:r w:rsidR="00874A25">
        <w:instrText>i</w:instrText>
      </w:r>
      <w:r w:rsidR="00026CB8">
        <w:instrText>ntrinsics</w:instrText>
      </w:r>
      <w:proofErr w:type="spellEnd"/>
      <w:r w:rsidR="00E32982">
        <w:instrText xml:space="preserve">" </w:instrText>
      </w:r>
      <w:r w:rsidR="003E6398">
        <w:fldChar w:fldCharType="end"/>
      </w:r>
      <w:r w:rsidRPr="002170CB">
        <w:t>]</w:t>
      </w:r>
      <w:bookmarkEnd w:id="522"/>
      <w:bookmarkEnd w:id="523"/>
      <w:bookmarkEnd w:id="547"/>
      <w:bookmarkEnd w:id="548"/>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lastRenderedPageBreak/>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549" w:name="_Ref313957288"/>
      <w:bookmarkStart w:id="550" w:name="_Toc358896423"/>
      <w:bookmarkStart w:id="551" w:name="_Toc440397672"/>
      <w:bookmarkStart w:id="552" w:name="_Toc490994643"/>
      <w:r w:rsidRPr="00B05D88">
        <w:t>6.</w:t>
      </w:r>
      <w:r w:rsidR="00026CB8">
        <w:t>4</w:t>
      </w:r>
      <w:r w:rsidR="005E09D8">
        <w:t>6</w:t>
      </w:r>
      <w:bookmarkEnd w:id="524"/>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w:t>
      </w:r>
      <w:proofErr w:type="spellStart"/>
      <w:r w:rsidRPr="00B05D88">
        <w:t>TRJ</w:t>
      </w:r>
      <w:proofErr w:type="spellEnd"/>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549"/>
      <w:bookmarkEnd w:id="550"/>
      <w:bookmarkEnd w:id="551"/>
      <w:bookmarkEnd w:id="552"/>
      <w:r w:rsidR="00DC7E5B" w:rsidRPr="00DC7E5B">
        <w:t xml:space="preserve"> </w:t>
      </w:r>
    </w:p>
    <w:p w14:paraId="75F30546" w14:textId="6A720EA9" w:rsidR="00A32382" w:rsidRPr="00B05D88" w:rsidRDefault="00A32382" w:rsidP="00A32382">
      <w:pPr>
        <w:pStyle w:val="Heading3"/>
      </w:pPr>
      <w:bookmarkStart w:id="553" w:name="_Toc192558127"/>
      <w:r>
        <w:t>6.</w:t>
      </w:r>
      <w:r w:rsidR="00026CB8">
        <w:t>4</w:t>
      </w:r>
      <w:r w:rsidR="005E09D8">
        <w:t>6</w:t>
      </w:r>
      <w:r w:rsidRPr="00B05D88">
        <w:t>.1</w:t>
      </w:r>
      <w:r w:rsidR="00074057">
        <w:t xml:space="preserve"> </w:t>
      </w:r>
      <w:r w:rsidRPr="00B05D88">
        <w:t>Description of application vulnerability</w:t>
      </w:r>
      <w:bookmarkEnd w:id="553"/>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554" w:name="_Toc192558128"/>
      <w:r>
        <w:t>6.</w:t>
      </w:r>
      <w:r w:rsidR="00026CB8">
        <w:t>4</w:t>
      </w:r>
      <w:r w:rsidR="005E09D8">
        <w:t>6</w:t>
      </w:r>
      <w:r w:rsidRPr="00B05D88">
        <w:t>.2</w:t>
      </w:r>
      <w:r w:rsidR="00074057">
        <w:t xml:space="preserve"> </w:t>
      </w:r>
      <w:r w:rsidRPr="00B05D88">
        <w:t>Cross reference</w:t>
      </w:r>
      <w:bookmarkEnd w:id="554"/>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555" w:name="_Toc192558130"/>
      <w:r>
        <w:lastRenderedPageBreak/>
        <w:t>6.</w:t>
      </w:r>
      <w:r w:rsidR="00026CB8">
        <w:t>4</w:t>
      </w:r>
      <w:r w:rsidR="005E09D8">
        <w:t>6</w:t>
      </w:r>
      <w:r w:rsidRPr="00B05D88">
        <w:t>.3</w:t>
      </w:r>
      <w:r w:rsidR="00074057">
        <w:t xml:space="preserve"> </w:t>
      </w:r>
      <w:r w:rsidRPr="00B05D88">
        <w:t>Mechanism of failure</w:t>
      </w:r>
      <w:bookmarkEnd w:id="555"/>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556" w:name="_Toc192558131"/>
      <w:r>
        <w:t>6.</w:t>
      </w:r>
      <w:r w:rsidR="00026CB8">
        <w:t>4</w:t>
      </w:r>
      <w:r w:rsidR="005E09D8">
        <w:t>6</w:t>
      </w:r>
      <w:r w:rsidRPr="00B05D88">
        <w:t>.4</w:t>
      </w:r>
      <w:bookmarkEnd w:id="556"/>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557" w:name="_Toc192558132"/>
      <w:r>
        <w:t>6.</w:t>
      </w:r>
      <w:r w:rsidR="00026CB8">
        <w:t>4</w:t>
      </w:r>
      <w:r w:rsidR="005E09D8">
        <w:t>6</w:t>
      </w:r>
      <w:r>
        <w:t>.5</w:t>
      </w:r>
      <w:r w:rsidR="00074057">
        <w:t xml:space="preserve"> </w:t>
      </w:r>
      <w:r w:rsidR="00A32382" w:rsidRPr="00B05D88">
        <w:t>Avoiding the vulnerability or mitigating its effects</w:t>
      </w:r>
      <w:bookmarkEnd w:id="557"/>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558" w:name="_Toc192558133"/>
      <w:r>
        <w:t>6.</w:t>
      </w:r>
      <w:r w:rsidR="00026CB8">
        <w:t>4</w:t>
      </w:r>
      <w:r w:rsidR="005E09D8">
        <w:t>6</w:t>
      </w:r>
      <w:r>
        <w:t>.6</w:t>
      </w:r>
      <w:r w:rsidR="00074057">
        <w:t xml:space="preserve"> </w:t>
      </w:r>
      <w:bookmarkEnd w:id="558"/>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559" w:name="_Ref313948677"/>
      <w:bookmarkStart w:id="560" w:name="_Toc358896424"/>
      <w:bookmarkStart w:id="561" w:name="_Toc440397673"/>
      <w:bookmarkStart w:id="562"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w:t>
      </w:r>
      <w:proofErr w:type="spellStart"/>
      <w:r w:rsidR="007938A4">
        <w:t>DJS</w:t>
      </w:r>
      <w:proofErr w:type="spellEnd"/>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559"/>
      <w:bookmarkEnd w:id="560"/>
      <w:bookmarkEnd w:id="561"/>
      <w:bookmarkEnd w:id="562"/>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lastRenderedPageBreak/>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81EDDD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6.34 Subprogram signature mismatch </w:t>
      </w:r>
      <w:r w:rsidR="00902691" w:rsidRPr="00B72322">
        <w:rPr>
          <w:i/>
          <w:color w:val="0070C0"/>
          <w:u w:val="single"/>
        </w:rPr>
        <w:fldChar w:fldCharType="begin"/>
      </w:r>
      <w:r w:rsidR="00902691" w:rsidRPr="00B72322">
        <w:rPr>
          <w:i/>
          <w:color w:val="0070C0"/>
          <w:u w:val="single"/>
        </w:rPr>
        <w:instrText xml:space="preserve"> XE "Language vulnerabilities: Subprogram signature mismatch [OTR]"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OTR</w:t>
      </w:r>
      <w:proofErr w:type="spellEnd"/>
      <w:r w:rsidR="00902691" w:rsidRPr="00B72322">
        <w:rPr>
          <w:i/>
          <w:color w:val="0070C0"/>
          <w:u w:val="single"/>
        </w:rPr>
        <w:fldChar w:fldCharType="begin"/>
      </w:r>
      <w:r w:rsidR="00902691" w:rsidRPr="00B72322">
        <w:rPr>
          <w:i/>
          <w:color w:val="0070C0"/>
          <w:u w:val="single"/>
        </w:rPr>
        <w:instrText xml:space="preserve"> XE "OTR – Subprogram signature mismatch"</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6.32 Passing parameters and return values </w:t>
      </w:r>
      <w:r w:rsidR="00902691" w:rsidRPr="00B72322">
        <w:rPr>
          <w:i/>
          <w:color w:val="0070C0"/>
          <w:u w:val="single"/>
        </w:rPr>
        <w:fldChar w:fldCharType="begin"/>
      </w:r>
      <w:r w:rsidR="00902691" w:rsidRPr="00B72322">
        <w:rPr>
          <w:i/>
          <w:color w:val="0070C0"/>
          <w:u w:val="single"/>
        </w:rPr>
        <w:instrText xml:space="preserve"> XE "Language vulnerabilities: Passing parameters and return values [CSJ]"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CSJ</w:t>
      </w:r>
      <w:proofErr w:type="spellEnd"/>
      <w:r w:rsidR="00902691" w:rsidRPr="00B72322">
        <w:rPr>
          <w:i/>
          <w:color w:val="0070C0"/>
          <w:u w:val="single"/>
        </w:rPr>
        <w:fldChar w:fldCharType="begin"/>
      </w:r>
      <w:r w:rsidR="00902691" w:rsidRPr="00B72322">
        <w:rPr>
          <w:i/>
          <w:color w:val="0070C0"/>
          <w:u w:val="single"/>
        </w:rPr>
        <w:instrText xml:space="preserve"> XE "CSJ – Passing parameters and return values" </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3266A187"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02691" w:rsidRPr="00B72322">
        <w:rPr>
          <w:i/>
          <w:color w:val="0070C0"/>
          <w:u w:val="single"/>
        </w:rPr>
        <w:t xml:space="preserve">6.8 Buffer boundary violation (buffer overflow) </w:t>
      </w:r>
      <w:r w:rsidR="00902691" w:rsidRPr="00B72322">
        <w:rPr>
          <w:i/>
          <w:color w:val="0070C0"/>
          <w:u w:val="single"/>
        </w:rPr>
        <w:fldChar w:fldCharType="begin"/>
      </w:r>
      <w:r w:rsidR="00902691" w:rsidRPr="00B72322">
        <w:rPr>
          <w:i/>
          <w:color w:val="0070C0"/>
          <w:u w:val="single"/>
        </w:rPr>
        <w:instrText xml:space="preserve"> XE "Language vulnerabilities: Buffer boundary violation (buffer overflow) [HCB]"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HCB</w:t>
      </w:r>
      <w:proofErr w:type="spellEnd"/>
      <w:r w:rsidR="00902691" w:rsidRPr="00B72322">
        <w:rPr>
          <w:i/>
          <w:color w:val="0070C0"/>
          <w:u w:val="single"/>
        </w:rPr>
        <w:fldChar w:fldCharType="begin"/>
      </w:r>
      <w:r w:rsidR="00902691" w:rsidRPr="00B72322">
        <w:rPr>
          <w:i/>
          <w:color w:val="0070C0"/>
          <w:u w:val="single"/>
        </w:rPr>
        <w:instrText xml:space="preserve"> XE "HCB – Buffer boundary violation (buffer overflow)" </w:instrText>
      </w:r>
      <w:r w:rsidR="00902691" w:rsidRPr="00B72322">
        <w:rPr>
          <w:i/>
          <w:color w:val="0070C0"/>
          <w:u w:val="single"/>
        </w:rPr>
        <w:fldChar w:fldCharType="end"/>
      </w:r>
      <w:r w:rsidR="00902691" w:rsidRPr="00B72322">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r w:rsidRPr="00BD4F96">
        <w:rPr>
          <w:rFonts w:ascii="Courier New" w:hAnsi="Courier New" w:cs="Courier New"/>
          <w:sz w:val="20"/>
          <w:szCs w:val="20"/>
        </w:rPr>
        <w:t>struct</w:t>
      </w:r>
      <w:proofErr w:type="spell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563" w:name="_Toc192558085"/>
      <w:bookmarkStart w:id="564" w:name="_Ref313957040"/>
      <w:bookmarkStart w:id="565" w:name="_Toc358896425"/>
      <w:bookmarkStart w:id="566" w:name="_Toc440397674"/>
      <w:bookmarkStart w:id="567" w:name="_Toc490994645"/>
      <w:r>
        <w:lastRenderedPageBreak/>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proofErr w:type="spellStart"/>
      <w:r>
        <w:t>NYY</w:t>
      </w:r>
      <w:proofErr w:type="spellEnd"/>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563"/>
      <w:bookmarkEnd w:id="564"/>
      <w:bookmarkEnd w:id="565"/>
      <w:bookmarkEnd w:id="566"/>
      <w:bookmarkEnd w:id="567"/>
      <w:r w:rsidR="00DC7E5B" w:rsidRPr="00DC7E5B">
        <w:t xml:space="preserve"> </w:t>
      </w:r>
    </w:p>
    <w:p w14:paraId="49B7742E" w14:textId="573CC45E" w:rsidR="00A32382" w:rsidRDefault="00A32382" w:rsidP="00A32382">
      <w:pPr>
        <w:pStyle w:val="Heading3"/>
      </w:pPr>
      <w:bookmarkStart w:id="568" w:name="_Toc192558087"/>
      <w:r>
        <w:t>6.</w:t>
      </w:r>
      <w:r w:rsidR="00026CB8">
        <w:t>4</w:t>
      </w:r>
      <w:r w:rsidR="008D0B03">
        <w:t>8</w:t>
      </w:r>
      <w:r>
        <w:t>.1</w:t>
      </w:r>
      <w:r w:rsidR="00074057">
        <w:t xml:space="preserve"> </w:t>
      </w:r>
      <w:r w:rsidR="000C3CDC">
        <w:t>Description of</w:t>
      </w:r>
      <w:r>
        <w:t xml:space="preserve"> application vulnerability</w:t>
      </w:r>
      <w:bookmarkEnd w:id="568"/>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569" w:name="_Toc192558088"/>
      <w:r>
        <w:t>6.</w:t>
      </w:r>
      <w:r w:rsidR="00026CB8">
        <w:t>4</w:t>
      </w:r>
      <w:r w:rsidR="008D0B03">
        <w:t>8</w:t>
      </w:r>
      <w:r>
        <w:t>.</w:t>
      </w:r>
      <w:r w:rsidR="000C3CDC">
        <w:t>2</w:t>
      </w:r>
      <w:r w:rsidR="00074057">
        <w:t xml:space="preserve"> </w:t>
      </w:r>
      <w:r>
        <w:t>Cross reference</w:t>
      </w:r>
      <w:bookmarkEnd w:id="569"/>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570" w:name="_Toc192558090"/>
      <w:r>
        <w:t>6.</w:t>
      </w:r>
      <w:r w:rsidR="00026CB8">
        <w:t>4</w:t>
      </w:r>
      <w:r w:rsidR="008D0B03">
        <w:t>8</w:t>
      </w:r>
      <w:r>
        <w:t>.3</w:t>
      </w:r>
      <w:r w:rsidR="00074057">
        <w:t xml:space="preserve"> </w:t>
      </w:r>
      <w:r w:rsidR="000C3CDC">
        <w:t>Mechanism of</w:t>
      </w:r>
      <w:r>
        <w:t xml:space="preserve"> failure</w:t>
      </w:r>
      <w:bookmarkEnd w:id="570"/>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571" w:name="_Toc192558091"/>
      <w:r w:rsidRPr="002D2FA3">
        <w:t>6.</w:t>
      </w:r>
      <w:r w:rsidR="00026CB8">
        <w:t>4</w:t>
      </w:r>
      <w:r w:rsidR="008D0B03">
        <w:t>8</w:t>
      </w:r>
      <w:r w:rsidRPr="002D2FA3">
        <w:t>.</w:t>
      </w:r>
      <w:bookmarkEnd w:id="571"/>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572" w:name="_Toc192558092"/>
      <w:r>
        <w:t>6.</w:t>
      </w:r>
      <w:r w:rsidR="00026CB8">
        <w:t>4</w:t>
      </w:r>
      <w:r w:rsidR="008D0B03">
        <w:t>8</w:t>
      </w:r>
      <w:r>
        <w:t>.5</w:t>
      </w:r>
      <w:r w:rsidR="00074057">
        <w:t xml:space="preserve"> </w:t>
      </w:r>
      <w:r w:rsidR="000C3CDC">
        <w:t>Avoiding the</w:t>
      </w:r>
      <w:r>
        <w:t xml:space="preserve"> vulnerability or mitigating its effects</w:t>
      </w:r>
      <w:bookmarkEnd w:id="572"/>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lastRenderedPageBreak/>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573" w:name="_Toc192558093"/>
      <w:r>
        <w:t>6.</w:t>
      </w:r>
      <w:r w:rsidR="00026CB8">
        <w:t>4</w:t>
      </w:r>
      <w:r w:rsidR="008D0B03">
        <w:t>8</w:t>
      </w:r>
      <w:r>
        <w:t>.6</w:t>
      </w:r>
      <w:r w:rsidR="00074057">
        <w:t xml:space="preserve"> </w:t>
      </w:r>
      <w:bookmarkEnd w:id="573"/>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574" w:name="_Ref313957032"/>
      <w:bookmarkStart w:id="575" w:name="_Toc358896426"/>
      <w:bookmarkStart w:id="576" w:name="_Toc440397675"/>
      <w:bookmarkStart w:id="577" w:name="_Toc490994646"/>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proofErr w:type="spellStart"/>
      <w:r w:rsidRPr="00FF60BD">
        <w:t>NSQ</w:t>
      </w:r>
      <w:proofErr w:type="spellEnd"/>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574"/>
      <w:bookmarkEnd w:id="575"/>
      <w:bookmarkEnd w:id="576"/>
      <w:bookmarkEnd w:id="577"/>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lastRenderedPageBreak/>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578" w:name="_Ref313956837"/>
      <w:bookmarkStart w:id="579" w:name="_Toc358896427"/>
      <w:bookmarkStart w:id="580" w:name="_Toc440397676"/>
      <w:bookmarkStart w:id="581" w:name="_Toc490994647"/>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proofErr w:type="spellStart"/>
      <w:r w:rsidR="00FF60BD" w:rsidRPr="00FF60BD">
        <w:t>HJW</w:t>
      </w:r>
      <w:proofErr w:type="spellEnd"/>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578"/>
      <w:bookmarkEnd w:id="579"/>
      <w:bookmarkEnd w:id="580"/>
      <w:bookmarkEnd w:id="581"/>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582" w:name="_Ref313957019"/>
      <w:bookmarkStart w:id="583" w:name="_Toc358896428"/>
      <w:bookmarkStart w:id="584" w:name="_Toc440397677"/>
      <w:bookmarkStart w:id="585" w:name="_Toc490994648"/>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proofErr w:type="spellStart"/>
      <w:r w:rsidR="00497780" w:rsidRPr="00A5713F">
        <w:t>NMP</w:t>
      </w:r>
      <w:proofErr w:type="spellEnd"/>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582"/>
      <w:bookmarkEnd w:id="583"/>
      <w:bookmarkEnd w:id="584"/>
      <w:bookmarkEnd w:id="585"/>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lastRenderedPageBreak/>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lastRenderedPageBreak/>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586" w:name="_Ref313956978"/>
      <w:bookmarkStart w:id="587" w:name="_Toc358896429"/>
      <w:bookmarkStart w:id="588" w:name="_Toc440397678"/>
      <w:bookmarkStart w:id="589" w:name="_Toc490994649"/>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proofErr w:type="spellStart"/>
      <w:r w:rsidR="00024700">
        <w:t>MXB</w:t>
      </w:r>
      <w:proofErr w:type="spellEnd"/>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586"/>
      <w:bookmarkEnd w:id="587"/>
      <w:bookmarkEnd w:id="588"/>
      <w:bookmarkEnd w:id="589"/>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590" w:name="_Ref313957192"/>
      <w:bookmarkStart w:id="591" w:name="_Toc358896430"/>
      <w:bookmarkStart w:id="592" w:name="_Toc440397679"/>
      <w:bookmarkStart w:id="593" w:name="_Toc490994650"/>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590"/>
      <w:bookmarkEnd w:id="591"/>
      <w:bookmarkEnd w:id="592"/>
      <w:bookmarkEnd w:id="593"/>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594" w:name="_Ref313945804"/>
      <w:bookmarkStart w:id="595"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596" w:name="_Toc440397680"/>
      <w:bookmarkStart w:id="597"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proofErr w:type="spellStart"/>
      <w:r w:rsidR="002B4E6A">
        <w:t>BRS</w:t>
      </w:r>
      <w:proofErr w:type="spellEnd"/>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594"/>
      <w:bookmarkEnd w:id="595"/>
      <w:bookmarkEnd w:id="596"/>
      <w:bookmarkEnd w:id="597"/>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lastRenderedPageBreak/>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598" w:name="_Ref313906240"/>
      <w:bookmarkStart w:id="599" w:name="_Toc358896432"/>
      <w:bookmarkStart w:id="600" w:name="_Toc440397681"/>
      <w:bookmarkStart w:id="601" w:name="_Toc490994652"/>
      <w:r w:rsidRPr="00687041">
        <w:lastRenderedPageBreak/>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w:instrText>
      </w:r>
      <w:proofErr w:type="spellStart"/>
      <w:r w:rsidR="00B46C13">
        <w:instrText>behaviour</w:instrText>
      </w:r>
      <w:proofErr w:type="spellEnd"/>
      <w:r w:rsidR="00B46C13">
        <w:instrText xml:space="preserve"> [BFQ]" </w:instrText>
      </w:r>
      <w:r w:rsidR="00B46C13">
        <w:fldChar w:fldCharType="end"/>
      </w:r>
      <w:r w:rsidR="00B46C13" w:rsidRPr="00687041">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w:instrText>
      </w:r>
      <w:proofErr w:type="spellStart"/>
      <w:r w:rsidR="00C008F3">
        <w:instrText>b</w:instrText>
      </w:r>
      <w:r w:rsidR="00026CB8">
        <w:instrText>ehaviour</w:instrText>
      </w:r>
      <w:proofErr w:type="spellEnd"/>
      <w:r w:rsidR="00365AE5">
        <w:instrText xml:space="preserve">" </w:instrText>
      </w:r>
      <w:r w:rsidR="003E6398">
        <w:fldChar w:fldCharType="end"/>
      </w:r>
      <w:r w:rsidRPr="00687041">
        <w:t>]</w:t>
      </w:r>
      <w:bookmarkEnd w:id="598"/>
      <w:bookmarkEnd w:id="599"/>
      <w:bookmarkEnd w:id="600"/>
      <w:bookmarkEnd w:id="601"/>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092E6EB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 xml:space="preserve">6.56 Undefined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w:instrText>
      </w:r>
      <w:proofErr w:type="spellStart"/>
      <w:r w:rsidR="00902691" w:rsidRPr="00B72322">
        <w:rPr>
          <w:i/>
          <w:color w:val="0070C0"/>
          <w:u w:val="single"/>
        </w:rPr>
        <w:instrText>vulnerabilities:Undefined</w:instrText>
      </w:r>
      <w:proofErr w:type="spellEnd"/>
      <w:r w:rsidR="00902691" w:rsidRPr="00B72322">
        <w:rPr>
          <w:i/>
          <w:color w:val="0070C0"/>
          <w:u w:val="single"/>
        </w:rPr>
        <w:instrText xml:space="preserve">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[EWF]"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EWF</w:t>
      </w:r>
      <w:proofErr w:type="spellEnd"/>
      <w:r w:rsidR="00902691" w:rsidRPr="00B72322">
        <w:rPr>
          <w:i/>
          <w:color w:val="0070C0"/>
          <w:u w:val="single"/>
        </w:rPr>
        <w:fldChar w:fldCharType="begin"/>
      </w:r>
      <w:r w:rsidR="00902691" w:rsidRPr="00B72322">
        <w:rPr>
          <w:i/>
          <w:color w:val="0070C0"/>
          <w:u w:val="single"/>
        </w:rPr>
        <w:instrText xml:space="preserve"> XE "EWF – Undefined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 xml:space="preserve">6.57 Implementation-defined </w:t>
      </w:r>
      <w:proofErr w:type="spellStart"/>
      <w:r w:rsidR="00902691" w:rsidRPr="00B72322">
        <w:rPr>
          <w:i/>
          <w:color w:val="0070C0"/>
          <w:u w:val="single"/>
        </w:rPr>
        <w:t>b</w:t>
      </w:r>
      <w:r w:rsidR="00902691" w:rsidRPr="00B72322" w:rsidDel="0011658E">
        <w:rPr>
          <w:i/>
          <w:color w:val="0070C0"/>
          <w:u w:val="single"/>
        </w:rPr>
        <w:t>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w:instrText>
      </w:r>
      <w:proofErr w:type="spellStart"/>
      <w:r w:rsidR="00902691" w:rsidRPr="00B72322">
        <w:rPr>
          <w:i/>
          <w:color w:val="0070C0"/>
          <w:u w:val="single"/>
        </w:rPr>
        <w:instrText>vulnerabilities:Implementation-defined</w:instrText>
      </w:r>
      <w:proofErr w:type="spellEnd"/>
      <w:r w:rsidR="00902691" w:rsidRPr="00B72322">
        <w:rPr>
          <w:i/>
          <w:color w:val="0070C0"/>
          <w:u w:val="single"/>
        </w:rPr>
        <w:instrText xml:space="preserve">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[FAB]"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FAB</w:t>
      </w:r>
      <w:proofErr w:type="spellEnd"/>
      <w:r w:rsidR="00902691" w:rsidRPr="00B72322">
        <w:rPr>
          <w:i/>
          <w:color w:val="0070C0"/>
          <w:u w:val="single"/>
        </w:rPr>
        <w:fldChar w:fldCharType="begin"/>
      </w:r>
      <w:r w:rsidR="00902691" w:rsidRPr="00B72322">
        <w:rPr>
          <w:i/>
          <w:color w:val="0070C0"/>
          <w:u w:val="single"/>
        </w:rPr>
        <w:instrText xml:space="preserve"> XE "FAB – Implementation-defined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lastRenderedPageBreak/>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602" w:name="_Ref313948728"/>
      <w:bookmarkStart w:id="603" w:name="_Toc358896433"/>
      <w:bookmarkStart w:id="604" w:name="_Toc440397682"/>
      <w:bookmarkStart w:id="605" w:name="_Toc490994653"/>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proofErr w:type="spellStart"/>
      <w:r w:rsidR="00D001F7">
        <w:instrText>v</w:instrText>
      </w:r>
      <w:r w:rsidR="00D001F7" w:rsidRPr="00017608">
        <w:instrText>ulnerabilities:Undefined</w:instrText>
      </w:r>
      <w:proofErr w:type="spellEnd"/>
      <w:r w:rsidR="00D001F7" w:rsidRPr="00017608">
        <w:instrText xml:space="preserve"> </w:instrText>
      </w:r>
      <w:proofErr w:type="spellStart"/>
      <w:r w:rsidR="00D001F7">
        <w:instrText>b</w:instrText>
      </w:r>
      <w:r w:rsidR="00D001F7" w:rsidRPr="00017608">
        <w:instrText>ehaviour</w:instrText>
      </w:r>
      <w:proofErr w:type="spellEnd"/>
      <w:r w:rsidR="00D001F7" w:rsidRPr="00017608">
        <w:instrText xml:space="preserve"> [EWF]</w:instrText>
      </w:r>
      <w:r w:rsidR="00D001F7">
        <w:instrText xml:space="preserve">" </w:instrText>
      </w:r>
      <w:r w:rsidR="00D001F7">
        <w:fldChar w:fldCharType="end"/>
      </w:r>
      <w:r w:rsidR="00D001F7" w:rsidRPr="00D16A15">
        <w:t xml:space="preserve"> </w:t>
      </w:r>
      <w:r w:rsidR="002B4E6A" w:rsidRPr="00D16A15">
        <w:t>[</w:t>
      </w:r>
      <w:proofErr w:type="spellStart"/>
      <w:r w:rsidR="002B4E6A" w:rsidRPr="00D16A15">
        <w:t>EWF</w:t>
      </w:r>
      <w:proofErr w:type="spellEnd"/>
      <w:r w:rsidR="003E6398">
        <w:fldChar w:fldCharType="begin"/>
      </w:r>
      <w:r w:rsidR="00365AE5">
        <w:instrText xml:space="preserve"> XE "</w:instrText>
      </w:r>
      <w:r w:rsidR="00365AE5" w:rsidRPr="008855DA">
        <w:instrText>EWF</w:instrText>
      </w:r>
      <w:r w:rsidR="00026CB8">
        <w:instrText xml:space="preserve"> – Undefined </w:instrText>
      </w:r>
      <w:proofErr w:type="spellStart"/>
      <w:r w:rsidR="00C008F3">
        <w:instrText>b</w:instrText>
      </w:r>
      <w:r w:rsidR="00026CB8">
        <w:instrText>ehaviour</w:instrText>
      </w:r>
      <w:proofErr w:type="spellEnd"/>
      <w:r w:rsidR="00365AE5">
        <w:instrText xml:space="preserve">" </w:instrText>
      </w:r>
      <w:r w:rsidR="003E6398">
        <w:fldChar w:fldCharType="end"/>
      </w:r>
      <w:bookmarkEnd w:id="602"/>
      <w:bookmarkEnd w:id="603"/>
      <w:bookmarkEnd w:id="604"/>
      <w:r w:rsidR="00D001F7">
        <w:t>]</w:t>
      </w:r>
      <w:bookmarkEnd w:id="605"/>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lastRenderedPageBreak/>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03A68DA"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02691" w:rsidRPr="00B72322">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02691" w:rsidRPr="00B72322">
        <w:rPr>
          <w:i/>
          <w:color w:val="0070C0"/>
          <w:u w:val="single"/>
        </w:rPr>
        <w:t xml:space="preserve">6.57 Implementation-defined </w:t>
      </w:r>
      <w:proofErr w:type="spellStart"/>
      <w:r w:rsidR="00902691" w:rsidRPr="00B72322">
        <w:rPr>
          <w:i/>
          <w:color w:val="0070C0"/>
          <w:u w:val="single"/>
        </w:rPr>
        <w:t>b</w:t>
      </w:r>
      <w:r w:rsidR="00902691" w:rsidRPr="00B72322" w:rsidDel="0011658E">
        <w:rPr>
          <w:i/>
          <w:color w:val="0070C0"/>
          <w:u w:val="single"/>
        </w:rPr>
        <w:t>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w:instrText>
      </w:r>
      <w:proofErr w:type="spellStart"/>
      <w:r w:rsidR="00902691" w:rsidRPr="00B72322">
        <w:rPr>
          <w:i/>
          <w:color w:val="0070C0"/>
          <w:u w:val="single"/>
        </w:rPr>
        <w:instrText>vulnerabilities:Implementation-defined</w:instrText>
      </w:r>
      <w:proofErr w:type="spellEnd"/>
      <w:r w:rsidR="00902691" w:rsidRPr="00B72322">
        <w:rPr>
          <w:i/>
          <w:color w:val="0070C0"/>
          <w:u w:val="single"/>
        </w:rPr>
        <w:instrText xml:space="preserve">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[FAB]"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FAB</w:t>
      </w:r>
      <w:proofErr w:type="spellEnd"/>
      <w:r w:rsidR="00902691" w:rsidRPr="00B72322">
        <w:rPr>
          <w:i/>
          <w:color w:val="0070C0"/>
          <w:u w:val="single"/>
        </w:rPr>
        <w:fldChar w:fldCharType="begin"/>
      </w:r>
      <w:r w:rsidR="00902691" w:rsidRPr="00B72322">
        <w:rPr>
          <w:i/>
          <w:color w:val="0070C0"/>
          <w:u w:val="single"/>
        </w:rPr>
        <w:instrText xml:space="preserve"> XE "FAB – Implementation-defined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lastRenderedPageBreak/>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proofErr w:type="gramStart"/>
      <w:r w:rsidRPr="00B12C6A" w:rsidDel="0011658E">
        <w:t>behaviour</w:t>
      </w:r>
      <w:proofErr w:type="spellEnd"/>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6B6F0BF8" w:rsidR="002B4E6A" w:rsidRPr="007E54FA" w:rsidRDefault="003C59B1" w:rsidP="002B4E6A">
      <w:pPr>
        <w:pStyle w:val="Heading2"/>
      </w:pPr>
      <w:bookmarkStart w:id="606" w:name="_Ref313948823"/>
      <w:bookmarkStart w:id="607" w:name="_Toc358896434"/>
      <w:bookmarkStart w:id="608" w:name="_Toc440397683"/>
      <w:bookmarkStart w:id="609" w:name="_Toc490994654"/>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D001F7">
        <w:fldChar w:fldCharType="begin"/>
      </w:r>
      <w:r w:rsidR="00D001F7">
        <w:instrText xml:space="preserve"> XE "</w:instrText>
      </w:r>
      <w:r w:rsidR="00D001F7" w:rsidRPr="0064054B">
        <w:instrText xml:space="preserve">Language </w:instrText>
      </w:r>
      <w:proofErr w:type="spellStart"/>
      <w:r w:rsidR="00D001F7">
        <w:instrText>v</w:instrText>
      </w:r>
      <w:r w:rsidR="00D001F7" w:rsidRPr="0064054B">
        <w:instrText>ulnerabilities:Implementation-defined</w:instrText>
      </w:r>
      <w:proofErr w:type="spellEnd"/>
      <w:r w:rsidR="00D001F7" w:rsidRPr="0064054B">
        <w:instrText xml:space="preserve"> </w:instrText>
      </w:r>
      <w:proofErr w:type="spellStart"/>
      <w:r w:rsidR="00D001F7">
        <w:instrText>b</w:instrText>
      </w:r>
      <w:r w:rsidR="00D001F7" w:rsidRPr="0064054B">
        <w:instrText>ehaviour</w:instrText>
      </w:r>
      <w:proofErr w:type="spellEnd"/>
      <w:r w:rsidR="00D001F7" w:rsidRPr="0064054B">
        <w:instrText xml:space="preserve"> [FAB]</w:instrText>
      </w:r>
      <w:r w:rsidR="00D001F7">
        <w:instrText xml:space="preserve">" </w:instrText>
      </w:r>
      <w:r w:rsidR="00D001F7">
        <w:fldChar w:fldCharType="end"/>
      </w:r>
      <w:r w:rsidR="00D001F7" w:rsidRPr="007E54FA">
        <w:t xml:space="preserve"> </w:t>
      </w:r>
      <w:r w:rsidR="002B4E6A" w:rsidRPr="007E54FA">
        <w:t>[</w:t>
      </w:r>
      <w:proofErr w:type="spellStart"/>
      <w:r w:rsidR="002B4E6A" w:rsidRPr="007E54FA">
        <w:t>FAB</w:t>
      </w:r>
      <w:proofErr w:type="spellEnd"/>
      <w:r w:rsidR="003E6398">
        <w:fldChar w:fldCharType="begin"/>
      </w:r>
      <w:r w:rsidR="00365AE5">
        <w:instrText xml:space="preserve"> XE "</w:instrText>
      </w:r>
      <w:r w:rsidR="00365AE5" w:rsidRPr="008855DA">
        <w:instrText>FAB</w:instrText>
      </w:r>
      <w:r w:rsidR="00026CB8">
        <w:instrText xml:space="preserve"> – Implementation-defined </w:instrText>
      </w:r>
      <w:proofErr w:type="spellStart"/>
      <w:r w:rsidR="00C008F3">
        <w:instrText>b</w:instrText>
      </w:r>
      <w:r w:rsidR="00026CB8">
        <w:instrText>ehaviour</w:instrText>
      </w:r>
      <w:proofErr w:type="spellEnd"/>
      <w:r w:rsidR="00365AE5">
        <w:instrText xml:space="preserve">" </w:instrText>
      </w:r>
      <w:r w:rsidR="003E6398">
        <w:fldChar w:fldCharType="end"/>
      </w:r>
      <w:r w:rsidR="002B4E6A" w:rsidRPr="007E54FA">
        <w:t>]</w:t>
      </w:r>
      <w:bookmarkEnd w:id="606"/>
      <w:bookmarkEnd w:id="607"/>
      <w:bookmarkEnd w:id="608"/>
      <w:bookmarkEnd w:id="609"/>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6C96C0F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02691" w:rsidRPr="00B72322">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7E5FDA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02691" w:rsidRPr="00B72322">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02691" w:rsidRPr="00B72322">
        <w:rPr>
          <w:i/>
          <w:color w:val="0070C0"/>
          <w:u w:val="single"/>
        </w:rPr>
        <w:t xml:space="preserve">6.56 Undefined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w:instrText>
      </w:r>
      <w:proofErr w:type="spellStart"/>
      <w:r w:rsidR="00902691" w:rsidRPr="00B72322">
        <w:rPr>
          <w:i/>
          <w:color w:val="0070C0"/>
          <w:u w:val="single"/>
        </w:rPr>
        <w:instrText>vulnerabilities:Undefined</w:instrText>
      </w:r>
      <w:proofErr w:type="spellEnd"/>
      <w:r w:rsidR="00902691" w:rsidRPr="00B72322">
        <w:rPr>
          <w:i/>
          <w:color w:val="0070C0"/>
          <w:u w:val="single"/>
        </w:rPr>
        <w:instrText xml:space="preserve">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[EWF]" </w:instrText>
      </w:r>
      <w:r w:rsidR="00902691" w:rsidRPr="00B72322">
        <w:rPr>
          <w:i/>
          <w:color w:val="0070C0"/>
          <w:u w:val="single"/>
        </w:rPr>
        <w:fldChar w:fldCharType="end"/>
      </w:r>
      <w:r w:rsidR="00902691" w:rsidRPr="00B72322">
        <w:rPr>
          <w:i/>
          <w:color w:val="0070C0"/>
          <w:u w:val="single"/>
        </w:rPr>
        <w:t xml:space="preserve"> [</w:t>
      </w:r>
      <w:proofErr w:type="spellStart"/>
      <w:r w:rsidR="00902691" w:rsidRPr="00B72322">
        <w:rPr>
          <w:i/>
          <w:color w:val="0070C0"/>
          <w:u w:val="single"/>
        </w:rPr>
        <w:t>EWF</w:t>
      </w:r>
      <w:proofErr w:type="spellEnd"/>
      <w:r w:rsidR="00902691" w:rsidRPr="00B72322">
        <w:rPr>
          <w:i/>
          <w:color w:val="0070C0"/>
          <w:u w:val="single"/>
        </w:rPr>
        <w:fldChar w:fldCharType="begin"/>
      </w:r>
      <w:r w:rsidR="00902691" w:rsidRPr="00B72322">
        <w:rPr>
          <w:i/>
          <w:color w:val="0070C0"/>
          <w:u w:val="single"/>
        </w:rPr>
        <w:instrText xml:space="preserve"> XE "EWF – Undefined </w:instrText>
      </w:r>
      <w:proofErr w:type="spellStart"/>
      <w:r w:rsidR="00902691" w:rsidRPr="00B72322">
        <w:rPr>
          <w:i/>
          <w:color w:val="0070C0"/>
          <w:u w:val="single"/>
        </w:rPr>
        <w:instrText>behaviour</w:instrText>
      </w:r>
      <w:proofErr w:type="spellEnd"/>
      <w:r w:rsidR="00902691" w:rsidRPr="00B72322">
        <w:rPr>
          <w:i/>
          <w:color w:val="0070C0"/>
          <w:u w:val="single"/>
        </w:rPr>
        <w:instrText xml:space="preserve">" </w:instrText>
      </w:r>
      <w:r w:rsidR="00902691" w:rsidRPr="00B72322">
        <w:rPr>
          <w:i/>
          <w:color w:val="0070C0"/>
          <w:u w:val="single"/>
        </w:rPr>
        <w:fldChar w:fldCharType="end"/>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lastRenderedPageBreak/>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lastRenderedPageBreak/>
        <w:t>When applying this guideline on a project</w:t>
      </w:r>
      <w:r w:rsidR="001F51CA">
        <w:t>, document</w:t>
      </w:r>
      <w:r w:rsidRPr="00B12C6A">
        <w:t xml:space="preserve"> the functionality provided by and for changing its implementation-defined </w:t>
      </w:r>
      <w:proofErr w:type="spellStart"/>
      <w:proofErr w:type="gramStart"/>
      <w:r w:rsidRPr="00B12C6A" w:rsidDel="0011658E">
        <w:t>behaviour</w:t>
      </w:r>
      <w:proofErr w:type="spellEnd"/>
      <w:r w:rsidRPr="00B12C6A">
        <w:t xml:space="preserve"> .</w:t>
      </w:r>
      <w:proofErr w:type="gramEnd"/>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610" w:name="_Ref313956968"/>
      <w:bookmarkStart w:id="611" w:name="_Toc358896435"/>
      <w:bookmarkStart w:id="612" w:name="_Toc440397684"/>
      <w:bookmarkStart w:id="613" w:name="_Toc490994655"/>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w:t>
      </w:r>
      <w:proofErr w:type="spellStart"/>
      <w:r w:rsidR="002B4E6A">
        <w:t>MEM</w:t>
      </w:r>
      <w:proofErr w:type="spellEnd"/>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610"/>
      <w:bookmarkEnd w:id="611"/>
      <w:bookmarkEnd w:id="612"/>
      <w:bookmarkEnd w:id="613"/>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 xml:space="preserve">However, if the schedule and resources permit, this would be prudent as future vulnerabilities may result from </w:t>
      </w:r>
      <w:r w:rsidRPr="00044A93">
        <w:lastRenderedPageBreak/>
        <w:t>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614" w:name="_Toc358896436"/>
      <w:bookmarkStart w:id="615" w:name="_Toc440397685"/>
      <w:bookmarkStart w:id="616" w:name="_Toc490994656"/>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proofErr w:type="spellStart"/>
      <w:r w:rsidR="00E9574B">
        <w:t>CGA</w:t>
      </w:r>
      <w:proofErr w:type="spellEnd"/>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614"/>
      <w:bookmarkEnd w:id="615"/>
      <w:bookmarkEnd w:id="616"/>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Heading3"/>
      </w:pPr>
      <w:r>
        <w:lastRenderedPageBreak/>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lastRenderedPageBreak/>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 xml:space="preserve">In </w:t>
      </w:r>
      <w:proofErr w:type="gramStart"/>
      <w:r>
        <w:rPr>
          <w:lang w:val="en-CA"/>
        </w:rPr>
        <w:t>essence</w:t>
      </w:r>
      <w:proofErr w:type="gramEnd"/>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617" w:name="_Toc358896437"/>
      <w:bookmarkStart w:id="618" w:name="_Ref411808169"/>
      <w:bookmarkStart w:id="619" w:name="_Ref411809401"/>
      <w:bookmarkStart w:id="620" w:name="_Toc440397686"/>
      <w:bookmarkStart w:id="621" w:name="_Toc490994657"/>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[CGT]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617"/>
      <w:bookmarkEnd w:id="618"/>
      <w:bookmarkEnd w:id="619"/>
      <w:bookmarkEnd w:id="620"/>
      <w:bookmarkEnd w:id="621"/>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lastRenderedPageBreak/>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lastRenderedPageBreak/>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622" w:name="_Toc358896438"/>
      <w:bookmarkStart w:id="623" w:name="_Ref358977270"/>
      <w:bookmarkStart w:id="624" w:name="_Toc440397687"/>
      <w:bookmarkStart w:id="625"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622"/>
      <w:bookmarkEnd w:id="623"/>
      <w:bookmarkEnd w:id="624"/>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proofErr w:type="spellStart"/>
      <w:r w:rsidR="00D001F7">
        <w:t>CGX</w:t>
      </w:r>
      <w:proofErr w:type="spellEnd"/>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625"/>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626"/>
      <w:r w:rsidRPr="00646220">
        <w:rPr>
          <w:lang w:val="en-CA"/>
        </w:rPr>
        <w:t xml:space="preserve">data corruption </w:t>
      </w:r>
      <w:commentRangeEnd w:id="626"/>
      <w:r w:rsidR="00B5064B">
        <w:rPr>
          <w:rStyle w:val="CommentReference"/>
        </w:rPr>
        <w:commentReference w:id="626"/>
      </w:r>
    </w:p>
    <w:p w14:paraId="6D6EBDD3" w14:textId="5A758BFB"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627" w:name="_Toc358896439"/>
      <w:bookmarkStart w:id="628" w:name="_Ref411808187"/>
      <w:bookmarkStart w:id="629" w:name="_Ref411808224"/>
      <w:bookmarkStart w:id="630" w:name="_Ref411809438"/>
      <w:bookmarkStart w:id="631" w:name="_Toc440397688"/>
      <w:bookmarkStart w:id="632"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627"/>
      <w:bookmarkEnd w:id="628"/>
      <w:bookmarkEnd w:id="629"/>
      <w:bookmarkEnd w:id="630"/>
      <w:bookmarkEnd w:id="631"/>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632"/>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lastRenderedPageBreak/>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633" w:name="_Toc358896440"/>
      <w:bookmarkStart w:id="634" w:name="_Toc440397689"/>
      <w:bookmarkStart w:id="635"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633"/>
      <w:bookmarkEnd w:id="634"/>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[CGM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635"/>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lastRenderedPageBreak/>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56F04BFC"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02691" w:rsidRPr="00B72322">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proofErr w:type="spellStart"/>
      <w:r w:rsidRPr="001426B4">
        <w:rPr>
          <w:i/>
          <w:lang w:val="en-CA"/>
        </w:rPr>
        <w:instrText>livelock</w:instrText>
      </w:r>
      <w:proofErr w:type="spellEnd"/>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lastRenderedPageBreak/>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79E34552" w:rsidR="003D57B2" w:rsidRPr="00A7194A" w:rsidRDefault="00AE1EED" w:rsidP="003D57B2">
      <w:pPr>
        <w:pStyle w:val="Heading2"/>
        <w:rPr>
          <w:rFonts w:eastAsia="MS PGothic"/>
          <w:lang w:eastAsia="ja-JP"/>
        </w:rPr>
      </w:pPr>
      <w:bookmarkStart w:id="636" w:name="_Toc358896443"/>
      <w:bookmarkStart w:id="637" w:name="_Toc440397690"/>
      <w:bookmarkStart w:id="638" w:name="_Toc490994661"/>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proofErr w:type="spellStart"/>
      <w:r w:rsidR="0029662B">
        <w:rPr>
          <w:rFonts w:eastAsia="MS PGothic"/>
          <w:lang w:eastAsia="ja-JP"/>
        </w:rPr>
        <w:t>SHL</w:t>
      </w:r>
      <w:proofErr w:type="spellEnd"/>
      <w:r w:rsidR="0029662B">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636"/>
      <w:bookmarkEnd w:id="637"/>
      <w:bookmarkEnd w:id="638"/>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639"/>
      <w:r>
        <w:rPr>
          <w:rFonts w:eastAsia="MS PGothic"/>
          <w:lang w:eastAsia="ja-JP"/>
        </w:rPr>
        <w:t>errors</w:t>
      </w:r>
      <w:commentRangeEnd w:id="639"/>
      <w:r w:rsidR="008D6014">
        <w:rPr>
          <w:rStyle w:val="CommentReference"/>
        </w:rPr>
        <w:commentReference w:id="639"/>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w:t>
      </w:r>
      <w:r>
        <w:rPr>
          <w:rFonts w:eastAsia="MS PGothic"/>
          <w:lang w:eastAsia="ja-JP"/>
        </w:rPr>
        <w:lastRenderedPageBreak/>
        <w:t>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640" w:name="_Toc358896444"/>
      <w:bookmarkStart w:id="641" w:name="_Toc440397691"/>
      <w:bookmarkStart w:id="642" w:name="_Toc490994662"/>
      <w:r>
        <w:lastRenderedPageBreak/>
        <w:t>7.</w:t>
      </w:r>
      <w:r w:rsidR="00074057">
        <w:t xml:space="preserve"> </w:t>
      </w:r>
      <w:r>
        <w:t xml:space="preserve">Application </w:t>
      </w:r>
      <w:r w:rsidR="00C008F3">
        <w:t>v</w:t>
      </w:r>
      <w:r>
        <w:t>ulnerabilities</w:t>
      </w:r>
      <w:bookmarkEnd w:id="640"/>
      <w:bookmarkEnd w:id="641"/>
      <w:bookmarkEnd w:id="642"/>
      <w:r w:rsidR="00A95B20" w:rsidRPr="00A95B20">
        <w:t xml:space="preserve"> </w:t>
      </w:r>
    </w:p>
    <w:p w14:paraId="31A377F4" w14:textId="77777777" w:rsidR="001610CB" w:rsidRDefault="004F754F">
      <w:pPr>
        <w:pStyle w:val="Heading2"/>
      </w:pPr>
      <w:bookmarkStart w:id="643" w:name="_Toc358896445"/>
      <w:bookmarkStart w:id="644" w:name="_Toc440397692"/>
      <w:bookmarkStart w:id="645" w:name="_Toc490994663"/>
      <w:r>
        <w:t>7.1</w:t>
      </w:r>
      <w:r w:rsidR="00074057">
        <w:t xml:space="preserve"> </w:t>
      </w:r>
      <w:r w:rsidR="00A95B20">
        <w:t>General</w:t>
      </w:r>
      <w:bookmarkEnd w:id="643"/>
      <w:bookmarkEnd w:id="644"/>
      <w:bookmarkEnd w:id="645"/>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646" w:name="_Ref313945823"/>
      <w:bookmarkStart w:id="647" w:name="_Toc358896447"/>
      <w:bookmarkStart w:id="648" w:name="_Toc440397694"/>
    </w:p>
    <w:p w14:paraId="35247E53" w14:textId="3508DA18" w:rsidR="002E655C" w:rsidRPr="008038DD" w:rsidRDefault="002E655C" w:rsidP="002E655C">
      <w:pPr>
        <w:pStyle w:val="Heading2"/>
      </w:pPr>
      <w:bookmarkStart w:id="649"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w:t>
      </w:r>
      <w:proofErr w:type="spellStart"/>
      <w:r w:rsidRPr="008038DD">
        <w:t>CBF</w:t>
      </w:r>
      <w:proofErr w:type="spellEnd"/>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649"/>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proofErr w:type="spellStart"/>
      <w:r w:rsidRPr="00035778">
        <w:rPr>
          <w:i/>
        </w:rPr>
        <w:instrText>NTFS</w:instrText>
      </w:r>
      <w:r w:rsidRPr="009C4259">
        <w:rPr>
          <w:i/>
        </w:rPr>
        <w:instrText>:</w:instrText>
      </w:r>
      <w:r w:rsidRPr="009C4259">
        <w:instrText>New</w:instrText>
      </w:r>
      <w:proofErr w:type="spellEnd"/>
      <w:r w:rsidRPr="009C4259">
        <w:instrText xml:space="preserve">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650" w:name="_Toc490994665"/>
      <w:bookmarkEnd w:id="646"/>
      <w:bookmarkEnd w:id="647"/>
      <w:bookmarkEnd w:id="648"/>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proofErr w:type="spellStart"/>
      <w:r>
        <w:rPr>
          <w:lang w:eastAsia="ja-JP"/>
        </w:rPr>
        <w:t>DLB</w:t>
      </w:r>
      <w:proofErr w:type="spellEnd"/>
      <w:r w:rsidRPr="00A7194A">
        <w:rPr>
          <w:lang w:eastAsia="ja-JP"/>
        </w:rPr>
        <w:t>]</w:t>
      </w:r>
      <w:bookmarkEnd w:id="650"/>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Heading2"/>
      </w:pPr>
      <w:bookmarkStart w:id="651"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w:t>
      </w:r>
      <w:proofErr w:type="spellStart"/>
      <w:r w:rsidRPr="00767358">
        <w:t>XYS</w:t>
      </w:r>
      <w:proofErr w:type="spellEnd"/>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651"/>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652"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proofErr w:type="spellStart"/>
      <w:r>
        <w:rPr>
          <w:rFonts w:eastAsia="MS PGothic"/>
          <w:lang w:eastAsia="ja-JP"/>
        </w:rPr>
        <w:t>DHU</w:t>
      </w:r>
      <w:proofErr w:type="spellEnd"/>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652"/>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lastRenderedPageBreak/>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653"/>
      <w:r w:rsidR="00481500">
        <w:rPr>
          <w:rStyle w:val="FootnoteReference"/>
          <w:rFonts w:eastAsia="MS PGothic"/>
          <w:lang w:eastAsia="ja-JP"/>
        </w:rPr>
        <w:footnoteReference w:id="13"/>
      </w:r>
      <w:commentRangeEnd w:id="653"/>
      <w:r w:rsidR="000D46B5">
        <w:rPr>
          <w:rStyle w:val="CommentReference"/>
        </w:rPr>
        <w:commentReference w:id="653"/>
      </w:r>
      <w:r w:rsidRPr="002D21CE">
        <w:rPr>
          <w:rFonts w:eastAsia="MS PGothic"/>
          <w:lang w:eastAsia="ja-JP"/>
        </w:rPr>
        <w:t xml:space="preserve">. </w:t>
      </w:r>
      <w:bookmarkStart w:id="654" w:name="_Toc267483391"/>
      <w:bookmarkStart w:id="655" w:name="_Ref313948270"/>
      <w:bookmarkStart w:id="656" w:name="_Toc358896454"/>
      <w:bookmarkStart w:id="657" w:name="_Toc440397701"/>
    </w:p>
    <w:p w14:paraId="783FAF6E" w14:textId="5EFEE2F1" w:rsidR="006E0A25" w:rsidRDefault="006E0A25" w:rsidP="006E0A25">
      <w:pPr>
        <w:pStyle w:val="Heading2"/>
      </w:pPr>
      <w:bookmarkStart w:id="658"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w:t>
      </w:r>
      <w:proofErr w:type="spellStart"/>
      <w:r w:rsidR="00733E1D">
        <w:t>EFS</w:t>
      </w:r>
      <w:proofErr w:type="spellEnd"/>
      <w:r w:rsidR="00733E1D">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658"/>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lastRenderedPageBreak/>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659" w:name="_Toc490994669"/>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w:t>
      </w:r>
      <w:proofErr w:type="spellStart"/>
      <w:r w:rsidRPr="00A3733F">
        <w:t>XYT</w:t>
      </w:r>
      <w:proofErr w:type="spellEnd"/>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659"/>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lastRenderedPageBreak/>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 xml:space="preserve">There are several other possible attacks, such as </w:t>
      </w:r>
      <w:r w:rsidRPr="00A3733F">
        <w:lastRenderedPageBreak/>
        <w:t>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proofErr w:type="spellStart"/>
      <w:r w:rsidRPr="00A43472">
        <w:rPr>
          <w:i/>
        </w:rPr>
        <w:instrText>URI:</w:instrText>
      </w:r>
      <w:r w:rsidRPr="00A43472">
        <w:instrText>Uniform</w:instrText>
      </w:r>
      <w:proofErr w:type="spellEnd"/>
      <w:r w:rsidRPr="00A43472">
        <w:instrText xml:space="preserve">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proofErr w:type="spellStart"/>
      <w:r w:rsidRPr="00E24226">
        <w:instrText>URL:Uniform</w:instrText>
      </w:r>
      <w:proofErr w:type="spellEnd"/>
      <w:r w:rsidRPr="00E24226">
        <w:instrText xml:space="preserve">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lastRenderedPageBreak/>
        <w:t>Validat</w:t>
      </w:r>
      <w:r>
        <w:t>e all</w:t>
      </w:r>
      <w:r w:rsidRPr="00A3733F">
        <w:t xml:space="preserve"> parts of the </w:t>
      </w:r>
      <w:r w:rsidRPr="00970ECB">
        <w:rPr>
          <w:i/>
        </w:rPr>
        <w:t>HTTP</w:t>
      </w:r>
      <w:r w:rsidRPr="00970ECB">
        <w:rPr>
          <w:i/>
        </w:rPr>
        <w:fldChar w:fldCharType="begin"/>
      </w:r>
      <w:r>
        <w:instrText xml:space="preserve"> XE "</w:instrText>
      </w:r>
      <w:proofErr w:type="spellStart"/>
      <w:r w:rsidRPr="00970ECB">
        <w:rPr>
          <w:i/>
        </w:rPr>
        <w:instrText>HTTP:</w:instrText>
      </w:r>
      <w:r w:rsidRPr="00AE24A3">
        <w:instrText>Hypertext</w:instrText>
      </w:r>
      <w:proofErr w:type="spellEnd"/>
      <w:r w:rsidRPr="00AE24A3">
        <w:instrText xml:space="preserve">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660"/>
      <w:r w:rsidRPr="00A3733F">
        <w:t>Also, a field that is not currently reflected may be used by a future developer.</w:t>
      </w:r>
      <w:commentRangeEnd w:id="660"/>
      <w:r w:rsidR="00970ECB">
        <w:rPr>
          <w:rStyle w:val="CommentReference"/>
        </w:rPr>
        <w:commentReference w:id="660"/>
      </w:r>
    </w:p>
    <w:p w14:paraId="1F1DD395" w14:textId="2463C9A2" w:rsidR="00914758" w:rsidRPr="00A7194A" w:rsidRDefault="00914758" w:rsidP="00914758">
      <w:pPr>
        <w:pStyle w:val="Heading2"/>
        <w:rPr>
          <w:rFonts w:eastAsia="MS PGothic"/>
          <w:lang w:eastAsia="ja-JP"/>
        </w:rPr>
      </w:pPr>
      <w:bookmarkStart w:id="661"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proofErr w:type="spellStart"/>
      <w:r>
        <w:rPr>
          <w:rFonts w:eastAsia="MS PGothic"/>
          <w:lang w:eastAsia="ja-JP"/>
        </w:rPr>
        <w:t>PYQ</w:t>
      </w:r>
      <w:proofErr w:type="spellEnd"/>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661"/>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Heading2"/>
      </w:pPr>
      <w:bookmarkStart w:id="662" w:name="_Toc490994671"/>
      <w:r w:rsidRPr="00E520F2">
        <w:lastRenderedPageBreak/>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w:t>
      </w:r>
      <w:proofErr w:type="spellStart"/>
      <w:r>
        <w:t>RST</w:t>
      </w:r>
      <w:proofErr w:type="spellEnd"/>
      <w:r>
        <w:fldChar w:fldCharType="begin"/>
      </w:r>
      <w:r>
        <w:instrText xml:space="preserve"> XE "</w:instrText>
      </w:r>
      <w:r w:rsidRPr="008855DA">
        <w:instrText>RST</w:instrText>
      </w:r>
      <w:r>
        <w:instrText xml:space="preserve"> – Injection" </w:instrText>
      </w:r>
      <w:r>
        <w:fldChar w:fldCharType="end"/>
      </w:r>
      <w:r>
        <w:t>]</w:t>
      </w:r>
      <w:bookmarkEnd w:id="662"/>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lastRenderedPageBreak/>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lastRenderedPageBreak/>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spellStart"/>
      <w:r w:rsidRPr="004A53A4">
        <w:rPr>
          <w:i/>
        </w:rPr>
        <w:instrText>HTML:</w:instrText>
      </w:r>
      <w:r w:rsidRPr="004A53A4">
        <w:instrText>Hyper</w:instrText>
      </w:r>
      <w:proofErr w:type="spellEnd"/>
      <w:r w:rsidRPr="004A53A4">
        <w:instrText xml:space="preserve">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r w:rsidR="00902691">
        <w:rPr>
          <w:b/>
          <w:i/>
          <w:color w:val="0070C0"/>
          <w:u w:val="single"/>
        </w:rPr>
        <w:t>Error! Reference source not found.</w:t>
      </w:r>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proofErr w:type="spellStart"/>
      <w:r w:rsidRPr="00C07CA6">
        <w:rPr>
          <w:i/>
        </w:rPr>
        <w:instrText>MIME:</w:instrText>
      </w:r>
      <w:r w:rsidRPr="00C07CA6">
        <w:instrText>Multipurpose</w:instrText>
      </w:r>
      <w:proofErr w:type="spellEnd"/>
      <w:r w:rsidRPr="00C07CA6">
        <w:instrText xml:space="preserv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lastRenderedPageBreak/>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spellStart"/>
      <w:proofErr w:type="gramStart"/>
      <w:r w:rsidRPr="00447BD1">
        <w:t>eval</w:t>
      </w:r>
      <w:proofErr w:type="spellEnd"/>
      <w:r w:rsidRPr="00447BD1">
        <w:t>(</w:t>
      </w:r>
      <w:proofErr w:type="gramEnd"/>
      <w:r w:rsidRPr="00447BD1">
        <w:t>)</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663"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w:t>
      </w:r>
      <w:proofErr w:type="spellStart"/>
      <w:r w:rsidRPr="009250C2">
        <w:t>XZQ</w:t>
      </w:r>
      <w:proofErr w:type="spellEnd"/>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663"/>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Heading2"/>
      </w:pPr>
      <w:bookmarkStart w:id="664" w:name="_Toc490994673"/>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w:t>
      </w:r>
      <w:proofErr w:type="spellStart"/>
      <w:r>
        <w:t>EWR</w:t>
      </w:r>
      <w:proofErr w:type="spellEnd"/>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664"/>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lastRenderedPageBreak/>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spellStart"/>
      <w:proofErr w:type="gramStart"/>
      <w:r w:rsidRPr="00061BD0">
        <w:t>C:dirname</w:t>
      </w:r>
      <w:proofErr w:type="spellEnd"/>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proofErr w:type="spellStart"/>
      <w:r w:rsidRPr="00F40C9B">
        <w:instrText>UNC:Universal</w:instrText>
      </w:r>
      <w:proofErr w:type="spellEnd"/>
      <w:r w:rsidRPr="00F40C9B">
        <w:instrText xml:space="preserve"> Naming Convention</w:instrText>
      </w:r>
      <w:r>
        <w:instrText xml:space="preserve">" </w:instrText>
      </w:r>
      <w:r>
        <w:fldChar w:fldCharType="end"/>
      </w:r>
      <w:r>
        <w:fldChar w:fldCharType="begin"/>
      </w:r>
      <w:r>
        <w:instrText xml:space="preserve"> XE "</w:instrText>
      </w:r>
      <w:proofErr w:type="spellStart"/>
      <w:r>
        <w:instrText>UNC</w:instrText>
      </w:r>
      <w:r w:rsidRPr="000D0556">
        <w:instrText>:Uniform</w:instrText>
      </w:r>
      <w:proofErr w:type="spellEnd"/>
      <w:r w:rsidRPr="000D0556">
        <w:instrText xml:space="preserve"> Naming Convention</w:instrText>
      </w:r>
      <w:r>
        <w:instrText xml:space="preserve">" </w:instrText>
      </w:r>
      <w:r>
        <w:fldChar w:fldCharType="end"/>
      </w:r>
      <w:r w:rsidRPr="00AC54D3">
        <w:t xml:space="preserve"> </w:t>
      </w:r>
      <w:r>
        <w:lastRenderedPageBreak/>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proofErr w:type="spellStart"/>
      <w:r w:rsidRPr="000F549E">
        <w:instrText>symlink</w:instrText>
      </w:r>
      <w:proofErr w:type="spellEnd"/>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w:t>
      </w:r>
      <w:proofErr w:type="spellStart"/>
      <w:r w:rsidRPr="000C703B">
        <w:rPr>
          <w:rFonts w:ascii="Courier New" w:hAnsi="Courier New" w:cs="Courier New"/>
        </w:rPr>
        <w:t>lnk</w:t>
      </w:r>
      <w:proofErr w:type="spellEnd"/>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proofErr w:type="gramStart"/>
      <w:r w:rsidRPr="00D24A12">
        <w:t>sensi.tiveFile</w:t>
      </w:r>
      <w:proofErr w:type="spellEnd"/>
      <w:proofErr w:type="gram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lastRenderedPageBreak/>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EED426C" w:rsidR="00560340" w:rsidRPr="009921DB" w:rsidRDefault="00560340" w:rsidP="00560340">
      <w:pPr>
        <w:pStyle w:val="Heading2"/>
      </w:pPr>
      <w:bookmarkStart w:id="665" w:name="_Toc490994674"/>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w:t>
      </w:r>
      <w:proofErr w:type="spellStart"/>
      <w:r>
        <w:t>HTS</w:t>
      </w:r>
      <w:proofErr w:type="spellEnd"/>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665"/>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spellStart"/>
      <w:r w:rsidRPr="000175C2">
        <w:instrText>Microsoft:Windows</w:instrText>
      </w:r>
      <w:proofErr w:type="spellEnd"/>
      <w:r w:rsidRPr="000175C2">
        <w:instrText xml:space="preserve"> XP</w:instrText>
      </w:r>
      <w:r>
        <w:instrText xml:space="preserve">" </w:instrText>
      </w:r>
      <w:r>
        <w:fldChar w:fldCharType="end"/>
      </w:r>
      <w:r>
        <w:t xml:space="preserve"> prohibits “</w:t>
      </w:r>
      <w:proofErr w:type="gramStart"/>
      <w:r>
        <w:t>/?:</w:t>
      </w:r>
      <w:proofErr w:type="gramEnd"/>
      <w:r>
        <w:t>&amp;\*”&lt;&gt;|#%”;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proofErr w:type="spellStart"/>
      <w:r w:rsidRPr="00537BC6">
        <w:instrText>Apple:OS</w:instrText>
      </w:r>
      <w:proofErr w:type="spellEnd"/>
      <w:r w:rsidRPr="00537BC6">
        <w:instrText xml:space="preserve">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32F4FCEC" w:rsidR="00560340" w:rsidRPr="0051446E" w:rsidRDefault="00560340" w:rsidP="00560340">
      <w:pPr>
        <w:pStyle w:val="Heading2"/>
      </w:pPr>
      <w:bookmarkStart w:id="666" w:name="_Toc490994675"/>
      <w:bookmarkStart w:id="667" w:name="_Ref313957130"/>
      <w:bookmarkStart w:id="668" w:name="_Toc358896456"/>
      <w:bookmarkStart w:id="669" w:name="_Toc440397703"/>
      <w:bookmarkEnd w:id="654"/>
      <w:bookmarkEnd w:id="655"/>
      <w:bookmarkEnd w:id="656"/>
      <w:bookmarkEnd w:id="657"/>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w:t>
      </w:r>
      <w:proofErr w:type="spellStart"/>
      <w:r w:rsidRPr="0051446E">
        <w:t>XZP</w:t>
      </w:r>
      <w:proofErr w:type="spellEnd"/>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666"/>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proofErr w:type="spellStart"/>
      <w:r w:rsidRPr="00C22043">
        <w:rPr>
          <w:i/>
        </w:rPr>
        <w:instrText>DoS:</w:instrText>
      </w:r>
      <w:r w:rsidRPr="00C22043">
        <w:instrText>Denial</w:instrText>
      </w:r>
      <w:proofErr w:type="spell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proofErr w:type="spellStart"/>
      <w:r w:rsidRPr="008855DA">
        <w:instrText>macof</w:instrText>
      </w:r>
      <w:proofErr w:type="spellEnd"/>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670"/>
      <w:r w:rsidRPr="0051446E">
        <w:t>Implement throttling mechanisms into the system architecture.</w:t>
      </w:r>
      <w:r w:rsidR="00CF033F">
        <w:t xml:space="preserve"> </w:t>
      </w:r>
    </w:p>
    <w:p w14:paraId="4AEA8955" w14:textId="69907249" w:rsidR="00CC2564" w:rsidRDefault="00560340" w:rsidP="00E82574">
      <w:pPr>
        <w:spacing w:after="0"/>
        <w:ind w:left="1530"/>
        <w:pPrChange w:id="671"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A strong authentication and access control model will help prevent such attacks from 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672" w:author="Stephen Michell" w:date="2018-01-21T08:04:00Z">
        <w:r w:rsidDel="001E26B7">
          <w:delText>C</w:delText>
        </w:r>
        <w:r w:rsidR="00560340" w:rsidRPr="0051446E" w:rsidDel="001E26B7">
          <w:delText>onsider t</w:delText>
        </w:r>
      </w:del>
      <w:ins w:id="673" w:author="Stephen Michell" w:date="2018-01-21T08:04:00Z">
        <w:r w:rsidR="001E26B7">
          <w:t>T</w:t>
        </w:r>
      </w:ins>
      <w:r w:rsidR="00560340" w:rsidRPr="0051446E">
        <w:t>rack</w:t>
      </w:r>
      <w:del w:id="674"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670"/>
      <w:proofErr w:type="gramEnd"/>
      <w:r w:rsidR="001451AC">
        <w:rPr>
          <w:rStyle w:val="CommentReference"/>
        </w:rPr>
        <w:commentReference w:id="670"/>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61A24640" w:rsidR="00DA14D6" w:rsidRPr="004F5466" w:rsidRDefault="00DA14D6" w:rsidP="00DA14D6">
      <w:pPr>
        <w:pStyle w:val="Heading2"/>
      </w:pPr>
      <w:bookmarkStart w:id="675" w:name="_Toc490994676"/>
      <w:bookmarkStart w:id="676" w:name="_Toc192558234"/>
      <w:bookmarkStart w:id="677" w:name="_Ref313957498"/>
      <w:bookmarkStart w:id="678" w:name="_Toc358896458"/>
      <w:bookmarkStart w:id="679" w:name="_Toc440397705"/>
      <w:bookmarkEnd w:id="667"/>
      <w:bookmarkEnd w:id="668"/>
      <w:bookmarkEnd w:id="669"/>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w:t>
      </w:r>
      <w:proofErr w:type="spellStart"/>
      <w:r w:rsidRPr="004F5466">
        <w:t>XZO</w:t>
      </w:r>
      <w:proofErr w:type="spellEnd"/>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675"/>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w:t>
      </w:r>
      <w:r w:rsidRPr="004F5466">
        <w:lastRenderedPageBreak/>
        <w:t>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proofErr w:type="spellStart"/>
      <w:r w:rsidRPr="008855DA">
        <w:instrText>Diffie</w:instrText>
      </w:r>
      <w:proofErr w:type="spellEnd"/>
      <w:r w:rsidRPr="008855DA">
        <w:instrText>-Hellman-style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t>Canonicalize</w:t>
      </w:r>
      <w:proofErr w:type="spellEnd"/>
      <w:r w:rsidRPr="004F5466">
        <w:t xml:space="preserv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281BB20D" w:rsidR="00560340" w:rsidRPr="00A7194A" w:rsidRDefault="00560340" w:rsidP="00560340">
      <w:pPr>
        <w:pStyle w:val="Heading2"/>
        <w:rPr>
          <w:rFonts w:eastAsia="MS PGothic"/>
          <w:lang w:eastAsia="ja-JP"/>
        </w:rPr>
      </w:pPr>
      <w:bookmarkStart w:id="680" w:name="_Toc490994677"/>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proofErr w:type="spellStart"/>
      <w:r w:rsidR="00F165E8">
        <w:rPr>
          <w:rFonts w:eastAsia="MS PGothic"/>
          <w:lang w:eastAsia="ja-JP"/>
        </w:rPr>
        <w:t>WPL</w:t>
      </w:r>
      <w:proofErr w:type="spellEnd"/>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680"/>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 xml:space="preserve">In a recent </w:t>
      </w:r>
      <w:proofErr w:type="gramStart"/>
      <w:r>
        <w:rPr>
          <w:rFonts w:eastAsia="MS PGothic"/>
          <w:lang w:eastAsia="ja-JP"/>
        </w:rPr>
        <w:t>incident</w:t>
      </w:r>
      <w:proofErr w:type="gramEnd"/>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77F72452" w:rsidR="00AF08E4" w:rsidRPr="00AC3767" w:rsidRDefault="00AF08E4" w:rsidP="00AF08E4">
      <w:pPr>
        <w:pStyle w:val="Heading2"/>
      </w:pPr>
      <w:bookmarkStart w:id="681" w:name="_Ref359290724"/>
      <w:bookmarkStart w:id="682" w:name="_Toc490994678"/>
      <w:bookmarkStart w:id="683" w:name="_7.16_Hard-coded_password"/>
      <w:bookmarkEnd w:id="683"/>
      <w:r>
        <w:t>7.1</w:t>
      </w:r>
      <w:r w:rsidR="00560340">
        <w:t>6</w:t>
      </w:r>
      <w:r>
        <w:t xml:space="preserve"> </w:t>
      </w:r>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w:t>
      </w:r>
      <w:proofErr w:type="spellStart"/>
      <w:r w:rsidRPr="00AC3767">
        <w:t>XYP</w:t>
      </w:r>
      <w:proofErr w:type="spellEnd"/>
      <w:r>
        <w:fldChar w:fldCharType="begin"/>
      </w:r>
      <w:r>
        <w:instrText xml:space="preserve"> XE "</w:instrText>
      </w:r>
      <w:r w:rsidRPr="008855DA">
        <w:instrText>XYP</w:instrText>
      </w:r>
      <w:r>
        <w:instrText xml:space="preserve"> – Hard-coded </w:instrText>
      </w:r>
      <w:r w:rsidR="00D3429E">
        <w:instrText>p</w:instrText>
      </w:r>
      <w:r>
        <w:instrText xml:space="preserve">assword" </w:instrText>
      </w:r>
      <w:r>
        <w:fldChar w:fldCharType="end"/>
      </w:r>
      <w:r w:rsidRPr="00AC3767">
        <w:t>]</w:t>
      </w:r>
      <w:bookmarkEnd w:id="681"/>
      <w:bookmarkEnd w:id="682"/>
      <w:r w:rsidR="00F165E8">
        <w:t xml:space="preserve"> </w:t>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676"/>
      <w:bookmarkEnd w:id="677"/>
      <w:bookmarkEnd w:id="678"/>
      <w:bookmarkEnd w:id="679"/>
      <w:r w:rsidR="00D14D1A">
        <w:t>.</w:t>
      </w:r>
    </w:p>
    <w:p w14:paraId="03CCFA30" w14:textId="704BB717" w:rsidR="00560340" w:rsidRPr="00241CD6" w:rsidRDefault="00560340" w:rsidP="00560340">
      <w:pPr>
        <w:pStyle w:val="Heading2"/>
      </w:pPr>
      <w:bookmarkStart w:id="684"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w:t>
      </w:r>
      <w:proofErr w:type="spellStart"/>
      <w:r w:rsidRPr="00241CD6">
        <w:t>XYM</w:t>
      </w:r>
      <w:proofErr w:type="spellEnd"/>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684"/>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lastRenderedPageBreak/>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Heading2"/>
      </w:pPr>
      <w:bookmarkStart w:id="685"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w:t>
      </w:r>
      <w:proofErr w:type="spellStart"/>
      <w:r w:rsidRPr="00B52585">
        <w:t>XZN</w:t>
      </w:r>
      <w:proofErr w:type="spellEnd"/>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685"/>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lastRenderedPageBreak/>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686"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proofErr w:type="spellStart"/>
      <w:r w:rsidR="00F165E8">
        <w:rPr>
          <w:lang w:eastAsia="ja-JP"/>
        </w:rPr>
        <w:t>BJE</w:t>
      </w:r>
      <w:proofErr w:type="spellEnd"/>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686"/>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lastRenderedPageBreak/>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5F016C0C" w:rsidR="00914758" w:rsidRPr="00F259EF" w:rsidRDefault="00914758" w:rsidP="00914758">
      <w:pPr>
        <w:pStyle w:val="Heading2"/>
      </w:pPr>
      <w:bookmarkStart w:id="687" w:name="_Toc490994682"/>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w:t>
      </w:r>
      <w:proofErr w:type="spellStart"/>
      <w:r w:rsidRPr="00F259EF">
        <w:t>XYN</w:t>
      </w:r>
      <w:proofErr w:type="spellEnd"/>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687"/>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Heading2"/>
      </w:pPr>
      <w:bookmarkStart w:id="688" w:name="_Toc490994683"/>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proofErr w:type="spellStart"/>
      <w:r>
        <w:t>XYO</w:t>
      </w:r>
      <w:proofErr w:type="spellEnd"/>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688"/>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proofErr w:type="gramStart"/>
      <w:r w:rsidR="008E36D0" w:rsidRPr="00B21E5A">
        <w:rPr>
          <w:rFonts w:ascii="Courier New" w:hAnsi="Courier New"/>
        </w:rPr>
        <w:t>chroot</w:t>
      </w:r>
      <w:proofErr w:type="spellEnd"/>
      <w:r w:rsidR="008E36D0" w:rsidRPr="00B21E5A">
        <w:rPr>
          <w:rFonts w:ascii="Courier New" w:hAnsi="Courier New"/>
        </w:rPr>
        <w:t>(</w:t>
      </w:r>
      <w:proofErr w:type="gramEnd"/>
      <w:r>
        <w:rPr>
          <w:rFonts w:ascii="Courier New" w:hAnsi="Courier New"/>
        </w:rPr>
        <w:t>).</w:t>
      </w:r>
    </w:p>
    <w:p w14:paraId="3CE55A4B" w14:textId="5AE0DD58" w:rsidR="00560340" w:rsidRPr="00FD15AA" w:rsidRDefault="00560340" w:rsidP="00560340">
      <w:pPr>
        <w:pStyle w:val="Heading2"/>
      </w:pPr>
      <w:bookmarkStart w:id="689"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w:t>
      </w:r>
      <w:proofErr w:type="spellStart"/>
      <w:r w:rsidRPr="00FD15AA">
        <w:t>XZS</w:t>
      </w:r>
      <w:proofErr w:type="spellEnd"/>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689"/>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lastRenderedPageBreak/>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Heading2"/>
      </w:pPr>
      <w:bookmarkStart w:id="690" w:name="_Toc490994685"/>
      <w:bookmarkStart w:id="691" w:name="_Toc192558252"/>
      <w:bookmarkStart w:id="692" w:name="_Ref313957476"/>
      <w:bookmarkStart w:id="693" w:name="_Toc358896465"/>
      <w:bookmarkStart w:id="694"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w:t>
      </w:r>
      <w:proofErr w:type="spellStart"/>
      <w:r w:rsidRPr="005008F7">
        <w:t>XZR</w:t>
      </w:r>
      <w:proofErr w:type="spellEnd"/>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690"/>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A8D2962" w:rsidR="00D3651F" w:rsidRPr="00A7194A" w:rsidRDefault="00D3651F" w:rsidP="00D3651F">
      <w:pPr>
        <w:pStyle w:val="Heading2"/>
        <w:rPr>
          <w:rFonts w:eastAsia="MS PGothic"/>
          <w:lang w:eastAsia="ja-JP"/>
        </w:rPr>
      </w:pPr>
      <w:bookmarkStart w:id="695" w:name="_Toc490994686"/>
      <w:bookmarkEnd w:id="691"/>
      <w:bookmarkEnd w:id="692"/>
      <w:bookmarkEnd w:id="693"/>
      <w:bookmarkEnd w:id="69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proofErr w:type="spellStart"/>
      <w:r w:rsidR="00005E2F">
        <w:rPr>
          <w:rFonts w:eastAsia="MS PGothic"/>
          <w:lang w:eastAsia="ja-JP"/>
        </w:rPr>
        <w:t>MVX</w:t>
      </w:r>
      <w:proofErr w:type="spellEnd"/>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695"/>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696"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[CGY</w:t>
      </w:r>
      <w:bookmarkEnd w:id="696"/>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lastRenderedPageBreak/>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lastRenderedPageBreak/>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Heading2"/>
      </w:pPr>
      <w:bookmarkStart w:id="697" w:name="_Toc490994688"/>
      <w:bookmarkStart w:id="698" w:name="_Toc455431796"/>
      <w:bookmarkStart w:id="699" w:name="_Ref353452214"/>
      <w:bookmarkStart w:id="700" w:name="_Toc358896470"/>
      <w:bookmarkStart w:id="701"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w:t>
      </w:r>
      <w:proofErr w:type="spellStart"/>
      <w:r w:rsidRPr="00167186">
        <w:t>XZX</w:t>
      </w:r>
      <w:proofErr w:type="spellEnd"/>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697"/>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698"/>
    <w:p w14:paraId="051542A4" w14:textId="77777777" w:rsidR="001E67EC" w:rsidRDefault="001E67EC" w:rsidP="00C460CD">
      <w:pPr>
        <w:pStyle w:val="Heading2"/>
      </w:pPr>
    </w:p>
    <w:p w14:paraId="777CFC9F" w14:textId="6F721CDB" w:rsidR="00D3651F" w:rsidRDefault="00D3651F" w:rsidP="00D3651F">
      <w:pPr>
        <w:pStyle w:val="Heading2"/>
      </w:pPr>
      <w:bookmarkStart w:id="702" w:name="_Toc490994689"/>
      <w:r>
        <w:t xml:space="preserve">7.27 Sensitive </w:t>
      </w:r>
      <w:r w:rsidR="00C96AB2">
        <w:t>i</w:t>
      </w:r>
      <w:r>
        <w:t xml:space="preserve">nformation </w:t>
      </w:r>
      <w:ins w:id="703" w:author="Stephen Michell" w:date="2018-01-21T07:48:00Z">
        <w:r w:rsidR="009064A5">
          <w:t xml:space="preserve">not </w:t>
        </w:r>
      </w:ins>
      <w:del w:id="704"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705" w:author="Stephen Michell" w:date="2018-01-21T07:48:00Z">
        <w:r w:rsidR="009064A5">
          <w:instrText xml:space="preserve">not </w:instrText>
        </w:r>
      </w:ins>
      <w:del w:id="706"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w:t>
      </w:r>
      <w:proofErr w:type="spellStart"/>
      <w:r w:rsidR="000B4F3B">
        <w:t>XZK</w:t>
      </w:r>
      <w:proofErr w:type="spellEnd"/>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707" w:author="Stephen Michell" w:date="2018-01-21T07:48:00Z">
        <w:r w:rsidR="009064A5">
          <w:instrText xml:space="preserve">not </w:instrText>
        </w:r>
      </w:ins>
      <w:del w:id="708" w:author="Stephen Michell" w:date="2018-01-21T07:48:00Z">
        <w:r w:rsidR="00C96AB2" w:rsidDel="009064A5">
          <w:delInstrText>un</w:delInstrText>
        </w:r>
      </w:del>
      <w:r w:rsidR="00C96AB2">
        <w:instrText>cleared before use</w:instrText>
      </w:r>
      <w:r>
        <w:instrText xml:space="preserve">" </w:instrText>
      </w:r>
      <w:r>
        <w:fldChar w:fldCharType="end"/>
      </w:r>
      <w:r w:rsidR="000B4F3B">
        <w:t>]</w:t>
      </w:r>
      <w:bookmarkEnd w:id="702"/>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709" w:name="_Toc490994690"/>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[CCM</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709"/>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0BBD1791" w:rsidR="00E6431C" w:rsidRDefault="00E6431C" w:rsidP="00E6431C">
      <w:r>
        <w:lastRenderedPageBreak/>
        <w:t xml:space="preserve">A common paradigm in managing applications is to monitor such resource usage by thread and take action to cease the calculation for </w:t>
      </w:r>
      <w:ins w:id="710" w:author="Stephen Michell" w:date="2018-01-20T12:21:00Z">
        <w:r w:rsidR="002414EA">
          <w:t>a</w:t>
        </w:r>
      </w:ins>
      <w:del w:id="711" w:author="Stephen Michell" w:date="2018-01-20T12:21:00Z">
        <w:r w:rsidDel="002414EA">
          <w:delText>that</w:delText>
        </w:r>
      </w:del>
      <w:r>
        <w:t xml:space="preserve"> thread</w:t>
      </w:r>
      <w:ins w:id="712" w:author="Stephen Michell" w:date="2018-01-20T12:21:00Z">
        <w:r w:rsidR="002414EA">
          <w:t xml:space="preserve"> that is consuming excessive time</w:t>
        </w:r>
      </w:ins>
      <w:r>
        <w:t xml:space="preserve">, </w:t>
      </w:r>
      <w:ins w:id="713" w:author="Stephen Michell" w:date="2018-01-20T12:21:00Z">
        <w:r w:rsidR="002414EA">
          <w:t xml:space="preserve">using techniques </w:t>
        </w:r>
      </w:ins>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6BC7BC3B" w:rsidR="00E6431C" w:rsidRPr="00B922E4" w:rsidRDefault="00E6431C" w:rsidP="00E6431C">
      <w:del w:id="714" w:author="Stephen Michell" w:date="2018-01-21T21:45:00Z">
        <w:r w:rsidDel="0093714F">
          <w:delText>TBD</w:delText>
        </w:r>
      </w:del>
      <w:ins w:id="715" w:author="Stephen Michell" w:date="2018-01-21T21:45:00Z">
        <w:r w:rsidR="0093714F">
          <w:t>Burns, Alan and</w:t>
        </w:r>
        <w:r w:rsidR="0014580B">
          <w:t xml:space="preserve"> </w:t>
        </w:r>
        <w:proofErr w:type="spellStart"/>
        <w:r w:rsidR="0014580B">
          <w:t>Wellings</w:t>
        </w:r>
        <w:proofErr w:type="spellEnd"/>
        <w:r w:rsidR="0014580B">
          <w:t>, Andy. Real-Time Systems and Programming Languages</w:t>
        </w:r>
      </w:ins>
      <w:ins w:id="716" w:author="Stephen Michell" w:date="2018-01-21T21:46:00Z">
        <w:r w:rsidR="00204550">
          <w:t>: Ada, Real-time Java and C/Real-Time POSIX (4</w:t>
        </w:r>
        <w:r w:rsidR="00204550" w:rsidRPr="00204550">
          <w:rPr>
            <w:vertAlign w:val="superscript"/>
            <w:rPrChange w:id="717" w:author="Stephen Michell" w:date="2018-01-21T21:46:00Z">
              <w:rPr/>
            </w:rPrChange>
          </w:rPr>
          <w:t>th</w:t>
        </w:r>
        <w:r w:rsidR="00204550">
          <w:t xml:space="preserve"> Edition</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E62101" w:rsidRDefault="00E6431C" w:rsidP="00E6431C">
      <w:pPr>
        <w:pStyle w:val="ListParagraph"/>
        <w:numPr>
          <w:ilvl w:val="0"/>
          <w:numId w:val="195"/>
        </w:numPr>
        <w:spacing w:after="0" w:line="240" w:lineRule="auto"/>
        <w:rPr>
          <w:lang w:val="en-CA"/>
        </w:rPr>
      </w:pPr>
      <w:commentRangeStart w:id="718"/>
      <w:del w:id="719" w:author="Stephen Michell" w:date="2018-01-20T12:25:00Z">
        <w:r w:rsidRPr="00B72322" w:rsidDel="00F07543">
          <w:rPr>
            <w:color w:val="FF0000"/>
            <w:lang w:val="en-CA"/>
          </w:rPr>
          <w:delText>THINK ABOUT THIS.</w:delText>
        </w:r>
        <w:r w:rsidDel="00F07543">
          <w:rPr>
            <w:lang w:val="en-CA"/>
          </w:rPr>
          <w:delText xml:space="preserve"> </w:delText>
        </w:r>
        <w:commentRangeEnd w:id="718"/>
        <w:r w:rsidR="005A6637" w:rsidDel="00F07543">
          <w:rPr>
            <w:rStyle w:val="CommentReference"/>
          </w:rPr>
          <w:commentReference w:id="718"/>
        </w:r>
        <w:r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720" w:author="Stephen Michell" w:date="2018-01-20T12:23:00Z">
        <w:r>
          <w:rPr>
            <w:lang w:val="en-CA"/>
          </w:rPr>
          <w:t xml:space="preserve">Execute with cache disabled to provide consistent timing and behaviour to </w:t>
        </w:r>
        <w:proofErr w:type="spellStart"/>
        <w:r>
          <w:rPr>
            <w:lang w:val="en-CA"/>
          </w:rPr>
          <w:t>avoide</w:t>
        </w:r>
        <w:proofErr w:type="spellEnd"/>
        <w:r>
          <w:rPr>
            <w:lang w:val="en-CA"/>
          </w:rPr>
          <w:t xml:space="preserve"> situations </w:t>
        </w:r>
      </w:ins>
      <w:del w:id="721" w:author="Stephen Michell" w:date="2018-01-20T12:24:00Z">
        <w:r w:rsidR="00E6431C" w:rsidDel="00F07543">
          <w:rPr>
            <w:lang w:val="en-CA"/>
          </w:rPr>
          <w:delText xml:space="preserve">Where </w:delText>
        </w:r>
      </w:del>
      <w:ins w:id="722" w:author="Stephen Michell" w:date="2018-01-20T12:24:00Z">
        <w:r>
          <w:rPr>
            <w:lang w:val="en-CA"/>
          </w:rPr>
          <w:t xml:space="preserve">where </w:t>
        </w:r>
      </w:ins>
      <w:r w:rsidR="00E6431C">
        <w:rPr>
          <w:lang w:val="en-CA"/>
        </w:rPr>
        <w:t>cache misses provide a significant potential hindrance</w:t>
      </w:r>
      <w:ins w:id="723" w:author="Stephen Michell" w:date="2018-01-20T12:24:00Z">
        <w:r>
          <w:rPr>
            <w:lang w:val="en-CA"/>
          </w:rPr>
          <w:t>.</w:t>
        </w:r>
      </w:ins>
      <w:del w:id="724"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Heading2"/>
      </w:pPr>
      <w:bookmarkStart w:id="725" w:name="_Toc490994691"/>
      <w:bookmarkEnd w:id="699"/>
      <w:bookmarkEnd w:id="700"/>
      <w:bookmarkEnd w:id="701"/>
      <w:r>
        <w:lastRenderedPageBreak/>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w:t>
      </w:r>
      <w:proofErr w:type="spellStart"/>
      <w:r w:rsidRPr="005A7EBF">
        <w:t>XZL</w:t>
      </w:r>
      <w:proofErr w:type="spellEnd"/>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725"/>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Heading2"/>
      </w:pPr>
      <w:bookmarkStart w:id="726" w:name="_Toc490994692"/>
      <w:r w:rsidRPr="0078646C">
        <w:lastRenderedPageBreak/>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w:t>
      </w:r>
      <w:proofErr w:type="spellStart"/>
      <w:r>
        <w:t>BVQ</w:t>
      </w:r>
      <w:proofErr w:type="spellEnd"/>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726"/>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 xml:space="preserve">Where unspecified functionality is there for a legitimate reason (such as diagnostics required for developer maintenance or </w:t>
      </w:r>
      <w:r w:rsidRPr="00BF69BA">
        <w:lastRenderedPageBreak/>
        <w:t>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Heading2"/>
      </w:pPr>
      <w:bookmarkStart w:id="727" w:name="_Toc490994693"/>
      <w:commentRangeStart w:id="728"/>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w:t>
      </w:r>
      <w:proofErr w:type="spellStart"/>
      <w:r w:rsidRPr="001362A6">
        <w:t>REU</w:t>
      </w:r>
      <w:proofErr w:type="spellEnd"/>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728"/>
      <w:r w:rsidR="005A6637">
        <w:rPr>
          <w:rStyle w:val="CommentReference"/>
          <w:rFonts w:asciiTheme="minorHAnsi" w:eastAsiaTheme="minorEastAsia" w:hAnsiTheme="minorHAnsi" w:cstheme="minorBidi"/>
          <w:b w:val="0"/>
        </w:rPr>
        <w:commentReference w:id="728"/>
      </w:r>
      <w:bookmarkEnd w:id="727"/>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729" w:author="Stephen Michell" w:date="2018-01-20T12:27:00Z">
        <w:r w:rsidDel="00D1230B">
          <w:rPr>
            <w:iCs/>
          </w:rPr>
          <w:delText xml:space="preserve"> any</w:delText>
        </w:r>
      </w:del>
      <w:r>
        <w:rPr>
          <w:iCs/>
        </w:rPr>
        <w:t xml:space="preserve"> other fault tolerance mechanism</w:t>
      </w:r>
      <w:ins w:id="730"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49A52EB1"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w:t>
      </w:r>
      <w:ins w:id="731" w:author="Stephen Michell" w:date="2018-01-20T12:28:00Z">
        <w:r w:rsidR="00A83ABA">
          <w:rPr>
            <w:iCs/>
          </w:rPr>
          <w:t xml:space="preserve">may </w:t>
        </w:r>
      </w:ins>
      <w:r>
        <w:rPr>
          <w:iCs/>
        </w:rPr>
        <w:t>be notified about the failure (termination) of the service</w:t>
      </w:r>
      <w:r w:rsidRPr="00A619DB">
        <w:rPr>
          <w:iCs/>
        </w:rPr>
        <w:t>.</w:t>
      </w:r>
    </w:p>
    <w:p w14:paraId="1402FE32" w14:textId="444A1F40"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6A9DAC72" w:rsidR="00E6431C" w:rsidRDefault="00E6431C" w:rsidP="00E6431C">
      <w:pPr>
        <w:rPr>
          <w:color w:val="000000"/>
        </w:rPr>
      </w:pPr>
      <w:r w:rsidRPr="004C2AB8">
        <w:rPr>
          <w:iCs/>
        </w:rPr>
        <w:t xml:space="preserve">Detection and handling of faults constitutes the fault tolerance code of the system. </w:t>
      </w:r>
      <w:r>
        <w:rPr>
          <w:color w:val="000000"/>
        </w:rPr>
        <w:t xml:space="preserve">The mechanisms of fault tolerance are manifold, corresponding to the nature of the failure and the needs of the application, and range from recovery with subsequent normal continuation of the system (“full fault tolerance”) or restricted </w:t>
      </w:r>
      <w:r>
        <w:rPr>
          <w:color w:val="000000"/>
        </w:rPr>
        <w:lastRenderedPageBreak/>
        <w:t>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771860BE"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sidRPr="00607458">
        <w:rPr>
          <w:i/>
          <w:color w:val="0070C0"/>
          <w:u w:val="single"/>
          <w:rPrChange w:id="732" w:author="Stephen Michell" w:date="2018-01-20T12:32:00Z">
            <w:rPr>
              <w:color w:val="0070C0"/>
            </w:rPr>
          </w:rPrChange>
        </w:rPr>
        <w:fldChar w:fldCharType="begin"/>
      </w:r>
      <w:r w:rsidRPr="00607458">
        <w:rPr>
          <w:i/>
          <w:color w:val="0070C0"/>
          <w:u w:val="single"/>
          <w:rPrChange w:id="733" w:author="Stephen Michell" w:date="2018-01-20T12:32:00Z">
            <w:rPr>
              <w:color w:val="0070C0"/>
            </w:rPr>
          </w:rPrChange>
        </w:rPr>
        <w:instrText xml:space="preserve"> REF _Ref411809401 \h </w:instrText>
      </w:r>
      <w:r w:rsidRPr="00607458">
        <w:rPr>
          <w:i/>
          <w:color w:val="0070C0"/>
          <w:u w:val="single"/>
          <w:rPrChange w:id="734" w:author="Stephen Michell" w:date="2018-01-20T12:32:00Z">
            <w:rPr>
              <w:color w:val="0070C0"/>
            </w:rPr>
          </w:rPrChange>
        </w:rPr>
      </w:r>
      <w:r w:rsidR="00607458">
        <w:rPr>
          <w:i/>
          <w:color w:val="0070C0"/>
          <w:u w:val="single"/>
        </w:rPr>
        <w:instrText xml:space="preserve"> \* MERGEFORMAT </w:instrText>
      </w:r>
      <w:r w:rsidRPr="00607458">
        <w:rPr>
          <w:i/>
          <w:color w:val="0070C0"/>
          <w:u w:val="single"/>
          <w:rPrChange w:id="735" w:author="Stephen Michell" w:date="2018-01-20T12:32:00Z">
            <w:rPr>
              <w:color w:val="0070C0"/>
            </w:rPr>
          </w:rPrChange>
        </w:rPr>
        <w:fldChar w:fldCharType="separate"/>
      </w:r>
      <w:r w:rsidR="00902691" w:rsidRPr="00607458">
        <w:rPr>
          <w:i/>
          <w:color w:val="0070C0"/>
          <w:u w:val="single"/>
          <w:rPrChange w:id="736" w:author="Stephen Michell" w:date="2018-01-20T12:32:00Z">
            <w:rPr>
              <w:lang w:val="en-CA"/>
            </w:rPr>
          </w:rPrChange>
        </w:rPr>
        <w:t xml:space="preserve">6.60 Concurrency – Directed termination </w:t>
      </w:r>
      <w:r w:rsidR="00902691" w:rsidRPr="00607458">
        <w:rPr>
          <w:i/>
          <w:color w:val="0070C0"/>
          <w:u w:val="single"/>
          <w:rPrChange w:id="737" w:author="Stephen Michell" w:date="2018-01-20T12:32:00Z">
            <w:rPr>
              <w:lang w:val="en-CA"/>
            </w:rPr>
          </w:rPrChange>
        </w:rPr>
        <w:fldChar w:fldCharType="begin"/>
      </w:r>
      <w:r w:rsidR="00902691" w:rsidRPr="00607458">
        <w:rPr>
          <w:i/>
          <w:color w:val="0070C0"/>
          <w:u w:val="single"/>
          <w:rPrChange w:id="738" w:author="Stephen Michell" w:date="2018-01-20T12:32:00Z">
            <w:rPr/>
          </w:rPrChange>
        </w:rPr>
        <w:instrText xml:space="preserve"> XE "Language vulnerabilities: Concurrency – Directed termination [CGT]" </w:instrText>
      </w:r>
      <w:r w:rsidR="00902691" w:rsidRPr="00607458">
        <w:rPr>
          <w:i/>
          <w:color w:val="0070C0"/>
          <w:u w:val="single"/>
          <w:rPrChange w:id="739" w:author="Stephen Michell" w:date="2018-01-20T12:32:00Z">
            <w:rPr>
              <w:lang w:val="en-CA"/>
            </w:rPr>
          </w:rPrChange>
        </w:rPr>
        <w:fldChar w:fldCharType="end"/>
      </w:r>
      <w:r w:rsidR="00902691" w:rsidRPr="00607458">
        <w:rPr>
          <w:i/>
          <w:color w:val="0070C0"/>
          <w:u w:val="single"/>
          <w:rPrChange w:id="740" w:author="Stephen Michell" w:date="2018-01-20T12:32:00Z">
            <w:rPr>
              <w:lang w:val="en-CA"/>
            </w:rPr>
          </w:rPrChange>
        </w:rPr>
        <w:t xml:space="preserve"> [</w:t>
      </w:r>
      <w:proofErr w:type="spellStart"/>
      <w:r w:rsidR="00902691" w:rsidRPr="00607458">
        <w:rPr>
          <w:i/>
          <w:color w:val="0070C0"/>
          <w:u w:val="single"/>
          <w:rPrChange w:id="741" w:author="Stephen Michell" w:date="2018-01-20T12:32:00Z">
            <w:rPr>
              <w:lang w:val="en-CA"/>
            </w:rPr>
          </w:rPrChange>
        </w:rPr>
        <w:t>CGT</w:t>
      </w:r>
      <w:proofErr w:type="spellEnd"/>
      <w:r w:rsidR="00902691" w:rsidRPr="00607458">
        <w:rPr>
          <w:i/>
          <w:color w:val="0070C0"/>
          <w:u w:val="single"/>
          <w:rPrChange w:id="742" w:author="Stephen Michell" w:date="2018-01-20T12:32:00Z">
            <w:rPr>
              <w:lang w:val="en-CA"/>
            </w:rPr>
          </w:rPrChange>
        </w:rPr>
        <w:t>]</w:t>
      </w:r>
      <w:r w:rsidRPr="00607458">
        <w:rPr>
          <w:i/>
          <w:color w:val="0070C0"/>
          <w:u w:val="single"/>
          <w:rPrChange w:id="743" w:author="Stephen Michell" w:date="2018-01-20T12:32:00Z">
            <w:rPr>
              <w:color w:val="0070C0"/>
            </w:rPr>
          </w:rPrChange>
        </w:rPr>
        <w:fldChar w:fldCharType="end"/>
      </w:r>
      <w:r w:rsidRPr="00607458">
        <w:rPr>
          <w:rPrChange w:id="744" w:author="Stephen Michell" w:date="2018-01-20T12:33:00Z">
            <w:rPr>
              <w:color w:val="0070C0"/>
            </w:rPr>
          </w:rPrChange>
        </w:rPr>
        <w:t xml:space="preserve"> </w:t>
      </w:r>
      <w:r w:rsidRPr="00607458">
        <w:t>and</w:t>
      </w:r>
      <w:r w:rsidRPr="00607458">
        <w:rPr>
          <w:i/>
          <w:color w:val="0070C0"/>
          <w:u w:val="single"/>
          <w:rPrChange w:id="745" w:author="Stephen Michell" w:date="2018-01-20T12:32:00Z">
            <w:rPr/>
          </w:rPrChange>
        </w:rPr>
        <w:t xml:space="preserve"> </w:t>
      </w:r>
      <w:r w:rsidRPr="00607458">
        <w:rPr>
          <w:i/>
          <w:color w:val="0070C0"/>
          <w:u w:val="single"/>
          <w:rPrChange w:id="746" w:author="Stephen Michell" w:date="2018-01-20T12:32:00Z">
            <w:rPr/>
          </w:rPrChange>
        </w:rPr>
        <w:fldChar w:fldCharType="begin"/>
      </w:r>
      <w:r w:rsidRPr="00607458">
        <w:rPr>
          <w:i/>
          <w:color w:val="0070C0"/>
          <w:u w:val="single"/>
          <w:rPrChange w:id="747" w:author="Stephen Michell" w:date="2018-01-20T12:32:00Z">
            <w:rPr/>
          </w:rPrChange>
        </w:rPr>
        <w:instrText xml:space="preserve"> REF _Ref411809438 \h </w:instrText>
      </w:r>
      <w:r w:rsidRPr="00607458">
        <w:rPr>
          <w:i/>
          <w:color w:val="0070C0"/>
          <w:u w:val="single"/>
          <w:rPrChange w:id="748" w:author="Stephen Michell" w:date="2018-01-20T12:32:00Z">
            <w:rPr/>
          </w:rPrChange>
        </w:rPr>
      </w:r>
      <w:r w:rsidRPr="00607458">
        <w:rPr>
          <w:i/>
          <w:color w:val="0070C0"/>
          <w:u w:val="single"/>
          <w:rPrChange w:id="749" w:author="Stephen Michell" w:date="2018-01-20T12:32:00Z">
            <w:rPr/>
          </w:rPrChange>
        </w:rPr>
        <w:fldChar w:fldCharType="separate"/>
      </w:r>
      <w:r w:rsidR="00902691" w:rsidRPr="00607458">
        <w:rPr>
          <w:i/>
          <w:color w:val="0070C0"/>
          <w:u w:val="single"/>
          <w:rPrChange w:id="750" w:author="Stephen Michell" w:date="2018-01-20T12:32:00Z">
            <w:rPr>
              <w:lang w:val="en-CA"/>
            </w:rPr>
          </w:rPrChange>
        </w:rPr>
        <w:t xml:space="preserve">6.62 Concurrency – Premature termination </w:t>
      </w:r>
      <w:r w:rsidRPr="00607458">
        <w:rPr>
          <w:i/>
          <w:color w:val="0070C0"/>
          <w:u w:val="single"/>
          <w:rPrChange w:id="751" w:author="Stephen Michell" w:date="2018-01-20T12:32:00Z">
            <w:rPr/>
          </w:rPrChange>
        </w:rPr>
        <w:fldChar w:fldCharType="end"/>
      </w:r>
      <w:ins w:id="752"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753" w:author="Stephen Michell" w:date="2018-01-20T12:33:00Z">
        <w:r w:rsidDel="00607458">
          <w:delText xml:space="preserve"> </w:delText>
        </w:r>
      </w:del>
      <w:r>
        <w:t>.g., release software locks) and the real world (e.</w:t>
      </w:r>
      <w:del w:id="754" w:author="Stephen Michell" w:date="2018-01-20T12:33:00Z">
        <w:r w:rsidDel="00607458">
          <w:delText xml:space="preserve"> </w:delText>
        </w:r>
      </w:del>
      <w:r>
        <w:t>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113ABEBD" w:rsidR="00E6431C" w:rsidRDefault="00E6431C" w:rsidP="00E6431C">
      <w:pPr>
        <w:pStyle w:val="ListParagraph"/>
        <w:numPr>
          <w:ilvl w:val="0"/>
          <w:numId w:val="200"/>
        </w:numPr>
        <w:rPr>
          <w:lang w:eastAsia="ar-SA"/>
        </w:rPr>
      </w:pPr>
      <w:r w:rsidRPr="0009086E">
        <w:rPr>
          <w:lang w:eastAsia="ar-SA"/>
        </w:rPr>
        <w:lastRenderedPageBreak/>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755"/>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2E38241" w:rsidR="00E6431C" w:rsidRPr="00F10118" w:rsidRDefault="00E6431C" w:rsidP="00E6431C">
      <w:pPr>
        <w:numPr>
          <w:ilvl w:val="0"/>
          <w:numId w:val="50"/>
        </w:numPr>
        <w:spacing w:after="0"/>
        <w:rPr>
          <w:iCs/>
        </w:rPr>
      </w:pPr>
      <w:r>
        <w:rPr>
          <w:iCs/>
        </w:rPr>
        <w:t xml:space="preserve">Check </w:t>
      </w:r>
      <w:r w:rsidRPr="00CB3336">
        <w:rPr>
          <w:iCs/>
        </w:rPr>
        <w:t>pre</w:t>
      </w:r>
      <w:del w:id="756"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r w:rsidRPr="00CB3336">
        <w:rPr>
          <w:iCs/>
        </w:rPr>
        <w:t xml:space="preserve">clause </w:t>
      </w:r>
      <w:ins w:id="757" w:author="Stephen Michell" w:date="2018-01-20T12:39:00Z">
        <w:r w:rsidR="004C791B" w:rsidRPr="004C791B">
          <w:rPr>
            <w:i/>
            <w:color w:val="0070C0"/>
            <w:u w:val="single"/>
            <w:rPrChange w:id="758" w:author="Stephen Michell" w:date="2018-01-20T12:40:00Z">
              <w:rPr/>
            </w:rPrChange>
          </w:rPr>
          <w:fldChar w:fldCharType="begin"/>
        </w:r>
        <w:r w:rsidR="004C791B" w:rsidRPr="004C791B">
          <w:rPr>
            <w:i/>
            <w:color w:val="0070C0"/>
            <w:u w:val="single"/>
            <w:rPrChange w:id="759" w:author="Stephen Michell" w:date="2018-01-20T12:40:00Z">
              <w:rPr/>
            </w:rPrChange>
          </w:rPr>
          <w:instrText xml:space="preserve"> HYPERLINK  \l "_6.42_Violations_of" </w:instrText>
        </w:r>
        <w:r w:rsidR="004C791B" w:rsidRPr="004C791B">
          <w:rPr>
            <w:i/>
            <w:color w:val="0070C0"/>
            <w:u w:val="single"/>
            <w:rPrChange w:id="760" w:author="Stephen Michell" w:date="2018-01-20T12:40:00Z">
              <w:rPr/>
            </w:rPrChange>
          </w:rPr>
        </w:r>
        <w:r w:rsidR="004C791B" w:rsidRPr="004C791B">
          <w:rPr>
            <w:i/>
            <w:color w:val="0070C0"/>
            <w:u w:val="single"/>
            <w:rPrChange w:id="761" w:author="Stephen Michell" w:date="2018-01-20T12:40:00Z">
              <w:rPr/>
            </w:rPrChange>
          </w:rPr>
          <w:fldChar w:fldCharType="separate"/>
        </w:r>
        <w:r w:rsidR="004C791B" w:rsidRPr="004C791B">
          <w:rPr>
            <w:i/>
            <w:color w:val="0070C0"/>
            <w:rPrChange w:id="762" w:author="Stephen Michell" w:date="2018-01-20T12:40:00Z">
              <w:rPr>
                <w:rStyle w:val="Hyperlink"/>
              </w:rPr>
            </w:rPrChange>
          </w:rPr>
          <w:t xml:space="preserve">6.42 Violations of the </w:t>
        </w:r>
        <w:proofErr w:type="spellStart"/>
        <w:r w:rsidR="004C791B" w:rsidRPr="004C791B">
          <w:rPr>
            <w:i/>
            <w:color w:val="0070C0"/>
            <w:rPrChange w:id="763" w:author="Stephen Michell" w:date="2018-01-20T12:40:00Z">
              <w:rPr>
                <w:rStyle w:val="Hyperlink"/>
              </w:rPr>
            </w:rPrChange>
          </w:rPr>
          <w:t>Liskov</w:t>
        </w:r>
        <w:proofErr w:type="spellEnd"/>
        <w:r w:rsidR="004C791B" w:rsidRPr="004C791B">
          <w:rPr>
            <w:i/>
            <w:color w:val="0070C0"/>
            <w:rPrChange w:id="764" w:author="Stephen Michell" w:date="2018-01-20T12:40:00Z">
              <w:rPr>
                <w:rStyle w:val="Hyperlink"/>
              </w:rPr>
            </w:rPrChange>
          </w:rPr>
          <w:t xml:space="preserve"> substitution principle or the contract model </w:t>
        </w:r>
        <w:r w:rsidR="004C791B" w:rsidRPr="004C791B">
          <w:rPr>
            <w:i/>
            <w:color w:val="0070C0"/>
            <w:rPrChange w:id="765" w:author="Stephen Michell" w:date="2018-01-20T12:40:00Z">
              <w:rPr>
                <w:rStyle w:val="Hyperlink"/>
              </w:rPr>
            </w:rPrChange>
          </w:rPr>
          <w:fldChar w:fldCharType="begin"/>
        </w:r>
        <w:r w:rsidR="004C791B" w:rsidRPr="004C791B">
          <w:rPr>
            <w:i/>
            <w:color w:val="0070C0"/>
            <w:rPrChange w:id="766" w:author="Stephen Michell" w:date="2018-01-20T12:40:00Z">
              <w:rPr>
                <w:rStyle w:val="Hyperlink"/>
              </w:rPr>
            </w:rPrChange>
          </w:rPr>
          <w:instrText xml:space="preserve"> XE "Language vulnerabilities: Violations of the Liskov substitution principle or contract model [BLP]" </w:instrText>
        </w:r>
        <w:r w:rsidR="004C791B" w:rsidRPr="004C791B">
          <w:rPr>
            <w:i/>
            <w:color w:val="0070C0"/>
            <w:rPrChange w:id="767" w:author="Stephen Michell" w:date="2018-01-20T12:40:00Z">
              <w:rPr>
                <w:rStyle w:val="Hyperlink"/>
              </w:rPr>
            </w:rPrChange>
          </w:rPr>
          <w:fldChar w:fldCharType="end"/>
        </w:r>
        <w:r w:rsidR="004C791B" w:rsidRPr="004C791B">
          <w:rPr>
            <w:i/>
            <w:color w:val="0070C0"/>
            <w:rPrChange w:id="768" w:author="Stephen Michell" w:date="2018-01-20T12:40:00Z">
              <w:rPr>
                <w:rStyle w:val="Hyperlink"/>
              </w:rPr>
            </w:rPrChange>
          </w:rPr>
          <w:t xml:space="preserve"> [BLP</w:t>
        </w:r>
        <w:r w:rsidR="004C791B" w:rsidRPr="004C791B">
          <w:rPr>
            <w:i/>
            <w:color w:val="0070C0"/>
            <w:rPrChange w:id="769" w:author="Stephen Michell" w:date="2018-01-20T12:40:00Z">
              <w:rPr>
                <w:rStyle w:val="Hyperlink"/>
              </w:rPr>
            </w:rPrChange>
          </w:rPr>
          <w:fldChar w:fldCharType="begin"/>
        </w:r>
        <w:r w:rsidR="004C791B" w:rsidRPr="004C791B">
          <w:rPr>
            <w:i/>
            <w:color w:val="0070C0"/>
            <w:rPrChange w:id="770" w:author="Stephen Michell" w:date="2018-01-20T12:40:00Z">
              <w:rPr>
                <w:rStyle w:val="Hyperlink"/>
              </w:rPr>
            </w:rPrChange>
          </w:rPr>
          <w:instrText xml:space="preserve"> XE "BLP – Violations of the Liskov substitution principle or contract model" </w:instrText>
        </w:r>
        <w:r w:rsidR="004C791B" w:rsidRPr="004C791B">
          <w:rPr>
            <w:i/>
            <w:color w:val="0070C0"/>
            <w:rPrChange w:id="771" w:author="Stephen Michell" w:date="2018-01-20T12:40:00Z">
              <w:rPr>
                <w:rStyle w:val="Hyperlink"/>
              </w:rPr>
            </w:rPrChange>
          </w:rPr>
          <w:fldChar w:fldCharType="end"/>
        </w:r>
        <w:r w:rsidR="004C791B" w:rsidRPr="004C791B">
          <w:rPr>
            <w:i/>
            <w:color w:val="0070C0"/>
            <w:rPrChange w:id="772" w:author="Stephen Michell" w:date="2018-01-20T12:40:00Z">
              <w:rPr>
                <w:rStyle w:val="Hyperlink"/>
              </w:rPr>
            </w:rPrChange>
          </w:rPr>
          <w:t>]</w:t>
        </w:r>
        <w:r w:rsidR="004C791B" w:rsidRPr="004C791B">
          <w:rPr>
            <w:i/>
            <w:color w:val="0070C0"/>
            <w:u w:val="single"/>
            <w:rPrChange w:id="773" w:author="Stephen Michell" w:date="2018-01-20T12:40:00Z">
              <w:rPr/>
            </w:rPrChange>
          </w:rPr>
          <w:fldChar w:fldCharType="end"/>
        </w:r>
      </w:ins>
      <w:del w:id="774"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775"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776"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Heading2"/>
      </w:pPr>
      <w:bookmarkStart w:id="777" w:name="_Toc490994694"/>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[KLK</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777"/>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 xml:space="preserve">Many of the </w:t>
      </w:r>
      <w:r w:rsidRPr="002C4C84">
        <w:lastRenderedPageBreak/>
        <w:t>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796770A2" w:rsidR="008F43A4" w:rsidRDefault="008F43A4" w:rsidP="008F43A4">
      <w:pPr>
        <w:pStyle w:val="Heading2"/>
        <w:rPr>
          <w:lang w:val="en-CA"/>
        </w:rPr>
      </w:pPr>
      <w:bookmarkStart w:id="778" w:name="_Toc490994695"/>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779" w:author="Stephen Michell" w:date="2018-01-20T22:47:00Z">
        <w:r w:rsidR="00A8279C">
          <w:instrText>CI</w:instrText>
        </w:r>
      </w:ins>
      <w:del w:id="780"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[CCI</w:t>
      </w:r>
      <w:r>
        <w:rPr>
          <w:lang w:val="en-CA"/>
        </w:rPr>
        <w:fldChar w:fldCharType="begin"/>
      </w:r>
      <w:r>
        <w:instrText xml:space="preserve"> XE "</w:instrText>
      </w:r>
      <w:r w:rsidRPr="0096557B">
        <w:rPr>
          <w:lang w:val="en-CA"/>
        </w:rPr>
        <w:instrText>C</w:instrText>
      </w:r>
      <w:ins w:id="781" w:author="Stephen Michell" w:date="2018-01-20T21:54:00Z">
        <w:r w:rsidR="00DC3408">
          <w:rPr>
            <w:lang w:val="en-CA"/>
          </w:rPr>
          <w:instrText>CI</w:instrText>
        </w:r>
      </w:ins>
      <w:del w:id="782"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r w:rsidR="00DE3356">
        <w:rPr>
          <w:lang w:val="en-CA"/>
        </w:rPr>
        <w:t>]</w:t>
      </w:r>
      <w:bookmarkEnd w:id="778"/>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 xml:space="preserve">All processors and operating systems maintain multiple representations of time internal to the system. In a typical </w:t>
      </w:r>
      <w:proofErr w:type="gramStart"/>
      <w:r>
        <w:rPr>
          <w:rFonts w:ascii="Times New Roman" w:hAnsi="Times New Roman" w:cs="Times New Roman"/>
          <w:lang w:val="en-CA"/>
        </w:rPr>
        <w:t>system</w:t>
      </w:r>
      <w:proofErr w:type="gramEnd"/>
      <w:r>
        <w:rPr>
          <w:rFonts w:ascii="Times New Roman" w:hAnsi="Times New Roman" w:cs="Times New Roman"/>
          <w:lang w:val="en-CA"/>
        </w:rPr>
        <w:t xml:space="preserve">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783" w:author="Stephen Michell" w:date="2018-01-20T12:46:00Z"/>
          <w:rFonts w:ascii="Times New Roman" w:hAnsi="Times New Roman" w:cs="Times New Roman"/>
          <w:lang w:val="en-CA"/>
        </w:rPr>
      </w:pPr>
      <w:r>
        <w:rPr>
          <w:rFonts w:ascii="Times New Roman" w:hAnsi="Times New Roman" w:cs="Times New Roman"/>
          <w:lang w:val="en-CA"/>
        </w:rPr>
        <w:lastRenderedPageBreak/>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del w:id="784"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785" w:author="Stephen Michell" w:date="2018-01-20T12:46:00Z"/>
          <w:rFonts w:ascii="Times New Roman" w:hAnsi="Times New Roman" w:cs="Times New Roman"/>
          <w:b/>
          <w:lang w:val="en-CA"/>
        </w:rPr>
      </w:pPr>
      <w:del w:id="786"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787" w:author="Stephen Michell" w:date="2018-01-20T12:46:00Z"/>
          <w:rFonts w:ascii="Times New Roman" w:hAnsi="Times New Roman" w:cs="Times New Roman"/>
          <w:lang w:val="en-CA"/>
        </w:rPr>
      </w:pPr>
      <w:del w:id="788"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rsidP="001261D1">
      <w:pPr>
        <w:jc w:val="both"/>
        <w:rPr>
          <w:del w:id="789" w:author="Stephen Michell" w:date="2018-01-20T12:46:00Z"/>
          <w:lang w:val="en-CA"/>
        </w:rPr>
        <w:pPrChange w:id="790" w:author="Stephen Michell" w:date="2018-01-20T12:46:00Z">
          <w:pPr>
            <w:pStyle w:val="ListParagraph"/>
            <w:numPr>
              <w:numId w:val="197"/>
            </w:numPr>
            <w:spacing w:after="0" w:line="240" w:lineRule="auto"/>
            <w:ind w:left="777" w:hanging="360"/>
            <w:jc w:val="both"/>
          </w:pPr>
        </w:pPrChange>
      </w:pPr>
      <w:del w:id="791"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rsidP="001261D1">
      <w:pPr>
        <w:jc w:val="both"/>
        <w:rPr>
          <w:del w:id="792" w:author="Stephen Michell" w:date="2018-01-20T12:46:00Z"/>
          <w:lang w:val="en-CA"/>
        </w:rPr>
        <w:pPrChange w:id="793" w:author="Stephen Michell" w:date="2018-01-20T12:46:00Z">
          <w:pPr>
            <w:pStyle w:val="ListParagraph"/>
            <w:numPr>
              <w:numId w:val="197"/>
            </w:numPr>
            <w:spacing w:after="0" w:line="240" w:lineRule="auto"/>
            <w:ind w:left="777" w:hanging="360"/>
            <w:jc w:val="both"/>
          </w:pPr>
        </w:pPrChange>
      </w:pPr>
      <w:del w:id="794"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rsidP="001261D1">
      <w:pPr>
        <w:jc w:val="both"/>
        <w:rPr>
          <w:del w:id="795" w:author="Stephen Michell" w:date="2018-01-20T12:46:00Z"/>
          <w:lang w:val="en-CA"/>
        </w:rPr>
        <w:pPrChange w:id="796" w:author="Stephen Michell" w:date="2018-01-20T12:46:00Z">
          <w:pPr>
            <w:pStyle w:val="ListParagraph"/>
            <w:numPr>
              <w:numId w:val="197"/>
            </w:numPr>
            <w:spacing w:after="0" w:line="240" w:lineRule="auto"/>
            <w:ind w:left="777" w:hanging="360"/>
            <w:jc w:val="both"/>
          </w:pPr>
        </w:pPrChange>
      </w:pPr>
      <w:del w:id="797"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rsidP="001261D1">
      <w:pPr>
        <w:jc w:val="both"/>
        <w:rPr>
          <w:del w:id="798" w:author="Stephen Michell" w:date="2018-01-20T12:46:00Z"/>
          <w:lang w:val="en-CA"/>
        </w:rPr>
        <w:pPrChange w:id="799" w:author="Stephen Michell" w:date="2018-01-20T12:46:00Z">
          <w:pPr>
            <w:pStyle w:val="ListParagraph"/>
            <w:spacing w:after="0" w:line="240" w:lineRule="auto"/>
            <w:ind w:left="777"/>
            <w:jc w:val="both"/>
          </w:pPr>
        </w:pPrChange>
      </w:pPr>
    </w:p>
    <w:p w14:paraId="2BBCC5EB" w14:textId="3AEF0D63" w:rsidR="008F43A4" w:rsidDel="001261D1" w:rsidRDefault="008F43A4" w:rsidP="001261D1">
      <w:pPr>
        <w:jc w:val="both"/>
        <w:rPr>
          <w:del w:id="800" w:author="Stephen Michell" w:date="2018-01-20T12:46:00Z"/>
          <w:rFonts w:ascii="Times New Roman" w:hAnsi="Times New Roman" w:cs="Times New Roman"/>
          <w:lang w:val="en-CA"/>
        </w:rPr>
        <w:pPrChange w:id="801" w:author="Stephen Michell" w:date="2018-01-20T12:46:00Z">
          <w:pPr>
            <w:ind w:left="57"/>
            <w:jc w:val="both"/>
          </w:pPr>
        </w:pPrChange>
      </w:pPr>
      <w:del w:id="802" w:author="Stephen Michell" w:date="2018-01-20T12:44:00Z">
        <w:r w:rsidDel="001261D1">
          <w:rPr>
            <w:rFonts w:ascii="Times New Roman" w:hAnsi="Times New Roman" w:cs="Times New Roman"/>
            <w:lang w:val="en-CA"/>
          </w:rPr>
          <w:delText>This</w:delText>
        </w:r>
      </w:del>
      <w:del w:id="803"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rsidP="001261D1">
      <w:pPr>
        <w:jc w:val="both"/>
        <w:rPr>
          <w:del w:id="804" w:author="Stephen Michell" w:date="2018-01-20T12:46:00Z"/>
          <w:rFonts w:ascii="Times New Roman" w:hAnsi="Times New Roman" w:cs="Times New Roman"/>
          <w:sz w:val="24"/>
          <w:szCs w:val="24"/>
          <w:lang w:val="en-CA"/>
        </w:rPr>
        <w:pPrChange w:id="805" w:author="Stephen Michell" w:date="2018-01-20T12:46:00Z">
          <w:pPr>
            <w:pStyle w:val="Heading3"/>
          </w:pPr>
        </w:pPrChange>
      </w:pPr>
      <w:del w:id="806"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807" w:author="Stephen Michell" w:date="2018-01-20T12:46:00Z"/>
          <w:lang w:val="en-CA"/>
        </w:rPr>
      </w:pPr>
      <w:del w:id="808"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rsidP="001261D1">
      <w:pPr>
        <w:jc w:val="both"/>
        <w:rPr>
          <w:del w:id="809" w:author="Stephen Michell" w:date="2018-01-20T12:46:00Z"/>
          <w:rFonts w:ascii="Times New Roman" w:hAnsi="Times New Roman" w:cs="Times New Roman"/>
          <w:lang w:val="en-CA"/>
        </w:rPr>
        <w:pPrChange w:id="810" w:author="Stephen Michell" w:date="2018-01-20T12:46:00Z">
          <w:pPr>
            <w:pStyle w:val="Heading3"/>
          </w:pPr>
        </w:pPrChange>
      </w:pPr>
      <w:del w:id="811"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812" w:author="Stephen Michell" w:date="2018-01-20T12:46:00Z"/>
          <w:lang w:val="en-CA"/>
        </w:rPr>
      </w:pPr>
      <w:del w:id="813" w:author="Stephen Michell" w:date="2018-01-20T12:46:00Z">
        <w:r w:rsidDel="001261D1">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rsidP="001261D1">
      <w:pPr>
        <w:jc w:val="both"/>
        <w:rPr>
          <w:rFonts w:ascii="Times New Roman" w:hAnsi="Times New Roman" w:cs="Times New Roman"/>
          <w:b/>
          <w:lang w:val="en-CA"/>
        </w:rPr>
        <w:pPrChange w:id="814" w:author="Stephen Michell" w:date="2018-01-20T12:46:00Z">
          <w:pPr>
            <w:pStyle w:val="Heading3"/>
          </w:pPr>
        </w:pPrChange>
      </w:pPr>
      <w:del w:id="815"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77777777" w:rsidR="001261D1" w:rsidRDefault="001261D1" w:rsidP="001261D1">
      <w:moveToRangeStart w:id="816" w:author="Stephen Michell" w:date="2018-01-20T12:47:00Z" w:name="move504215760"/>
      <w:moveTo w:id="817" w:author="Stephen Michell" w:date="2018-01-20T12:47:00Z">
        <w:r>
          <w:t xml:space="preserve">Converting from one time-base to another time-base can result in loss of precision, rounding errors, and conversion errors which can lead to complete jitter in the application behavior or complete failure of the application </w:t>
        </w:r>
      </w:moveTo>
    </w:p>
    <w:p w14:paraId="69836B00" w14:textId="6085AF12" w:rsidR="002F5783" w:rsidRPr="00C344A9" w:rsidRDefault="001261D1" w:rsidP="001261D1">
      <w:moveTo w:id="818" w:author="Stephen Michell" w:date="2018-01-20T12:47:00Z">
        <w:r>
          <w:t>Roll-over of a clock can cause failure of applications that are expecting uniformly increasing time, which can lead to transient failure of the application and possibly the parent system.</w:t>
        </w:r>
      </w:moveTo>
      <w:moveToRangeEnd w:id="816"/>
    </w:p>
    <w:p w14:paraId="78335817" w14:textId="626DC6B5" w:rsidR="000F1FC2" w:rsidRDefault="000F1FC2" w:rsidP="00C344A9">
      <w:pPr>
        <w:pStyle w:val="Heading3"/>
      </w:pPr>
      <w:r>
        <w:t>7.3</w:t>
      </w:r>
      <w:r w:rsidR="001E67EC">
        <w:t>3</w:t>
      </w:r>
      <w:r>
        <w:t>.2 Cross References</w:t>
      </w:r>
    </w:p>
    <w:p w14:paraId="01E46272" w14:textId="64C7720C" w:rsidR="008F43A4" w:rsidRDefault="000F1FC2" w:rsidP="00447BD1">
      <w:pPr>
        <w:rPr>
          <w:ins w:id="819" w:author="Stephen Michell" w:date="2018-01-20T12:45:00Z"/>
        </w:rPr>
      </w:pPr>
      <w:commentRangeStart w:id="820"/>
      <w:r>
        <w:t>TBD</w:t>
      </w:r>
      <w:commentRangeEnd w:id="820"/>
      <w:r w:rsidR="00CF033F">
        <w:rPr>
          <w:rStyle w:val="CommentReference"/>
        </w:rPr>
        <w:commentReference w:id="820"/>
      </w:r>
    </w:p>
    <w:p w14:paraId="5927C47C" w14:textId="3D5DB31A" w:rsidR="001261D1" w:rsidRPr="00447BD1" w:rsidRDefault="001261D1" w:rsidP="00447BD1">
      <w:ins w:id="821" w:author="Stephen Michell" w:date="2018-01-20T12:45:00Z">
        <w:r>
          <w:t xml:space="preserve">Burns and </w:t>
        </w:r>
        <w:proofErr w:type="spellStart"/>
        <w:r>
          <w:t>Wellings</w:t>
        </w:r>
        <w:proofErr w:type="spellEnd"/>
        <w:r>
          <w:t xml:space="preserve">, </w:t>
        </w:r>
        <w:proofErr w:type="spellStart"/>
        <w:r>
          <w:t>etc</w:t>
        </w:r>
      </w:ins>
      <w:proofErr w:type="spellEnd"/>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1AF4DB45" w14:textId="77777777" w:rsidR="001261D1" w:rsidRDefault="001261D1" w:rsidP="001261D1">
      <w:pPr>
        <w:jc w:val="both"/>
        <w:rPr>
          <w:ins w:id="822" w:author="Stephen Michell" w:date="2018-01-20T12:46:00Z"/>
          <w:rFonts w:ascii="Times New Roman" w:hAnsi="Times New Roman" w:cs="Times New Roman"/>
          <w:lang w:val="en-CA"/>
        </w:rPr>
      </w:pPr>
      <w:ins w:id="823" w:author="Stephen Michell" w:date="2018-01-20T12:46:00Z">
        <w:r>
          <w:rPr>
            <w:rFonts w:ascii="Times New Roman" w:hAnsi="Times New Roman" w:cs="Times New Roman"/>
            <w:lang w:val="en-CA"/>
          </w:rPr>
          <w:t>time bases.</w:t>
        </w:r>
      </w:ins>
    </w:p>
    <w:p w14:paraId="3E8C9725" w14:textId="77777777" w:rsidR="001261D1" w:rsidRPr="00DF4E4F" w:rsidRDefault="001261D1" w:rsidP="001261D1">
      <w:pPr>
        <w:jc w:val="both"/>
        <w:rPr>
          <w:ins w:id="824" w:author="Stephen Michell" w:date="2018-01-20T12:46:00Z"/>
          <w:rFonts w:ascii="Times New Roman" w:hAnsi="Times New Roman" w:cs="Times New Roman"/>
          <w:b/>
          <w:lang w:val="en-CA"/>
        </w:rPr>
      </w:pPr>
      <w:ins w:id="825"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826" w:author="Stephen Michell" w:date="2018-01-20T12:46:00Z"/>
          <w:rFonts w:ascii="Times New Roman" w:hAnsi="Times New Roman" w:cs="Times New Roman"/>
          <w:lang w:val="en-CA"/>
        </w:rPr>
      </w:pPr>
      <w:ins w:id="827"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Paragraph"/>
        <w:numPr>
          <w:ilvl w:val="0"/>
          <w:numId w:val="197"/>
        </w:numPr>
        <w:spacing w:after="0" w:line="240" w:lineRule="auto"/>
        <w:jc w:val="both"/>
        <w:rPr>
          <w:ins w:id="828" w:author="Stephen Michell" w:date="2018-01-20T12:46:00Z"/>
          <w:lang w:val="en-CA"/>
        </w:rPr>
      </w:pPr>
      <w:ins w:id="829"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Paragraph"/>
        <w:numPr>
          <w:ilvl w:val="0"/>
          <w:numId w:val="197"/>
        </w:numPr>
        <w:spacing w:after="0" w:line="240" w:lineRule="auto"/>
        <w:jc w:val="both"/>
        <w:rPr>
          <w:ins w:id="830" w:author="Stephen Michell" w:date="2018-01-20T12:46:00Z"/>
          <w:lang w:val="en-CA"/>
        </w:rPr>
      </w:pPr>
      <w:ins w:id="831"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Paragraph"/>
        <w:numPr>
          <w:ilvl w:val="0"/>
          <w:numId w:val="197"/>
        </w:numPr>
        <w:spacing w:after="0" w:line="240" w:lineRule="auto"/>
        <w:jc w:val="both"/>
        <w:rPr>
          <w:ins w:id="832" w:author="Stephen Michell" w:date="2018-01-20T12:46:00Z"/>
          <w:lang w:val="en-CA"/>
        </w:rPr>
      </w:pPr>
      <w:ins w:id="833" w:author="Stephen Michell" w:date="2018-01-20T12:46:00Z">
        <w:r>
          <w:rPr>
            <w:rFonts w:ascii="Times New Roman" w:hAnsi="Times New Roman" w:cs="Times New Roman"/>
            <w:lang w:val="en-CA"/>
          </w:rPr>
          <w:t>if iterative calculations are done using less than the most precise time base possible.</w:t>
        </w:r>
      </w:ins>
    </w:p>
    <w:p w14:paraId="20F9D1AF" w14:textId="77777777" w:rsidR="001261D1" w:rsidRDefault="001261D1" w:rsidP="001261D1">
      <w:pPr>
        <w:pStyle w:val="ListParagraph"/>
        <w:spacing w:after="0" w:line="240" w:lineRule="auto"/>
        <w:ind w:left="777"/>
        <w:jc w:val="both"/>
        <w:rPr>
          <w:ins w:id="834" w:author="Stephen Michell" w:date="2018-01-20T12:46:00Z"/>
          <w:lang w:val="en-CA"/>
        </w:rPr>
      </w:pPr>
    </w:p>
    <w:p w14:paraId="2AEDF207" w14:textId="77777777" w:rsidR="001261D1" w:rsidRDefault="001261D1" w:rsidP="001261D1">
      <w:pPr>
        <w:ind w:left="57"/>
        <w:jc w:val="both"/>
        <w:rPr>
          <w:ins w:id="835" w:author="Stephen Michell" w:date="2018-01-20T12:46:00Z"/>
          <w:rFonts w:ascii="Times New Roman" w:hAnsi="Times New Roman" w:cs="Times New Roman"/>
          <w:lang w:val="en-CA"/>
        </w:rPr>
      </w:pPr>
      <w:ins w:id="836"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Heading3"/>
        <w:rPr>
          <w:ins w:id="837" w:author="Stephen Michell" w:date="2018-01-20T12:46:00Z"/>
          <w:rFonts w:ascii="Times New Roman" w:hAnsi="Times New Roman" w:cs="Times New Roman"/>
          <w:sz w:val="24"/>
          <w:szCs w:val="24"/>
          <w:lang w:val="en-CA"/>
        </w:rPr>
      </w:pPr>
      <w:ins w:id="838"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77777777" w:rsidR="001261D1" w:rsidRDefault="001261D1" w:rsidP="001261D1">
      <w:pPr>
        <w:jc w:val="both"/>
        <w:rPr>
          <w:ins w:id="839" w:author="Stephen Michell" w:date="2018-01-20T12:46:00Z"/>
          <w:lang w:val="en-CA"/>
        </w:rPr>
      </w:pPr>
      <w:ins w:id="840"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ins>
    </w:p>
    <w:p w14:paraId="7347E6BD" w14:textId="77777777" w:rsidR="001261D1" w:rsidRPr="00DF4E4F" w:rsidRDefault="001261D1" w:rsidP="001261D1">
      <w:pPr>
        <w:pStyle w:val="Heading3"/>
        <w:rPr>
          <w:ins w:id="841" w:author="Stephen Michell" w:date="2018-01-20T12:46:00Z"/>
          <w:rFonts w:ascii="Times New Roman" w:hAnsi="Times New Roman" w:cs="Times New Roman"/>
          <w:lang w:val="en-CA"/>
        </w:rPr>
      </w:pPr>
      <w:ins w:id="842" w:author="Stephen Michell" w:date="2018-01-20T12:46:00Z">
        <w:r w:rsidRPr="00DF4E4F">
          <w:rPr>
            <w:rFonts w:ascii="Times New Roman" w:hAnsi="Times New Roman" w:cs="Times New Roman"/>
            <w:lang w:val="en-CA"/>
          </w:rPr>
          <w:t>Time Roll-over</w:t>
        </w:r>
      </w:ins>
    </w:p>
    <w:p w14:paraId="286BC464" w14:textId="77777777" w:rsidR="001261D1" w:rsidRPr="000F0F0A" w:rsidRDefault="001261D1" w:rsidP="001261D1">
      <w:pPr>
        <w:jc w:val="both"/>
        <w:rPr>
          <w:ins w:id="843" w:author="Stephen Michell" w:date="2018-01-20T12:46:00Z"/>
          <w:lang w:val="en-CA"/>
        </w:rPr>
      </w:pPr>
      <w:ins w:id="844"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 xml:space="preserve">Code that relies upon the time-base constantly increasing will fail when a rollover occurs, leading to </w:t>
        </w:r>
        <w:r>
          <w:rPr>
            <w:rFonts w:ascii="Times New Roman" w:hAnsi="Times New Roman" w:cs="Times New Roman"/>
            <w:lang w:val="en-CA"/>
          </w:rPr>
          <w:lastRenderedPageBreak/>
          <w:t>failure of the computational system and possible catastrophic loss of the parent system, unless the application is programmed to account for this rollover.</w:t>
        </w:r>
      </w:ins>
    </w:p>
    <w:p w14:paraId="495A012D" w14:textId="77777777" w:rsidR="001261D1" w:rsidRDefault="001261D1" w:rsidP="001261D1">
      <w:pPr>
        <w:pStyle w:val="Heading3"/>
        <w:rPr>
          <w:ins w:id="845" w:author="Stephen Michell" w:date="2018-01-20T12:46:00Z"/>
          <w:rFonts w:ascii="Times New Roman" w:hAnsi="Times New Roman" w:cs="Times New Roman"/>
          <w:b w:val="0"/>
          <w:sz w:val="22"/>
          <w:szCs w:val="22"/>
          <w:lang w:val="en-CA"/>
        </w:rPr>
      </w:pPr>
      <w:ins w:id="846" w:author="Stephen Michell" w:date="2018-01-20T12:46: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proofErr w:type="spellEnd"/>
      <w:r>
        <w:t>-scheduling of events can have real world applications up to and including catastrophic loss of the parent system.</w:t>
      </w:r>
    </w:p>
    <w:p w14:paraId="737BB7E0" w14:textId="35A05AB5" w:rsidR="008F43A4" w:rsidDel="001261D1" w:rsidRDefault="008F43A4" w:rsidP="008F43A4">
      <w:moveFromRangeStart w:id="847" w:author="Stephen Michell" w:date="2018-01-20T12:47:00Z" w:name="move504215760"/>
      <w:moveFrom w:id="848"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849"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847"/>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rsidP="001261D1">
      <w:pPr>
        <w:numPr>
          <w:ilvl w:val="1"/>
          <w:numId w:val="195"/>
        </w:numPr>
        <w:spacing w:after="0"/>
        <w:rPr>
          <w:lang w:val="en-CA"/>
        </w:rPr>
        <w:pPrChange w:id="850"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proofErr w:type="spellStart"/>
      <w:r w:rsidRPr="008F43A4">
        <w:rPr>
          <w:rFonts w:ascii="Courier New" w:hAnsi="Courier New" w:cs="Courier New"/>
          <w:lang w:val="en-CA"/>
        </w:rPr>
        <w:t>Time_Base'Last</w:t>
      </w:r>
      <w:proofErr w:type="spellEnd"/>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61348D19" w:rsidR="008F43A4" w:rsidRPr="00141B8B" w:rsidRDefault="008F43A4" w:rsidP="009F5EC9">
      <w:pPr>
        <w:pStyle w:val="Heading2"/>
        <w:rPr>
          <w:lang w:val="en-CA"/>
        </w:rPr>
      </w:pPr>
      <w:bookmarkStart w:id="851" w:name="_Toc490994696"/>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[CDJ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851"/>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852" w:author="Stephen Michell" w:date="2018-01-20T12:48:00Z">
        <w:r w:rsidR="005C0C2E">
          <w:rPr>
            <w:rFonts w:ascii="Times New Roman" w:hAnsi="Times New Roman" w:cs="Times New Roman"/>
            <w:lang w:val="en-CA"/>
          </w:rPr>
          <w:t>-</w:t>
        </w:r>
      </w:ins>
      <w:del w:id="853"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Pr>
          <w:rFonts w:ascii="Times New Roman" w:hAnsi="Times New Roman" w:cs="Times New Roman"/>
          <w:lang w:val="en-CA"/>
        </w:rPr>
        <w:t>real</w:t>
      </w:r>
      <w:del w:id="854"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w:t>
      </w:r>
      <w:proofErr w:type="spellEnd"/>
      <w:r>
        <w:rPr>
          <w:rFonts w:ascii="Times New Roman" w:hAnsi="Times New Roman" w:cs="Times New Roman"/>
          <w:lang w:val="en-CA"/>
        </w:rPr>
        <w:t xml:space="preserve"> clock, or to base it upon an offset from the start time or completion time of the last iteration. In the first case, conversion errors and possible drift of the real</w:t>
      </w:r>
      <w:ins w:id="855" w:author="Stephen Michell" w:date="2018-01-20T12:49:00Z">
        <w:r w:rsidR="005C0C2E">
          <w:rPr>
            <w:rFonts w:ascii="Times New Roman" w:hAnsi="Times New Roman" w:cs="Times New Roman"/>
            <w:lang w:val="en-CA"/>
          </w:rPr>
          <w:t>-</w:t>
        </w:r>
      </w:ins>
      <w:del w:id="856"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lastRenderedPageBreak/>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857" w:author="Stephen Michell" w:date="2018-01-20T12:49:00Z">
        <w:r w:rsidR="005C0C2E">
          <w:rPr>
            <w:rFonts w:ascii="Times New Roman" w:hAnsi="Times New Roman" w:cs="Times New Roman"/>
            <w:lang w:val="en-CA"/>
          </w:rPr>
          <w:t>-</w:t>
        </w:r>
      </w:ins>
      <w:del w:id="858"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w:t>
      </w:r>
      <w:proofErr w:type="spellStart"/>
      <w:r>
        <w:rPr>
          <w:rFonts w:ascii="Times New Roman" w:hAnsi="Times New Roman" w:cs="Times New Roman"/>
          <w:lang w:val="en-CA"/>
        </w:rPr>
        <w:t>virtualizer</w:t>
      </w:r>
      <w:proofErr w:type="spellEnd"/>
      <w:r>
        <w:rPr>
          <w:rFonts w:ascii="Times New Roman" w:hAnsi="Times New Roman" w:cs="Times New Roman"/>
          <w:lang w:val="en-CA"/>
        </w:rPr>
        <w:t xml:space="preserve">)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w:t>
      </w:r>
      <w:proofErr w:type="spellStart"/>
      <w:r>
        <w:rPr>
          <w:rFonts w:ascii="Times New Roman" w:hAnsi="Times New Roman" w:cs="Times New Roman"/>
          <w:lang w:val="en-CA"/>
        </w:rPr>
        <w:t>mis</w:t>
      </w:r>
      <w:proofErr w:type="spellEnd"/>
      <w:r>
        <w:rPr>
          <w:rFonts w:ascii="Times New Roman" w:hAnsi="Times New Roman" w:cs="Times New Roman"/>
          <w:lang w:val="en-CA"/>
        </w:rPr>
        <w:t xml:space="preserve">-synchronized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w:t>
      </w:r>
      <w:proofErr w:type="spellStart"/>
      <w:r>
        <w:rPr>
          <w:rFonts w:ascii="Times New Roman" w:hAnsi="Times New Roman" w:cs="Times New Roman"/>
          <w:lang w:val="en-CA"/>
        </w:rPr>
        <w:t>realtime</w:t>
      </w:r>
      <w:proofErr w:type="spellEnd"/>
      <w:r>
        <w:rPr>
          <w:rFonts w:ascii="Times New Roman" w:hAnsi="Times New Roman" w:cs="Times New Roman"/>
          <w:lang w:val="en-CA"/>
        </w:rPr>
        <w:t xml:space="preserve"> clock, and can determine what other applications share the same resource, they may be able to generate load for the other virtualized applications so that the one in question can</w:t>
      </w:r>
      <w:del w:id="859"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860"/>
      <w:r>
        <w:t>TBD</w:t>
      </w:r>
      <w:commentRangeEnd w:id="860"/>
      <w:r w:rsidR="00CF033F">
        <w:rPr>
          <w:rStyle w:val="CommentReference"/>
        </w:rPr>
        <w:commentReference w:id="860"/>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lastRenderedPageBreak/>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861" w:name="_Toc490994697"/>
      <w:r w:rsidRPr="00A47468">
        <w:rPr>
          <w:rFonts w:cs="Arial-BoldMT"/>
          <w:bCs/>
        </w:rPr>
        <w:t>8.1 General</w:t>
      </w:r>
      <w:bookmarkEnd w:id="861"/>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862"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863" w:author="Stephen Michell" w:date="2018-01-20T21:48:00Z">
        <w:r w:rsidR="00DC101F">
          <w:instrText>J</w:instrText>
        </w:r>
      </w:ins>
      <w:del w:id="864"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865" w:author="Stephen Michell" w:date="2018-01-20T21:48:00Z">
        <w:r w:rsidR="00DC101F">
          <w:rPr>
            <w:rFonts w:cs="Arial-BoldMT"/>
            <w:bCs/>
          </w:rPr>
          <w:instrText>J</w:instrText>
        </w:r>
      </w:ins>
      <w:del w:id="866"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862"/>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 xml:space="preserve">&lt;&lt;none? I did not find any, but lots of “make </w:t>
      </w:r>
      <w:proofErr w:type="spellStart"/>
      <w:r w:rsidRPr="00391206">
        <w:rPr>
          <w:color w:val="FF0000"/>
        </w:rPr>
        <w:t>const</w:t>
      </w:r>
      <w:proofErr w:type="spellEnd"/>
      <w:r w:rsidRPr="00391206">
        <w:rPr>
          <w:color w:val="FF0000"/>
        </w:rPr>
        <w: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DCL52-</w:t>
      </w:r>
      <w:proofErr w:type="gramStart"/>
      <w:r w:rsidRPr="00391206">
        <w:rPr>
          <w:bCs/>
          <w:sz w:val="23"/>
          <w:szCs w:val="23"/>
        </w:rPr>
        <w:t>CPP ,</w:t>
      </w:r>
      <w:proofErr w:type="gramEnd"/>
      <w:r w:rsidRPr="00391206">
        <w:rPr>
          <w:bCs/>
          <w:sz w:val="23"/>
          <w:szCs w:val="23"/>
        </w:rPr>
        <w:t xml:space="preserve">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lastRenderedPageBreak/>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867" w:name="_Toc358896477"/>
      <w:bookmarkStart w:id="868" w:name="_Toc440397723"/>
      <w:bookmarkStart w:id="869" w:name="_Toc490994699"/>
      <w:r>
        <w:lastRenderedPageBreak/>
        <w:t>Annex </w:t>
      </w:r>
      <w:proofErr w:type="spellStart"/>
      <w:r>
        <w:t>A</w:t>
      </w:r>
      <w:proofErr w:type="spellEnd"/>
      <w:r>
        <w:br/>
      </w:r>
      <w:r w:rsidRPr="0025282A">
        <w:rPr>
          <w:b w:val="0"/>
        </w:rPr>
        <w:t>(</w:t>
      </w:r>
      <w:r w:rsidRPr="00060BDA">
        <w:rPr>
          <w:b w:val="0"/>
          <w:i/>
        </w:rPr>
        <w:t>informative</w:t>
      </w:r>
      <w:r w:rsidRPr="0025282A">
        <w:rPr>
          <w:b w:val="0"/>
        </w:rPr>
        <w:t>)</w:t>
      </w:r>
      <w:r>
        <w:br/>
        <w:t>Vulnerability Taxonomy and List</w:t>
      </w:r>
      <w:bookmarkEnd w:id="867"/>
      <w:bookmarkEnd w:id="868"/>
      <w:bookmarkEnd w:id="869"/>
    </w:p>
    <w:p w14:paraId="3FBA883C" w14:textId="77777777" w:rsidR="00A20885" w:rsidRPr="00721CB7" w:rsidRDefault="00A20885" w:rsidP="00A20885">
      <w:pPr>
        <w:pStyle w:val="Heading2"/>
      </w:pPr>
      <w:bookmarkStart w:id="870" w:name="_Toc358896478"/>
      <w:bookmarkStart w:id="871" w:name="_Toc440397724"/>
      <w:bookmarkStart w:id="872" w:name="_Toc490994700"/>
      <w:r>
        <w:t>A</w:t>
      </w:r>
      <w:r w:rsidRPr="00721CB7">
        <w:t>.</w:t>
      </w:r>
      <w:r>
        <w:t xml:space="preserve">1 </w:t>
      </w:r>
      <w:r w:rsidRPr="00721CB7">
        <w:t>General</w:t>
      </w:r>
      <w:bookmarkEnd w:id="870"/>
      <w:bookmarkEnd w:id="871"/>
      <w:bookmarkEnd w:id="872"/>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873" w:name="_Toc358896479"/>
      <w:bookmarkStart w:id="874" w:name="_Toc440397725"/>
      <w:bookmarkStart w:id="875" w:name="_Toc490994701"/>
      <w:r>
        <w:t>A</w:t>
      </w:r>
      <w:r w:rsidRPr="00C5220E">
        <w:t>.</w:t>
      </w:r>
      <w:r>
        <w:t xml:space="preserve">2 </w:t>
      </w:r>
      <w:r w:rsidRPr="00C5220E">
        <w:t>Outline</w:t>
      </w:r>
      <w:r>
        <w:t xml:space="preserve"> of Programming Language Vulnerabilities</w:t>
      </w:r>
      <w:bookmarkEnd w:id="873"/>
      <w:bookmarkEnd w:id="874"/>
      <w:bookmarkEnd w:id="875"/>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876" w:author="Stephen Michell" w:date="2018-01-20T13:07:00Z">
        <w:r w:rsidR="00CA73F8">
          <w:rPr>
            <w:rFonts w:cstheme="minorHAnsi"/>
            <w:sz w:val="22"/>
            <w:szCs w:val="22"/>
          </w:rPr>
          <w:t>[</w:t>
        </w:r>
      </w:ins>
      <w:del w:id="877"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878" w:author="Stephen Michell" w:date="2018-01-20T13:02:00Z">
        <w:r w:rsidR="005C0C2E">
          <w:rPr>
            <w:rFonts w:cstheme="minorHAnsi"/>
            <w:sz w:val="22"/>
            <w:szCs w:val="22"/>
          </w:rPr>
          <w:t xml:space="preserve"> </w:t>
        </w:r>
      </w:ins>
      <w:ins w:id="879" w:author="Stephen Michell" w:date="2018-01-20T13:08:00Z">
        <w:r w:rsidR="00CA73F8">
          <w:rPr>
            <w:rFonts w:cstheme="minorHAnsi"/>
            <w:sz w:val="22"/>
            <w:szCs w:val="22"/>
          </w:rPr>
          <w:t xml:space="preserve">and run </w:t>
        </w:r>
      </w:ins>
      <w:ins w:id="880" w:author="Stephen Michell" w:date="2018-01-20T13:02:00Z">
        <w:r w:rsidR="00CA73F8">
          <w:rPr>
            <w:rFonts w:cstheme="minorHAnsi"/>
            <w:sz w:val="22"/>
            <w:szCs w:val="22"/>
          </w:rPr>
          <w:t>t</w:t>
        </w:r>
        <w:r w:rsidR="005C0C2E">
          <w:rPr>
            <w:rFonts w:cstheme="minorHAnsi"/>
            <w:sz w:val="22"/>
            <w:szCs w:val="22"/>
          </w:rPr>
          <w:t>ime</w:t>
        </w:r>
      </w:ins>
      <w:del w:id="881"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ins w:id="882" w:author="Stephen Michell" w:date="2018-01-20T13:08:00Z">
        <w:r w:rsidR="00CA73F8">
          <w:rPr>
            <w:rFonts w:ascii="Calibri" w:eastAsia="Times New Roman" w:hAnsi="Calibri" w:cs="Calibri"/>
            <w:sz w:val="22"/>
            <w:szCs w:val="22"/>
            <w:lang w:val="de-DE"/>
          </w:rPr>
          <w:t>l</w:t>
        </w:r>
      </w:ins>
      <w:del w:id="883"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884" w:author="Stephen Michell" w:date="2018-01-20T13:08:00Z">
        <w:r w:rsidR="00CA73F8">
          <w:rPr>
            <w:rFonts w:ascii="Calibri" w:eastAsia="Times New Roman" w:hAnsi="Calibri" w:cs="Calibri"/>
            <w:sz w:val="22"/>
            <w:szCs w:val="22"/>
            <w:lang w:val="de-DE"/>
          </w:rPr>
          <w:t>d</w:t>
        </w:r>
      </w:ins>
      <w:del w:id="885"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ins w:id="886" w:author="Stephen Michell" w:date="2018-01-20T13:08:00Z">
        <w:r w:rsidR="00CA73F8">
          <w:rPr>
            <w:rFonts w:ascii="Calibri" w:eastAsia="Times New Roman" w:hAnsi="Calibri" w:cs="Calibri"/>
            <w:sz w:val="22"/>
            <w:szCs w:val="22"/>
            <w:lang w:val="de-DE"/>
          </w:rPr>
          <w:t>r</w:t>
        </w:r>
      </w:ins>
      <w:del w:id="887"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ins w:id="888" w:author="Stephen Michell" w:date="2018-01-20T13:08:00Z">
        <w:r w:rsidR="00CA73F8">
          <w:rPr>
            <w:rFonts w:ascii="Calibri" w:eastAsia="Times New Roman" w:hAnsi="Calibri" w:cs="Calibri"/>
            <w:sz w:val="22"/>
            <w:szCs w:val="22"/>
            <w:lang w:val="de-DE"/>
          </w:rPr>
          <w:t>t</w:t>
        </w:r>
      </w:ins>
      <w:del w:id="889"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proofErr w:type="spellStart"/>
      <w:ins w:id="890" w:author="Stephen Michell" w:date="2018-01-20T13:08:00Z">
        <w:r w:rsidR="00CA73F8">
          <w:rPr>
            <w:rFonts w:ascii="Calibri" w:eastAsia="Times New Roman" w:hAnsi="Calibri" w:cs="Calibri"/>
            <w:sz w:val="22"/>
            <w:szCs w:val="22"/>
            <w:lang w:val="de-DE"/>
          </w:rPr>
          <w:t>c</w:t>
        </w:r>
      </w:ins>
      <w:del w:id="891"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rsidP="00031A11">
      <w:pPr>
        <w:pStyle w:val="Index2"/>
        <w:rPr>
          <w:noProof/>
        </w:rPr>
        <w:pPrChange w:id="892" w:author="Stephen Michell" w:date="2018-01-20T13:19:00Z">
          <w:pPr>
            <w:pStyle w:val="Index2"/>
            <w:tabs>
              <w:tab w:val="right" w:pos="4735"/>
            </w:tabs>
          </w:pPr>
        </w:pPrChange>
      </w:pPr>
      <w:r>
        <w:rPr>
          <w:noProof/>
        </w:rPr>
        <w:t>A.2.12</w:t>
      </w:r>
      <w:r w:rsidRPr="001426B4">
        <w:rPr>
          <w:noProof/>
        </w:rPr>
        <w:t>.1 [CGA] Concurrency – Activation</w:t>
      </w:r>
    </w:p>
    <w:p w14:paraId="4E3439D4" w14:textId="018934CD" w:rsidR="00FA5F3D" w:rsidRPr="001426B4" w:rsidRDefault="00FA5F3D" w:rsidP="00031A11">
      <w:pPr>
        <w:pStyle w:val="Index2"/>
        <w:rPr>
          <w:noProof/>
        </w:rPr>
        <w:pPrChange w:id="893" w:author="Stephen Michell" w:date="2018-01-20T13:19:00Z">
          <w:pPr>
            <w:pStyle w:val="Index2"/>
            <w:tabs>
              <w:tab w:val="right" w:pos="4735"/>
            </w:tabs>
          </w:pPr>
        </w:pPrChange>
      </w:pPr>
      <w:r>
        <w:rPr>
          <w:noProof/>
        </w:rPr>
        <w:t xml:space="preserve">A.2.12.2 </w:t>
      </w:r>
      <w:r w:rsidRPr="001426B4">
        <w:rPr>
          <w:noProof/>
        </w:rPr>
        <w:t>[CGT] Concurrency – Directed termination</w:t>
      </w:r>
    </w:p>
    <w:p w14:paraId="449B6BD5" w14:textId="1B018F42" w:rsidR="00FA5F3D" w:rsidRPr="001426B4" w:rsidRDefault="00FA5F3D" w:rsidP="00031A11">
      <w:pPr>
        <w:pStyle w:val="Index2"/>
        <w:rPr>
          <w:noProof/>
        </w:rPr>
        <w:pPrChange w:id="894" w:author="Stephen Michell" w:date="2018-01-20T13:19:00Z">
          <w:pPr>
            <w:pStyle w:val="Index2"/>
            <w:tabs>
              <w:tab w:val="right" w:pos="4735"/>
            </w:tabs>
          </w:pPr>
        </w:pPrChange>
      </w:pPr>
      <w:r>
        <w:rPr>
          <w:noProof/>
        </w:rPr>
        <w:t xml:space="preserve">A.2.12.3 </w:t>
      </w:r>
      <w:r w:rsidRPr="001426B4">
        <w:rPr>
          <w:noProof/>
        </w:rPr>
        <w:t>[CGS] Concurrency – Premature Termination</w:t>
      </w:r>
    </w:p>
    <w:p w14:paraId="101B6FD7" w14:textId="1181E331" w:rsidR="00FA5F3D" w:rsidRDefault="00FA5F3D" w:rsidP="00031A11">
      <w:pPr>
        <w:pStyle w:val="Index2"/>
        <w:rPr>
          <w:noProof/>
        </w:rPr>
        <w:pPrChange w:id="895" w:author="Stephen Michell" w:date="2018-01-20T13:19:00Z">
          <w:pPr>
            <w:pStyle w:val="Index2"/>
            <w:tabs>
              <w:tab w:val="right" w:pos="4735"/>
            </w:tabs>
          </w:pPr>
        </w:pPrChange>
      </w:pPr>
      <w:r>
        <w:rPr>
          <w:noProof/>
        </w:rPr>
        <w:t xml:space="preserve">A.2.12.4 </w:t>
      </w:r>
      <w:r w:rsidRPr="001426B4">
        <w:rPr>
          <w:noProof/>
        </w:rPr>
        <w:t>[CGX] Concurrent Data Access</w:t>
      </w:r>
    </w:p>
    <w:p w14:paraId="7F511A12" w14:textId="0428E068" w:rsidR="00FA5F3D" w:rsidRPr="00BB4062" w:rsidRDefault="00FA5F3D" w:rsidP="00031A11">
      <w:pPr>
        <w:pStyle w:val="Index2"/>
        <w:pPrChange w:id="896" w:author="Stephen Michell" w:date="2018-01-20T13:19:00Z">
          <w:pPr>
            <w:pStyle w:val="Index2"/>
            <w:tabs>
              <w:tab w:val="right" w:pos="4735"/>
            </w:tabs>
          </w:pPr>
        </w:pPrChange>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897" w:name="_Toc358896480"/>
      <w:bookmarkStart w:id="898" w:name="_Toc440397726"/>
      <w:bookmarkStart w:id="899" w:name="_Toc490994702"/>
      <w:r>
        <w:t xml:space="preserve">A.3 </w:t>
      </w:r>
      <w:r w:rsidRPr="009432F4">
        <w:t>Outline of Application Vulnerabilities</w:t>
      </w:r>
      <w:bookmarkEnd w:id="897"/>
      <w:bookmarkEnd w:id="898"/>
      <w:bookmarkEnd w:id="899"/>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rsidP="00031A11">
      <w:pPr>
        <w:pStyle w:val="BodyText"/>
        <w:spacing w:before="0" w:after="0"/>
        <w:ind w:left="403"/>
        <w:rPr>
          <w:ins w:id="900" w:author="Stephen Michell" w:date="2018-01-20T13:14:00Z"/>
          <w:rFonts w:cstheme="minorHAnsi"/>
          <w:sz w:val="22"/>
          <w:szCs w:val="22"/>
        </w:rPr>
        <w:pPrChange w:id="901" w:author="Stephen Michell" w:date="2018-01-20T13:16:00Z">
          <w:pPr>
            <w:pStyle w:val="BodyText"/>
            <w:spacing w:before="0" w:after="0"/>
          </w:pPr>
        </w:pPrChange>
      </w:pPr>
      <w:ins w:id="902" w:author="Stephen Michell" w:date="2018-01-20T13:09:00Z">
        <w:r>
          <w:rPr>
            <w:rFonts w:cstheme="minorHAnsi"/>
            <w:sz w:val="22"/>
            <w:szCs w:val="22"/>
          </w:rPr>
          <w:t>A.3</w:t>
        </w:r>
      </w:ins>
      <w:ins w:id="903" w:author="Stephen Michell" w:date="2018-01-20T13:16:00Z">
        <w:r w:rsidR="00031A11">
          <w:rPr>
            <w:rFonts w:cstheme="minorHAnsi"/>
            <w:sz w:val="22"/>
            <w:szCs w:val="22"/>
          </w:rPr>
          <w:t>.3</w:t>
        </w:r>
      </w:ins>
      <w:ins w:id="904"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rsidP="00694E41">
      <w:pPr>
        <w:pStyle w:val="BodyText"/>
        <w:spacing w:before="0" w:after="0"/>
        <w:ind w:left="806"/>
        <w:rPr>
          <w:ins w:id="905" w:author="Stephen Michell" w:date="2018-01-20T13:11:00Z"/>
          <w:noProof/>
          <w:sz w:val="24"/>
          <w:szCs w:val="24"/>
        </w:rPr>
        <w:pPrChange w:id="906" w:author="Stephen Michell" w:date="2018-01-20T23:15:00Z">
          <w:pPr>
            <w:pStyle w:val="TOC2"/>
            <w:tabs>
              <w:tab w:val="right" w:leader="dot" w:pos="9973"/>
            </w:tabs>
          </w:pPr>
        </w:pPrChange>
      </w:pPr>
      <w:ins w:id="907" w:author="Stephen Michell" w:date="2018-01-20T13:14:00Z">
        <w:r>
          <w:rPr>
            <w:rFonts w:cstheme="minorHAnsi"/>
            <w:sz w:val="22"/>
            <w:szCs w:val="22"/>
          </w:rPr>
          <w:t>A.3.</w:t>
        </w:r>
      </w:ins>
      <w:ins w:id="908" w:author="Stephen Michell" w:date="2018-01-20T23:18:00Z">
        <w:r w:rsidR="00694E41">
          <w:rPr>
            <w:rFonts w:cstheme="minorHAnsi"/>
            <w:sz w:val="22"/>
            <w:szCs w:val="22"/>
          </w:rPr>
          <w:t>3.</w:t>
        </w:r>
      </w:ins>
      <w:ins w:id="909" w:author="Stephen Michell" w:date="2018-01-20T13:14:00Z">
        <w:r w:rsidR="00694E41">
          <w:rPr>
            <w:rFonts w:cstheme="minorHAnsi"/>
            <w:sz w:val="22"/>
            <w:szCs w:val="22"/>
          </w:rPr>
          <w:t>5</w:t>
        </w:r>
        <w:r>
          <w:rPr>
            <w:rFonts w:cstheme="minorHAnsi"/>
            <w:sz w:val="22"/>
            <w:szCs w:val="22"/>
          </w:rPr>
          <w:t>.1 [CCM] Time consumption measurement</w:t>
        </w:r>
      </w:ins>
      <w:ins w:id="910" w:author="Stephen Michell" w:date="2018-01-20T13:11:00Z">
        <w:r>
          <w:rPr>
            <w:noProof/>
          </w:rPr>
          <w:t xml:space="preserve"> </w:t>
        </w:r>
      </w:ins>
    </w:p>
    <w:p w14:paraId="575537C7" w14:textId="2F8B7326" w:rsidR="00CA73F8" w:rsidRDefault="00031A11" w:rsidP="00031A11">
      <w:pPr>
        <w:pStyle w:val="BodyText"/>
        <w:spacing w:before="0" w:after="0"/>
        <w:ind w:left="806"/>
        <w:rPr>
          <w:ins w:id="911" w:author="Stephen Michell" w:date="2018-01-20T13:17:00Z"/>
          <w:noProof/>
        </w:rPr>
        <w:pPrChange w:id="912" w:author="Stephen Michell" w:date="2018-01-20T13:17:00Z">
          <w:pPr>
            <w:pStyle w:val="TOC2"/>
            <w:tabs>
              <w:tab w:val="right" w:leader="dot" w:pos="9973"/>
            </w:tabs>
          </w:pPr>
        </w:pPrChange>
      </w:pPr>
      <w:ins w:id="913" w:author="Stephen Michell" w:date="2018-01-20T13:11:00Z">
        <w:r>
          <w:rPr>
            <w:noProof/>
          </w:rPr>
          <w:t>A</w:t>
        </w:r>
        <w:r w:rsidR="00694E41">
          <w:rPr>
            <w:noProof/>
          </w:rPr>
          <w:t>.3.3.5.2</w:t>
        </w:r>
        <w:r>
          <w:rPr>
            <w:noProof/>
          </w:rPr>
          <w:t xml:space="preserve"> </w:t>
        </w:r>
      </w:ins>
      <w:ins w:id="914" w:author="Stephen Michell" w:date="2018-01-20T13:17:00Z">
        <w:r>
          <w:rPr>
            <w:noProof/>
          </w:rPr>
          <w:t>[CCI] Clock issues</w:t>
        </w:r>
      </w:ins>
    </w:p>
    <w:p w14:paraId="211886D8" w14:textId="53B54F2D" w:rsidR="00CA73F8" w:rsidRPr="00D34144" w:rsidRDefault="00694E41" w:rsidP="00D34144">
      <w:pPr>
        <w:pStyle w:val="BodyText"/>
        <w:spacing w:before="0" w:after="0"/>
        <w:ind w:left="806"/>
        <w:rPr>
          <w:ins w:id="915" w:author="Stephen Michell" w:date="2018-01-20T13:09:00Z"/>
          <w:smallCaps/>
          <w:noProof/>
          <w:sz w:val="24"/>
          <w:szCs w:val="24"/>
          <w:rPrChange w:id="916" w:author="Stephen Michell" w:date="2018-01-20T23:21:00Z">
            <w:rPr>
              <w:ins w:id="917" w:author="Stephen Michell" w:date="2018-01-20T13:09:00Z"/>
              <w:rFonts w:cstheme="minorHAnsi"/>
              <w:sz w:val="22"/>
              <w:szCs w:val="22"/>
            </w:rPr>
          </w:rPrChange>
        </w:rPr>
        <w:pPrChange w:id="918" w:author="Stephen Michell" w:date="2018-01-20T23:21:00Z">
          <w:pPr>
            <w:pStyle w:val="BodyText"/>
            <w:spacing w:before="0" w:after="0"/>
          </w:pPr>
        </w:pPrChange>
      </w:pPr>
      <w:ins w:id="919" w:author="Stephen Michell" w:date="2018-01-20T13:17:00Z">
        <w:r>
          <w:rPr>
            <w:noProof/>
          </w:rPr>
          <w:t>A.3.3.5.3</w:t>
        </w:r>
        <w:r w:rsidR="00031A11">
          <w:rPr>
            <w:noProof/>
          </w:rPr>
          <w:t xml:space="preserve"> [CDJ] Time drift and jitter</w:t>
        </w:r>
      </w:ins>
    </w:p>
    <w:p w14:paraId="5F2DFECC" w14:textId="13CFBD5A" w:rsidR="00FA5F3D" w:rsidRPr="00C13A4B" w:rsidRDefault="00FA5F3D" w:rsidP="00031A11">
      <w:pPr>
        <w:pStyle w:val="BodyText"/>
        <w:spacing w:before="0" w:after="0"/>
        <w:ind w:left="220"/>
        <w:rPr>
          <w:rFonts w:cstheme="minorHAnsi"/>
          <w:sz w:val="22"/>
          <w:szCs w:val="22"/>
        </w:rPr>
        <w:pPrChange w:id="920" w:author="Stephen Michell" w:date="2018-01-20T13:18:00Z">
          <w:pPr>
            <w:pStyle w:val="BodyText"/>
            <w:spacing w:before="0" w:after="0"/>
          </w:pPr>
        </w:pPrChange>
      </w:pPr>
      <w:r>
        <w:rPr>
          <w:rFonts w:cstheme="minorHAnsi"/>
          <w:sz w:val="22"/>
          <w:szCs w:val="22"/>
        </w:rPr>
        <w:t>A.3.</w:t>
      </w:r>
      <w:del w:id="921"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rsidP="00031A11">
      <w:pPr>
        <w:pStyle w:val="Index2"/>
        <w:rPr>
          <w:noProof/>
        </w:rPr>
        <w:pPrChange w:id="922" w:author="Stephen Michell" w:date="2018-01-20T13:19:00Z">
          <w:pPr>
            <w:pStyle w:val="Index2"/>
            <w:tabs>
              <w:tab w:val="right" w:pos="4735"/>
            </w:tabs>
          </w:pPr>
        </w:pPrChange>
      </w:pPr>
      <w:r>
        <w:rPr>
          <w:noProof/>
        </w:rPr>
        <w:t>A.3</w:t>
      </w:r>
      <w:ins w:id="923" w:author="Stephen Michell" w:date="2018-01-20T13:19:00Z">
        <w:r w:rsidR="00D34144">
          <w:rPr>
            <w:noProof/>
          </w:rPr>
          <w:t>..4</w:t>
        </w:r>
      </w:ins>
      <w:del w:id="924" w:author="Stephen Michell" w:date="2018-01-20T23:20:00Z">
        <w:r w:rsidDel="00D34144">
          <w:rPr>
            <w:noProof/>
          </w:rPr>
          <w:delText>.</w:delText>
        </w:r>
      </w:del>
      <w:del w:id="925"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926" w:name="_Toc358896481"/>
      <w:bookmarkStart w:id="927" w:name="_Toc440397727"/>
      <w:bookmarkStart w:id="928" w:name="_Toc490994703"/>
      <w:r>
        <w:t>A.4 Vulnerability List</w:t>
      </w:r>
      <w:bookmarkEnd w:id="926"/>
      <w:bookmarkEnd w:id="927"/>
      <w:bookmarkEnd w:id="928"/>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5E97E129" w:rsidR="00A20885" w:rsidRPr="00B35625" w:rsidRDefault="00A20885" w:rsidP="00A20885">
            <w:pPr>
              <w:pStyle w:val="PlainText"/>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_Ref313946079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81</w:t>
            </w:r>
            <w:r w:rsidRPr="00B35625">
              <w:rPr>
                <w:rFonts w:ascii="Courier New" w:hAnsi="Courier New" w:cs="Courier New"/>
                <w:i/>
                <w:color w:val="0070C0"/>
                <w:u w:val="single"/>
              </w:rPr>
              <w:fldChar w:fldCharType="end"/>
            </w:r>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3A5C6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_Ref313906186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53</w:t>
            </w:r>
            <w:r w:rsidRPr="00B35625">
              <w:rPr>
                <w:rFonts w:ascii="Courier New" w:hAnsi="Courier New" w:cs="Courier New"/>
                <w:i/>
                <w:color w:val="0070C0"/>
                <w:u w:val="single"/>
              </w:rPr>
              <w:fldChar w:fldCharType="end"/>
            </w:r>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09C679F6"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_Ref353451425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77777777" w:rsidR="00AB0D86" w:rsidRPr="00B35625" w:rsidRDefault="00AB0D86" w:rsidP="00A20885">
            <w:pPr>
              <w:pStyle w:val="PlainText"/>
              <w:spacing w:before="60"/>
              <w:rPr>
                <w:rFonts w:ascii="Courier New" w:hAnsi="Courier New" w:cs="Courier New"/>
                <w:i/>
                <w:color w:val="0070C0"/>
                <w:u w:val="single"/>
              </w:rPr>
            </w:pPr>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1E418D6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_Ref313906240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108</w:t>
            </w:r>
            <w:r w:rsidRPr="00B35625">
              <w:rPr>
                <w:rFonts w:ascii="Courier New" w:hAnsi="Courier New" w:cs="Courier New"/>
                <w:i/>
                <w:color w:val="0070C0"/>
                <w:u w:val="single"/>
              </w:rPr>
              <w:fldChar w:fldCharType="end"/>
            </w:r>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3DAD41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107</w:t>
            </w:r>
            <w:r w:rsidRPr="00B35625">
              <w:rPr>
                <w:rFonts w:ascii="Courier New" w:hAnsi="Courier New" w:cs="Courier New"/>
                <w:i/>
                <w:color w:val="0070C0"/>
                <w:u w:val="single"/>
              </w:rPr>
              <w:fldChar w:fldCharType="end"/>
            </w:r>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0D06E26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125</w:t>
            </w:r>
            <w:r w:rsidRPr="00B35625">
              <w:rPr>
                <w:rFonts w:ascii="Courier New" w:hAnsi="Courier New" w:cs="Courier New"/>
                <w:i/>
                <w:color w:val="0070C0"/>
                <w:u w:val="single"/>
              </w:rPr>
              <w:fldChar w:fldCharType="end"/>
            </w:r>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5C293D4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129</w:t>
            </w:r>
            <w:r w:rsidRPr="00B35625">
              <w:rPr>
                <w:rFonts w:ascii="Courier New" w:hAnsi="Courier New" w:cs="Courier New"/>
                <w:i/>
                <w:color w:val="0070C0"/>
                <w:u w:val="single"/>
              </w:rPr>
              <w:fldChar w:fldCharType="end"/>
            </w:r>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521745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29</w:t>
            </w:r>
            <w:r w:rsidRPr="00B35625">
              <w:rPr>
                <w:rFonts w:ascii="Courier New" w:hAnsi="Courier New" w:cs="Courier New"/>
                <w:i/>
                <w:color w:val="0070C0"/>
                <w:u w:val="single"/>
              </w:rPr>
              <w:fldChar w:fldCharType="end"/>
            </w:r>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77777777" w:rsidR="006A039E" w:rsidRPr="00B35625" w:rsidRDefault="006A039E" w:rsidP="00A20885">
            <w:pPr>
              <w:pStyle w:val="PlainText"/>
              <w:spacing w:before="60"/>
              <w:rPr>
                <w:rFonts w:ascii="Courier New" w:hAnsi="Courier New" w:cs="Courier New"/>
                <w:i/>
                <w:color w:val="0070C0"/>
                <w:u w:val="single"/>
              </w:rPr>
            </w:pPr>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3D40E94E"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726A2389"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43CE7C"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69128C3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AFCE8CB"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37B6B1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77E38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33</w:t>
            </w:r>
            <w:r w:rsidRPr="00B35625">
              <w:rPr>
                <w:rFonts w:ascii="Courier New" w:hAnsi="Courier New" w:cs="Courier New"/>
                <w:i/>
                <w:color w:val="0070C0"/>
                <w:u w:val="single"/>
              </w:rPr>
              <w:fldChar w:fldCharType="end"/>
            </w:r>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156069F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64</w:t>
            </w:r>
            <w:r w:rsidRPr="00B35625">
              <w:rPr>
                <w:rFonts w:ascii="Courier New" w:hAnsi="Courier New" w:cs="Courier New"/>
                <w:i/>
                <w:color w:val="0070C0"/>
                <w:u w:val="single"/>
              </w:rPr>
              <w:fldChar w:fldCharType="end"/>
            </w:r>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2ECD095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_Ref313948653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71</w:t>
            </w:r>
            <w:r w:rsidRPr="00B35625">
              <w:rPr>
                <w:rFonts w:ascii="Courier New" w:hAnsi="Courier New" w:cs="Courier New"/>
                <w:i/>
                <w:color w:val="0070C0"/>
                <w:u w:val="single"/>
              </w:rPr>
              <w:fldChar w:fldCharType="end"/>
            </w:r>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0AECDAD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_Ref313948661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73</w:t>
            </w:r>
            <w:r w:rsidRPr="00B35625">
              <w:rPr>
                <w:rFonts w:ascii="Courier New" w:hAnsi="Courier New" w:cs="Courier New"/>
                <w:i/>
                <w:color w:val="0070C0"/>
                <w:u w:val="single"/>
              </w:rPr>
              <w:fldChar w:fldCharType="end"/>
            </w:r>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3B949B29"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_Ref353452214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i/>
                <w:noProof/>
                <w:color w:val="0070C0"/>
                <w:u w:val="single"/>
              </w:rPr>
              <w:t>153</w:t>
            </w:r>
            <w:r>
              <w:rPr>
                <w:rFonts w:ascii="Courier New" w:hAnsi="Courier New" w:cs="Courier New"/>
                <w:i/>
                <w:color w:val="0070C0"/>
                <w:u w:val="single"/>
              </w:rPr>
              <w:fldChar w:fldCharType="end"/>
            </w:r>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4F1156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_Ref313948677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97</w:t>
            </w:r>
            <w:r w:rsidRPr="00B35625">
              <w:rPr>
                <w:rFonts w:ascii="Courier New" w:hAnsi="Courier New" w:cs="Courier New"/>
                <w:i/>
                <w:color w:val="0070C0"/>
                <w:u w:val="single"/>
              </w:rPr>
              <w:fldChar w:fldCharType="end"/>
            </w:r>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0CC1DF3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049DF6D0"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671F089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_Ref313948694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66</w:t>
            </w:r>
            <w:r w:rsidRPr="00B35625">
              <w:rPr>
                <w:rFonts w:ascii="Courier New" w:hAnsi="Courier New" w:cs="Courier New"/>
                <w:i/>
                <w:color w:val="0070C0"/>
                <w:u w:val="single"/>
              </w:rPr>
              <w:fldChar w:fldCharType="end"/>
            </w:r>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2C9A4B5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70</w:t>
            </w:r>
            <w:r w:rsidRPr="00B35625">
              <w:rPr>
                <w:rFonts w:ascii="Courier New" w:hAnsi="Courier New" w:cs="Courier New"/>
                <w:i/>
                <w:color w:val="0070C0"/>
                <w:u w:val="single"/>
              </w:rPr>
              <w:fldChar w:fldCharType="end"/>
            </w:r>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64966C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110</w:t>
            </w:r>
            <w:r w:rsidRPr="00B35625">
              <w:rPr>
                <w:rFonts w:ascii="Courier New" w:hAnsi="Courier New" w:cs="Courier New"/>
                <w:i/>
                <w:color w:val="0070C0"/>
                <w:u w:val="single"/>
              </w:rPr>
              <w:fldChar w:fldCharType="end"/>
            </w:r>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1247B58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38F8CB2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111</w:t>
            </w:r>
            <w:r w:rsidRPr="00B35625">
              <w:rPr>
                <w:rFonts w:ascii="Courier New" w:hAnsi="Courier New" w:cs="Courier New"/>
                <w:i/>
                <w:color w:val="0070C0"/>
                <w:u w:val="single"/>
              </w:rPr>
              <w:fldChar w:fldCharType="end"/>
            </w:r>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3B95FEA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_Ref313948839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44</w:t>
            </w:r>
            <w:r w:rsidRPr="00B35625">
              <w:rPr>
                <w:rFonts w:ascii="Courier New" w:hAnsi="Courier New" w:cs="Courier New"/>
                <w:i/>
                <w:color w:val="0070C0"/>
                <w:u w:val="single"/>
              </w:rPr>
              <w:fldChar w:fldCharType="end"/>
            </w:r>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457B0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31</w:t>
            </w:r>
            <w:r w:rsidRPr="00B35625">
              <w:rPr>
                <w:rFonts w:ascii="Courier New" w:hAnsi="Courier New" w:cs="Courier New"/>
                <w:i/>
                <w:color w:val="0070C0"/>
                <w:u w:val="single"/>
              </w:rPr>
              <w:fldChar w:fldCharType="end"/>
            </w:r>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3248C4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77</w:t>
            </w:r>
            <w:r w:rsidRPr="00B35625">
              <w:rPr>
                <w:rFonts w:ascii="Courier New" w:hAnsi="Courier New" w:cs="Courier New"/>
                <w:i/>
                <w:color w:val="0070C0"/>
                <w:u w:val="single"/>
              </w:rPr>
              <w:fldChar w:fldCharType="end"/>
            </w:r>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1C26EB3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34</w:t>
            </w:r>
            <w:r w:rsidRPr="00B35625">
              <w:rPr>
                <w:rFonts w:ascii="Courier New" w:hAnsi="Courier New" w:cs="Courier New"/>
                <w:i/>
                <w:color w:val="0070C0"/>
                <w:u w:val="single"/>
              </w:rPr>
              <w:fldChar w:fldCharType="end"/>
            </w:r>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1C1A923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_Ref313948959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39</w:t>
            </w:r>
            <w:r w:rsidRPr="00B35625">
              <w:rPr>
                <w:rFonts w:ascii="Courier New" w:hAnsi="Courier New" w:cs="Courier New"/>
                <w:i/>
                <w:color w:val="0070C0"/>
                <w:u w:val="single"/>
              </w:rPr>
              <w:fldChar w:fldCharType="end"/>
            </w:r>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426938A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_Ref313956837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102</w:t>
            </w:r>
            <w:r w:rsidRPr="00B35625">
              <w:rPr>
                <w:rFonts w:ascii="Courier New" w:hAnsi="Courier New" w:cs="Courier New"/>
                <w:i/>
                <w:color w:val="0070C0"/>
                <w:u w:val="single"/>
              </w:rPr>
              <w:fldChar w:fldCharType="end"/>
            </w:r>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7985E01D"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59AE45B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_Ref313956872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22</w:t>
            </w:r>
            <w:r w:rsidRPr="00B35625">
              <w:rPr>
                <w:rFonts w:ascii="Courier New" w:hAnsi="Courier New" w:cs="Courier New"/>
                <w:i/>
                <w:color w:val="0070C0"/>
                <w:u w:val="single"/>
              </w:rPr>
              <w:fldChar w:fldCharType="end"/>
            </w:r>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DB647E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57</w:t>
            </w:r>
            <w:r w:rsidRPr="00B35625">
              <w:rPr>
                <w:rFonts w:ascii="Courier New" w:hAnsi="Courier New" w:cs="Courier New"/>
                <w:i/>
                <w:color w:val="0070C0"/>
                <w:u w:val="single"/>
              </w:rPr>
              <w:fldChar w:fldCharType="end"/>
            </w:r>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37B71E9A"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24F1B73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60</w:t>
            </w:r>
            <w:r w:rsidRPr="00B35625">
              <w:rPr>
                <w:rFonts w:ascii="Courier New" w:hAnsi="Courier New" w:cs="Courier New"/>
                <w:i/>
                <w:color w:val="0070C0"/>
                <w:u w:val="single"/>
              </w:rPr>
              <w:fldChar w:fldCharType="end"/>
            </w:r>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680DD52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55</w:t>
            </w:r>
            <w:r w:rsidRPr="00B35625">
              <w:rPr>
                <w:rFonts w:ascii="Courier New" w:hAnsi="Courier New" w:cs="Courier New"/>
                <w:i/>
                <w:color w:val="0070C0"/>
                <w:u w:val="single"/>
              </w:rPr>
              <w:fldChar w:fldCharType="end"/>
            </w:r>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5B7FB4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90</w:t>
            </w:r>
            <w:r w:rsidRPr="00B35625">
              <w:rPr>
                <w:rFonts w:ascii="Courier New" w:hAnsi="Courier New" w:cs="Courier New"/>
                <w:i/>
                <w:color w:val="0070C0"/>
                <w:u w:val="single"/>
              </w:rPr>
              <w:fldChar w:fldCharType="end"/>
            </w:r>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2E2FF47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113</w:t>
            </w:r>
            <w:r w:rsidRPr="00B35625">
              <w:rPr>
                <w:rFonts w:ascii="Courier New" w:hAnsi="Courier New" w:cs="Courier New"/>
                <w:i/>
                <w:color w:val="0070C0"/>
                <w:u w:val="single"/>
              </w:rPr>
              <w:fldChar w:fldCharType="end"/>
            </w:r>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11FF00B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00C338A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_Ref313956978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105</w:t>
            </w:r>
            <w:r w:rsidRPr="00B35625">
              <w:rPr>
                <w:rFonts w:ascii="Courier New" w:hAnsi="Courier New" w:cs="Courier New"/>
                <w:i/>
                <w:color w:val="0070C0"/>
                <w:u w:val="single"/>
              </w:rPr>
              <w:fldChar w:fldCharType="end"/>
            </w:r>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5C611EF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47</w:t>
            </w:r>
            <w:r w:rsidRPr="00B35625">
              <w:rPr>
                <w:rFonts w:ascii="Courier New" w:hAnsi="Courier New" w:cs="Courier New"/>
                <w:i/>
                <w:color w:val="0070C0"/>
                <w:u w:val="single"/>
              </w:rPr>
              <w:fldChar w:fldCharType="end"/>
            </w:r>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4ED710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103</w:t>
            </w:r>
            <w:r w:rsidRPr="00B35625">
              <w:rPr>
                <w:rFonts w:ascii="Courier New" w:hAnsi="Courier New" w:cs="Courier New"/>
                <w:i/>
                <w:color w:val="0070C0"/>
                <w:u w:val="single"/>
              </w:rPr>
              <w:fldChar w:fldCharType="end"/>
            </w:r>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7414E3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_Ref313957032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101</w:t>
            </w:r>
            <w:r w:rsidRPr="00B35625">
              <w:rPr>
                <w:rFonts w:ascii="Courier New" w:hAnsi="Courier New" w:cs="Courier New"/>
                <w:i/>
                <w:color w:val="0070C0"/>
                <w:u w:val="single"/>
              </w:rPr>
              <w:fldChar w:fldCharType="end"/>
            </w:r>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606FDD3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99</w:t>
            </w:r>
            <w:r w:rsidRPr="00B35625">
              <w:rPr>
                <w:rFonts w:ascii="Courier New" w:hAnsi="Courier New" w:cs="Courier New"/>
                <w:i/>
                <w:color w:val="0070C0"/>
                <w:u w:val="single"/>
              </w:rPr>
              <w:fldChar w:fldCharType="end"/>
            </w:r>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3E86274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75</w:t>
            </w:r>
            <w:r w:rsidRPr="00B35625">
              <w:rPr>
                <w:rFonts w:ascii="Courier New" w:hAnsi="Courier New" w:cs="Courier New"/>
                <w:i/>
                <w:color w:val="0070C0"/>
                <w:u w:val="single"/>
              </w:rPr>
              <w:fldChar w:fldCharType="end"/>
            </w:r>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3B9D8D4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78</w:t>
            </w:r>
            <w:r w:rsidRPr="00B35625">
              <w:rPr>
                <w:rFonts w:ascii="Courier New" w:hAnsi="Courier New" w:cs="Courier New"/>
                <w:i/>
                <w:color w:val="0070C0"/>
                <w:u w:val="single"/>
              </w:rPr>
              <w:fldChar w:fldCharType="end"/>
            </w:r>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2641EFB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_Ref313957075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46</w:t>
            </w:r>
            <w:r w:rsidRPr="00B35625">
              <w:rPr>
                <w:rFonts w:ascii="Courier New" w:hAnsi="Courier New" w:cs="Courier New"/>
                <w:i/>
                <w:color w:val="0070C0"/>
                <w:u w:val="single"/>
              </w:rPr>
              <w:fldChar w:fldCharType="end"/>
            </w:r>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4A9693F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26</w:t>
            </w:r>
            <w:r w:rsidRPr="00B35625">
              <w:rPr>
                <w:rFonts w:ascii="Courier New" w:hAnsi="Courier New" w:cs="Courier New"/>
                <w:i/>
                <w:color w:val="0070C0"/>
                <w:u w:val="single"/>
              </w:rPr>
              <w:fldChar w:fldCharType="end"/>
            </w:r>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77777777" w:rsidR="00FA71C9" w:rsidRDefault="00FA71C9" w:rsidP="00A20885">
            <w:pPr>
              <w:pStyle w:val="PlainText"/>
              <w:spacing w:before="60"/>
              <w:rPr>
                <w:rFonts w:ascii="Courier New" w:hAnsi="Courier New" w:cs="Courier New"/>
                <w:i/>
                <w:color w:val="0070C0"/>
                <w:u w:val="single"/>
              </w:rPr>
            </w:pPr>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E9DDE70"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30661BC6"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0DB7BCC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_Ref313957117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88</w:t>
            </w:r>
            <w:r w:rsidRPr="00B35625">
              <w:rPr>
                <w:rFonts w:ascii="Courier New" w:hAnsi="Courier New" w:cs="Courier New"/>
                <w:i/>
                <w:color w:val="0070C0"/>
                <w:u w:val="single"/>
              </w:rPr>
              <w:fldChar w:fldCharType="end"/>
            </w:r>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5CD1174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140</w:t>
            </w:r>
            <w:r w:rsidRPr="00B35625">
              <w:rPr>
                <w:rFonts w:ascii="Courier New" w:hAnsi="Courier New" w:cs="Courier New"/>
                <w:i/>
                <w:color w:val="0070C0"/>
                <w:u w:val="single"/>
              </w:rPr>
              <w:fldChar w:fldCharType="end"/>
            </w:r>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C76A62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40</w:t>
            </w:r>
            <w:r w:rsidRPr="00B35625">
              <w:rPr>
                <w:rFonts w:ascii="Courier New" w:hAnsi="Courier New" w:cs="Courier New"/>
                <w:i/>
                <w:color w:val="0070C0"/>
                <w:u w:val="single"/>
              </w:rPr>
              <w:fldChar w:fldCharType="end"/>
            </w:r>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4ED027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58</w:t>
            </w:r>
            <w:r w:rsidRPr="00B35625">
              <w:rPr>
                <w:rFonts w:ascii="Courier New" w:hAnsi="Courier New" w:cs="Courier New"/>
                <w:i/>
                <w:color w:val="0070C0"/>
                <w:u w:val="single"/>
              </w:rPr>
              <w:fldChar w:fldCharType="end"/>
            </w:r>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F52AF04" w:rsidR="00A20885" w:rsidRPr="00B35625" w:rsidRDefault="00A20885" w:rsidP="00155ABA">
            <w:pPr>
              <w:pStyle w:val="PlainText"/>
              <w:spacing w:before="60"/>
              <w:rPr>
                <w:rFonts w:ascii="Courier New" w:hAnsi="Courier New" w:cs="Courier New"/>
                <w:i/>
                <w:color w:val="0070C0"/>
                <w:u w:val="single"/>
              </w:rPr>
            </w:pPr>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28F73C4" w:rsidR="00286093" w:rsidRPr="00B35625" w:rsidRDefault="00286093" w:rsidP="00286093">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106</w:t>
            </w:r>
            <w:r w:rsidRPr="00B35625">
              <w:rPr>
                <w:rFonts w:ascii="Courier New" w:hAnsi="Courier New" w:cs="Courier New"/>
                <w:i/>
                <w:color w:val="0070C0"/>
                <w:u w:val="single"/>
              </w:rPr>
              <w:fldChar w:fldCharType="end"/>
            </w:r>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7458DE1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24</w:t>
            </w:r>
            <w:r w:rsidRPr="00B35625">
              <w:rPr>
                <w:rFonts w:ascii="Courier New" w:hAnsi="Courier New" w:cs="Courier New"/>
                <w:i/>
                <w:color w:val="0070C0"/>
                <w:u w:val="single"/>
              </w:rPr>
              <w:fldChar w:fldCharType="end"/>
            </w:r>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104D524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86</w:t>
            </w:r>
            <w:r w:rsidRPr="00B35625">
              <w:rPr>
                <w:rFonts w:ascii="Courier New" w:hAnsi="Courier New" w:cs="Courier New"/>
                <w:i/>
                <w:color w:val="0070C0"/>
                <w:u w:val="single"/>
              </w:rPr>
              <w:fldChar w:fldCharType="end"/>
            </w:r>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0159541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_Ref313957302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67</w:t>
            </w:r>
            <w:r w:rsidRPr="00B35625">
              <w:rPr>
                <w:rFonts w:ascii="Courier New" w:hAnsi="Courier New" w:cs="Courier New"/>
                <w:i/>
                <w:color w:val="0070C0"/>
                <w:u w:val="single"/>
              </w:rPr>
              <w:fldChar w:fldCharType="end"/>
            </w:r>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AFCC7D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96</w:t>
            </w:r>
            <w:r w:rsidRPr="00B35625">
              <w:rPr>
                <w:rFonts w:ascii="Courier New" w:hAnsi="Courier New" w:cs="Courier New"/>
                <w:i/>
                <w:color w:val="0070C0"/>
                <w:u w:val="single"/>
              </w:rPr>
              <w:fldChar w:fldCharType="end"/>
            </w:r>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r</w:t>
            </w:r>
            <w:r w:rsidR="00B11EAD">
              <w:rPr>
                <w:rFonts w:ascii="Courier New" w:hAnsi="Courier New" w:cs="Courier New"/>
              </w:rPr>
              <w:t xml:space="preserve">estriction </w:t>
            </w:r>
            <w:r>
              <w:rPr>
                <w:rFonts w:ascii="Courier New" w:hAnsi="Courier New" w:cs="Courier New"/>
              </w:rPr>
              <w:t xml:space="preserve">of </w:t>
            </w:r>
            <w:r w:rsidR="00B11EAD">
              <w:rPr>
                <w:rFonts w:ascii="Courier New" w:hAnsi="Courier New" w:cs="Courier New"/>
              </w:rPr>
              <w:t>e</w:t>
            </w:r>
            <w:r w:rsidR="00B11EAD">
              <w:rPr>
                <w:rFonts w:ascii="Courier New" w:hAnsi="Courier New" w:cs="Courier New"/>
              </w:rPr>
              <w:t xml:space="preserve">xcessive </w:t>
            </w:r>
            <w:r w:rsidR="00B11EAD">
              <w:rPr>
                <w:rFonts w:ascii="Courier New" w:hAnsi="Courier New" w:cs="Courier New"/>
              </w:rPr>
              <w:t>a</w:t>
            </w:r>
            <w:r w:rsidR="00B11EAD">
              <w:rPr>
                <w:rFonts w:ascii="Courier New" w:hAnsi="Courier New" w:cs="Courier New"/>
              </w:rPr>
              <w:t xml:space="preserve">uthentication </w:t>
            </w:r>
            <w:r w:rsidR="00B11EAD">
              <w:rPr>
                <w:rFonts w:ascii="Courier New" w:hAnsi="Courier New" w:cs="Courier New"/>
              </w:rPr>
              <w:t>a</w:t>
            </w:r>
            <w:r w:rsidR="00B11EAD">
              <w:rPr>
                <w:rFonts w:ascii="Courier New" w:hAnsi="Courier New" w:cs="Courier New"/>
              </w:rPr>
              <w:t>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743BF556"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E8B146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_Ref313957315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49</w:t>
            </w:r>
            <w:r w:rsidRPr="00B35625">
              <w:rPr>
                <w:rFonts w:ascii="Courier New" w:hAnsi="Courier New" w:cs="Courier New"/>
                <w:i/>
                <w:color w:val="0070C0"/>
                <w:u w:val="single"/>
              </w:rPr>
              <w:fldChar w:fldCharType="end"/>
            </w:r>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289B0A3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_Ref313957324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41</w:t>
            </w:r>
            <w:r w:rsidRPr="00B35625">
              <w:rPr>
                <w:rFonts w:ascii="Courier New" w:hAnsi="Courier New" w:cs="Courier New"/>
                <w:i/>
                <w:color w:val="0070C0"/>
                <w:u w:val="single"/>
              </w:rPr>
              <w:fldChar w:fldCharType="end"/>
            </w:r>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5EE496E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42</w:t>
            </w:r>
            <w:r w:rsidRPr="00B35625">
              <w:rPr>
                <w:rFonts w:ascii="Courier New" w:hAnsi="Courier New" w:cs="Courier New"/>
                <w:i/>
                <w:color w:val="0070C0"/>
                <w:u w:val="single"/>
              </w:rPr>
              <w:fldChar w:fldCharType="end"/>
            </w:r>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w:t>
            </w:r>
            <w:r w:rsidR="00B11EAD">
              <w:rPr>
                <w:rFonts w:ascii="Courier New" w:hAnsi="Courier New" w:cs="Courier New"/>
              </w:rPr>
              <w:t xml:space="preserve">eap </w:t>
            </w:r>
            <w:r w:rsidR="00B11EAD">
              <w:rPr>
                <w:rFonts w:ascii="Courier New" w:hAnsi="Courier New" w:cs="Courier New"/>
              </w:rPr>
              <w:t>f</w:t>
            </w:r>
            <w:r w:rsidR="00B11EAD">
              <w:rPr>
                <w:rFonts w:ascii="Courier New" w:hAnsi="Courier New" w:cs="Courier New"/>
              </w:rPr>
              <w:t>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027F215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83</w:t>
            </w:r>
            <w:r w:rsidRPr="00B35625">
              <w:rPr>
                <w:rFonts w:ascii="Courier New" w:hAnsi="Courier New" w:cs="Courier New"/>
                <w:i/>
                <w:color w:val="0070C0"/>
                <w:u w:val="single"/>
              </w:rPr>
              <w:fldChar w:fldCharType="end"/>
            </w:r>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7ACED9D2"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C873BC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1B0E4B0B"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0E61AC8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622E201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_Ref313957433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62</w:t>
            </w:r>
            <w:r w:rsidRPr="00B35625">
              <w:rPr>
                <w:rFonts w:ascii="Courier New" w:hAnsi="Courier New" w:cs="Courier New"/>
                <w:i/>
                <w:color w:val="0070C0"/>
                <w:u w:val="single"/>
              </w:rPr>
              <w:fldChar w:fldCharType="end"/>
            </w:r>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3F04739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8D2B44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1E92731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_Ref313957363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38</w:t>
            </w:r>
            <w:r w:rsidRPr="00B35625">
              <w:rPr>
                <w:rFonts w:ascii="Courier New" w:hAnsi="Courier New" w:cs="Courier New"/>
                <w:i/>
                <w:color w:val="0070C0"/>
                <w:u w:val="single"/>
              </w:rPr>
              <w:fldChar w:fldCharType="end"/>
            </w:r>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73553A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36</w:t>
            </w:r>
            <w:r w:rsidRPr="00B35625">
              <w:rPr>
                <w:rFonts w:ascii="Courier New" w:hAnsi="Courier New" w:cs="Courier New"/>
                <w:i/>
                <w:color w:val="0070C0"/>
                <w:u w:val="single"/>
              </w:rPr>
              <w:fldChar w:fldCharType="end"/>
            </w:r>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27A0EDA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68</w:t>
            </w:r>
            <w:r w:rsidRPr="00B35625">
              <w:rPr>
                <w:rFonts w:ascii="Courier New" w:hAnsi="Courier New" w:cs="Courier New"/>
                <w:i/>
                <w:color w:val="0070C0"/>
                <w:u w:val="single"/>
              </w:rPr>
              <w:fldChar w:fldCharType="end"/>
            </w:r>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929" w:author="Stephen Michell" w:date="2018-01-21T07:47:00Z">
              <w:r w:rsidR="009064A5">
                <w:rPr>
                  <w:rFonts w:ascii="Courier New" w:hAnsi="Courier New" w:cs="Courier New"/>
                </w:rPr>
                <w:t xml:space="preserve">not </w:t>
              </w:r>
            </w:ins>
            <w:del w:id="930"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63C8D1F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sidRPr="00B35625">
              <w:rPr>
                <w:rFonts w:ascii="Courier New" w:hAnsi="Courier New" w:cs="Courier New"/>
                <w:i/>
                <w:color w:val="0070C0"/>
                <w:u w:val="single"/>
              </w:rPr>
              <w:fldChar w:fldCharType="end"/>
            </w:r>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77A1190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2A2CBFF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150</w:t>
            </w:r>
            <w:r w:rsidRPr="00B35625">
              <w:rPr>
                <w:rFonts w:ascii="Courier New" w:hAnsi="Courier New" w:cs="Courier New"/>
                <w:i/>
                <w:color w:val="0070C0"/>
                <w:u w:val="single"/>
              </w:rPr>
              <w:fldChar w:fldCharType="end"/>
            </w:r>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3119202F"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2BF4703C"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11CD0D2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142</w:t>
            </w:r>
            <w:r w:rsidRPr="00B35625">
              <w:rPr>
                <w:rFonts w:ascii="Courier New" w:hAnsi="Courier New" w:cs="Courier New"/>
                <w:i/>
                <w:color w:val="0070C0"/>
                <w:u w:val="single"/>
              </w:rPr>
              <w:fldChar w:fldCharType="end"/>
            </w:r>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30622C3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4146C5E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5322B775" w:rsidR="00A20885" w:rsidRPr="00B35625" w:rsidRDefault="00A20885" w:rsidP="00A20885">
            <w:pPr>
              <w:pStyle w:val="PlainText"/>
              <w:spacing w:before="60"/>
              <w:rPr>
                <w:rFonts w:ascii="Courier New" w:hAnsi="Courier New" w:cs="Courier New"/>
                <w:i/>
                <w:color w:val="0070C0"/>
                <w:u w:val="single"/>
              </w:rPr>
            </w:pPr>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77777777" w:rsidR="00FA71C9" w:rsidRPr="00B35625" w:rsidRDefault="00FA71C9" w:rsidP="00A20885">
            <w:pPr>
              <w:pStyle w:val="PlainText"/>
              <w:spacing w:before="60"/>
              <w:rPr>
                <w:rFonts w:ascii="Courier New" w:hAnsi="Courier New" w:cs="Courier New"/>
                <w:i/>
                <w:color w:val="0070C0"/>
                <w:u w:val="single"/>
              </w:rPr>
            </w:pPr>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027F0B6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51</w:t>
            </w:r>
            <w:r w:rsidRPr="00B35625">
              <w:rPr>
                <w:rFonts w:ascii="Courier New" w:hAnsi="Courier New" w:cs="Courier New"/>
                <w:i/>
                <w:color w:val="0070C0"/>
                <w:u w:val="single"/>
              </w:rPr>
              <w:fldChar w:fldCharType="end"/>
            </w:r>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5EE6488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50</w:t>
            </w:r>
            <w:r w:rsidRPr="00B35625">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931" w:name="_Toc490994704"/>
      <w:r>
        <w:lastRenderedPageBreak/>
        <w:t>Annex B</w:t>
      </w:r>
      <w:bookmarkEnd w:id="931"/>
    </w:p>
    <w:p w14:paraId="11B847D4" w14:textId="7534A9EA" w:rsidR="00B70A2C" w:rsidRDefault="00B70A2C" w:rsidP="00B72322">
      <w:pPr>
        <w:jc w:val="center"/>
      </w:pPr>
      <w:r>
        <w:t>Selected Guidance to Language Designers</w:t>
      </w:r>
    </w:p>
    <w:p w14:paraId="052E7796" w14:textId="18A0A35F" w:rsidR="00B70A2C" w:rsidRPr="00B72322" w:rsidRDefault="00B70A2C" w:rsidP="009064A5">
      <w:pPr>
        <w:pPrChange w:id="932" w:author="Stephen Michell" w:date="2018-01-21T07:44:00Z">
          <w:pPr>
            <w:pStyle w:val="Heading1"/>
          </w:pPr>
        </w:pPrChange>
      </w:pPr>
      <w:bookmarkStart w:id="933"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bookmarkEnd w:id="933"/>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934"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935"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rsidP="009064A5">
      <w:pPr>
        <w:pPrChange w:id="936" w:author="Stephen Michell" w:date="2018-01-21T07:45:00Z">
          <w:pPr>
            <w:pStyle w:val="Heading1"/>
          </w:pPr>
        </w:pPrChange>
      </w:pPr>
      <w:bookmarkStart w:id="937"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937"/>
      <w:r w:rsidRPr="00B70A2C">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938" w:name="_Toc358896482"/>
      <w:bookmarkStart w:id="939" w:name="_Toc440397728"/>
      <w:bookmarkStart w:id="940" w:name="_Toc49099470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938"/>
      <w:bookmarkEnd w:id="939"/>
      <w:bookmarkEnd w:id="940"/>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proofErr w:type="spellStart"/>
            <w:r w:rsidRPr="00F82C1F">
              <w:rPr>
                <w:b/>
                <w:sz w:val="28"/>
                <w:szCs w:val="28"/>
              </w:rPr>
              <w:t>language</w:t>
            </w:r>
            <w:proofErr w:type="spellEnd"/>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941" w:author="Stephen Michell" w:date="2018-01-20T13:23:00Z">
              <w:r w:rsidR="00031A11">
                <w:rPr>
                  <w:color w:val="auto"/>
                </w:rPr>
                <w:t>d</w:t>
              </w:r>
            </w:ins>
            <w:del w:id="942"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w:t>
            </w:r>
            <w:proofErr w:type="spellStart"/>
            <w:r w:rsidR="007B0C4D">
              <w:rPr>
                <w:i/>
                <w:color w:val="auto"/>
              </w:rPr>
              <w:t>language</w:t>
            </w:r>
            <w:proofErr w:type="spellEnd"/>
            <w:r w:rsidR="007B0C4D">
              <w:rPr>
                <w:i/>
                <w:color w:val="auto"/>
              </w:rPr>
              <w:t>]</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proofErr w:type="spellStart"/>
            <w:r w:rsidRPr="00B21E5A" w:rsidDel="009C104D">
              <w:rPr>
                <w:color w:val="auto"/>
              </w:rPr>
              <w:t>language</w:t>
            </w:r>
            <w:proofErr w:type="spellEnd"/>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943"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944" w:author="Stephen Michell" w:date="2018-01-20T13:34:00Z">
              <w:r w:rsidR="00A4695D">
                <w:t xml:space="preserve"> </w:t>
              </w:r>
            </w:ins>
          </w:p>
          <w:p w14:paraId="02CB5F01" w14:textId="44C33713" w:rsidR="00A4695D" w:rsidRPr="00A4695D" w:rsidRDefault="00A4695D" w:rsidP="00C13A4B">
            <w:pPr>
              <w:rPr>
                <w:i/>
                <w:rPrChange w:id="945" w:author="Stephen Michell" w:date="2018-01-20T13:34:00Z">
                  <w:rPr/>
                </w:rPrChange>
              </w:rPr>
            </w:pPr>
            <w:ins w:id="946"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947"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Paragraph"/>
              <w:widowControl w:val="0"/>
              <w:suppressLineNumbers/>
              <w:overflowPunct w:val="0"/>
              <w:adjustRightInd w:val="0"/>
              <w:ind w:left="0"/>
              <w:rPr>
                <w:ins w:id="948" w:author="Stephen Michell" w:date="2018-01-20T13:26:00Z"/>
                <w:rFonts w:ascii="Calibri" w:hAnsi="Calibri"/>
              </w:rPr>
            </w:pPr>
            <w:ins w:id="949" w:author="Stephen Michell" w:date="2018-01-20T13:26:00Z">
              <w:r>
                <w:rPr>
                  <w:rFonts w:ascii="Calibri" w:hAnsi="Calibri"/>
                </w:rPr>
                <w:t>In addition to the generic programming rules from TR 24772-1 clause 5.4, additional rules from this section apply specifically to the programming language</w:t>
              </w:r>
            </w:ins>
            <w:ins w:id="950" w:author="Stephen Michell" w:date="2018-01-20T13:27:00Z">
              <w:r>
                <w:rPr>
                  <w:rFonts w:ascii="Calibri" w:hAnsi="Calibri"/>
                </w:rPr>
                <w:t xml:space="preserve"> [</w:t>
              </w:r>
              <w:proofErr w:type="spellStart"/>
              <w:r>
                <w:rPr>
                  <w:rFonts w:ascii="Calibri" w:hAnsi="Calibri"/>
                </w:rPr>
                <w:t>language</w:t>
              </w:r>
              <w:proofErr w:type="spellEnd"/>
              <w:r>
                <w:rPr>
                  <w:rFonts w:ascii="Calibri" w:hAnsi="Calibri"/>
                </w:rPr>
                <w:t>]</w:t>
              </w:r>
            </w:ins>
            <w:ins w:id="951"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952" w:author="Stephen Michell" w:date="2018-01-20T13:28:00Z">
                  <w:rPr>
                    <w:b/>
                    <w:i/>
                  </w:rPr>
                </w:rPrChange>
              </w:rPr>
            </w:pPr>
            <w:ins w:id="953" w:author="Stephen Michell" w:date="2018-01-20T13:27:00Z">
              <w:r w:rsidRPr="0079365E">
                <w:rPr>
                  <w:i/>
                  <w:rPrChange w:id="954" w:author="Stephen Michell" w:date="2018-01-20T13:28:00Z">
                    <w:rPr>
                      <w:b/>
                      <w:i/>
                    </w:rPr>
                  </w:rPrChange>
                </w:rPr>
                <w:t>[Following this statement, provide a table that provides the most common (approximately 10)</w:t>
              </w:r>
            </w:ins>
            <w:ins w:id="955" w:author="Stephen Michell" w:date="2018-01-20T13:28:00Z">
              <w:r>
                <w:rPr>
                  <w:i/>
                </w:rPr>
                <w:t xml:space="preserve"> or most important guidance that is not provided in TR 24772-1 clause 5.4. The format of the table is Rule number (sequential)</w:t>
              </w:r>
            </w:ins>
            <w:ins w:id="956" w:author="Stephen Michell" w:date="2018-01-20T13:30:00Z">
              <w:r>
                <w:rPr>
                  <w:i/>
                </w:rPr>
                <w:t xml:space="preserve">, the rule itself, and references to </w:t>
              </w:r>
              <w:proofErr w:type="spellStart"/>
              <w:r>
                <w:rPr>
                  <w:i/>
                </w:rPr>
                <w:t>subclause</w:t>
              </w:r>
              <w:proofErr w:type="spellEnd"/>
              <w:r>
                <w:rPr>
                  <w:i/>
                </w:rPr>
                <w:t xml:space="preserve"> 6.x.2, where x contains an instance of the rule]</w:t>
              </w:r>
            </w:ins>
          </w:p>
          <w:p w14:paraId="53E466F0" w14:textId="77777777" w:rsidR="005A2C2E" w:rsidRDefault="005A2C2E" w:rsidP="00A14344">
            <w:pPr>
              <w:spacing w:before="240" w:after="240"/>
              <w:rPr>
                <w:b/>
              </w:rPr>
            </w:pPr>
            <w:r>
              <w:rPr>
                <w:b/>
              </w:rPr>
              <w:t xml:space="preserve">6 Language </w:t>
            </w:r>
            <w:proofErr w:type="spellStart"/>
            <w:r>
              <w:rPr>
                <w:b/>
              </w:rPr>
              <w:t>Vulnerabilies</w:t>
            </w:r>
            <w:proofErr w:type="spellEnd"/>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957" w:name="_Python.3_Type_System"/>
      <w:bookmarkStart w:id="958" w:name="_Python.19_Dead_Store"/>
      <w:bookmarkStart w:id="959" w:name="I3468"/>
      <w:bookmarkStart w:id="960" w:name="_Toc440397729"/>
      <w:bookmarkStart w:id="961" w:name="_Toc490994708"/>
      <w:bookmarkStart w:id="962" w:name="_Toc358896894"/>
      <w:bookmarkEnd w:id="957"/>
      <w:bookmarkEnd w:id="958"/>
      <w:bookmarkEnd w:id="959"/>
      <w:r w:rsidRPr="00B72322">
        <w:rPr>
          <w:sz w:val="28"/>
          <w:szCs w:val="28"/>
        </w:rPr>
        <w:t>Bibliography</w:t>
      </w:r>
      <w:bookmarkEnd w:id="960"/>
      <w:bookmarkEnd w:id="961"/>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21EFDCF5" w:rsidR="004F400E" w:rsidRDefault="004F400E" w:rsidP="004F400E">
      <w:pPr>
        <w:pStyle w:val="Bibliography1"/>
      </w:pPr>
      <w:r>
        <w:t>[</w:t>
      </w:r>
      <w:r w:rsidR="00EA50D3">
        <w:t>7</w:t>
      </w:r>
      <w:r>
        <w:t>]</w:t>
      </w:r>
      <w:r>
        <w:tab/>
        <w:t xml:space="preserve">R. </w:t>
      </w:r>
      <w:proofErr w:type="spellStart"/>
      <w:r>
        <w:t>Seacord</w:t>
      </w:r>
      <w:proofErr w:type="spellEnd"/>
      <w:r>
        <w:t xml:space="preserve">, </w:t>
      </w:r>
      <w:r w:rsidRPr="0025282A">
        <w:rPr>
          <w:i/>
        </w:rPr>
        <w:t>The CERT C Secure Coding Standard</w:t>
      </w:r>
      <w:r>
        <w:t xml:space="preserve">. </w:t>
      </w:r>
      <w:proofErr w:type="spellStart"/>
      <w:proofErr w:type="gramStart"/>
      <w:r>
        <w:t>Boston,MA</w:t>
      </w:r>
      <w:proofErr w:type="spellEnd"/>
      <w:proofErr w:type="gramEnd"/>
      <w:r>
        <w:t>: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del w:id="963" w:author="Stephen Michell" w:date="2018-01-20T13:32:00Z">
        <w:r w:rsidDel="00A4695D">
          <w:rPr>
            <w:rStyle w:val="FootnoteReference"/>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xml:space="preserve">, International Standards Organization / International </w:t>
      </w:r>
      <w:proofErr w:type="spellStart"/>
      <w:r w:rsidR="00723400">
        <w:t>Electrotechnical</w:t>
      </w:r>
      <w:proofErr w:type="spellEnd"/>
      <w:r w:rsidR="00723400">
        <w:t xml:space="preserve">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w:t>
      </w:r>
      <w:proofErr w:type="spellStart"/>
      <w:r w:rsidR="00723400">
        <w:t>Electrotechnical</w:t>
      </w:r>
      <w:proofErr w:type="spellEnd"/>
      <w:r w:rsidR="00723400">
        <w:t xml:space="preserve">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Computer, vol. 39, no. 6, pp 95-97, </w:t>
      </w:r>
      <w:proofErr w:type="gramStart"/>
      <w:r>
        <w:t>Jun.,</w:t>
      </w:r>
      <w:proofErr w:type="gramEnd"/>
      <w:r>
        <w:t xml:space="preserve">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Application of a Revised DIT Metric to Redesign an OO Design. </w:t>
      </w:r>
      <w:r w:rsidRPr="00FB65C1">
        <w:rPr>
          <w:i/>
        </w:rPr>
        <w:t xml:space="preserve">Journal of Object </w:t>
      </w:r>
      <w:proofErr w:type="gramStart"/>
      <w:r w:rsidRPr="00FB65C1">
        <w:rPr>
          <w:i/>
        </w:rPr>
        <w:t>Technology</w:t>
      </w:r>
      <w:r w:rsidRPr="00FB65C1">
        <w:t xml:space="preserve"> ,</w:t>
      </w:r>
      <w:proofErr w:type="gramEnd"/>
      <w:r w:rsidRPr="00FB65C1">
        <w:t xml:space="preserve"> 127-134.</w:t>
      </w:r>
    </w:p>
    <w:p w14:paraId="63C5C7F8" w14:textId="64DA1BC2" w:rsidR="004F400E" w:rsidRDefault="004F400E" w:rsidP="004F400E">
      <w:pPr>
        <w:pStyle w:val="Bibliography1"/>
        <w:rPr>
          <w:ins w:id="966" w:author="Stephen Michell" w:date="2018-01-21T21:47:00Z"/>
        </w:rPr>
      </w:pPr>
      <w:r>
        <w:t>[</w:t>
      </w:r>
      <w:r w:rsidR="00880999">
        <w:t>37</w:t>
      </w:r>
      <w:r>
        <w:t>]</w:t>
      </w:r>
      <w:r>
        <w:tab/>
      </w:r>
      <w:r w:rsidRPr="00FB65C1">
        <w:t xml:space="preserve">Subramanian, S., Tsai, W.-T., &amp; </w:t>
      </w:r>
      <w:proofErr w:type="spellStart"/>
      <w:r w:rsidRPr="00FB65C1">
        <w:t>Rayadurgam</w:t>
      </w:r>
      <w:proofErr w:type="spellEnd"/>
      <w:r w:rsidRPr="00FB65C1">
        <w:t xml:space="preserve">, S. (1998). Design Constraint Violation Detection in Safety-Critical Systems. The 3rd IEEE International Symposium on High-Assurance Systems </w:t>
      </w:r>
      <w:proofErr w:type="gramStart"/>
      <w:r w:rsidRPr="00FB65C1">
        <w:t>Engineering ,</w:t>
      </w:r>
      <w:proofErr w:type="gramEnd"/>
      <w:r w:rsidRPr="00FB65C1">
        <w:t xml:space="preserve"> 109 - 116.</w:t>
      </w:r>
    </w:p>
    <w:p w14:paraId="3215C2DD" w14:textId="77CB5B68" w:rsidR="00204550" w:rsidRDefault="00204550" w:rsidP="004F400E">
      <w:pPr>
        <w:pStyle w:val="Bibliography1"/>
      </w:pPr>
      <w:ins w:id="967" w:author="Stephen Michell" w:date="2018-01-21T21:47:00Z">
        <w:r>
          <w:t>[38]</w:t>
        </w:r>
        <w:r>
          <w:tab/>
        </w:r>
        <w:r>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w:t>
        </w:r>
      </w:ins>
      <w:ins w:id="968" w:author="Stephen Michell" w:date="2018-01-21T21:48:00Z">
        <w:r>
          <w:t>), Addison Wesley 2009</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969" w:name="_Toc440397730"/>
      <w:bookmarkStart w:id="970" w:name="_Toc490994709"/>
      <w:r w:rsidRPr="00AB6756">
        <w:lastRenderedPageBreak/>
        <w:t>Index</w:t>
      </w:r>
      <w:bookmarkEnd w:id="962"/>
      <w:bookmarkEnd w:id="969"/>
      <w:bookmarkEnd w:id="970"/>
    </w:p>
    <w:p w14:paraId="285E3EB6" w14:textId="77777777" w:rsidR="00A4695D" w:rsidRDefault="00A85CF0">
      <w:pPr>
        <w:rPr>
          <w:ins w:id="971" w:author="Stephen Michell" w:date="2018-01-20T13:35:00Z"/>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rsidP="00A4695D">
      <w:pPr>
        <w:pStyle w:val="Index1"/>
        <w:rPr>
          <w:ins w:id="972" w:author="Stephen Michell" w:date="2018-01-20T13:35:00Z"/>
          <w:noProof/>
        </w:rPr>
        <w:pPrChange w:id="973" w:author="Stephen Michell" w:date="2018-01-20T13:35:00Z">
          <w:pPr>
            <w:pStyle w:val="Index1"/>
            <w:tabs>
              <w:tab w:val="right" w:leader="dot" w:pos="4735"/>
            </w:tabs>
          </w:pPr>
        </w:pPrChange>
      </w:pPr>
      <w:ins w:id="974" w:author="Stephen Michell" w:date="2018-01-20T13:35:00Z">
        <w:r>
          <w:rPr>
            <w:noProof/>
          </w:rPr>
          <w:lastRenderedPageBreak/>
          <w:t>Ada, 23, 69, 73, 86</w:t>
        </w:r>
      </w:ins>
    </w:p>
    <w:p w14:paraId="71DC1F70" w14:textId="77777777" w:rsidR="00A4695D" w:rsidRDefault="00A4695D" w:rsidP="00A4695D">
      <w:pPr>
        <w:pStyle w:val="Index1"/>
        <w:rPr>
          <w:ins w:id="975" w:author="Stephen Michell" w:date="2018-01-20T13:35:00Z"/>
          <w:noProof/>
        </w:rPr>
        <w:pPrChange w:id="976" w:author="Stephen Michell" w:date="2018-01-20T13:35:00Z">
          <w:pPr>
            <w:pStyle w:val="Index1"/>
            <w:tabs>
              <w:tab w:val="right" w:leader="dot" w:pos="4735"/>
            </w:tabs>
          </w:pPr>
        </w:pPrChange>
      </w:pPr>
      <w:ins w:id="977" w:author="Stephen Michell" w:date="2018-01-20T13:35:00Z">
        <w:r>
          <w:rPr>
            <w:noProof/>
          </w:rPr>
          <w:t>AMV – Type-breaking reinterpretation of data, 80</w:t>
        </w:r>
      </w:ins>
    </w:p>
    <w:p w14:paraId="24AEF32A" w14:textId="77777777" w:rsidR="00A4695D" w:rsidRDefault="00A4695D" w:rsidP="00A4695D">
      <w:pPr>
        <w:pStyle w:val="Index1"/>
        <w:rPr>
          <w:ins w:id="978" w:author="Stephen Michell" w:date="2018-01-20T13:35:00Z"/>
          <w:noProof/>
        </w:rPr>
        <w:pPrChange w:id="979" w:author="Stephen Michell" w:date="2018-01-20T13:35:00Z">
          <w:pPr>
            <w:pStyle w:val="Index1"/>
            <w:tabs>
              <w:tab w:val="right" w:leader="dot" w:pos="4735"/>
            </w:tabs>
          </w:pPr>
        </w:pPrChange>
      </w:pPr>
      <w:ins w:id="980" w:author="Stephen Michell" w:date="2018-01-20T13:35:00Z">
        <w:r w:rsidRPr="006271CE">
          <w:rPr>
            <w:noProof/>
          </w:rPr>
          <w:t>API</w:t>
        </w:r>
      </w:ins>
    </w:p>
    <w:p w14:paraId="66B36640" w14:textId="77777777" w:rsidR="00A4695D" w:rsidRDefault="00A4695D">
      <w:pPr>
        <w:pStyle w:val="Index2"/>
        <w:tabs>
          <w:tab w:val="right" w:leader="dot" w:pos="4735"/>
        </w:tabs>
        <w:rPr>
          <w:ins w:id="981" w:author="Stephen Michell" w:date="2018-01-20T13:35:00Z"/>
          <w:noProof/>
        </w:rPr>
      </w:pPr>
      <w:ins w:id="982" w:author="Stephen Michell" w:date="2018-01-20T13:35:00Z">
        <w:r>
          <w:rPr>
            <w:noProof/>
          </w:rPr>
          <w:t>Application Programming Interface, 26</w:t>
        </w:r>
      </w:ins>
    </w:p>
    <w:p w14:paraId="0B6696D8" w14:textId="77777777" w:rsidR="00A4695D" w:rsidRDefault="00A4695D" w:rsidP="00A4695D">
      <w:pPr>
        <w:pStyle w:val="Index1"/>
        <w:rPr>
          <w:ins w:id="983" w:author="Stephen Michell" w:date="2018-01-20T13:35:00Z"/>
          <w:noProof/>
        </w:rPr>
        <w:pPrChange w:id="984" w:author="Stephen Michell" w:date="2018-01-20T13:35:00Z">
          <w:pPr>
            <w:pStyle w:val="Index1"/>
            <w:tabs>
              <w:tab w:val="right" w:leader="dot" w:pos="4735"/>
            </w:tabs>
          </w:pPr>
        </w:pPrChange>
      </w:pPr>
      <w:ins w:id="985" w:author="Stephen Michell" w:date="2018-01-20T13:35:00Z">
        <w:r>
          <w:rPr>
            <w:noProof/>
          </w:rPr>
          <w:t>APL, 58</w:t>
        </w:r>
      </w:ins>
    </w:p>
    <w:p w14:paraId="79B59E07" w14:textId="77777777" w:rsidR="00A4695D" w:rsidRDefault="00A4695D" w:rsidP="00A4695D">
      <w:pPr>
        <w:pStyle w:val="Index1"/>
        <w:rPr>
          <w:ins w:id="986" w:author="Stephen Michell" w:date="2018-01-20T13:35:00Z"/>
          <w:noProof/>
        </w:rPr>
        <w:pPrChange w:id="987" w:author="Stephen Michell" w:date="2018-01-20T13:35:00Z">
          <w:pPr>
            <w:pStyle w:val="Index1"/>
            <w:tabs>
              <w:tab w:val="right" w:leader="dot" w:pos="4735"/>
            </w:tabs>
          </w:pPr>
        </w:pPrChange>
      </w:pPr>
      <w:ins w:id="988" w:author="Stephen Michell" w:date="2018-01-20T13:35:00Z">
        <w:r>
          <w:rPr>
            <w:noProof/>
          </w:rPr>
          <w:t>Apple</w:t>
        </w:r>
      </w:ins>
    </w:p>
    <w:p w14:paraId="477C7046" w14:textId="77777777" w:rsidR="00A4695D" w:rsidRDefault="00A4695D">
      <w:pPr>
        <w:pStyle w:val="Index2"/>
        <w:tabs>
          <w:tab w:val="right" w:leader="dot" w:pos="4735"/>
        </w:tabs>
        <w:rPr>
          <w:ins w:id="989" w:author="Stephen Michell" w:date="2018-01-20T13:35:00Z"/>
          <w:noProof/>
        </w:rPr>
      </w:pPr>
      <w:ins w:id="990" w:author="Stephen Michell" w:date="2018-01-20T13:35:00Z">
        <w:r>
          <w:rPr>
            <w:noProof/>
          </w:rPr>
          <w:t>OS X, 140</w:t>
        </w:r>
      </w:ins>
    </w:p>
    <w:p w14:paraId="0BEBFF7B" w14:textId="77777777" w:rsidR="00A4695D" w:rsidRDefault="00A4695D" w:rsidP="00A4695D">
      <w:pPr>
        <w:pStyle w:val="Index1"/>
        <w:rPr>
          <w:ins w:id="991" w:author="Stephen Michell" w:date="2018-01-20T13:35:00Z"/>
          <w:noProof/>
        </w:rPr>
        <w:pPrChange w:id="992" w:author="Stephen Michell" w:date="2018-01-20T13:35:00Z">
          <w:pPr>
            <w:pStyle w:val="Index1"/>
            <w:tabs>
              <w:tab w:val="right" w:leader="dot" w:pos="4735"/>
            </w:tabs>
          </w:pPr>
        </w:pPrChange>
      </w:pPr>
      <w:ins w:id="993" w:author="Stephen Michell" w:date="2018-01-20T13:35:00Z">
        <w:r w:rsidRPr="006271CE">
          <w:rPr>
            <w:noProof/>
          </w:rPr>
          <w:t>Application vulnerabilities</w:t>
        </w:r>
        <w:r>
          <w:rPr>
            <w:noProof/>
          </w:rPr>
          <w:t>, 17</w:t>
        </w:r>
      </w:ins>
    </w:p>
    <w:p w14:paraId="77B4C12F" w14:textId="77777777" w:rsidR="00A4695D" w:rsidRDefault="00A4695D">
      <w:pPr>
        <w:pStyle w:val="Index2"/>
        <w:tabs>
          <w:tab w:val="right" w:leader="dot" w:pos="4735"/>
        </w:tabs>
        <w:rPr>
          <w:ins w:id="994" w:author="Stephen Michell" w:date="2018-01-20T13:35:00Z"/>
          <w:noProof/>
        </w:rPr>
      </w:pPr>
      <w:ins w:id="995" w:author="Stephen Michell" w:date="2018-01-20T13:35:00Z">
        <w:r>
          <w:rPr>
            <w:noProof/>
          </w:rPr>
          <w:t>Adherence to least privilege [XYN], 149</w:t>
        </w:r>
      </w:ins>
    </w:p>
    <w:p w14:paraId="6C642E6B" w14:textId="77777777" w:rsidR="00A4695D" w:rsidRDefault="00A4695D">
      <w:pPr>
        <w:pStyle w:val="Index2"/>
        <w:tabs>
          <w:tab w:val="right" w:leader="dot" w:pos="4735"/>
        </w:tabs>
        <w:rPr>
          <w:ins w:id="996" w:author="Stephen Michell" w:date="2018-01-20T13:35:00Z"/>
          <w:noProof/>
        </w:rPr>
      </w:pPr>
      <w:ins w:id="997" w:author="Stephen Michell" w:date="2018-01-20T13:35:00Z">
        <w:r>
          <w:rPr>
            <w:noProof/>
          </w:rPr>
          <w:t>Authentication logic error [XZO], 143</w:t>
        </w:r>
      </w:ins>
    </w:p>
    <w:p w14:paraId="5A55B2EF" w14:textId="77777777" w:rsidR="00A4695D" w:rsidRDefault="00A4695D">
      <w:pPr>
        <w:pStyle w:val="Index2"/>
        <w:tabs>
          <w:tab w:val="right" w:leader="dot" w:pos="4735"/>
        </w:tabs>
        <w:rPr>
          <w:ins w:id="998" w:author="Stephen Michell" w:date="2018-01-20T13:35:00Z"/>
          <w:noProof/>
        </w:rPr>
      </w:pPr>
      <w:ins w:id="999" w:author="Stephen Michell" w:date="2018-01-20T13:35:00Z">
        <w:r>
          <w:rPr>
            <w:noProof/>
          </w:rPr>
          <w:t>Clock issues [CGM], 163</w:t>
        </w:r>
      </w:ins>
    </w:p>
    <w:p w14:paraId="24BE629A" w14:textId="77777777" w:rsidR="00A4695D" w:rsidRDefault="00A4695D">
      <w:pPr>
        <w:pStyle w:val="Index2"/>
        <w:tabs>
          <w:tab w:val="right" w:leader="dot" w:pos="4735"/>
        </w:tabs>
        <w:rPr>
          <w:ins w:id="1000" w:author="Stephen Michell" w:date="2018-01-20T13:35:00Z"/>
          <w:noProof/>
        </w:rPr>
      </w:pPr>
      <w:ins w:id="1001" w:author="Stephen Michell" w:date="2018-01-20T13:35:00Z">
        <w:r>
          <w:rPr>
            <w:noProof/>
          </w:rPr>
          <w:t>Cross-site scripting [XYT], 131</w:t>
        </w:r>
      </w:ins>
    </w:p>
    <w:p w14:paraId="36D97760" w14:textId="77777777" w:rsidR="00A4695D" w:rsidRDefault="00A4695D">
      <w:pPr>
        <w:pStyle w:val="Index2"/>
        <w:tabs>
          <w:tab w:val="right" w:leader="dot" w:pos="4735"/>
        </w:tabs>
        <w:rPr>
          <w:ins w:id="1002" w:author="Stephen Michell" w:date="2018-01-20T13:35:00Z"/>
          <w:noProof/>
        </w:rPr>
      </w:pPr>
      <w:ins w:id="1003" w:author="Stephen Michell" w:date="2018-01-20T13:35:00Z">
        <w:r>
          <w:rPr>
            <w:noProof/>
          </w:rPr>
          <w:t>Discrepancy information leak [XZL], 157</w:t>
        </w:r>
      </w:ins>
    </w:p>
    <w:p w14:paraId="4FC57803" w14:textId="77777777" w:rsidR="00A4695D" w:rsidRDefault="00A4695D">
      <w:pPr>
        <w:pStyle w:val="Index2"/>
        <w:tabs>
          <w:tab w:val="right" w:leader="dot" w:pos="4735"/>
        </w:tabs>
        <w:rPr>
          <w:ins w:id="1004" w:author="Stephen Michell" w:date="2018-01-20T13:35:00Z"/>
          <w:noProof/>
        </w:rPr>
      </w:pPr>
      <w:ins w:id="1005" w:author="Stephen Michell" w:date="2018-01-20T13:35:00Z">
        <w:r>
          <w:rPr>
            <w:noProof/>
          </w:rPr>
          <w:t>Distinguished values in data types [KLK], 162</w:t>
        </w:r>
      </w:ins>
    </w:p>
    <w:p w14:paraId="6599F8A2" w14:textId="77777777" w:rsidR="00A4695D" w:rsidRDefault="00A4695D">
      <w:pPr>
        <w:pStyle w:val="Index2"/>
        <w:tabs>
          <w:tab w:val="right" w:leader="dot" w:pos="4735"/>
        </w:tabs>
        <w:rPr>
          <w:ins w:id="1006" w:author="Stephen Michell" w:date="2018-01-20T13:35:00Z"/>
          <w:noProof/>
        </w:rPr>
      </w:pPr>
      <w:ins w:id="1007" w:author="Stephen Michell" w:date="2018-01-20T13:35:00Z">
        <w:r>
          <w:rPr>
            <w:noProof/>
            <w:lang w:eastAsia="ja-JP"/>
          </w:rPr>
          <w:t>Download of code without integrity check [DLB]</w:t>
        </w:r>
        <w:r>
          <w:rPr>
            <w:noProof/>
          </w:rPr>
          <w:t>, 127</w:t>
        </w:r>
      </w:ins>
    </w:p>
    <w:p w14:paraId="5EE44E1E" w14:textId="77777777" w:rsidR="00A4695D" w:rsidRDefault="00A4695D">
      <w:pPr>
        <w:pStyle w:val="Index2"/>
        <w:tabs>
          <w:tab w:val="right" w:leader="dot" w:pos="4735"/>
        </w:tabs>
        <w:rPr>
          <w:ins w:id="1008" w:author="Stephen Michell" w:date="2018-01-20T13:35:00Z"/>
          <w:noProof/>
        </w:rPr>
      </w:pPr>
      <w:ins w:id="1009" w:author="Stephen Michell" w:date="2018-01-20T13:35:00Z">
        <w:r>
          <w:rPr>
            <w:noProof/>
          </w:rPr>
          <w:t>Executing or loading untrusted code [XYS], 128</w:t>
        </w:r>
      </w:ins>
    </w:p>
    <w:p w14:paraId="7795CAFB" w14:textId="77777777" w:rsidR="00A4695D" w:rsidRDefault="00A4695D">
      <w:pPr>
        <w:pStyle w:val="Index2"/>
        <w:tabs>
          <w:tab w:val="right" w:leader="dot" w:pos="4735"/>
        </w:tabs>
        <w:rPr>
          <w:ins w:id="1010" w:author="Stephen Michell" w:date="2018-01-20T13:35:00Z"/>
          <w:noProof/>
        </w:rPr>
      </w:pPr>
      <w:ins w:id="1011" w:author="Stephen Michell" w:date="2018-01-20T13:35:00Z">
        <w:r>
          <w:rPr>
            <w:noProof/>
          </w:rPr>
          <w:t>Fault tolerance and failure strategies [REU], 159</w:t>
        </w:r>
      </w:ins>
    </w:p>
    <w:p w14:paraId="48990993" w14:textId="77777777" w:rsidR="00A4695D" w:rsidRDefault="00A4695D">
      <w:pPr>
        <w:pStyle w:val="Index2"/>
        <w:tabs>
          <w:tab w:val="right" w:leader="dot" w:pos="4735"/>
        </w:tabs>
        <w:rPr>
          <w:ins w:id="1012" w:author="Stephen Michell" w:date="2018-01-20T13:35:00Z"/>
          <w:noProof/>
        </w:rPr>
      </w:pPr>
      <w:ins w:id="1013" w:author="Stephen Michell" w:date="2018-01-20T13:35:00Z">
        <w:r>
          <w:rPr>
            <w:noProof/>
          </w:rPr>
          <w:t>Hard-coded password [XYP], 145</w:t>
        </w:r>
      </w:ins>
    </w:p>
    <w:p w14:paraId="32113920" w14:textId="77777777" w:rsidR="00A4695D" w:rsidRDefault="00A4695D">
      <w:pPr>
        <w:pStyle w:val="Index2"/>
        <w:tabs>
          <w:tab w:val="right" w:leader="dot" w:pos="4735"/>
        </w:tabs>
        <w:rPr>
          <w:ins w:id="1014" w:author="Stephen Michell" w:date="2018-01-20T13:35:00Z"/>
          <w:noProof/>
        </w:rPr>
      </w:pPr>
      <w:ins w:id="1015" w:author="Stephen Michell" w:date="2018-01-20T13:35:00Z">
        <w:r w:rsidRPr="006271CE">
          <w:rPr>
            <w:rFonts w:eastAsia="MS PGothic"/>
            <w:noProof/>
            <w:lang w:eastAsia="ja-JP"/>
          </w:rPr>
          <w:t>Improper restriction of excessive authentication attempts [WPL]</w:t>
        </w:r>
        <w:r>
          <w:rPr>
            <w:noProof/>
          </w:rPr>
          <w:t>, 145</w:t>
        </w:r>
      </w:ins>
    </w:p>
    <w:p w14:paraId="59C9499B" w14:textId="77777777" w:rsidR="00A4695D" w:rsidRDefault="00A4695D">
      <w:pPr>
        <w:pStyle w:val="Index2"/>
        <w:tabs>
          <w:tab w:val="right" w:leader="dot" w:pos="4735"/>
        </w:tabs>
        <w:rPr>
          <w:ins w:id="1016" w:author="Stephen Michell" w:date="2018-01-20T13:35:00Z"/>
          <w:noProof/>
        </w:rPr>
      </w:pPr>
      <w:ins w:id="1017" w:author="Stephen Michell" w:date="2018-01-20T13:35:00Z">
        <w:r>
          <w:rPr>
            <w:noProof/>
          </w:rPr>
          <w:t>Improperly verified signature [XZR], 151</w:t>
        </w:r>
      </w:ins>
    </w:p>
    <w:p w14:paraId="1A199601" w14:textId="77777777" w:rsidR="00A4695D" w:rsidRDefault="00A4695D">
      <w:pPr>
        <w:pStyle w:val="Index2"/>
        <w:tabs>
          <w:tab w:val="right" w:leader="dot" w:pos="4735"/>
        </w:tabs>
        <w:rPr>
          <w:ins w:id="1018" w:author="Stephen Michell" w:date="2018-01-20T13:35:00Z"/>
          <w:noProof/>
        </w:rPr>
      </w:pPr>
      <w:ins w:id="1019" w:author="Stephen Michell" w:date="2018-01-20T13:35:00Z">
        <w:r>
          <w:rPr>
            <w:noProof/>
          </w:rPr>
          <w:t>Inadequately secure communication of shared resources [CGY], 153</w:t>
        </w:r>
      </w:ins>
    </w:p>
    <w:p w14:paraId="629C5DE8" w14:textId="77777777" w:rsidR="00A4695D" w:rsidRDefault="00A4695D">
      <w:pPr>
        <w:pStyle w:val="Index2"/>
        <w:tabs>
          <w:tab w:val="right" w:leader="dot" w:pos="4735"/>
        </w:tabs>
        <w:rPr>
          <w:ins w:id="1020" w:author="Stephen Michell" w:date="2018-01-20T13:35:00Z"/>
          <w:noProof/>
        </w:rPr>
      </w:pPr>
      <w:ins w:id="1021" w:author="Stephen Michell" w:date="2018-01-20T13:35:00Z">
        <w:r w:rsidRPr="006271CE">
          <w:rPr>
            <w:rFonts w:eastAsia="MS PGothic"/>
            <w:noProof/>
            <w:lang w:eastAsia="ja-JP"/>
          </w:rPr>
          <w:t>Inclusion of functionality from untrusted control sphere [DHU]</w:t>
        </w:r>
        <w:r>
          <w:rPr>
            <w:noProof/>
          </w:rPr>
          <w:t>, 129</w:t>
        </w:r>
      </w:ins>
    </w:p>
    <w:p w14:paraId="23CB7A4E" w14:textId="77777777" w:rsidR="00A4695D" w:rsidRDefault="00A4695D">
      <w:pPr>
        <w:pStyle w:val="Index2"/>
        <w:tabs>
          <w:tab w:val="right" w:leader="dot" w:pos="4735"/>
        </w:tabs>
        <w:rPr>
          <w:ins w:id="1022" w:author="Stephen Michell" w:date="2018-01-20T13:35:00Z"/>
          <w:noProof/>
        </w:rPr>
      </w:pPr>
      <w:ins w:id="1023" w:author="Stephen Michell" w:date="2018-01-20T13:35:00Z">
        <w:r>
          <w:rPr>
            <w:noProof/>
            <w:lang w:eastAsia="ja-JP"/>
          </w:rPr>
          <w:t>Incorrect authorization [BJE]</w:t>
        </w:r>
        <w:r>
          <w:rPr>
            <w:noProof/>
          </w:rPr>
          <w:t>, 148</w:t>
        </w:r>
      </w:ins>
    </w:p>
    <w:p w14:paraId="501FC0D3" w14:textId="77777777" w:rsidR="00A4695D" w:rsidRDefault="00A4695D">
      <w:pPr>
        <w:pStyle w:val="Index2"/>
        <w:tabs>
          <w:tab w:val="right" w:leader="dot" w:pos="4735"/>
        </w:tabs>
        <w:rPr>
          <w:ins w:id="1024" w:author="Stephen Michell" w:date="2018-01-20T13:35:00Z"/>
          <w:noProof/>
        </w:rPr>
      </w:pPr>
      <w:ins w:id="1025" w:author="Stephen Michell" w:date="2018-01-20T13:35:00Z">
        <w:r>
          <w:rPr>
            <w:noProof/>
          </w:rPr>
          <w:t>Injection [RST], 134</w:t>
        </w:r>
      </w:ins>
    </w:p>
    <w:p w14:paraId="6D354B39" w14:textId="77777777" w:rsidR="00A4695D" w:rsidRDefault="00A4695D">
      <w:pPr>
        <w:pStyle w:val="Index2"/>
        <w:tabs>
          <w:tab w:val="right" w:leader="dot" w:pos="4735"/>
        </w:tabs>
        <w:rPr>
          <w:ins w:id="1026" w:author="Stephen Michell" w:date="2018-01-20T13:35:00Z"/>
          <w:noProof/>
        </w:rPr>
      </w:pPr>
      <w:ins w:id="1027" w:author="Stephen Michell" w:date="2018-01-20T13:35:00Z">
        <w:r>
          <w:rPr>
            <w:noProof/>
          </w:rPr>
          <w:t>Insufficiently protected credentials [XYM], 146</w:t>
        </w:r>
      </w:ins>
    </w:p>
    <w:p w14:paraId="3093AB1D" w14:textId="77777777" w:rsidR="00A4695D" w:rsidRDefault="00A4695D">
      <w:pPr>
        <w:pStyle w:val="Index2"/>
        <w:tabs>
          <w:tab w:val="right" w:leader="dot" w:pos="4735"/>
        </w:tabs>
        <w:rPr>
          <w:ins w:id="1028" w:author="Stephen Michell" w:date="2018-01-20T13:35:00Z"/>
          <w:noProof/>
        </w:rPr>
      </w:pPr>
      <w:ins w:id="1029" w:author="Stephen Michell" w:date="2018-01-20T13:35:00Z">
        <w:r>
          <w:rPr>
            <w:noProof/>
          </w:rPr>
          <w:t>Memory locking [XZX], 154</w:t>
        </w:r>
      </w:ins>
    </w:p>
    <w:p w14:paraId="2C185679" w14:textId="77777777" w:rsidR="00A4695D" w:rsidRDefault="00A4695D">
      <w:pPr>
        <w:pStyle w:val="Index2"/>
        <w:tabs>
          <w:tab w:val="right" w:leader="dot" w:pos="4735"/>
        </w:tabs>
        <w:rPr>
          <w:ins w:id="1030" w:author="Stephen Michell" w:date="2018-01-20T13:35:00Z"/>
          <w:noProof/>
        </w:rPr>
      </w:pPr>
      <w:ins w:id="1031" w:author="Stephen Michell" w:date="2018-01-20T13:35:00Z">
        <w:r>
          <w:rPr>
            <w:noProof/>
          </w:rPr>
          <w:t>Missing or inconsistent access control [XZN], 147</w:t>
        </w:r>
      </w:ins>
    </w:p>
    <w:p w14:paraId="3CBA18C1" w14:textId="77777777" w:rsidR="00A4695D" w:rsidRDefault="00A4695D">
      <w:pPr>
        <w:pStyle w:val="Index2"/>
        <w:tabs>
          <w:tab w:val="right" w:leader="dot" w:pos="4735"/>
        </w:tabs>
        <w:rPr>
          <w:ins w:id="1032" w:author="Stephen Michell" w:date="2018-01-20T13:35:00Z"/>
          <w:noProof/>
        </w:rPr>
      </w:pPr>
      <w:ins w:id="1033" w:author="Stephen Michell" w:date="2018-01-20T13:35:00Z">
        <w:r>
          <w:rPr>
            <w:noProof/>
          </w:rPr>
          <w:t>Missing required cryptographic step [XZS], 151</w:t>
        </w:r>
      </w:ins>
    </w:p>
    <w:p w14:paraId="4A5471D0" w14:textId="77777777" w:rsidR="00A4695D" w:rsidRDefault="00A4695D">
      <w:pPr>
        <w:pStyle w:val="Index2"/>
        <w:tabs>
          <w:tab w:val="right" w:leader="dot" w:pos="4735"/>
        </w:tabs>
        <w:rPr>
          <w:ins w:id="1034" w:author="Stephen Michell" w:date="2018-01-20T13:35:00Z"/>
          <w:noProof/>
        </w:rPr>
      </w:pPr>
      <w:ins w:id="1035" w:author="Stephen Michell" w:date="2018-01-20T13:35:00Z">
        <w:r>
          <w:rPr>
            <w:noProof/>
          </w:rPr>
          <w:t>Path traversal [EWR], 138</w:t>
        </w:r>
      </w:ins>
    </w:p>
    <w:p w14:paraId="249F2044" w14:textId="77777777" w:rsidR="00A4695D" w:rsidRDefault="00A4695D">
      <w:pPr>
        <w:pStyle w:val="Index2"/>
        <w:tabs>
          <w:tab w:val="right" w:leader="dot" w:pos="4735"/>
        </w:tabs>
        <w:rPr>
          <w:ins w:id="1036" w:author="Stephen Michell" w:date="2018-01-20T13:35:00Z"/>
          <w:noProof/>
        </w:rPr>
      </w:pPr>
      <w:ins w:id="1037" w:author="Stephen Michell" w:date="2018-01-20T13:35:00Z">
        <w:r>
          <w:rPr>
            <w:noProof/>
          </w:rPr>
          <w:t>Privilege sandbox issues [XYO], 149</w:t>
        </w:r>
      </w:ins>
    </w:p>
    <w:p w14:paraId="07A5932B" w14:textId="77777777" w:rsidR="00A4695D" w:rsidRDefault="00A4695D">
      <w:pPr>
        <w:pStyle w:val="Index2"/>
        <w:tabs>
          <w:tab w:val="right" w:leader="dot" w:pos="4735"/>
        </w:tabs>
        <w:rPr>
          <w:ins w:id="1038" w:author="Stephen Michell" w:date="2018-01-20T13:35:00Z"/>
          <w:noProof/>
        </w:rPr>
      </w:pPr>
      <w:ins w:id="1039" w:author="Stephen Michell" w:date="2018-01-20T13:35:00Z">
        <w:r>
          <w:rPr>
            <w:noProof/>
          </w:rPr>
          <w:t>Resource exhaustion [XZP], 141</w:t>
        </w:r>
      </w:ins>
    </w:p>
    <w:p w14:paraId="760B9084" w14:textId="77777777" w:rsidR="00A4695D" w:rsidRDefault="00A4695D">
      <w:pPr>
        <w:pStyle w:val="Index2"/>
        <w:tabs>
          <w:tab w:val="right" w:leader="dot" w:pos="4735"/>
        </w:tabs>
        <w:rPr>
          <w:ins w:id="1040" w:author="Stephen Michell" w:date="2018-01-20T13:35:00Z"/>
          <w:noProof/>
        </w:rPr>
      </w:pPr>
      <w:ins w:id="1041" w:author="Stephen Michell" w:date="2018-01-20T13:35:00Z">
        <w:r>
          <w:rPr>
            <w:noProof/>
          </w:rPr>
          <w:t>Resource names [HTS], 140</w:t>
        </w:r>
      </w:ins>
    </w:p>
    <w:p w14:paraId="34B40520" w14:textId="77777777" w:rsidR="00A4695D" w:rsidRDefault="00A4695D">
      <w:pPr>
        <w:pStyle w:val="Index2"/>
        <w:tabs>
          <w:tab w:val="right" w:leader="dot" w:pos="4735"/>
        </w:tabs>
        <w:rPr>
          <w:ins w:id="1042" w:author="Stephen Michell" w:date="2018-01-20T13:35:00Z"/>
          <w:noProof/>
        </w:rPr>
      </w:pPr>
      <w:ins w:id="1043" w:author="Stephen Michell" w:date="2018-01-20T13:35:00Z">
        <w:r>
          <w:rPr>
            <w:noProof/>
          </w:rPr>
          <w:t>Sensitive information uncleared before Use [XZK], 155</w:t>
        </w:r>
      </w:ins>
    </w:p>
    <w:p w14:paraId="79356920" w14:textId="77777777" w:rsidR="00A4695D" w:rsidRDefault="00A4695D">
      <w:pPr>
        <w:pStyle w:val="Index2"/>
        <w:tabs>
          <w:tab w:val="right" w:leader="dot" w:pos="4735"/>
        </w:tabs>
        <w:rPr>
          <w:ins w:id="1044" w:author="Stephen Michell" w:date="2018-01-20T13:35:00Z"/>
          <w:noProof/>
        </w:rPr>
      </w:pPr>
      <w:ins w:id="1045" w:author="Stephen Michell" w:date="2018-01-20T13:35:00Z">
        <w:r w:rsidRPr="006271CE">
          <w:rPr>
            <w:noProof/>
            <w:lang w:val="en-CA"/>
          </w:rPr>
          <w:t>Time consumption measurement</w:t>
        </w:r>
        <w:r>
          <w:rPr>
            <w:noProof/>
          </w:rPr>
          <w:t xml:space="preserve"> [CCM], 156</w:t>
        </w:r>
      </w:ins>
    </w:p>
    <w:p w14:paraId="110EDBED" w14:textId="77777777" w:rsidR="00A4695D" w:rsidRDefault="00A4695D">
      <w:pPr>
        <w:pStyle w:val="Index2"/>
        <w:tabs>
          <w:tab w:val="right" w:leader="dot" w:pos="4735"/>
        </w:tabs>
        <w:rPr>
          <w:ins w:id="1046" w:author="Stephen Michell" w:date="2018-01-20T13:35:00Z"/>
          <w:noProof/>
        </w:rPr>
      </w:pPr>
      <w:ins w:id="1047" w:author="Stephen Michell" w:date="2018-01-20T13:35:00Z">
        <w:r>
          <w:rPr>
            <w:noProof/>
          </w:rPr>
          <w:t>Time drift and jitter [CDJ], 165</w:t>
        </w:r>
      </w:ins>
    </w:p>
    <w:p w14:paraId="0217CAC6" w14:textId="77777777" w:rsidR="00A4695D" w:rsidRDefault="00A4695D">
      <w:pPr>
        <w:pStyle w:val="Index2"/>
        <w:tabs>
          <w:tab w:val="right" w:leader="dot" w:pos="4735"/>
        </w:tabs>
        <w:rPr>
          <w:ins w:id="1048" w:author="Stephen Michell" w:date="2018-01-20T13:35:00Z"/>
          <w:noProof/>
        </w:rPr>
      </w:pPr>
      <w:ins w:id="1049" w:author="Stephen Michell" w:date="2018-01-20T13:35:00Z">
        <w:r>
          <w:rPr>
            <w:noProof/>
          </w:rPr>
          <w:t>Unquoted search path or element [XZQ], 137</w:t>
        </w:r>
      </w:ins>
    </w:p>
    <w:p w14:paraId="65CABFD4" w14:textId="77777777" w:rsidR="00A4695D" w:rsidRDefault="00A4695D">
      <w:pPr>
        <w:pStyle w:val="Index2"/>
        <w:tabs>
          <w:tab w:val="right" w:leader="dot" w:pos="4735"/>
        </w:tabs>
        <w:rPr>
          <w:ins w:id="1050" w:author="Stephen Michell" w:date="2018-01-20T13:35:00Z"/>
          <w:noProof/>
        </w:rPr>
      </w:pPr>
      <w:ins w:id="1051" w:author="Stephen Michell" w:date="2018-01-20T13:35:00Z">
        <w:r>
          <w:rPr>
            <w:noProof/>
          </w:rPr>
          <w:t>Unrestricted file upload [CBF], 126</w:t>
        </w:r>
      </w:ins>
    </w:p>
    <w:p w14:paraId="2E2E272C" w14:textId="77777777" w:rsidR="00A4695D" w:rsidRDefault="00A4695D">
      <w:pPr>
        <w:pStyle w:val="Index2"/>
        <w:tabs>
          <w:tab w:val="right" w:leader="dot" w:pos="4735"/>
        </w:tabs>
        <w:rPr>
          <w:ins w:id="1052" w:author="Stephen Michell" w:date="2018-01-20T13:35:00Z"/>
          <w:noProof/>
        </w:rPr>
      </w:pPr>
      <w:ins w:id="1053" w:author="Stephen Michell" w:date="2018-01-20T13:35:00Z">
        <w:r>
          <w:rPr>
            <w:noProof/>
          </w:rPr>
          <w:t>Unspecified functionality [BVQ], 158</w:t>
        </w:r>
      </w:ins>
    </w:p>
    <w:p w14:paraId="3BA196D4" w14:textId="77777777" w:rsidR="00A4695D" w:rsidRDefault="00A4695D">
      <w:pPr>
        <w:pStyle w:val="Index2"/>
        <w:tabs>
          <w:tab w:val="right" w:leader="dot" w:pos="4735"/>
        </w:tabs>
        <w:rPr>
          <w:ins w:id="1054" w:author="Stephen Michell" w:date="2018-01-20T13:35:00Z"/>
          <w:noProof/>
        </w:rPr>
      </w:pPr>
      <w:ins w:id="1055" w:author="Stephen Michell" w:date="2018-01-20T13:35:00Z">
        <w:r w:rsidRPr="006271CE">
          <w:rPr>
            <w:rFonts w:eastAsia="MS PGothic"/>
            <w:noProof/>
            <w:lang w:eastAsia="ja-JP"/>
          </w:rPr>
          <w:t>URL redirection to untrusted site ('open redirect') [PYQ]</w:t>
        </w:r>
        <w:r>
          <w:rPr>
            <w:noProof/>
          </w:rPr>
          <w:t>, 133</w:t>
        </w:r>
      </w:ins>
    </w:p>
    <w:p w14:paraId="412426AC" w14:textId="77777777" w:rsidR="00A4695D" w:rsidRDefault="00A4695D">
      <w:pPr>
        <w:pStyle w:val="Index2"/>
        <w:tabs>
          <w:tab w:val="right" w:leader="dot" w:pos="4735"/>
        </w:tabs>
        <w:rPr>
          <w:ins w:id="1056" w:author="Stephen Michell" w:date="2018-01-20T13:35:00Z"/>
          <w:noProof/>
        </w:rPr>
      </w:pPr>
      <w:ins w:id="1057" w:author="Stephen Michell" w:date="2018-01-20T13:35:00Z">
        <w:r w:rsidRPr="006271CE">
          <w:rPr>
            <w:rFonts w:eastAsia="MS PGothic"/>
            <w:noProof/>
            <w:lang w:eastAsia="ja-JP"/>
          </w:rPr>
          <w:t>Use of a one-way hash without a salt [MVX]</w:t>
        </w:r>
        <w:r>
          <w:rPr>
            <w:noProof/>
          </w:rPr>
          <w:t>, 152</w:t>
        </w:r>
      </w:ins>
    </w:p>
    <w:p w14:paraId="22EC5E4A" w14:textId="77777777" w:rsidR="00A4695D" w:rsidRDefault="00A4695D">
      <w:pPr>
        <w:pStyle w:val="Index2"/>
        <w:tabs>
          <w:tab w:val="right" w:leader="dot" w:pos="4735"/>
        </w:tabs>
        <w:rPr>
          <w:ins w:id="1058" w:author="Stephen Michell" w:date="2018-01-20T13:35:00Z"/>
          <w:noProof/>
        </w:rPr>
      </w:pPr>
      <w:ins w:id="1059" w:author="Stephen Michell" w:date="2018-01-20T13:35:00Z">
        <w:r>
          <w:rPr>
            <w:noProof/>
          </w:rPr>
          <w:lastRenderedPageBreak/>
          <w:t>Use of unchecked data from an uncontrolled or tainted source [EFS], 130</w:t>
        </w:r>
      </w:ins>
    </w:p>
    <w:p w14:paraId="60EA1380" w14:textId="77777777" w:rsidR="00A4695D" w:rsidRDefault="00A4695D" w:rsidP="00A4695D">
      <w:pPr>
        <w:pStyle w:val="Index1"/>
        <w:rPr>
          <w:ins w:id="1060" w:author="Stephen Michell" w:date="2018-01-20T13:35:00Z"/>
          <w:noProof/>
        </w:rPr>
        <w:pPrChange w:id="1061" w:author="Stephen Michell" w:date="2018-01-20T13:35:00Z">
          <w:pPr>
            <w:pStyle w:val="Index1"/>
            <w:tabs>
              <w:tab w:val="right" w:leader="dot" w:pos="4735"/>
            </w:tabs>
          </w:pPr>
        </w:pPrChange>
      </w:pPr>
      <w:ins w:id="1062" w:author="Stephen Michell" w:date="2018-01-20T13:35:00Z">
        <w:r>
          <w:rPr>
            <w:noProof/>
          </w:rPr>
          <w:t>application</w:t>
        </w:r>
        <w:r w:rsidRPr="006271CE">
          <w:rPr>
            <w:b/>
            <w:noProof/>
          </w:rPr>
          <w:t xml:space="preserve"> </w:t>
        </w:r>
        <w:r>
          <w:rPr>
            <w:noProof/>
          </w:rPr>
          <w:t>vulnerability, 13</w:t>
        </w:r>
      </w:ins>
    </w:p>
    <w:p w14:paraId="0EFAEE71" w14:textId="77777777" w:rsidR="00A4695D" w:rsidRDefault="00A4695D" w:rsidP="00A4695D">
      <w:pPr>
        <w:pStyle w:val="Index1"/>
        <w:rPr>
          <w:ins w:id="1063" w:author="Stephen Michell" w:date="2018-01-20T13:35:00Z"/>
          <w:noProof/>
        </w:rPr>
        <w:pPrChange w:id="1064" w:author="Stephen Michell" w:date="2018-01-20T13:35:00Z">
          <w:pPr>
            <w:pStyle w:val="Index1"/>
            <w:tabs>
              <w:tab w:val="right" w:leader="dot" w:pos="4735"/>
            </w:tabs>
          </w:pPr>
        </w:pPrChange>
      </w:pPr>
      <w:ins w:id="1065" w:author="Stephen Michell" w:date="2018-01-20T13:35:00Z">
        <w:r>
          <w:rPr>
            <w:noProof/>
          </w:rPr>
          <w:t>Ariane 5, 32</w:t>
        </w:r>
      </w:ins>
    </w:p>
    <w:p w14:paraId="4B9A2FD4" w14:textId="77777777" w:rsidR="00A4695D" w:rsidRDefault="00A4695D" w:rsidP="00A4695D">
      <w:pPr>
        <w:pStyle w:val="Index1"/>
        <w:rPr>
          <w:ins w:id="1066" w:author="Stephen Michell" w:date="2018-01-20T13:35:00Z"/>
          <w:noProof/>
        </w:rPr>
        <w:pPrChange w:id="1067" w:author="Stephen Michell" w:date="2018-01-20T13:35:00Z">
          <w:pPr>
            <w:pStyle w:val="Index1"/>
            <w:tabs>
              <w:tab w:val="right" w:leader="dot" w:pos="4735"/>
            </w:tabs>
          </w:pPr>
        </w:pPrChange>
      </w:pPr>
      <w:ins w:id="1068" w:author="Stephen Michell" w:date="2018-01-20T13:35:00Z">
        <w:r>
          <w:rPr>
            <w:noProof/>
          </w:rPr>
          <w:t>bitwise operators, 57</w:t>
        </w:r>
      </w:ins>
    </w:p>
    <w:p w14:paraId="7529BC7E" w14:textId="77777777" w:rsidR="00A4695D" w:rsidRDefault="00A4695D" w:rsidP="00A4695D">
      <w:pPr>
        <w:pStyle w:val="Index1"/>
        <w:rPr>
          <w:ins w:id="1069" w:author="Stephen Michell" w:date="2018-01-20T13:35:00Z"/>
          <w:noProof/>
        </w:rPr>
        <w:pPrChange w:id="1070" w:author="Stephen Michell" w:date="2018-01-20T13:35:00Z">
          <w:pPr>
            <w:pStyle w:val="Index1"/>
            <w:tabs>
              <w:tab w:val="right" w:leader="dot" w:pos="4735"/>
            </w:tabs>
          </w:pPr>
        </w:pPrChange>
      </w:pPr>
      <w:ins w:id="1071" w:author="Stephen Michell" w:date="2018-01-20T13:35:00Z">
        <w:r>
          <w:rPr>
            <w:noProof/>
            <w:lang w:eastAsia="ja-JP"/>
          </w:rPr>
          <w:t>BJE – Incorrect authorization</w:t>
        </w:r>
        <w:r>
          <w:rPr>
            <w:noProof/>
          </w:rPr>
          <w:t>, 148</w:t>
        </w:r>
      </w:ins>
    </w:p>
    <w:p w14:paraId="5D311DDD" w14:textId="77777777" w:rsidR="00A4695D" w:rsidRDefault="00A4695D" w:rsidP="00A4695D">
      <w:pPr>
        <w:pStyle w:val="Index1"/>
        <w:rPr>
          <w:ins w:id="1072" w:author="Stephen Michell" w:date="2018-01-20T13:35:00Z"/>
          <w:noProof/>
        </w:rPr>
        <w:pPrChange w:id="1073" w:author="Stephen Michell" w:date="2018-01-20T13:35:00Z">
          <w:pPr>
            <w:pStyle w:val="Index1"/>
            <w:tabs>
              <w:tab w:val="right" w:leader="dot" w:pos="4735"/>
            </w:tabs>
          </w:pPr>
        </w:pPrChange>
      </w:pPr>
      <w:ins w:id="1074" w:author="Stephen Michell" w:date="2018-01-20T13:35:00Z">
        <w:r>
          <w:rPr>
            <w:noProof/>
          </w:rPr>
          <w:t>BJL – Namespace issues, 53</w:t>
        </w:r>
      </w:ins>
    </w:p>
    <w:p w14:paraId="40539D4C" w14:textId="77777777" w:rsidR="00A4695D" w:rsidRDefault="00A4695D" w:rsidP="00A4695D">
      <w:pPr>
        <w:pStyle w:val="Index1"/>
        <w:rPr>
          <w:ins w:id="1075" w:author="Stephen Michell" w:date="2018-01-20T13:35:00Z"/>
          <w:noProof/>
        </w:rPr>
        <w:pPrChange w:id="1076" w:author="Stephen Michell" w:date="2018-01-20T13:35:00Z">
          <w:pPr>
            <w:pStyle w:val="Index1"/>
            <w:tabs>
              <w:tab w:val="right" w:leader="dot" w:pos="4735"/>
            </w:tabs>
          </w:pPr>
        </w:pPrChange>
      </w:pPr>
      <w:ins w:id="1077" w:author="Stephen Michell" w:date="2018-01-20T13:35:00Z">
        <w:r>
          <w:rPr>
            <w:noProof/>
          </w:rPr>
          <w:t>BKK – Polymorphic variables, 31, 93</w:t>
        </w:r>
      </w:ins>
    </w:p>
    <w:p w14:paraId="62C649AB" w14:textId="77777777" w:rsidR="00A4695D" w:rsidRDefault="00A4695D" w:rsidP="00A4695D">
      <w:pPr>
        <w:pStyle w:val="Index1"/>
        <w:rPr>
          <w:ins w:id="1078" w:author="Stephen Michell" w:date="2018-01-20T13:35:00Z"/>
          <w:noProof/>
        </w:rPr>
        <w:pPrChange w:id="1079" w:author="Stephen Michell" w:date="2018-01-20T13:35:00Z">
          <w:pPr>
            <w:pStyle w:val="Index1"/>
            <w:tabs>
              <w:tab w:val="right" w:leader="dot" w:pos="4735"/>
            </w:tabs>
          </w:pPr>
        </w:pPrChange>
      </w:pPr>
      <w:ins w:id="1080" w:author="Stephen Michell" w:date="2018-01-20T13:35:00Z">
        <w:r w:rsidRPr="006271CE">
          <w:rPr>
            <w:i/>
            <w:noProof/>
          </w:rPr>
          <w:t>black-list</w:t>
        </w:r>
        <w:r>
          <w:rPr>
            <w:noProof/>
          </w:rPr>
          <w:t>, 127, 137</w:t>
        </w:r>
      </w:ins>
    </w:p>
    <w:p w14:paraId="6C0515E3" w14:textId="77777777" w:rsidR="00A4695D" w:rsidRDefault="00A4695D" w:rsidP="00A4695D">
      <w:pPr>
        <w:pStyle w:val="Index1"/>
        <w:rPr>
          <w:ins w:id="1081" w:author="Stephen Michell" w:date="2018-01-20T13:35:00Z"/>
          <w:noProof/>
        </w:rPr>
        <w:pPrChange w:id="1082" w:author="Stephen Michell" w:date="2018-01-20T13:35:00Z">
          <w:pPr>
            <w:pStyle w:val="Index1"/>
            <w:tabs>
              <w:tab w:val="right" w:leader="dot" w:pos="4735"/>
            </w:tabs>
          </w:pPr>
        </w:pPrChange>
      </w:pPr>
      <w:ins w:id="1083" w:author="Stephen Michell" w:date="2018-01-20T13:35:00Z">
        <w:r>
          <w:rPr>
            <w:noProof/>
          </w:rPr>
          <w:t>BLP – Violations of the Liskov substitution principle or contract model, 90, 161</w:t>
        </w:r>
      </w:ins>
    </w:p>
    <w:p w14:paraId="1A258D78" w14:textId="77777777" w:rsidR="00A4695D" w:rsidRDefault="00A4695D" w:rsidP="00A4695D">
      <w:pPr>
        <w:pStyle w:val="Index1"/>
        <w:rPr>
          <w:ins w:id="1084" w:author="Stephen Michell" w:date="2018-01-20T13:35:00Z"/>
          <w:noProof/>
        </w:rPr>
        <w:pPrChange w:id="1085" w:author="Stephen Michell" w:date="2018-01-20T13:35:00Z">
          <w:pPr>
            <w:pStyle w:val="Index1"/>
            <w:tabs>
              <w:tab w:val="right" w:leader="dot" w:pos="4735"/>
            </w:tabs>
          </w:pPr>
        </w:pPrChange>
      </w:pPr>
      <w:ins w:id="1086" w:author="Stephen Michell" w:date="2018-01-20T13:35:00Z">
        <w:r>
          <w:rPr>
            <w:noProof/>
          </w:rPr>
          <w:t>BQF – Unspecified behaviour, 108, 109, 111</w:t>
        </w:r>
      </w:ins>
    </w:p>
    <w:p w14:paraId="2DB0EC91" w14:textId="77777777" w:rsidR="00A4695D" w:rsidRDefault="00A4695D" w:rsidP="00A4695D">
      <w:pPr>
        <w:pStyle w:val="Index1"/>
        <w:rPr>
          <w:ins w:id="1087" w:author="Stephen Michell" w:date="2018-01-20T13:35:00Z"/>
          <w:noProof/>
        </w:rPr>
        <w:pPrChange w:id="1088" w:author="Stephen Michell" w:date="2018-01-20T13:35:00Z">
          <w:pPr>
            <w:pStyle w:val="Index1"/>
            <w:tabs>
              <w:tab w:val="right" w:leader="dot" w:pos="4735"/>
            </w:tabs>
          </w:pPr>
        </w:pPrChange>
      </w:pPr>
      <w:ins w:id="1089" w:author="Stephen Michell" w:date="2018-01-20T13:35:00Z">
        <w:r w:rsidRPr="006271CE">
          <w:rPr>
            <w:noProof/>
          </w:rPr>
          <w:t>break</w:t>
        </w:r>
        <w:r>
          <w:rPr>
            <w:noProof/>
          </w:rPr>
          <w:t>, 70</w:t>
        </w:r>
      </w:ins>
    </w:p>
    <w:p w14:paraId="77704473" w14:textId="77777777" w:rsidR="00A4695D" w:rsidRDefault="00A4695D" w:rsidP="00A4695D">
      <w:pPr>
        <w:pStyle w:val="Index1"/>
        <w:rPr>
          <w:ins w:id="1090" w:author="Stephen Michell" w:date="2018-01-20T13:35:00Z"/>
          <w:noProof/>
        </w:rPr>
        <w:pPrChange w:id="1091" w:author="Stephen Michell" w:date="2018-01-20T13:35:00Z">
          <w:pPr>
            <w:pStyle w:val="Index1"/>
            <w:tabs>
              <w:tab w:val="right" w:leader="dot" w:pos="4735"/>
            </w:tabs>
          </w:pPr>
        </w:pPrChange>
      </w:pPr>
      <w:ins w:id="1092" w:author="Stephen Michell" w:date="2018-01-20T13:35:00Z">
        <w:r>
          <w:rPr>
            <w:noProof/>
          </w:rPr>
          <w:t>BRS – Obscure language features, 106</w:t>
        </w:r>
      </w:ins>
    </w:p>
    <w:p w14:paraId="28FEDE73" w14:textId="77777777" w:rsidR="00A4695D" w:rsidRDefault="00A4695D" w:rsidP="00A4695D">
      <w:pPr>
        <w:pStyle w:val="Index1"/>
        <w:rPr>
          <w:ins w:id="1093" w:author="Stephen Michell" w:date="2018-01-20T13:35:00Z"/>
          <w:noProof/>
        </w:rPr>
        <w:pPrChange w:id="1094" w:author="Stephen Michell" w:date="2018-01-20T13:35:00Z">
          <w:pPr>
            <w:pStyle w:val="Index1"/>
            <w:tabs>
              <w:tab w:val="right" w:leader="dot" w:pos="4735"/>
            </w:tabs>
          </w:pPr>
        </w:pPrChange>
      </w:pPr>
      <w:ins w:id="1095" w:author="Stephen Michell" w:date="2018-01-20T13:35:00Z">
        <w:r>
          <w:rPr>
            <w:noProof/>
          </w:rPr>
          <w:t>buffer boundary violation, 34</w:t>
        </w:r>
      </w:ins>
    </w:p>
    <w:p w14:paraId="54A8A031" w14:textId="77777777" w:rsidR="00A4695D" w:rsidRDefault="00A4695D" w:rsidP="00A4695D">
      <w:pPr>
        <w:pStyle w:val="Index1"/>
        <w:rPr>
          <w:ins w:id="1096" w:author="Stephen Michell" w:date="2018-01-20T13:35:00Z"/>
          <w:noProof/>
        </w:rPr>
        <w:pPrChange w:id="1097" w:author="Stephen Michell" w:date="2018-01-20T13:35:00Z">
          <w:pPr>
            <w:pStyle w:val="Index1"/>
            <w:tabs>
              <w:tab w:val="right" w:leader="dot" w:pos="4735"/>
            </w:tabs>
          </w:pPr>
        </w:pPrChange>
      </w:pPr>
      <w:ins w:id="1098" w:author="Stephen Michell" w:date="2018-01-20T13:35:00Z">
        <w:r>
          <w:rPr>
            <w:noProof/>
          </w:rPr>
          <w:t>buffer overflow, 34, 37</w:t>
        </w:r>
      </w:ins>
    </w:p>
    <w:p w14:paraId="64165D67" w14:textId="77777777" w:rsidR="00A4695D" w:rsidRDefault="00A4695D" w:rsidP="00A4695D">
      <w:pPr>
        <w:pStyle w:val="Index1"/>
        <w:rPr>
          <w:ins w:id="1099" w:author="Stephen Michell" w:date="2018-01-20T13:35:00Z"/>
          <w:noProof/>
        </w:rPr>
        <w:pPrChange w:id="1100" w:author="Stephen Michell" w:date="2018-01-20T13:35:00Z">
          <w:pPr>
            <w:pStyle w:val="Index1"/>
            <w:tabs>
              <w:tab w:val="right" w:leader="dot" w:pos="4735"/>
            </w:tabs>
          </w:pPr>
        </w:pPrChange>
      </w:pPr>
      <w:ins w:id="1101" w:author="Stephen Michell" w:date="2018-01-20T13:35:00Z">
        <w:r>
          <w:rPr>
            <w:noProof/>
          </w:rPr>
          <w:t>buffer underwrite, 34</w:t>
        </w:r>
      </w:ins>
    </w:p>
    <w:p w14:paraId="490A1DF2" w14:textId="77777777" w:rsidR="00A4695D" w:rsidRDefault="00A4695D" w:rsidP="00A4695D">
      <w:pPr>
        <w:pStyle w:val="Index1"/>
        <w:rPr>
          <w:ins w:id="1102" w:author="Stephen Michell" w:date="2018-01-20T13:35:00Z"/>
          <w:noProof/>
        </w:rPr>
        <w:pPrChange w:id="1103" w:author="Stephen Michell" w:date="2018-01-20T13:35:00Z">
          <w:pPr>
            <w:pStyle w:val="Index1"/>
            <w:tabs>
              <w:tab w:val="right" w:leader="dot" w:pos="4735"/>
            </w:tabs>
          </w:pPr>
        </w:pPrChange>
      </w:pPr>
      <w:ins w:id="1104" w:author="Stephen Michell" w:date="2018-01-20T13:35:00Z">
        <w:r>
          <w:rPr>
            <w:noProof/>
          </w:rPr>
          <w:t>BVQ – Unspecified functionality, 158</w:t>
        </w:r>
      </w:ins>
    </w:p>
    <w:p w14:paraId="242BAB7A" w14:textId="77777777" w:rsidR="00A4695D" w:rsidRDefault="00A4695D" w:rsidP="00A4695D">
      <w:pPr>
        <w:pStyle w:val="Index1"/>
        <w:rPr>
          <w:ins w:id="1105" w:author="Stephen Michell" w:date="2018-01-20T13:35:00Z"/>
          <w:noProof/>
        </w:rPr>
        <w:pPrChange w:id="1106" w:author="Stephen Michell" w:date="2018-01-20T13:35:00Z">
          <w:pPr>
            <w:pStyle w:val="Index1"/>
            <w:tabs>
              <w:tab w:val="right" w:leader="dot" w:pos="4735"/>
            </w:tabs>
          </w:pPr>
        </w:pPrChange>
      </w:pPr>
      <w:ins w:id="1107" w:author="Stephen Michell" w:date="2018-01-20T13:35:00Z">
        <w:r>
          <w:rPr>
            <w:noProof/>
          </w:rPr>
          <w:t>C, 57, 59, 60, 61, 67, 68, 70, 73</w:t>
        </w:r>
      </w:ins>
    </w:p>
    <w:p w14:paraId="3A5E23A3" w14:textId="77777777" w:rsidR="00A4695D" w:rsidRDefault="00A4695D" w:rsidP="00A4695D">
      <w:pPr>
        <w:pStyle w:val="Index1"/>
        <w:rPr>
          <w:ins w:id="1108" w:author="Stephen Michell" w:date="2018-01-20T13:35:00Z"/>
          <w:noProof/>
        </w:rPr>
        <w:pPrChange w:id="1109" w:author="Stephen Michell" w:date="2018-01-20T13:35:00Z">
          <w:pPr>
            <w:pStyle w:val="Index1"/>
            <w:tabs>
              <w:tab w:val="right" w:leader="dot" w:pos="4735"/>
            </w:tabs>
          </w:pPr>
        </w:pPrChange>
      </w:pPr>
      <w:ins w:id="1110" w:author="Stephen Michell" w:date="2018-01-20T13:35:00Z">
        <w:r>
          <w:rPr>
            <w:noProof/>
          </w:rPr>
          <w:t>C++, 57, 61, 68, 73, 86, 102</w:t>
        </w:r>
      </w:ins>
    </w:p>
    <w:p w14:paraId="488A0685" w14:textId="77777777" w:rsidR="00A4695D" w:rsidRDefault="00A4695D" w:rsidP="00A4695D">
      <w:pPr>
        <w:pStyle w:val="Index1"/>
        <w:rPr>
          <w:ins w:id="1111" w:author="Stephen Michell" w:date="2018-01-20T13:35:00Z"/>
          <w:noProof/>
        </w:rPr>
        <w:pPrChange w:id="1112" w:author="Stephen Michell" w:date="2018-01-20T13:35:00Z">
          <w:pPr>
            <w:pStyle w:val="Index1"/>
            <w:tabs>
              <w:tab w:val="right" w:leader="dot" w:pos="4735"/>
            </w:tabs>
          </w:pPr>
        </w:pPrChange>
      </w:pPr>
      <w:ins w:id="1113" w:author="Stephen Michell" w:date="2018-01-20T13:35:00Z">
        <w:r w:rsidRPr="006271CE">
          <w:rPr>
            <w:noProof/>
          </w:rPr>
          <w:t>call by copy</w:t>
        </w:r>
        <w:r>
          <w:rPr>
            <w:noProof/>
          </w:rPr>
          <w:t>, 71</w:t>
        </w:r>
      </w:ins>
    </w:p>
    <w:p w14:paraId="72290224" w14:textId="77777777" w:rsidR="00A4695D" w:rsidRDefault="00A4695D" w:rsidP="00A4695D">
      <w:pPr>
        <w:pStyle w:val="Index1"/>
        <w:rPr>
          <w:ins w:id="1114" w:author="Stephen Michell" w:date="2018-01-20T13:35:00Z"/>
          <w:noProof/>
        </w:rPr>
        <w:pPrChange w:id="1115" w:author="Stephen Michell" w:date="2018-01-20T13:35:00Z">
          <w:pPr>
            <w:pStyle w:val="Index1"/>
            <w:tabs>
              <w:tab w:val="right" w:leader="dot" w:pos="4735"/>
            </w:tabs>
          </w:pPr>
        </w:pPrChange>
      </w:pPr>
      <w:ins w:id="1116" w:author="Stephen Michell" w:date="2018-01-20T13:35:00Z">
        <w:r w:rsidRPr="006271CE">
          <w:rPr>
            <w:noProof/>
          </w:rPr>
          <w:t>call by name</w:t>
        </w:r>
        <w:r>
          <w:rPr>
            <w:noProof/>
          </w:rPr>
          <w:t>, 71</w:t>
        </w:r>
      </w:ins>
    </w:p>
    <w:p w14:paraId="2A441983" w14:textId="77777777" w:rsidR="00A4695D" w:rsidRDefault="00A4695D" w:rsidP="00A4695D">
      <w:pPr>
        <w:pStyle w:val="Index1"/>
        <w:rPr>
          <w:ins w:id="1117" w:author="Stephen Michell" w:date="2018-01-20T13:35:00Z"/>
          <w:noProof/>
        </w:rPr>
        <w:pPrChange w:id="1118" w:author="Stephen Michell" w:date="2018-01-20T13:35:00Z">
          <w:pPr>
            <w:pStyle w:val="Index1"/>
            <w:tabs>
              <w:tab w:val="right" w:leader="dot" w:pos="4735"/>
            </w:tabs>
          </w:pPr>
        </w:pPrChange>
      </w:pPr>
      <w:ins w:id="1119" w:author="Stephen Michell" w:date="2018-01-20T13:35:00Z">
        <w:r w:rsidRPr="006271CE">
          <w:rPr>
            <w:noProof/>
          </w:rPr>
          <w:t>call by reference</w:t>
        </w:r>
        <w:r>
          <w:rPr>
            <w:noProof/>
          </w:rPr>
          <w:t>, 71</w:t>
        </w:r>
      </w:ins>
    </w:p>
    <w:p w14:paraId="119388F0" w14:textId="77777777" w:rsidR="00A4695D" w:rsidRDefault="00A4695D" w:rsidP="00A4695D">
      <w:pPr>
        <w:pStyle w:val="Index1"/>
        <w:rPr>
          <w:ins w:id="1120" w:author="Stephen Michell" w:date="2018-01-20T13:35:00Z"/>
          <w:noProof/>
        </w:rPr>
        <w:pPrChange w:id="1121" w:author="Stephen Michell" w:date="2018-01-20T13:35:00Z">
          <w:pPr>
            <w:pStyle w:val="Index1"/>
            <w:tabs>
              <w:tab w:val="right" w:leader="dot" w:pos="4735"/>
            </w:tabs>
          </w:pPr>
        </w:pPrChange>
      </w:pPr>
      <w:ins w:id="1122" w:author="Stephen Michell" w:date="2018-01-20T13:35:00Z">
        <w:r w:rsidRPr="006271CE">
          <w:rPr>
            <w:noProof/>
          </w:rPr>
          <w:t>call by result</w:t>
        </w:r>
        <w:r>
          <w:rPr>
            <w:noProof/>
          </w:rPr>
          <w:t>, 71</w:t>
        </w:r>
      </w:ins>
    </w:p>
    <w:p w14:paraId="63F92A90" w14:textId="77777777" w:rsidR="00A4695D" w:rsidRDefault="00A4695D" w:rsidP="00A4695D">
      <w:pPr>
        <w:pStyle w:val="Index1"/>
        <w:rPr>
          <w:ins w:id="1123" w:author="Stephen Michell" w:date="2018-01-20T13:35:00Z"/>
          <w:noProof/>
        </w:rPr>
        <w:pPrChange w:id="1124" w:author="Stephen Michell" w:date="2018-01-20T13:35:00Z">
          <w:pPr>
            <w:pStyle w:val="Index1"/>
            <w:tabs>
              <w:tab w:val="right" w:leader="dot" w:pos="4735"/>
            </w:tabs>
          </w:pPr>
        </w:pPrChange>
      </w:pPr>
      <w:ins w:id="1125" w:author="Stephen Michell" w:date="2018-01-20T13:35:00Z">
        <w:r w:rsidRPr="006271CE">
          <w:rPr>
            <w:noProof/>
          </w:rPr>
          <w:t>call by value</w:t>
        </w:r>
        <w:r>
          <w:rPr>
            <w:noProof/>
          </w:rPr>
          <w:t>, 71</w:t>
        </w:r>
      </w:ins>
    </w:p>
    <w:p w14:paraId="68E2CC2C" w14:textId="77777777" w:rsidR="00A4695D" w:rsidRDefault="00A4695D" w:rsidP="00A4695D">
      <w:pPr>
        <w:pStyle w:val="Index1"/>
        <w:rPr>
          <w:ins w:id="1126" w:author="Stephen Michell" w:date="2018-01-20T13:35:00Z"/>
          <w:noProof/>
        </w:rPr>
        <w:pPrChange w:id="1127" w:author="Stephen Michell" w:date="2018-01-20T13:35:00Z">
          <w:pPr>
            <w:pStyle w:val="Index1"/>
            <w:tabs>
              <w:tab w:val="right" w:leader="dot" w:pos="4735"/>
            </w:tabs>
          </w:pPr>
        </w:pPrChange>
      </w:pPr>
      <w:ins w:id="1128" w:author="Stephen Michell" w:date="2018-01-20T13:35:00Z">
        <w:r w:rsidRPr="006271CE">
          <w:rPr>
            <w:noProof/>
          </w:rPr>
          <w:t>call by value-result</w:t>
        </w:r>
        <w:r>
          <w:rPr>
            <w:noProof/>
          </w:rPr>
          <w:t>, 71</w:t>
        </w:r>
      </w:ins>
    </w:p>
    <w:p w14:paraId="5FBFA978" w14:textId="77777777" w:rsidR="00A4695D" w:rsidRDefault="00A4695D" w:rsidP="00A4695D">
      <w:pPr>
        <w:pStyle w:val="Index1"/>
        <w:rPr>
          <w:ins w:id="1129" w:author="Stephen Michell" w:date="2018-01-20T13:35:00Z"/>
          <w:noProof/>
        </w:rPr>
        <w:pPrChange w:id="1130" w:author="Stephen Michell" w:date="2018-01-20T13:35:00Z">
          <w:pPr>
            <w:pStyle w:val="Index1"/>
            <w:tabs>
              <w:tab w:val="right" w:leader="dot" w:pos="4735"/>
            </w:tabs>
          </w:pPr>
        </w:pPrChange>
      </w:pPr>
      <w:ins w:id="1131" w:author="Stephen Michell" w:date="2018-01-20T13:35:00Z">
        <w:r>
          <w:rPr>
            <w:noProof/>
          </w:rPr>
          <w:t>CBF – Unrestricted file upload, 126</w:t>
        </w:r>
      </w:ins>
    </w:p>
    <w:p w14:paraId="56D5599A" w14:textId="77777777" w:rsidR="00A4695D" w:rsidRDefault="00A4695D" w:rsidP="00A4695D">
      <w:pPr>
        <w:pStyle w:val="Index1"/>
        <w:rPr>
          <w:ins w:id="1132" w:author="Stephen Michell" w:date="2018-01-20T13:35:00Z"/>
          <w:noProof/>
        </w:rPr>
        <w:pPrChange w:id="1133" w:author="Stephen Michell" w:date="2018-01-20T13:35:00Z">
          <w:pPr>
            <w:pStyle w:val="Index1"/>
            <w:tabs>
              <w:tab w:val="right" w:leader="dot" w:pos="4735"/>
            </w:tabs>
          </w:pPr>
        </w:pPrChange>
      </w:pPr>
      <w:ins w:id="1134" w:author="Stephen Michell" w:date="2018-01-20T13:35:00Z">
        <w:r>
          <w:rPr>
            <w:noProof/>
          </w:rPr>
          <w:t>CCB – Enumerator issues, 29</w:t>
        </w:r>
      </w:ins>
    </w:p>
    <w:p w14:paraId="51DB5032" w14:textId="77777777" w:rsidR="00A4695D" w:rsidRDefault="00A4695D" w:rsidP="00A4695D">
      <w:pPr>
        <w:pStyle w:val="Index1"/>
        <w:rPr>
          <w:ins w:id="1135" w:author="Stephen Michell" w:date="2018-01-20T13:35:00Z"/>
          <w:noProof/>
        </w:rPr>
        <w:pPrChange w:id="1136" w:author="Stephen Michell" w:date="2018-01-20T13:35:00Z">
          <w:pPr>
            <w:pStyle w:val="Index1"/>
            <w:tabs>
              <w:tab w:val="right" w:leader="dot" w:pos="4735"/>
            </w:tabs>
          </w:pPr>
        </w:pPrChange>
      </w:pPr>
      <w:ins w:id="1137" w:author="Stephen Michell" w:date="2018-01-20T13:35:00Z">
        <w:r w:rsidRPr="006271CE">
          <w:rPr>
            <w:noProof/>
            <w:lang w:val="en-CA"/>
          </w:rPr>
          <w:t>CCM - Time consumption measurement</w:t>
        </w:r>
        <w:r>
          <w:rPr>
            <w:noProof/>
          </w:rPr>
          <w:t>, 156</w:t>
        </w:r>
      </w:ins>
    </w:p>
    <w:p w14:paraId="65A0738A" w14:textId="77777777" w:rsidR="00A4695D" w:rsidRDefault="00A4695D" w:rsidP="00A4695D">
      <w:pPr>
        <w:pStyle w:val="Index1"/>
        <w:rPr>
          <w:ins w:id="1138" w:author="Stephen Michell" w:date="2018-01-20T13:35:00Z"/>
          <w:noProof/>
        </w:rPr>
        <w:pPrChange w:id="1139" w:author="Stephen Michell" w:date="2018-01-20T13:35:00Z">
          <w:pPr>
            <w:pStyle w:val="Index1"/>
            <w:tabs>
              <w:tab w:val="right" w:leader="dot" w:pos="4735"/>
            </w:tabs>
          </w:pPr>
        </w:pPrChange>
      </w:pPr>
      <w:ins w:id="1140" w:author="Stephen Michell" w:date="2018-01-20T13:35:00Z">
        <w:r w:rsidRPr="006271CE">
          <w:rPr>
            <w:noProof/>
            <w:lang w:val="en-CA"/>
          </w:rPr>
          <w:t xml:space="preserve">CDJ – </w:t>
        </w:r>
        <w:r>
          <w:rPr>
            <w:noProof/>
          </w:rPr>
          <w:t>Time drift and jitter, 165</w:t>
        </w:r>
      </w:ins>
    </w:p>
    <w:p w14:paraId="577D6C1E" w14:textId="77777777" w:rsidR="00A4695D" w:rsidRDefault="00A4695D" w:rsidP="00A4695D">
      <w:pPr>
        <w:pStyle w:val="Index1"/>
        <w:rPr>
          <w:ins w:id="1141" w:author="Stephen Michell" w:date="2018-01-20T13:35:00Z"/>
          <w:noProof/>
        </w:rPr>
        <w:pPrChange w:id="1142" w:author="Stephen Michell" w:date="2018-01-20T13:35:00Z">
          <w:pPr>
            <w:pStyle w:val="Index1"/>
            <w:tabs>
              <w:tab w:val="right" w:leader="dot" w:pos="4735"/>
            </w:tabs>
          </w:pPr>
        </w:pPrChange>
      </w:pPr>
      <w:ins w:id="1143" w:author="Stephen Michell" w:date="2018-01-20T13:35:00Z">
        <w:r>
          <w:rPr>
            <w:noProof/>
          </w:rPr>
          <w:t>CGA – Concurrency – Activation, 114</w:t>
        </w:r>
      </w:ins>
    </w:p>
    <w:p w14:paraId="01A9A5D3" w14:textId="77777777" w:rsidR="00A4695D" w:rsidRDefault="00A4695D" w:rsidP="00A4695D">
      <w:pPr>
        <w:pStyle w:val="Index1"/>
        <w:rPr>
          <w:ins w:id="1144" w:author="Stephen Michell" w:date="2018-01-20T13:35:00Z"/>
          <w:noProof/>
        </w:rPr>
        <w:pPrChange w:id="1145" w:author="Stephen Michell" w:date="2018-01-20T13:35:00Z">
          <w:pPr>
            <w:pStyle w:val="Index1"/>
            <w:tabs>
              <w:tab w:val="right" w:leader="dot" w:pos="4735"/>
            </w:tabs>
          </w:pPr>
        </w:pPrChange>
      </w:pPr>
      <w:ins w:id="1146" w:author="Stephen Michell" w:date="2018-01-20T13:35:00Z">
        <w:r w:rsidRPr="006271CE">
          <w:rPr>
            <w:noProof/>
            <w:lang w:val="en-CA"/>
          </w:rPr>
          <w:t>CGM – Clock issues</w:t>
        </w:r>
        <w:r>
          <w:rPr>
            <w:noProof/>
          </w:rPr>
          <w:t>, 163</w:t>
        </w:r>
      </w:ins>
    </w:p>
    <w:p w14:paraId="644B4AD8" w14:textId="77777777" w:rsidR="00A4695D" w:rsidRDefault="00A4695D" w:rsidP="00A4695D">
      <w:pPr>
        <w:pStyle w:val="Index1"/>
        <w:rPr>
          <w:ins w:id="1147" w:author="Stephen Michell" w:date="2018-01-20T13:35:00Z"/>
          <w:noProof/>
        </w:rPr>
        <w:pPrChange w:id="1148" w:author="Stephen Michell" w:date="2018-01-20T13:35:00Z">
          <w:pPr>
            <w:pStyle w:val="Index1"/>
            <w:tabs>
              <w:tab w:val="right" w:leader="dot" w:pos="4735"/>
            </w:tabs>
          </w:pPr>
        </w:pPrChange>
      </w:pPr>
      <w:ins w:id="1149" w:author="Stephen Michell" w:date="2018-01-20T13:35:00Z">
        <w:r w:rsidRPr="006271CE">
          <w:rPr>
            <w:noProof/>
            <w:lang w:val="en-CA"/>
          </w:rPr>
          <w:t>CGM – Lock protocol errors</w:t>
        </w:r>
        <w:r>
          <w:rPr>
            <w:noProof/>
          </w:rPr>
          <w:t>, 121</w:t>
        </w:r>
      </w:ins>
    </w:p>
    <w:p w14:paraId="37832D57" w14:textId="77777777" w:rsidR="00A4695D" w:rsidRDefault="00A4695D" w:rsidP="00A4695D">
      <w:pPr>
        <w:pStyle w:val="Index1"/>
        <w:rPr>
          <w:ins w:id="1150" w:author="Stephen Michell" w:date="2018-01-20T13:35:00Z"/>
          <w:noProof/>
        </w:rPr>
        <w:pPrChange w:id="1151" w:author="Stephen Michell" w:date="2018-01-20T13:35:00Z">
          <w:pPr>
            <w:pStyle w:val="Index1"/>
            <w:tabs>
              <w:tab w:val="right" w:leader="dot" w:pos="4735"/>
            </w:tabs>
          </w:pPr>
        </w:pPrChange>
      </w:pPr>
      <w:ins w:id="1152" w:author="Stephen Michell" w:date="2018-01-20T13:35:00Z">
        <w:r w:rsidRPr="006271CE">
          <w:rPr>
            <w:noProof/>
            <w:lang w:val="en-CA"/>
          </w:rPr>
          <w:t>CGS – Concurrency – Premature termination</w:t>
        </w:r>
        <w:r>
          <w:rPr>
            <w:noProof/>
          </w:rPr>
          <w:t>, 119</w:t>
        </w:r>
      </w:ins>
    </w:p>
    <w:p w14:paraId="3E6F44FD" w14:textId="77777777" w:rsidR="00A4695D" w:rsidRDefault="00A4695D" w:rsidP="00A4695D">
      <w:pPr>
        <w:pStyle w:val="Index1"/>
        <w:rPr>
          <w:ins w:id="1153" w:author="Stephen Michell" w:date="2018-01-20T13:35:00Z"/>
          <w:noProof/>
        </w:rPr>
        <w:pPrChange w:id="1154" w:author="Stephen Michell" w:date="2018-01-20T13:35:00Z">
          <w:pPr>
            <w:pStyle w:val="Index1"/>
            <w:tabs>
              <w:tab w:val="right" w:leader="dot" w:pos="4735"/>
            </w:tabs>
          </w:pPr>
        </w:pPrChange>
      </w:pPr>
      <w:ins w:id="1155" w:author="Stephen Michell" w:date="2018-01-20T13:35:00Z">
        <w:r w:rsidRPr="006271CE">
          <w:rPr>
            <w:noProof/>
            <w:lang w:val="en-CA"/>
          </w:rPr>
          <w:t>CGT - Concurrency – Directed termination</w:t>
        </w:r>
        <w:r>
          <w:rPr>
            <w:noProof/>
          </w:rPr>
          <w:t>, 116</w:t>
        </w:r>
      </w:ins>
    </w:p>
    <w:p w14:paraId="4DB66458" w14:textId="77777777" w:rsidR="00A4695D" w:rsidRDefault="00A4695D" w:rsidP="00A4695D">
      <w:pPr>
        <w:pStyle w:val="Index1"/>
        <w:rPr>
          <w:ins w:id="1156" w:author="Stephen Michell" w:date="2018-01-20T13:35:00Z"/>
          <w:noProof/>
        </w:rPr>
        <w:pPrChange w:id="1157" w:author="Stephen Michell" w:date="2018-01-20T13:35:00Z">
          <w:pPr>
            <w:pStyle w:val="Index1"/>
            <w:tabs>
              <w:tab w:val="right" w:leader="dot" w:pos="4735"/>
            </w:tabs>
          </w:pPr>
        </w:pPrChange>
      </w:pPr>
      <w:ins w:id="1158" w:author="Stephen Michell" w:date="2018-01-20T13:35:00Z">
        <w:r>
          <w:rPr>
            <w:noProof/>
          </w:rPr>
          <w:t>CGX – Concurrent data access, 117</w:t>
        </w:r>
      </w:ins>
    </w:p>
    <w:p w14:paraId="693453EA" w14:textId="77777777" w:rsidR="00A4695D" w:rsidRDefault="00A4695D" w:rsidP="00A4695D">
      <w:pPr>
        <w:pStyle w:val="Index1"/>
        <w:rPr>
          <w:ins w:id="1159" w:author="Stephen Michell" w:date="2018-01-20T13:35:00Z"/>
          <w:noProof/>
        </w:rPr>
        <w:pPrChange w:id="1160" w:author="Stephen Michell" w:date="2018-01-20T13:35:00Z">
          <w:pPr>
            <w:pStyle w:val="Index1"/>
            <w:tabs>
              <w:tab w:val="right" w:leader="dot" w:pos="4735"/>
            </w:tabs>
          </w:pPr>
        </w:pPrChange>
      </w:pPr>
      <w:ins w:id="1161" w:author="Stephen Michell" w:date="2018-01-20T13:35:00Z">
        <w:r w:rsidRPr="006271CE">
          <w:rPr>
            <w:noProof/>
            <w:lang w:val="en-CA"/>
          </w:rPr>
          <w:t>CGY – Inadequately secure communication of shared resources</w:t>
        </w:r>
        <w:r>
          <w:rPr>
            <w:noProof/>
          </w:rPr>
          <w:t>, 153</w:t>
        </w:r>
      </w:ins>
    </w:p>
    <w:p w14:paraId="178430F2" w14:textId="77777777" w:rsidR="00A4695D" w:rsidRDefault="00A4695D" w:rsidP="00A4695D">
      <w:pPr>
        <w:pStyle w:val="Index1"/>
        <w:rPr>
          <w:ins w:id="1162" w:author="Stephen Michell" w:date="2018-01-20T13:35:00Z"/>
          <w:noProof/>
        </w:rPr>
        <w:pPrChange w:id="1163" w:author="Stephen Michell" w:date="2018-01-20T13:35:00Z">
          <w:pPr>
            <w:pStyle w:val="Index1"/>
            <w:tabs>
              <w:tab w:val="right" w:leader="dot" w:pos="4735"/>
            </w:tabs>
          </w:pPr>
        </w:pPrChange>
      </w:pPr>
      <w:ins w:id="1164" w:author="Stephen Michell" w:date="2018-01-20T13:35:00Z">
        <w:r w:rsidRPr="006271CE">
          <w:rPr>
            <w:rFonts w:cs="Arial-BoldMT"/>
            <w:bCs/>
            <w:noProof/>
          </w:rPr>
          <w:t xml:space="preserve">CJM </w:t>
        </w:r>
        <w:r>
          <w:rPr>
            <w:noProof/>
          </w:rPr>
          <w:t>– String termination, 33</w:t>
        </w:r>
      </w:ins>
    </w:p>
    <w:p w14:paraId="45566DD5" w14:textId="77777777" w:rsidR="00A4695D" w:rsidRDefault="00A4695D" w:rsidP="00A4695D">
      <w:pPr>
        <w:pStyle w:val="Index1"/>
        <w:rPr>
          <w:ins w:id="1165" w:author="Stephen Michell" w:date="2018-01-20T13:35:00Z"/>
          <w:noProof/>
        </w:rPr>
        <w:pPrChange w:id="1166" w:author="Stephen Michell" w:date="2018-01-20T13:35:00Z">
          <w:pPr>
            <w:pStyle w:val="Index1"/>
            <w:tabs>
              <w:tab w:val="right" w:leader="dot" w:pos="4735"/>
            </w:tabs>
          </w:pPr>
        </w:pPrChange>
      </w:pPr>
      <w:ins w:id="1167" w:author="Stephen Michell" w:date="2018-01-20T13:35:00Z">
        <w:r>
          <w:rPr>
            <w:noProof/>
          </w:rPr>
          <w:t>CLL – Switch statements and static analysis, 64</w:t>
        </w:r>
      </w:ins>
    </w:p>
    <w:p w14:paraId="1FC06DE1" w14:textId="77777777" w:rsidR="00A4695D" w:rsidRDefault="00A4695D" w:rsidP="00A4695D">
      <w:pPr>
        <w:pStyle w:val="Index1"/>
        <w:rPr>
          <w:ins w:id="1168" w:author="Stephen Michell" w:date="2018-01-20T13:35:00Z"/>
          <w:noProof/>
        </w:rPr>
        <w:pPrChange w:id="1169" w:author="Stephen Michell" w:date="2018-01-20T13:35:00Z">
          <w:pPr>
            <w:pStyle w:val="Index1"/>
            <w:tabs>
              <w:tab w:val="right" w:leader="dot" w:pos="4735"/>
            </w:tabs>
          </w:pPr>
        </w:pPrChange>
      </w:pPr>
      <w:ins w:id="1170" w:author="Stephen Michell" w:date="2018-01-20T13:35:00Z">
        <w:r>
          <w:rPr>
            <w:noProof/>
          </w:rPr>
          <w:t>concurrency, 10</w:t>
        </w:r>
      </w:ins>
    </w:p>
    <w:p w14:paraId="344420FD" w14:textId="77777777" w:rsidR="00A4695D" w:rsidRDefault="00A4695D" w:rsidP="00A4695D">
      <w:pPr>
        <w:pStyle w:val="Index1"/>
        <w:rPr>
          <w:ins w:id="1171" w:author="Stephen Michell" w:date="2018-01-20T13:35:00Z"/>
          <w:noProof/>
        </w:rPr>
        <w:pPrChange w:id="1172" w:author="Stephen Michell" w:date="2018-01-20T13:35:00Z">
          <w:pPr>
            <w:pStyle w:val="Index1"/>
            <w:tabs>
              <w:tab w:val="right" w:leader="dot" w:pos="4735"/>
            </w:tabs>
          </w:pPr>
        </w:pPrChange>
      </w:pPr>
      <w:ins w:id="1173" w:author="Stephen Michell" w:date="2018-01-20T13:35:00Z">
        <w:r w:rsidRPr="006271CE">
          <w:rPr>
            <w:noProof/>
          </w:rPr>
          <w:t>continue</w:t>
        </w:r>
        <w:r>
          <w:rPr>
            <w:noProof/>
          </w:rPr>
          <w:t>, 70</w:t>
        </w:r>
      </w:ins>
    </w:p>
    <w:p w14:paraId="34B251FE" w14:textId="77777777" w:rsidR="00A4695D" w:rsidRDefault="00A4695D" w:rsidP="00A4695D">
      <w:pPr>
        <w:pStyle w:val="Index1"/>
        <w:rPr>
          <w:ins w:id="1174" w:author="Stephen Michell" w:date="2018-01-20T13:35:00Z"/>
          <w:noProof/>
        </w:rPr>
        <w:pPrChange w:id="1175" w:author="Stephen Michell" w:date="2018-01-20T13:35:00Z">
          <w:pPr>
            <w:pStyle w:val="Index1"/>
            <w:tabs>
              <w:tab w:val="right" w:leader="dot" w:pos="4735"/>
            </w:tabs>
          </w:pPr>
        </w:pPrChange>
      </w:pPr>
      <w:ins w:id="1176" w:author="Stephen Michell" w:date="2018-01-20T13:35:00Z">
        <w:r w:rsidRPr="006271CE">
          <w:rPr>
            <w:noProof/>
          </w:rPr>
          <w:t>cryptologic</w:t>
        </w:r>
        <w:r>
          <w:rPr>
            <w:noProof/>
          </w:rPr>
          <w:t>, 152</w:t>
        </w:r>
      </w:ins>
    </w:p>
    <w:p w14:paraId="38004D13" w14:textId="77777777" w:rsidR="00A4695D" w:rsidRDefault="00A4695D" w:rsidP="00A4695D">
      <w:pPr>
        <w:pStyle w:val="Index1"/>
        <w:rPr>
          <w:ins w:id="1177" w:author="Stephen Michell" w:date="2018-01-20T13:35:00Z"/>
          <w:noProof/>
        </w:rPr>
        <w:pPrChange w:id="1178" w:author="Stephen Michell" w:date="2018-01-20T13:35:00Z">
          <w:pPr>
            <w:pStyle w:val="Index1"/>
            <w:tabs>
              <w:tab w:val="right" w:leader="dot" w:pos="4735"/>
            </w:tabs>
          </w:pPr>
        </w:pPrChange>
      </w:pPr>
      <w:ins w:id="1179" w:author="Stephen Michell" w:date="2018-01-20T13:35:00Z">
        <w:r>
          <w:rPr>
            <w:noProof/>
          </w:rPr>
          <w:t>CSJ – Passing parameters and return values, 71, 97</w:t>
        </w:r>
      </w:ins>
    </w:p>
    <w:p w14:paraId="7E999688" w14:textId="77777777" w:rsidR="00A4695D" w:rsidRDefault="00A4695D" w:rsidP="00A4695D">
      <w:pPr>
        <w:pStyle w:val="Index1"/>
        <w:rPr>
          <w:ins w:id="1180" w:author="Stephen Michell" w:date="2018-01-20T13:35:00Z"/>
          <w:noProof/>
        </w:rPr>
        <w:pPrChange w:id="1181" w:author="Stephen Michell" w:date="2018-01-20T13:35:00Z">
          <w:pPr>
            <w:pStyle w:val="Index1"/>
            <w:tabs>
              <w:tab w:val="right" w:leader="dot" w:pos="4735"/>
            </w:tabs>
          </w:pPr>
        </w:pPrChange>
      </w:pPr>
      <w:ins w:id="1182" w:author="Stephen Michell" w:date="2018-01-20T13:35:00Z">
        <w:r>
          <w:rPr>
            <w:noProof/>
          </w:rPr>
          <w:t>dangling reference, 42</w:t>
        </w:r>
      </w:ins>
    </w:p>
    <w:p w14:paraId="6530EE4B" w14:textId="77777777" w:rsidR="00A4695D" w:rsidRDefault="00A4695D" w:rsidP="00A4695D">
      <w:pPr>
        <w:pStyle w:val="Index1"/>
        <w:rPr>
          <w:ins w:id="1183" w:author="Stephen Michell" w:date="2018-01-20T13:35:00Z"/>
          <w:noProof/>
        </w:rPr>
        <w:pPrChange w:id="1184" w:author="Stephen Michell" w:date="2018-01-20T13:35:00Z">
          <w:pPr>
            <w:pStyle w:val="Index1"/>
            <w:tabs>
              <w:tab w:val="right" w:leader="dot" w:pos="4735"/>
            </w:tabs>
          </w:pPr>
        </w:pPrChange>
      </w:pPr>
      <w:ins w:id="1185" w:author="Stephen Michell" w:date="2018-01-20T13:35:00Z">
        <w:r>
          <w:rPr>
            <w:noProof/>
          </w:rPr>
          <w:t>DCM – Dangling references to stack frames, 73</w:t>
        </w:r>
      </w:ins>
    </w:p>
    <w:p w14:paraId="21329C13" w14:textId="77777777" w:rsidR="00A4695D" w:rsidRDefault="00A4695D" w:rsidP="00A4695D">
      <w:pPr>
        <w:pStyle w:val="Index1"/>
        <w:rPr>
          <w:ins w:id="1186" w:author="Stephen Michell" w:date="2018-01-20T13:35:00Z"/>
          <w:noProof/>
        </w:rPr>
        <w:pPrChange w:id="1187" w:author="Stephen Michell" w:date="2018-01-20T13:35:00Z">
          <w:pPr>
            <w:pStyle w:val="Index1"/>
            <w:tabs>
              <w:tab w:val="right" w:leader="dot" w:pos="4735"/>
            </w:tabs>
          </w:pPr>
        </w:pPrChange>
      </w:pPr>
      <w:ins w:id="1188" w:author="Stephen Michell" w:date="2018-01-20T13:35:00Z">
        <w:r>
          <w:rPr>
            <w:noProof/>
          </w:rPr>
          <w:t>Deactivated code, 63</w:t>
        </w:r>
      </w:ins>
    </w:p>
    <w:p w14:paraId="2D9A3CCD" w14:textId="77777777" w:rsidR="00A4695D" w:rsidRDefault="00A4695D" w:rsidP="00A4695D">
      <w:pPr>
        <w:pStyle w:val="Index1"/>
        <w:rPr>
          <w:ins w:id="1189" w:author="Stephen Michell" w:date="2018-01-20T13:35:00Z"/>
          <w:noProof/>
        </w:rPr>
        <w:pPrChange w:id="1190" w:author="Stephen Michell" w:date="2018-01-20T13:35:00Z">
          <w:pPr>
            <w:pStyle w:val="Index1"/>
            <w:tabs>
              <w:tab w:val="right" w:leader="dot" w:pos="4735"/>
            </w:tabs>
          </w:pPr>
        </w:pPrChange>
      </w:pPr>
      <w:ins w:id="1191" w:author="Stephen Michell" w:date="2018-01-20T13:35:00Z">
        <w:r>
          <w:rPr>
            <w:noProof/>
          </w:rPr>
          <w:t>Dead code, 62</w:t>
        </w:r>
      </w:ins>
    </w:p>
    <w:p w14:paraId="111B4B48" w14:textId="77777777" w:rsidR="00A4695D" w:rsidRDefault="00A4695D" w:rsidP="00A4695D">
      <w:pPr>
        <w:pStyle w:val="Index1"/>
        <w:rPr>
          <w:ins w:id="1192" w:author="Stephen Michell" w:date="2018-01-20T13:35:00Z"/>
          <w:noProof/>
        </w:rPr>
        <w:pPrChange w:id="1193" w:author="Stephen Michell" w:date="2018-01-20T13:35:00Z">
          <w:pPr>
            <w:pStyle w:val="Index1"/>
            <w:tabs>
              <w:tab w:val="right" w:leader="dot" w:pos="4735"/>
            </w:tabs>
          </w:pPr>
        </w:pPrChange>
      </w:pPr>
      <w:ins w:id="1194" w:author="Stephen Michell" w:date="2018-01-20T13:35:00Z">
        <w:r w:rsidRPr="006271CE">
          <w:rPr>
            <w:noProof/>
            <w:lang w:val="en-CA"/>
          </w:rPr>
          <w:lastRenderedPageBreak/>
          <w:t>deadlock</w:t>
        </w:r>
        <w:r>
          <w:rPr>
            <w:noProof/>
          </w:rPr>
          <w:t>, 122</w:t>
        </w:r>
      </w:ins>
    </w:p>
    <w:p w14:paraId="5F23D595" w14:textId="77777777" w:rsidR="00A4695D" w:rsidRDefault="00A4695D" w:rsidP="00A4695D">
      <w:pPr>
        <w:pStyle w:val="Index1"/>
        <w:rPr>
          <w:ins w:id="1195" w:author="Stephen Michell" w:date="2018-01-20T13:35:00Z"/>
          <w:noProof/>
        </w:rPr>
        <w:pPrChange w:id="1196" w:author="Stephen Michell" w:date="2018-01-20T13:35:00Z">
          <w:pPr>
            <w:pStyle w:val="Index1"/>
            <w:tabs>
              <w:tab w:val="right" w:leader="dot" w:pos="4735"/>
            </w:tabs>
          </w:pPr>
        </w:pPrChange>
      </w:pPr>
      <w:ins w:id="1197" w:author="Stephen Michell" w:date="2018-01-20T13:35:00Z">
        <w:r w:rsidRPr="006271CE">
          <w:rPr>
            <w:noProof/>
            <w:lang w:eastAsia="ja-JP"/>
          </w:rPr>
          <w:t>DHU – Inclusion of functionality from untrusted control sphere</w:t>
        </w:r>
        <w:r>
          <w:rPr>
            <w:noProof/>
          </w:rPr>
          <w:t>, 129</w:t>
        </w:r>
      </w:ins>
    </w:p>
    <w:p w14:paraId="7CC59974" w14:textId="77777777" w:rsidR="00A4695D" w:rsidRDefault="00A4695D" w:rsidP="00A4695D">
      <w:pPr>
        <w:pStyle w:val="Index1"/>
        <w:rPr>
          <w:ins w:id="1198" w:author="Stephen Michell" w:date="2018-01-20T13:35:00Z"/>
          <w:noProof/>
        </w:rPr>
        <w:pPrChange w:id="1199" w:author="Stephen Michell" w:date="2018-01-20T13:35:00Z">
          <w:pPr>
            <w:pStyle w:val="Index1"/>
            <w:tabs>
              <w:tab w:val="right" w:leader="dot" w:pos="4735"/>
            </w:tabs>
          </w:pPr>
        </w:pPrChange>
      </w:pPr>
      <w:ins w:id="1200" w:author="Stephen Michell" w:date="2018-01-20T13:35:00Z">
        <w:r>
          <w:rPr>
            <w:noProof/>
          </w:rPr>
          <w:t>Diffie-Hellman-style, 144</w:t>
        </w:r>
      </w:ins>
    </w:p>
    <w:p w14:paraId="439CFFA9" w14:textId="77777777" w:rsidR="00A4695D" w:rsidRDefault="00A4695D" w:rsidP="00A4695D">
      <w:pPr>
        <w:pStyle w:val="Index1"/>
        <w:rPr>
          <w:ins w:id="1201" w:author="Stephen Michell" w:date="2018-01-20T13:35:00Z"/>
          <w:noProof/>
        </w:rPr>
        <w:pPrChange w:id="1202" w:author="Stephen Michell" w:date="2018-01-20T13:35:00Z">
          <w:pPr>
            <w:pStyle w:val="Index1"/>
            <w:tabs>
              <w:tab w:val="right" w:leader="dot" w:pos="4735"/>
            </w:tabs>
          </w:pPr>
        </w:pPrChange>
      </w:pPr>
      <w:ins w:id="1203" w:author="Stephen Michell" w:date="2018-01-20T13:35:00Z">
        <w:r w:rsidRPr="006271CE">
          <w:rPr>
            <w:noProof/>
            <w:lang w:val="en-GB"/>
          </w:rPr>
          <w:t>digital signature</w:t>
        </w:r>
        <w:r>
          <w:rPr>
            <w:noProof/>
          </w:rPr>
          <w:t>, 100</w:t>
        </w:r>
      </w:ins>
    </w:p>
    <w:p w14:paraId="7908CE6F" w14:textId="77777777" w:rsidR="00A4695D" w:rsidRDefault="00A4695D" w:rsidP="00A4695D">
      <w:pPr>
        <w:pStyle w:val="Index1"/>
        <w:rPr>
          <w:ins w:id="1204" w:author="Stephen Michell" w:date="2018-01-20T13:35:00Z"/>
          <w:noProof/>
        </w:rPr>
        <w:pPrChange w:id="1205" w:author="Stephen Michell" w:date="2018-01-20T13:35:00Z">
          <w:pPr>
            <w:pStyle w:val="Index1"/>
            <w:tabs>
              <w:tab w:val="right" w:leader="dot" w:pos="4735"/>
            </w:tabs>
          </w:pPr>
        </w:pPrChange>
      </w:pPr>
      <w:ins w:id="1206" w:author="Stephen Michell" w:date="2018-01-20T13:35:00Z">
        <w:r>
          <w:rPr>
            <w:noProof/>
          </w:rPr>
          <w:t>DJS – Inter-language calling, 97</w:t>
        </w:r>
      </w:ins>
    </w:p>
    <w:p w14:paraId="61E46292" w14:textId="77777777" w:rsidR="00A4695D" w:rsidRDefault="00A4695D" w:rsidP="00A4695D">
      <w:pPr>
        <w:pStyle w:val="Index1"/>
        <w:rPr>
          <w:ins w:id="1207" w:author="Stephen Michell" w:date="2018-01-20T13:35:00Z"/>
          <w:noProof/>
        </w:rPr>
        <w:pPrChange w:id="1208" w:author="Stephen Michell" w:date="2018-01-20T13:35:00Z">
          <w:pPr>
            <w:pStyle w:val="Index1"/>
            <w:tabs>
              <w:tab w:val="right" w:leader="dot" w:pos="4735"/>
            </w:tabs>
          </w:pPr>
        </w:pPrChange>
      </w:pPr>
      <w:ins w:id="1209" w:author="Stephen Michell" w:date="2018-01-20T13:35:00Z">
        <w:r>
          <w:rPr>
            <w:noProof/>
          </w:rPr>
          <w:t>DLB – Download of code without integrity check, 127</w:t>
        </w:r>
      </w:ins>
    </w:p>
    <w:p w14:paraId="11A66AC3" w14:textId="77777777" w:rsidR="00A4695D" w:rsidRDefault="00A4695D" w:rsidP="00A4695D">
      <w:pPr>
        <w:pStyle w:val="Index1"/>
        <w:rPr>
          <w:ins w:id="1210" w:author="Stephen Michell" w:date="2018-01-20T13:35:00Z"/>
          <w:noProof/>
        </w:rPr>
        <w:pPrChange w:id="1211" w:author="Stephen Michell" w:date="2018-01-20T13:35:00Z">
          <w:pPr>
            <w:pStyle w:val="Index1"/>
            <w:tabs>
              <w:tab w:val="right" w:leader="dot" w:pos="4735"/>
            </w:tabs>
          </w:pPr>
        </w:pPrChange>
      </w:pPr>
      <w:ins w:id="1212" w:author="Stephen Michell" w:date="2018-01-20T13:35:00Z">
        <w:r w:rsidRPr="006271CE">
          <w:rPr>
            <w:noProof/>
          </w:rPr>
          <w:t>DoS</w:t>
        </w:r>
      </w:ins>
    </w:p>
    <w:p w14:paraId="385A67A6" w14:textId="77777777" w:rsidR="00A4695D" w:rsidRDefault="00A4695D">
      <w:pPr>
        <w:pStyle w:val="Index2"/>
        <w:tabs>
          <w:tab w:val="right" w:leader="dot" w:pos="4735"/>
        </w:tabs>
        <w:rPr>
          <w:ins w:id="1213" w:author="Stephen Michell" w:date="2018-01-20T13:35:00Z"/>
          <w:noProof/>
        </w:rPr>
      </w:pPr>
      <w:ins w:id="1214" w:author="Stephen Michell" w:date="2018-01-20T13:35:00Z">
        <w:r>
          <w:rPr>
            <w:noProof/>
          </w:rPr>
          <w:t>Denial of Service, 142</w:t>
        </w:r>
      </w:ins>
    </w:p>
    <w:p w14:paraId="7F47169B" w14:textId="77777777" w:rsidR="00A4695D" w:rsidRDefault="00A4695D" w:rsidP="00A4695D">
      <w:pPr>
        <w:pStyle w:val="Index1"/>
        <w:rPr>
          <w:ins w:id="1215" w:author="Stephen Michell" w:date="2018-01-20T13:35:00Z"/>
          <w:noProof/>
        </w:rPr>
        <w:pPrChange w:id="1216" w:author="Stephen Michell" w:date="2018-01-20T13:35:00Z">
          <w:pPr>
            <w:pStyle w:val="Index1"/>
            <w:tabs>
              <w:tab w:val="right" w:leader="dot" w:pos="4735"/>
            </w:tabs>
          </w:pPr>
        </w:pPrChange>
      </w:pPr>
      <w:ins w:id="1217" w:author="Stephen Michell" w:date="2018-01-20T13:35:00Z">
        <w:r w:rsidRPr="006271CE">
          <w:rPr>
            <w:noProof/>
          </w:rPr>
          <w:t>dynamically linked</w:t>
        </w:r>
        <w:r>
          <w:rPr>
            <w:noProof/>
          </w:rPr>
          <w:t>, 99</w:t>
        </w:r>
      </w:ins>
    </w:p>
    <w:p w14:paraId="653B2733" w14:textId="77777777" w:rsidR="00A4695D" w:rsidRDefault="00A4695D" w:rsidP="00A4695D">
      <w:pPr>
        <w:pStyle w:val="Index1"/>
        <w:rPr>
          <w:ins w:id="1218" w:author="Stephen Michell" w:date="2018-01-20T13:35:00Z"/>
          <w:noProof/>
        </w:rPr>
        <w:pPrChange w:id="1219" w:author="Stephen Michell" w:date="2018-01-20T13:35:00Z">
          <w:pPr>
            <w:pStyle w:val="Index1"/>
            <w:tabs>
              <w:tab w:val="right" w:leader="dot" w:pos="4735"/>
            </w:tabs>
          </w:pPr>
        </w:pPrChange>
      </w:pPr>
      <w:ins w:id="1220" w:author="Stephen Michell" w:date="2018-01-20T13:35:00Z">
        <w:r>
          <w:rPr>
            <w:noProof/>
          </w:rPr>
          <w:t>EFS – Use of unchecked data from an uncontrolled or tainted source, 130</w:t>
        </w:r>
      </w:ins>
    </w:p>
    <w:p w14:paraId="295BC923" w14:textId="77777777" w:rsidR="00A4695D" w:rsidRDefault="00A4695D" w:rsidP="00A4695D">
      <w:pPr>
        <w:pStyle w:val="Index1"/>
        <w:rPr>
          <w:ins w:id="1221" w:author="Stephen Michell" w:date="2018-01-20T13:35:00Z"/>
          <w:noProof/>
        </w:rPr>
        <w:pPrChange w:id="1222" w:author="Stephen Michell" w:date="2018-01-20T13:35:00Z">
          <w:pPr>
            <w:pStyle w:val="Index1"/>
            <w:tabs>
              <w:tab w:val="right" w:leader="dot" w:pos="4735"/>
            </w:tabs>
          </w:pPr>
        </w:pPrChange>
      </w:pPr>
      <w:ins w:id="1223" w:author="Stephen Michell" w:date="2018-01-20T13:35:00Z">
        <w:r>
          <w:rPr>
            <w:noProof/>
          </w:rPr>
          <w:t>encryption, 151, 152</w:t>
        </w:r>
      </w:ins>
    </w:p>
    <w:p w14:paraId="414015FD" w14:textId="77777777" w:rsidR="00A4695D" w:rsidRDefault="00A4695D" w:rsidP="00A4695D">
      <w:pPr>
        <w:pStyle w:val="Index1"/>
        <w:rPr>
          <w:ins w:id="1224" w:author="Stephen Michell" w:date="2018-01-20T13:35:00Z"/>
          <w:noProof/>
        </w:rPr>
        <w:pPrChange w:id="1225" w:author="Stephen Michell" w:date="2018-01-20T13:35:00Z">
          <w:pPr>
            <w:pStyle w:val="Index1"/>
            <w:tabs>
              <w:tab w:val="right" w:leader="dot" w:pos="4735"/>
            </w:tabs>
          </w:pPr>
        </w:pPrChange>
      </w:pPr>
      <w:ins w:id="1226" w:author="Stephen Michell" w:date="2018-01-20T13:35:00Z">
        <w:r>
          <w:rPr>
            <w:noProof/>
          </w:rPr>
          <w:t>endian</w:t>
        </w:r>
      </w:ins>
    </w:p>
    <w:p w14:paraId="52984F52" w14:textId="77777777" w:rsidR="00A4695D" w:rsidRDefault="00A4695D">
      <w:pPr>
        <w:pStyle w:val="Index2"/>
        <w:tabs>
          <w:tab w:val="right" w:leader="dot" w:pos="4735"/>
        </w:tabs>
        <w:rPr>
          <w:ins w:id="1227" w:author="Stephen Michell" w:date="2018-01-20T13:35:00Z"/>
          <w:noProof/>
        </w:rPr>
      </w:pPr>
      <w:ins w:id="1228" w:author="Stephen Michell" w:date="2018-01-20T13:35:00Z">
        <w:r>
          <w:rPr>
            <w:noProof/>
          </w:rPr>
          <w:t>big, 25</w:t>
        </w:r>
      </w:ins>
    </w:p>
    <w:p w14:paraId="3827D069" w14:textId="77777777" w:rsidR="00A4695D" w:rsidRDefault="00A4695D">
      <w:pPr>
        <w:pStyle w:val="Index2"/>
        <w:tabs>
          <w:tab w:val="right" w:leader="dot" w:pos="4735"/>
        </w:tabs>
        <w:rPr>
          <w:ins w:id="1229" w:author="Stephen Michell" w:date="2018-01-20T13:35:00Z"/>
          <w:noProof/>
        </w:rPr>
      </w:pPr>
      <w:ins w:id="1230" w:author="Stephen Michell" w:date="2018-01-20T13:35:00Z">
        <w:r>
          <w:rPr>
            <w:noProof/>
          </w:rPr>
          <w:t>little, 25</w:t>
        </w:r>
      </w:ins>
    </w:p>
    <w:p w14:paraId="6A731AE4" w14:textId="77777777" w:rsidR="00A4695D" w:rsidRDefault="00A4695D" w:rsidP="00A4695D">
      <w:pPr>
        <w:pStyle w:val="Index1"/>
        <w:rPr>
          <w:ins w:id="1231" w:author="Stephen Michell" w:date="2018-01-20T13:35:00Z"/>
          <w:noProof/>
        </w:rPr>
        <w:pPrChange w:id="1232" w:author="Stephen Michell" w:date="2018-01-20T13:35:00Z">
          <w:pPr>
            <w:pStyle w:val="Index1"/>
            <w:tabs>
              <w:tab w:val="right" w:leader="dot" w:pos="4735"/>
            </w:tabs>
          </w:pPr>
        </w:pPrChange>
      </w:pPr>
      <w:ins w:id="1233" w:author="Stephen Michell" w:date="2018-01-20T13:35:00Z">
        <w:r>
          <w:rPr>
            <w:noProof/>
          </w:rPr>
          <w:t>endianness, 24</w:t>
        </w:r>
      </w:ins>
    </w:p>
    <w:p w14:paraId="5CDB995C" w14:textId="77777777" w:rsidR="00A4695D" w:rsidRDefault="00A4695D" w:rsidP="00A4695D">
      <w:pPr>
        <w:pStyle w:val="Index1"/>
        <w:rPr>
          <w:ins w:id="1234" w:author="Stephen Michell" w:date="2018-01-20T13:35:00Z"/>
          <w:noProof/>
        </w:rPr>
        <w:pPrChange w:id="1235" w:author="Stephen Michell" w:date="2018-01-20T13:35:00Z">
          <w:pPr>
            <w:pStyle w:val="Index1"/>
            <w:tabs>
              <w:tab w:val="right" w:leader="dot" w:pos="4735"/>
            </w:tabs>
          </w:pPr>
        </w:pPrChange>
      </w:pPr>
      <w:ins w:id="1236" w:author="Stephen Michell" w:date="2018-01-20T13:35:00Z">
        <w:r w:rsidRPr="006271CE">
          <w:rPr>
            <w:noProof/>
            <w:lang w:eastAsia="ar-SA"/>
          </w:rPr>
          <w:t>Enumerations</w:t>
        </w:r>
        <w:r>
          <w:rPr>
            <w:noProof/>
          </w:rPr>
          <w:t>, 29</w:t>
        </w:r>
      </w:ins>
    </w:p>
    <w:p w14:paraId="6F9733EA" w14:textId="77777777" w:rsidR="00A4695D" w:rsidRDefault="00A4695D" w:rsidP="00A4695D">
      <w:pPr>
        <w:pStyle w:val="Index1"/>
        <w:rPr>
          <w:ins w:id="1237" w:author="Stephen Michell" w:date="2018-01-20T13:35:00Z"/>
          <w:noProof/>
        </w:rPr>
        <w:pPrChange w:id="1238" w:author="Stephen Michell" w:date="2018-01-20T13:35:00Z">
          <w:pPr>
            <w:pStyle w:val="Index1"/>
            <w:tabs>
              <w:tab w:val="right" w:leader="dot" w:pos="4735"/>
            </w:tabs>
          </w:pPr>
        </w:pPrChange>
      </w:pPr>
      <w:ins w:id="1239" w:author="Stephen Michell" w:date="2018-01-20T13:35:00Z">
        <w:r>
          <w:rPr>
            <w:noProof/>
          </w:rPr>
          <w:t>EOJ – Demarcation of control flow, 65</w:t>
        </w:r>
      </w:ins>
    </w:p>
    <w:p w14:paraId="16AF7B84" w14:textId="77777777" w:rsidR="00A4695D" w:rsidRDefault="00A4695D" w:rsidP="00A4695D">
      <w:pPr>
        <w:pStyle w:val="Index1"/>
        <w:rPr>
          <w:ins w:id="1240" w:author="Stephen Michell" w:date="2018-01-20T13:35:00Z"/>
          <w:noProof/>
        </w:rPr>
        <w:pPrChange w:id="1241" w:author="Stephen Michell" w:date="2018-01-20T13:35:00Z">
          <w:pPr>
            <w:pStyle w:val="Index1"/>
            <w:tabs>
              <w:tab w:val="right" w:leader="dot" w:pos="4735"/>
            </w:tabs>
          </w:pPr>
        </w:pPrChange>
      </w:pPr>
      <w:ins w:id="1242" w:author="Stephen Michell" w:date="2018-01-20T13:35:00Z">
        <w:r>
          <w:rPr>
            <w:noProof/>
          </w:rPr>
          <w:t>EWD – Structured programming, 69</w:t>
        </w:r>
      </w:ins>
    </w:p>
    <w:p w14:paraId="652232D2" w14:textId="77777777" w:rsidR="00A4695D" w:rsidRDefault="00A4695D" w:rsidP="00A4695D">
      <w:pPr>
        <w:pStyle w:val="Index1"/>
        <w:rPr>
          <w:ins w:id="1243" w:author="Stephen Michell" w:date="2018-01-20T13:35:00Z"/>
          <w:noProof/>
        </w:rPr>
        <w:pPrChange w:id="1244" w:author="Stephen Michell" w:date="2018-01-20T13:35:00Z">
          <w:pPr>
            <w:pStyle w:val="Index1"/>
            <w:tabs>
              <w:tab w:val="right" w:leader="dot" w:pos="4735"/>
            </w:tabs>
          </w:pPr>
        </w:pPrChange>
      </w:pPr>
      <w:ins w:id="1245" w:author="Stephen Michell" w:date="2018-01-20T13:35:00Z">
        <w:r w:rsidRPr="006271CE">
          <w:rPr>
            <w:noProof/>
          </w:rPr>
          <w:t>EWF – Undefined behaviour</w:t>
        </w:r>
        <w:r>
          <w:rPr>
            <w:noProof/>
          </w:rPr>
          <w:t>, 108, 109, 111</w:t>
        </w:r>
      </w:ins>
    </w:p>
    <w:p w14:paraId="6C048125" w14:textId="77777777" w:rsidR="00A4695D" w:rsidRDefault="00A4695D" w:rsidP="00A4695D">
      <w:pPr>
        <w:pStyle w:val="Index1"/>
        <w:rPr>
          <w:ins w:id="1246" w:author="Stephen Michell" w:date="2018-01-20T13:35:00Z"/>
          <w:noProof/>
        </w:rPr>
        <w:pPrChange w:id="1247" w:author="Stephen Michell" w:date="2018-01-20T13:35:00Z">
          <w:pPr>
            <w:pStyle w:val="Index1"/>
            <w:tabs>
              <w:tab w:val="right" w:leader="dot" w:pos="4735"/>
            </w:tabs>
          </w:pPr>
        </w:pPrChange>
      </w:pPr>
      <w:ins w:id="1248" w:author="Stephen Michell" w:date="2018-01-20T13:35:00Z">
        <w:r>
          <w:rPr>
            <w:noProof/>
          </w:rPr>
          <w:t>EWR – Path traversal, 138</w:t>
        </w:r>
      </w:ins>
    </w:p>
    <w:p w14:paraId="03DB6700" w14:textId="77777777" w:rsidR="00A4695D" w:rsidRDefault="00A4695D" w:rsidP="00A4695D">
      <w:pPr>
        <w:pStyle w:val="Index1"/>
        <w:rPr>
          <w:ins w:id="1249" w:author="Stephen Michell" w:date="2018-01-20T13:35:00Z"/>
          <w:noProof/>
        </w:rPr>
        <w:pPrChange w:id="1250" w:author="Stephen Michell" w:date="2018-01-20T13:35:00Z">
          <w:pPr>
            <w:pStyle w:val="Index1"/>
            <w:tabs>
              <w:tab w:val="right" w:leader="dot" w:pos="4735"/>
            </w:tabs>
          </w:pPr>
        </w:pPrChange>
      </w:pPr>
      <w:ins w:id="1251" w:author="Stephen Michell" w:date="2018-01-20T13:35:00Z">
        <w:r>
          <w:rPr>
            <w:noProof/>
          </w:rPr>
          <w:t>exception handler, 102</w:t>
        </w:r>
      </w:ins>
    </w:p>
    <w:p w14:paraId="130B1689" w14:textId="77777777" w:rsidR="00A4695D" w:rsidRDefault="00A4695D" w:rsidP="00A4695D">
      <w:pPr>
        <w:pStyle w:val="Index1"/>
        <w:rPr>
          <w:ins w:id="1252" w:author="Stephen Michell" w:date="2018-01-20T13:35:00Z"/>
          <w:noProof/>
        </w:rPr>
        <w:pPrChange w:id="1253" w:author="Stephen Michell" w:date="2018-01-20T13:35:00Z">
          <w:pPr>
            <w:pStyle w:val="Index1"/>
            <w:tabs>
              <w:tab w:val="right" w:leader="dot" w:pos="4735"/>
            </w:tabs>
          </w:pPr>
        </w:pPrChange>
      </w:pPr>
      <w:ins w:id="1254" w:author="Stephen Michell" w:date="2018-01-20T13:35:00Z">
        <w:r w:rsidRPr="006271CE">
          <w:rPr>
            <w:noProof/>
          </w:rPr>
          <w:t>FAB – Implementation-defined behaviour</w:t>
        </w:r>
        <w:r>
          <w:rPr>
            <w:noProof/>
          </w:rPr>
          <w:t>, 108, 109, 111</w:t>
        </w:r>
      </w:ins>
    </w:p>
    <w:p w14:paraId="2B6C4DB4" w14:textId="77777777" w:rsidR="00A4695D" w:rsidRDefault="00A4695D" w:rsidP="00A4695D">
      <w:pPr>
        <w:pStyle w:val="Index1"/>
        <w:rPr>
          <w:ins w:id="1255" w:author="Stephen Michell" w:date="2018-01-20T13:35:00Z"/>
          <w:noProof/>
        </w:rPr>
        <w:pPrChange w:id="1256" w:author="Stephen Michell" w:date="2018-01-20T13:35:00Z">
          <w:pPr>
            <w:pStyle w:val="Index1"/>
            <w:tabs>
              <w:tab w:val="right" w:leader="dot" w:pos="4735"/>
            </w:tabs>
          </w:pPr>
        </w:pPrChange>
      </w:pPr>
      <w:ins w:id="1257" w:author="Stephen Michell" w:date="2018-01-20T13:35:00Z">
        <w:r>
          <w:rPr>
            <w:noProof/>
          </w:rPr>
          <w:t>FIF – Arithmetic wrap-around error, 44, 46</w:t>
        </w:r>
      </w:ins>
    </w:p>
    <w:p w14:paraId="74EDB440" w14:textId="77777777" w:rsidR="00A4695D" w:rsidRDefault="00A4695D" w:rsidP="00A4695D">
      <w:pPr>
        <w:pStyle w:val="Index1"/>
        <w:rPr>
          <w:ins w:id="1258" w:author="Stephen Michell" w:date="2018-01-20T13:35:00Z"/>
          <w:noProof/>
        </w:rPr>
        <w:pPrChange w:id="1259" w:author="Stephen Michell" w:date="2018-01-20T13:35:00Z">
          <w:pPr>
            <w:pStyle w:val="Index1"/>
            <w:tabs>
              <w:tab w:val="right" w:leader="dot" w:pos="4735"/>
            </w:tabs>
          </w:pPr>
        </w:pPrChange>
      </w:pPr>
      <w:ins w:id="1260" w:author="Stephen Michell" w:date="2018-01-20T13:35:00Z">
        <w:r>
          <w:rPr>
            <w:noProof/>
          </w:rPr>
          <w:t>FLC – Conversion errors, 31</w:t>
        </w:r>
      </w:ins>
    </w:p>
    <w:p w14:paraId="5E28EE7D" w14:textId="77777777" w:rsidR="00A4695D" w:rsidRDefault="00A4695D" w:rsidP="00A4695D">
      <w:pPr>
        <w:pStyle w:val="Index1"/>
        <w:rPr>
          <w:ins w:id="1261" w:author="Stephen Michell" w:date="2018-01-20T13:35:00Z"/>
          <w:noProof/>
        </w:rPr>
        <w:pPrChange w:id="1262" w:author="Stephen Michell" w:date="2018-01-20T13:35:00Z">
          <w:pPr>
            <w:pStyle w:val="Index1"/>
            <w:tabs>
              <w:tab w:val="right" w:leader="dot" w:pos="4735"/>
            </w:tabs>
          </w:pPr>
        </w:pPrChange>
      </w:pPr>
      <w:ins w:id="1263" w:author="Stephen Michell" w:date="2018-01-20T13:35:00Z">
        <w:r>
          <w:rPr>
            <w:noProof/>
          </w:rPr>
          <w:t>Fortran, 81</w:t>
        </w:r>
      </w:ins>
    </w:p>
    <w:p w14:paraId="63521955" w14:textId="77777777" w:rsidR="00A4695D" w:rsidRDefault="00A4695D" w:rsidP="00A4695D">
      <w:pPr>
        <w:pStyle w:val="Index1"/>
        <w:rPr>
          <w:ins w:id="1264" w:author="Stephen Michell" w:date="2018-01-20T13:35:00Z"/>
          <w:noProof/>
        </w:rPr>
        <w:pPrChange w:id="1265" w:author="Stephen Michell" w:date="2018-01-20T13:35:00Z">
          <w:pPr>
            <w:pStyle w:val="Index1"/>
            <w:tabs>
              <w:tab w:val="right" w:leader="dot" w:pos="4735"/>
            </w:tabs>
          </w:pPr>
        </w:pPrChange>
      </w:pPr>
      <w:ins w:id="1266" w:author="Stephen Michell" w:date="2018-01-20T13:35:00Z">
        <w:r>
          <w:rPr>
            <w:noProof/>
          </w:rPr>
          <w:t>GDL – Recursion, 77</w:t>
        </w:r>
      </w:ins>
    </w:p>
    <w:p w14:paraId="5FA2CF9B" w14:textId="77777777" w:rsidR="00A4695D" w:rsidRDefault="00A4695D" w:rsidP="00A4695D">
      <w:pPr>
        <w:pStyle w:val="Index1"/>
        <w:rPr>
          <w:ins w:id="1267" w:author="Stephen Michell" w:date="2018-01-20T13:35:00Z"/>
          <w:noProof/>
        </w:rPr>
        <w:pPrChange w:id="1268" w:author="Stephen Michell" w:date="2018-01-20T13:35:00Z">
          <w:pPr>
            <w:pStyle w:val="Index1"/>
            <w:tabs>
              <w:tab w:val="right" w:leader="dot" w:pos="4735"/>
            </w:tabs>
          </w:pPr>
        </w:pPrChange>
      </w:pPr>
      <w:ins w:id="1269" w:author="Stephen Michell" w:date="2018-01-20T13:35:00Z">
        <w:r>
          <w:rPr>
            <w:noProof/>
          </w:rPr>
          <w:t>generics, 86</w:t>
        </w:r>
      </w:ins>
    </w:p>
    <w:p w14:paraId="04036593" w14:textId="77777777" w:rsidR="00A4695D" w:rsidRDefault="00A4695D" w:rsidP="00A4695D">
      <w:pPr>
        <w:pStyle w:val="Index1"/>
        <w:rPr>
          <w:ins w:id="1270" w:author="Stephen Michell" w:date="2018-01-20T13:35:00Z"/>
          <w:noProof/>
        </w:rPr>
        <w:pPrChange w:id="1271" w:author="Stephen Michell" w:date="2018-01-20T13:35:00Z">
          <w:pPr>
            <w:pStyle w:val="Index1"/>
            <w:tabs>
              <w:tab w:val="right" w:leader="dot" w:pos="4735"/>
            </w:tabs>
          </w:pPr>
        </w:pPrChange>
      </w:pPr>
      <w:ins w:id="1272" w:author="Stephen Michell" w:date="2018-01-20T13:35:00Z">
        <w:r>
          <w:rPr>
            <w:noProof/>
          </w:rPr>
          <w:t>GIF, 127</w:t>
        </w:r>
      </w:ins>
    </w:p>
    <w:p w14:paraId="115C59F9" w14:textId="77777777" w:rsidR="00A4695D" w:rsidRDefault="00A4695D" w:rsidP="00A4695D">
      <w:pPr>
        <w:pStyle w:val="Index1"/>
        <w:rPr>
          <w:ins w:id="1273" w:author="Stephen Michell" w:date="2018-01-20T13:35:00Z"/>
          <w:noProof/>
        </w:rPr>
        <w:pPrChange w:id="1274" w:author="Stephen Michell" w:date="2018-01-20T13:35:00Z">
          <w:pPr>
            <w:pStyle w:val="Index1"/>
            <w:tabs>
              <w:tab w:val="right" w:leader="dot" w:pos="4735"/>
            </w:tabs>
          </w:pPr>
        </w:pPrChange>
      </w:pPr>
      <w:ins w:id="1275" w:author="Stephen Michell" w:date="2018-01-20T13:35:00Z">
        <w:r w:rsidRPr="006271CE">
          <w:rPr>
            <w:rFonts w:ascii="Courier New" w:hAnsi="Courier New"/>
            <w:noProof/>
          </w:rPr>
          <w:t>goto</w:t>
        </w:r>
        <w:r>
          <w:rPr>
            <w:noProof/>
          </w:rPr>
          <w:t>, 70</w:t>
        </w:r>
      </w:ins>
    </w:p>
    <w:p w14:paraId="1EF46752" w14:textId="77777777" w:rsidR="00A4695D" w:rsidRDefault="00A4695D" w:rsidP="00A4695D">
      <w:pPr>
        <w:pStyle w:val="Index1"/>
        <w:rPr>
          <w:ins w:id="1276" w:author="Stephen Michell" w:date="2018-01-20T13:35:00Z"/>
          <w:noProof/>
        </w:rPr>
        <w:pPrChange w:id="1277" w:author="Stephen Michell" w:date="2018-01-20T13:35:00Z">
          <w:pPr>
            <w:pStyle w:val="Index1"/>
            <w:tabs>
              <w:tab w:val="right" w:leader="dot" w:pos="4735"/>
            </w:tabs>
          </w:pPr>
        </w:pPrChange>
      </w:pPr>
      <w:ins w:id="1278" w:author="Stephen Michell" w:date="2018-01-20T13:35:00Z">
        <w:r>
          <w:rPr>
            <w:noProof/>
          </w:rPr>
          <w:t>HCB – Buffer boundary violation (buffer overflow), 34, 98</w:t>
        </w:r>
      </w:ins>
    </w:p>
    <w:p w14:paraId="212C81AB" w14:textId="77777777" w:rsidR="00A4695D" w:rsidRDefault="00A4695D" w:rsidP="00A4695D">
      <w:pPr>
        <w:pStyle w:val="Index1"/>
        <w:rPr>
          <w:ins w:id="1279" w:author="Stephen Michell" w:date="2018-01-20T13:35:00Z"/>
          <w:noProof/>
        </w:rPr>
        <w:pPrChange w:id="1280" w:author="Stephen Michell" w:date="2018-01-20T13:35:00Z">
          <w:pPr>
            <w:pStyle w:val="Index1"/>
            <w:tabs>
              <w:tab w:val="right" w:leader="dot" w:pos="4735"/>
            </w:tabs>
          </w:pPr>
        </w:pPrChange>
      </w:pPr>
      <w:ins w:id="1281" w:author="Stephen Michell" w:date="2018-01-20T13:35:00Z">
        <w:r>
          <w:rPr>
            <w:noProof/>
          </w:rPr>
          <w:t>HFC – Pointer type conversions, 39</w:t>
        </w:r>
      </w:ins>
    </w:p>
    <w:p w14:paraId="43773E89" w14:textId="77777777" w:rsidR="00A4695D" w:rsidRDefault="00A4695D" w:rsidP="00A4695D">
      <w:pPr>
        <w:pStyle w:val="Index1"/>
        <w:rPr>
          <w:ins w:id="1282" w:author="Stephen Michell" w:date="2018-01-20T13:35:00Z"/>
          <w:noProof/>
        </w:rPr>
        <w:pPrChange w:id="1283" w:author="Stephen Michell" w:date="2018-01-20T13:35:00Z">
          <w:pPr>
            <w:pStyle w:val="Index1"/>
            <w:tabs>
              <w:tab w:val="right" w:leader="dot" w:pos="4735"/>
            </w:tabs>
          </w:pPr>
        </w:pPrChange>
      </w:pPr>
      <w:ins w:id="1284" w:author="Stephen Michell" w:date="2018-01-20T13:35:00Z">
        <w:r>
          <w:rPr>
            <w:noProof/>
          </w:rPr>
          <w:t>HJW – unanticipated exceptions from library routines, 101</w:t>
        </w:r>
      </w:ins>
    </w:p>
    <w:p w14:paraId="50A6D733" w14:textId="77777777" w:rsidR="00A4695D" w:rsidRDefault="00A4695D" w:rsidP="00A4695D">
      <w:pPr>
        <w:pStyle w:val="Index1"/>
        <w:rPr>
          <w:ins w:id="1285" w:author="Stephen Michell" w:date="2018-01-20T13:35:00Z"/>
          <w:noProof/>
        </w:rPr>
        <w:pPrChange w:id="1286" w:author="Stephen Michell" w:date="2018-01-20T13:35:00Z">
          <w:pPr>
            <w:pStyle w:val="Index1"/>
            <w:tabs>
              <w:tab w:val="right" w:leader="dot" w:pos="4735"/>
            </w:tabs>
          </w:pPr>
        </w:pPrChange>
      </w:pPr>
      <w:ins w:id="1287" w:author="Stephen Michell" w:date="2018-01-20T13:35:00Z">
        <w:r w:rsidRPr="006271CE">
          <w:rPr>
            <w:noProof/>
          </w:rPr>
          <w:t>HTML</w:t>
        </w:r>
      </w:ins>
    </w:p>
    <w:p w14:paraId="2B9A99AB" w14:textId="77777777" w:rsidR="00A4695D" w:rsidRDefault="00A4695D">
      <w:pPr>
        <w:pStyle w:val="Index2"/>
        <w:tabs>
          <w:tab w:val="right" w:leader="dot" w:pos="4735"/>
        </w:tabs>
        <w:rPr>
          <w:ins w:id="1288" w:author="Stephen Michell" w:date="2018-01-20T13:35:00Z"/>
          <w:noProof/>
        </w:rPr>
      </w:pPr>
      <w:ins w:id="1289" w:author="Stephen Michell" w:date="2018-01-20T13:35:00Z">
        <w:r>
          <w:rPr>
            <w:noProof/>
          </w:rPr>
          <w:t>Hyper Text Markup Language, 136</w:t>
        </w:r>
      </w:ins>
    </w:p>
    <w:p w14:paraId="6505FC4D" w14:textId="77777777" w:rsidR="00A4695D" w:rsidRDefault="00A4695D" w:rsidP="00A4695D">
      <w:pPr>
        <w:pStyle w:val="Index1"/>
        <w:rPr>
          <w:ins w:id="1290" w:author="Stephen Michell" w:date="2018-01-20T13:35:00Z"/>
          <w:noProof/>
        </w:rPr>
        <w:pPrChange w:id="1291" w:author="Stephen Michell" w:date="2018-01-20T13:35:00Z">
          <w:pPr>
            <w:pStyle w:val="Index1"/>
            <w:tabs>
              <w:tab w:val="right" w:leader="dot" w:pos="4735"/>
            </w:tabs>
          </w:pPr>
        </w:pPrChange>
      </w:pPr>
      <w:ins w:id="1292" w:author="Stephen Michell" w:date="2018-01-20T13:35:00Z">
        <w:r>
          <w:rPr>
            <w:noProof/>
          </w:rPr>
          <w:t>HTS – Resource names, 140</w:t>
        </w:r>
      </w:ins>
    </w:p>
    <w:p w14:paraId="31AD053E" w14:textId="77777777" w:rsidR="00A4695D" w:rsidRDefault="00A4695D" w:rsidP="00A4695D">
      <w:pPr>
        <w:pStyle w:val="Index1"/>
        <w:rPr>
          <w:ins w:id="1293" w:author="Stephen Michell" w:date="2018-01-20T13:35:00Z"/>
          <w:noProof/>
        </w:rPr>
        <w:pPrChange w:id="1294" w:author="Stephen Michell" w:date="2018-01-20T13:35:00Z">
          <w:pPr>
            <w:pStyle w:val="Index1"/>
            <w:tabs>
              <w:tab w:val="right" w:leader="dot" w:pos="4735"/>
            </w:tabs>
          </w:pPr>
        </w:pPrChange>
      </w:pPr>
      <w:ins w:id="1295" w:author="Stephen Michell" w:date="2018-01-20T13:35:00Z">
        <w:r w:rsidRPr="006271CE">
          <w:rPr>
            <w:noProof/>
          </w:rPr>
          <w:t>HTTP</w:t>
        </w:r>
      </w:ins>
    </w:p>
    <w:p w14:paraId="55AEEB3F" w14:textId="77777777" w:rsidR="00A4695D" w:rsidRDefault="00A4695D">
      <w:pPr>
        <w:pStyle w:val="Index2"/>
        <w:tabs>
          <w:tab w:val="right" w:leader="dot" w:pos="4735"/>
        </w:tabs>
        <w:rPr>
          <w:ins w:id="1296" w:author="Stephen Michell" w:date="2018-01-20T13:35:00Z"/>
          <w:noProof/>
        </w:rPr>
      </w:pPr>
      <w:ins w:id="1297" w:author="Stephen Michell" w:date="2018-01-20T13:35:00Z">
        <w:r>
          <w:rPr>
            <w:noProof/>
          </w:rPr>
          <w:t>Hypertext Transfer Protocol, 133</w:t>
        </w:r>
      </w:ins>
    </w:p>
    <w:p w14:paraId="3283B3EB" w14:textId="77777777" w:rsidR="00A4695D" w:rsidRDefault="00A4695D" w:rsidP="00A4695D">
      <w:pPr>
        <w:pStyle w:val="Index1"/>
        <w:rPr>
          <w:ins w:id="1298" w:author="Stephen Michell" w:date="2018-01-20T13:35:00Z"/>
          <w:noProof/>
        </w:rPr>
        <w:pPrChange w:id="1299" w:author="Stephen Michell" w:date="2018-01-20T13:35:00Z">
          <w:pPr>
            <w:pStyle w:val="Index1"/>
            <w:tabs>
              <w:tab w:val="right" w:leader="dot" w:pos="4735"/>
            </w:tabs>
          </w:pPr>
        </w:pPrChange>
      </w:pPr>
      <w:ins w:id="1300" w:author="Stephen Michell" w:date="2018-01-20T13:35:00Z">
        <w:r>
          <w:rPr>
            <w:noProof/>
          </w:rPr>
          <w:t>IEC 60559, 26</w:t>
        </w:r>
      </w:ins>
    </w:p>
    <w:p w14:paraId="019A04A8" w14:textId="77777777" w:rsidR="00A4695D" w:rsidRDefault="00A4695D" w:rsidP="00A4695D">
      <w:pPr>
        <w:pStyle w:val="Index1"/>
        <w:rPr>
          <w:ins w:id="1301" w:author="Stephen Michell" w:date="2018-01-20T13:35:00Z"/>
          <w:noProof/>
        </w:rPr>
        <w:pPrChange w:id="1302" w:author="Stephen Michell" w:date="2018-01-20T13:35:00Z">
          <w:pPr>
            <w:pStyle w:val="Index1"/>
            <w:tabs>
              <w:tab w:val="right" w:leader="dot" w:pos="4735"/>
            </w:tabs>
          </w:pPr>
        </w:pPrChange>
      </w:pPr>
      <w:ins w:id="1303" w:author="Stephen Michell" w:date="2018-01-20T13:35:00Z">
        <w:r>
          <w:rPr>
            <w:noProof/>
          </w:rPr>
          <w:t>IHN –Type system, 22</w:t>
        </w:r>
      </w:ins>
    </w:p>
    <w:p w14:paraId="0CB1630C" w14:textId="77777777" w:rsidR="00A4695D" w:rsidRDefault="00A4695D" w:rsidP="00A4695D">
      <w:pPr>
        <w:pStyle w:val="Index1"/>
        <w:rPr>
          <w:ins w:id="1304" w:author="Stephen Michell" w:date="2018-01-20T13:35:00Z"/>
          <w:noProof/>
        </w:rPr>
        <w:pPrChange w:id="1305" w:author="Stephen Michell" w:date="2018-01-20T13:35:00Z">
          <w:pPr>
            <w:pStyle w:val="Index1"/>
            <w:tabs>
              <w:tab w:val="right" w:leader="dot" w:pos="4735"/>
            </w:tabs>
          </w:pPr>
        </w:pPrChange>
      </w:pPr>
      <w:ins w:id="1306" w:author="Stephen Michell" w:date="2018-01-20T13:35:00Z">
        <w:r>
          <w:rPr>
            <w:noProof/>
          </w:rPr>
          <w:t>inheritance, 88</w:t>
        </w:r>
      </w:ins>
    </w:p>
    <w:p w14:paraId="0C3177D0" w14:textId="77777777" w:rsidR="00A4695D" w:rsidRDefault="00A4695D" w:rsidP="00A4695D">
      <w:pPr>
        <w:pStyle w:val="Index1"/>
        <w:rPr>
          <w:ins w:id="1307" w:author="Stephen Michell" w:date="2018-01-20T13:35:00Z"/>
          <w:noProof/>
        </w:rPr>
        <w:pPrChange w:id="1308" w:author="Stephen Michell" w:date="2018-01-20T13:35:00Z">
          <w:pPr>
            <w:pStyle w:val="Index1"/>
            <w:tabs>
              <w:tab w:val="right" w:leader="dot" w:pos="4735"/>
            </w:tabs>
          </w:pPr>
        </w:pPrChange>
      </w:pPr>
      <w:ins w:id="1309" w:author="Stephen Michell" w:date="2018-01-20T13:35:00Z">
        <w:r>
          <w:rPr>
            <w:noProof/>
          </w:rPr>
          <w:t>IP address, 142</w:t>
        </w:r>
      </w:ins>
    </w:p>
    <w:p w14:paraId="60CE2B3C" w14:textId="77777777" w:rsidR="00A4695D" w:rsidRDefault="00A4695D" w:rsidP="00A4695D">
      <w:pPr>
        <w:pStyle w:val="Index1"/>
        <w:rPr>
          <w:ins w:id="1310" w:author="Stephen Michell" w:date="2018-01-20T13:35:00Z"/>
          <w:noProof/>
        </w:rPr>
        <w:pPrChange w:id="1311" w:author="Stephen Michell" w:date="2018-01-20T13:35:00Z">
          <w:pPr>
            <w:pStyle w:val="Index1"/>
            <w:tabs>
              <w:tab w:val="right" w:leader="dot" w:pos="4735"/>
            </w:tabs>
          </w:pPr>
        </w:pPrChange>
      </w:pPr>
      <w:ins w:id="1312" w:author="Stephen Michell" w:date="2018-01-20T13:35:00Z">
        <w:r>
          <w:rPr>
            <w:noProof/>
          </w:rPr>
          <w:t>Java, 59, 62, 86</w:t>
        </w:r>
      </w:ins>
    </w:p>
    <w:p w14:paraId="605D759F" w14:textId="77777777" w:rsidR="00A4695D" w:rsidRDefault="00A4695D" w:rsidP="00A4695D">
      <w:pPr>
        <w:pStyle w:val="Index1"/>
        <w:rPr>
          <w:ins w:id="1313" w:author="Stephen Michell" w:date="2018-01-20T13:35:00Z"/>
          <w:noProof/>
        </w:rPr>
        <w:pPrChange w:id="1314" w:author="Stephen Michell" w:date="2018-01-20T13:35:00Z">
          <w:pPr>
            <w:pStyle w:val="Index1"/>
            <w:tabs>
              <w:tab w:val="right" w:leader="dot" w:pos="4735"/>
            </w:tabs>
          </w:pPr>
        </w:pPrChange>
      </w:pPr>
      <w:ins w:id="1315" w:author="Stephen Michell" w:date="2018-01-20T13:35:00Z">
        <w:r>
          <w:rPr>
            <w:noProof/>
          </w:rPr>
          <w:t>JavaScript, 131, 132, 133</w:t>
        </w:r>
      </w:ins>
    </w:p>
    <w:p w14:paraId="7C764E97" w14:textId="77777777" w:rsidR="00A4695D" w:rsidRDefault="00A4695D" w:rsidP="00A4695D">
      <w:pPr>
        <w:pStyle w:val="Index1"/>
        <w:rPr>
          <w:ins w:id="1316" w:author="Stephen Michell" w:date="2018-01-20T13:35:00Z"/>
          <w:noProof/>
        </w:rPr>
        <w:pPrChange w:id="1317" w:author="Stephen Michell" w:date="2018-01-20T13:35:00Z">
          <w:pPr>
            <w:pStyle w:val="Index1"/>
            <w:tabs>
              <w:tab w:val="right" w:leader="dot" w:pos="4735"/>
            </w:tabs>
          </w:pPr>
        </w:pPrChange>
      </w:pPr>
      <w:ins w:id="1318" w:author="Stephen Michell" w:date="2018-01-20T13:35:00Z">
        <w:r>
          <w:rPr>
            <w:noProof/>
          </w:rPr>
          <w:t>JCW – Operator precedence and associativity, 57</w:t>
        </w:r>
      </w:ins>
    </w:p>
    <w:p w14:paraId="61B20465" w14:textId="77777777" w:rsidR="00A4695D" w:rsidRDefault="00A4695D" w:rsidP="00A4695D">
      <w:pPr>
        <w:pStyle w:val="Index1"/>
        <w:rPr>
          <w:ins w:id="1319" w:author="Stephen Michell" w:date="2018-01-20T13:35:00Z"/>
          <w:noProof/>
        </w:rPr>
        <w:pPrChange w:id="1320" w:author="Stephen Michell" w:date="2018-01-20T13:35:00Z">
          <w:pPr>
            <w:pStyle w:val="Index1"/>
            <w:tabs>
              <w:tab w:val="right" w:leader="dot" w:pos="4735"/>
            </w:tabs>
          </w:pPr>
        </w:pPrChange>
      </w:pPr>
      <w:ins w:id="1321" w:author="Stephen Michell" w:date="2018-01-20T13:35:00Z">
        <w:r>
          <w:rPr>
            <w:noProof/>
          </w:rPr>
          <w:t>KLK – Distinguished values in data types, 162</w:t>
        </w:r>
      </w:ins>
    </w:p>
    <w:p w14:paraId="055F752E" w14:textId="77777777" w:rsidR="00A4695D" w:rsidRDefault="00A4695D" w:rsidP="00A4695D">
      <w:pPr>
        <w:pStyle w:val="Index1"/>
        <w:rPr>
          <w:ins w:id="1322" w:author="Stephen Michell" w:date="2018-01-20T13:35:00Z"/>
          <w:noProof/>
        </w:rPr>
        <w:pPrChange w:id="1323" w:author="Stephen Michell" w:date="2018-01-20T13:35:00Z">
          <w:pPr>
            <w:pStyle w:val="Index1"/>
            <w:tabs>
              <w:tab w:val="right" w:leader="dot" w:pos="4735"/>
            </w:tabs>
          </w:pPr>
        </w:pPrChange>
      </w:pPr>
      <w:ins w:id="1324" w:author="Stephen Michell" w:date="2018-01-20T13:35:00Z">
        <w:r>
          <w:rPr>
            <w:noProof/>
          </w:rPr>
          <w:lastRenderedPageBreak/>
          <w:t>KOA – Likely incorrect expression, 60</w:t>
        </w:r>
      </w:ins>
    </w:p>
    <w:p w14:paraId="3A1F1B10" w14:textId="77777777" w:rsidR="00A4695D" w:rsidRDefault="00A4695D" w:rsidP="00A4695D">
      <w:pPr>
        <w:pStyle w:val="Index1"/>
        <w:rPr>
          <w:ins w:id="1325" w:author="Stephen Michell" w:date="2018-01-20T13:35:00Z"/>
          <w:noProof/>
        </w:rPr>
        <w:pPrChange w:id="1326" w:author="Stephen Michell" w:date="2018-01-20T13:35:00Z">
          <w:pPr>
            <w:pStyle w:val="Index1"/>
            <w:tabs>
              <w:tab w:val="right" w:leader="dot" w:pos="4735"/>
            </w:tabs>
          </w:pPr>
        </w:pPrChange>
      </w:pPr>
      <w:ins w:id="1327" w:author="Stephen Michell" w:date="2018-01-20T13:35:00Z">
        <w:r>
          <w:rPr>
            <w:noProof/>
          </w:rPr>
          <w:t>Language vulnerabilities</w:t>
        </w:r>
      </w:ins>
    </w:p>
    <w:p w14:paraId="565DF4E0" w14:textId="77777777" w:rsidR="00A4695D" w:rsidRDefault="00A4695D">
      <w:pPr>
        <w:pStyle w:val="Index2"/>
        <w:tabs>
          <w:tab w:val="right" w:leader="dot" w:pos="4735"/>
        </w:tabs>
        <w:rPr>
          <w:ins w:id="1328" w:author="Stephen Michell" w:date="2018-01-20T13:35:00Z"/>
          <w:noProof/>
        </w:rPr>
      </w:pPr>
      <w:ins w:id="1329" w:author="Stephen Michell" w:date="2018-01-20T13:35:00Z">
        <w:r>
          <w:rPr>
            <w:noProof/>
          </w:rPr>
          <w:t>Argument passing to library functions [TRJ], 96</w:t>
        </w:r>
      </w:ins>
    </w:p>
    <w:p w14:paraId="6D881AD3" w14:textId="77777777" w:rsidR="00A4695D" w:rsidRDefault="00A4695D">
      <w:pPr>
        <w:pStyle w:val="Index2"/>
        <w:tabs>
          <w:tab w:val="right" w:leader="dot" w:pos="4735"/>
        </w:tabs>
        <w:rPr>
          <w:ins w:id="1330" w:author="Stephen Michell" w:date="2018-01-20T13:35:00Z"/>
          <w:noProof/>
        </w:rPr>
      </w:pPr>
      <w:ins w:id="1331" w:author="Stephen Michell" w:date="2018-01-20T13:35:00Z">
        <w:r>
          <w:rPr>
            <w:noProof/>
          </w:rPr>
          <w:t>Arithmetic wrap-around error [FIF], 44, 46</w:t>
        </w:r>
      </w:ins>
    </w:p>
    <w:p w14:paraId="197A0E9C" w14:textId="77777777" w:rsidR="00A4695D" w:rsidRDefault="00A4695D">
      <w:pPr>
        <w:pStyle w:val="Index2"/>
        <w:tabs>
          <w:tab w:val="right" w:leader="dot" w:pos="4735"/>
        </w:tabs>
        <w:rPr>
          <w:ins w:id="1332" w:author="Stephen Michell" w:date="2018-01-20T13:35:00Z"/>
          <w:noProof/>
        </w:rPr>
      </w:pPr>
      <w:ins w:id="1333" w:author="Stephen Michell" w:date="2018-01-20T13:35:00Z">
        <w:r>
          <w:rPr>
            <w:noProof/>
          </w:rPr>
          <w:t>Bit representations [STR], 24</w:t>
        </w:r>
      </w:ins>
    </w:p>
    <w:p w14:paraId="7A8F372F" w14:textId="77777777" w:rsidR="00A4695D" w:rsidRDefault="00A4695D">
      <w:pPr>
        <w:pStyle w:val="Index2"/>
        <w:tabs>
          <w:tab w:val="right" w:leader="dot" w:pos="4735"/>
        </w:tabs>
        <w:rPr>
          <w:ins w:id="1334" w:author="Stephen Michell" w:date="2018-01-20T13:35:00Z"/>
          <w:noProof/>
        </w:rPr>
      </w:pPr>
      <w:ins w:id="1335" w:author="Stephen Michell" w:date="2018-01-20T13:35:00Z">
        <w:r>
          <w:rPr>
            <w:noProof/>
          </w:rPr>
          <w:t>Buffer boundary violation (buffer overflow) [HCB], 34, 98</w:t>
        </w:r>
      </w:ins>
    </w:p>
    <w:p w14:paraId="6344EEF9" w14:textId="77777777" w:rsidR="00A4695D" w:rsidRDefault="00A4695D">
      <w:pPr>
        <w:pStyle w:val="Index2"/>
        <w:tabs>
          <w:tab w:val="right" w:leader="dot" w:pos="4735"/>
        </w:tabs>
        <w:rPr>
          <w:ins w:id="1336" w:author="Stephen Michell" w:date="2018-01-20T13:35:00Z"/>
          <w:noProof/>
        </w:rPr>
      </w:pPr>
      <w:ins w:id="1337" w:author="Stephen Michell" w:date="2018-01-20T13:35:00Z">
        <w:r>
          <w:rPr>
            <w:noProof/>
          </w:rPr>
          <w:t>Choice of clear names [NAI], 47</w:t>
        </w:r>
      </w:ins>
    </w:p>
    <w:p w14:paraId="6690ABAF" w14:textId="77777777" w:rsidR="00A4695D" w:rsidRDefault="00A4695D">
      <w:pPr>
        <w:pStyle w:val="Index2"/>
        <w:tabs>
          <w:tab w:val="right" w:leader="dot" w:pos="4735"/>
        </w:tabs>
        <w:rPr>
          <w:ins w:id="1338" w:author="Stephen Michell" w:date="2018-01-20T13:35:00Z"/>
          <w:noProof/>
        </w:rPr>
      </w:pPr>
      <w:ins w:id="1339" w:author="Stephen Michell" w:date="2018-01-20T13:35:00Z">
        <w:r>
          <w:rPr>
            <w:noProof/>
          </w:rPr>
          <w:t>Concurrency – Activation [CGA], 114</w:t>
        </w:r>
      </w:ins>
    </w:p>
    <w:p w14:paraId="5717419F" w14:textId="77777777" w:rsidR="00A4695D" w:rsidRDefault="00A4695D">
      <w:pPr>
        <w:pStyle w:val="Index2"/>
        <w:tabs>
          <w:tab w:val="right" w:leader="dot" w:pos="4735"/>
        </w:tabs>
        <w:rPr>
          <w:ins w:id="1340" w:author="Stephen Michell" w:date="2018-01-20T13:35:00Z"/>
          <w:noProof/>
        </w:rPr>
      </w:pPr>
      <w:ins w:id="1341" w:author="Stephen Michell" w:date="2018-01-20T13:35:00Z">
        <w:r>
          <w:rPr>
            <w:noProof/>
          </w:rPr>
          <w:t>Concurrency – Directed termination [CGT], 116, 160</w:t>
        </w:r>
      </w:ins>
    </w:p>
    <w:p w14:paraId="323D63ED" w14:textId="77777777" w:rsidR="00A4695D" w:rsidRDefault="00A4695D">
      <w:pPr>
        <w:pStyle w:val="Index2"/>
        <w:tabs>
          <w:tab w:val="right" w:leader="dot" w:pos="4735"/>
        </w:tabs>
        <w:rPr>
          <w:ins w:id="1342" w:author="Stephen Michell" w:date="2018-01-20T13:35:00Z"/>
          <w:noProof/>
        </w:rPr>
      </w:pPr>
      <w:ins w:id="1343" w:author="Stephen Michell" w:date="2018-01-20T13:35:00Z">
        <w:r>
          <w:rPr>
            <w:noProof/>
          </w:rPr>
          <w:t>Concurrency – Premature termination [CGS], 119</w:t>
        </w:r>
      </w:ins>
    </w:p>
    <w:p w14:paraId="782F5BE7" w14:textId="77777777" w:rsidR="00A4695D" w:rsidRDefault="00A4695D">
      <w:pPr>
        <w:pStyle w:val="Index2"/>
        <w:tabs>
          <w:tab w:val="right" w:leader="dot" w:pos="4735"/>
        </w:tabs>
        <w:rPr>
          <w:ins w:id="1344" w:author="Stephen Michell" w:date="2018-01-20T13:35:00Z"/>
          <w:noProof/>
        </w:rPr>
      </w:pPr>
      <w:ins w:id="1345" w:author="Stephen Michell" w:date="2018-01-20T13:35:00Z">
        <w:r>
          <w:rPr>
            <w:noProof/>
          </w:rPr>
          <w:t>Concurrent data access [CGX], 117</w:t>
        </w:r>
      </w:ins>
    </w:p>
    <w:p w14:paraId="4BE5A0D5" w14:textId="77777777" w:rsidR="00A4695D" w:rsidRDefault="00A4695D">
      <w:pPr>
        <w:pStyle w:val="Index2"/>
        <w:tabs>
          <w:tab w:val="right" w:leader="dot" w:pos="4735"/>
        </w:tabs>
        <w:rPr>
          <w:ins w:id="1346" w:author="Stephen Michell" w:date="2018-01-20T13:35:00Z"/>
          <w:noProof/>
        </w:rPr>
      </w:pPr>
      <w:ins w:id="1347" w:author="Stephen Michell" w:date="2018-01-20T13:35:00Z">
        <w:r>
          <w:rPr>
            <w:noProof/>
          </w:rPr>
          <w:t>Conversion errors [FLC], 31</w:t>
        </w:r>
      </w:ins>
    </w:p>
    <w:p w14:paraId="4357E538" w14:textId="77777777" w:rsidR="00A4695D" w:rsidRDefault="00A4695D">
      <w:pPr>
        <w:pStyle w:val="Index2"/>
        <w:tabs>
          <w:tab w:val="right" w:leader="dot" w:pos="4735"/>
        </w:tabs>
        <w:rPr>
          <w:ins w:id="1348" w:author="Stephen Michell" w:date="2018-01-20T13:35:00Z"/>
          <w:noProof/>
        </w:rPr>
      </w:pPr>
      <w:ins w:id="1349" w:author="Stephen Michell" w:date="2018-01-20T13:35:00Z">
        <w:r>
          <w:rPr>
            <w:noProof/>
          </w:rPr>
          <w:t>Dangling reference to heap [XYK], 42</w:t>
        </w:r>
      </w:ins>
    </w:p>
    <w:p w14:paraId="1E016705" w14:textId="77777777" w:rsidR="00A4695D" w:rsidRDefault="00A4695D">
      <w:pPr>
        <w:pStyle w:val="Index2"/>
        <w:tabs>
          <w:tab w:val="right" w:leader="dot" w:pos="4735"/>
        </w:tabs>
        <w:rPr>
          <w:ins w:id="1350" w:author="Stephen Michell" w:date="2018-01-20T13:35:00Z"/>
          <w:noProof/>
        </w:rPr>
      </w:pPr>
      <w:ins w:id="1351" w:author="Stephen Michell" w:date="2018-01-20T13:35:00Z">
        <w:r>
          <w:rPr>
            <w:noProof/>
          </w:rPr>
          <w:t>Dangling references to stack frames [DCM], 73</w:t>
        </w:r>
      </w:ins>
    </w:p>
    <w:p w14:paraId="36D9DDD8" w14:textId="77777777" w:rsidR="00A4695D" w:rsidRDefault="00A4695D">
      <w:pPr>
        <w:pStyle w:val="Index2"/>
        <w:tabs>
          <w:tab w:val="right" w:leader="dot" w:pos="4735"/>
        </w:tabs>
        <w:rPr>
          <w:ins w:id="1352" w:author="Stephen Michell" w:date="2018-01-20T13:35:00Z"/>
          <w:noProof/>
        </w:rPr>
      </w:pPr>
      <w:ins w:id="1353" w:author="Stephen Michell" w:date="2018-01-20T13:35:00Z">
        <w:r>
          <w:rPr>
            <w:noProof/>
          </w:rPr>
          <w:t>Dead and deactivated code [XYQ], 62</w:t>
        </w:r>
      </w:ins>
    </w:p>
    <w:p w14:paraId="5F2075B1" w14:textId="77777777" w:rsidR="00A4695D" w:rsidRDefault="00A4695D">
      <w:pPr>
        <w:pStyle w:val="Index2"/>
        <w:tabs>
          <w:tab w:val="right" w:leader="dot" w:pos="4735"/>
        </w:tabs>
        <w:rPr>
          <w:ins w:id="1354" w:author="Stephen Michell" w:date="2018-01-20T13:35:00Z"/>
          <w:noProof/>
        </w:rPr>
      </w:pPr>
      <w:ins w:id="1355" w:author="Stephen Michell" w:date="2018-01-20T13:35:00Z">
        <w:r>
          <w:rPr>
            <w:noProof/>
          </w:rPr>
          <w:t>Dead store [WXQ], 49, 50</w:t>
        </w:r>
      </w:ins>
    </w:p>
    <w:p w14:paraId="7B4FF96A" w14:textId="77777777" w:rsidR="00A4695D" w:rsidRDefault="00A4695D">
      <w:pPr>
        <w:pStyle w:val="Index2"/>
        <w:tabs>
          <w:tab w:val="right" w:leader="dot" w:pos="4735"/>
        </w:tabs>
        <w:rPr>
          <w:ins w:id="1356" w:author="Stephen Michell" w:date="2018-01-20T13:35:00Z"/>
          <w:noProof/>
        </w:rPr>
      </w:pPr>
      <w:ins w:id="1357" w:author="Stephen Michell" w:date="2018-01-20T13:35:00Z">
        <w:r>
          <w:rPr>
            <w:noProof/>
          </w:rPr>
          <w:t>Deep vs shallow copying [YAN], 82</w:t>
        </w:r>
      </w:ins>
    </w:p>
    <w:p w14:paraId="462049D9" w14:textId="77777777" w:rsidR="00A4695D" w:rsidRDefault="00A4695D">
      <w:pPr>
        <w:pStyle w:val="Index2"/>
        <w:tabs>
          <w:tab w:val="right" w:leader="dot" w:pos="4735"/>
        </w:tabs>
        <w:rPr>
          <w:ins w:id="1358" w:author="Stephen Michell" w:date="2018-01-20T13:35:00Z"/>
          <w:noProof/>
        </w:rPr>
      </w:pPr>
      <w:ins w:id="1359" w:author="Stephen Michell" w:date="2018-01-20T13:35:00Z">
        <w:r>
          <w:rPr>
            <w:noProof/>
          </w:rPr>
          <w:t>Demarcation of control flow [EOJ], 65</w:t>
        </w:r>
      </w:ins>
    </w:p>
    <w:p w14:paraId="5FBDEADD" w14:textId="77777777" w:rsidR="00A4695D" w:rsidRDefault="00A4695D">
      <w:pPr>
        <w:pStyle w:val="Index2"/>
        <w:tabs>
          <w:tab w:val="right" w:leader="dot" w:pos="4735"/>
        </w:tabs>
        <w:rPr>
          <w:ins w:id="1360" w:author="Stephen Michell" w:date="2018-01-20T13:35:00Z"/>
          <w:noProof/>
        </w:rPr>
      </w:pPr>
      <w:ins w:id="1361" w:author="Stephen Michell" w:date="2018-01-20T13:35:00Z">
        <w:r>
          <w:rPr>
            <w:noProof/>
          </w:rPr>
          <w:t>Deprecated language features [MEM], 113</w:t>
        </w:r>
      </w:ins>
    </w:p>
    <w:p w14:paraId="13E802BE" w14:textId="77777777" w:rsidR="00A4695D" w:rsidRDefault="00A4695D">
      <w:pPr>
        <w:pStyle w:val="Index2"/>
        <w:tabs>
          <w:tab w:val="right" w:leader="dot" w:pos="4735"/>
        </w:tabs>
        <w:rPr>
          <w:ins w:id="1362" w:author="Stephen Michell" w:date="2018-01-20T13:35:00Z"/>
          <w:noProof/>
        </w:rPr>
      </w:pPr>
      <w:ins w:id="1363" w:author="Stephen Michell" w:date="2018-01-20T13:35:00Z">
        <w:r>
          <w:rPr>
            <w:noProof/>
          </w:rPr>
          <w:t>Dynamically-linked code and self-modifying code [NYY], 99</w:t>
        </w:r>
      </w:ins>
    </w:p>
    <w:p w14:paraId="46BE006D" w14:textId="77777777" w:rsidR="00A4695D" w:rsidRDefault="00A4695D">
      <w:pPr>
        <w:pStyle w:val="Index2"/>
        <w:tabs>
          <w:tab w:val="right" w:leader="dot" w:pos="4735"/>
        </w:tabs>
        <w:rPr>
          <w:ins w:id="1364" w:author="Stephen Michell" w:date="2018-01-20T13:35:00Z"/>
          <w:noProof/>
        </w:rPr>
      </w:pPr>
      <w:ins w:id="1365" w:author="Stephen Michell" w:date="2018-01-20T13:35:00Z">
        <w:r>
          <w:rPr>
            <w:noProof/>
          </w:rPr>
          <w:t>Enumerator issues [CCB], 29</w:t>
        </w:r>
      </w:ins>
    </w:p>
    <w:p w14:paraId="0223216E" w14:textId="77777777" w:rsidR="00A4695D" w:rsidRDefault="00A4695D">
      <w:pPr>
        <w:pStyle w:val="Index2"/>
        <w:tabs>
          <w:tab w:val="right" w:leader="dot" w:pos="4735"/>
        </w:tabs>
        <w:rPr>
          <w:ins w:id="1366" w:author="Stephen Michell" w:date="2018-01-20T13:35:00Z"/>
          <w:noProof/>
        </w:rPr>
      </w:pPr>
      <w:ins w:id="1367" w:author="Stephen Michell" w:date="2018-01-20T13:35:00Z">
        <w:r>
          <w:rPr>
            <w:noProof/>
          </w:rPr>
          <w:t>Extra intrinsics [LRM], 95</w:t>
        </w:r>
      </w:ins>
    </w:p>
    <w:p w14:paraId="18C6258C" w14:textId="77777777" w:rsidR="00A4695D" w:rsidRDefault="00A4695D">
      <w:pPr>
        <w:pStyle w:val="Index2"/>
        <w:tabs>
          <w:tab w:val="right" w:leader="dot" w:pos="4735"/>
        </w:tabs>
        <w:rPr>
          <w:ins w:id="1368" w:author="Stephen Michell" w:date="2018-01-20T13:35:00Z"/>
          <w:noProof/>
        </w:rPr>
      </w:pPr>
      <w:ins w:id="1369" w:author="Stephen Michell" w:date="2018-01-20T13:35:00Z">
        <w:r>
          <w:rPr>
            <w:noProof/>
          </w:rPr>
          <w:t>Floating-point arithmetic [PLF], 26</w:t>
        </w:r>
      </w:ins>
    </w:p>
    <w:p w14:paraId="049B2243" w14:textId="77777777" w:rsidR="00A4695D" w:rsidRDefault="00A4695D">
      <w:pPr>
        <w:pStyle w:val="Index2"/>
        <w:tabs>
          <w:tab w:val="right" w:leader="dot" w:pos="4735"/>
        </w:tabs>
        <w:rPr>
          <w:ins w:id="1370" w:author="Stephen Michell" w:date="2018-01-20T13:35:00Z"/>
          <w:noProof/>
        </w:rPr>
      </w:pPr>
      <w:ins w:id="1371" w:author="Stephen Michell" w:date="2018-01-20T13:35:00Z">
        <w:r>
          <w:rPr>
            <w:noProof/>
          </w:rPr>
          <w:t>Identifier name reuse [YOW], 51, 54</w:t>
        </w:r>
      </w:ins>
    </w:p>
    <w:p w14:paraId="4E7E29DF" w14:textId="77777777" w:rsidR="00A4695D" w:rsidRDefault="00A4695D">
      <w:pPr>
        <w:pStyle w:val="Index2"/>
        <w:tabs>
          <w:tab w:val="right" w:leader="dot" w:pos="4735"/>
        </w:tabs>
        <w:rPr>
          <w:ins w:id="1372" w:author="Stephen Michell" w:date="2018-01-20T13:35:00Z"/>
          <w:noProof/>
        </w:rPr>
      </w:pPr>
      <w:ins w:id="1373" w:author="Stephen Michell" w:date="2018-01-20T13:35:00Z">
        <w:r>
          <w:rPr>
            <w:noProof/>
          </w:rPr>
          <w:t>Ignored error status and unhandled exceptions [OYB], 78</w:t>
        </w:r>
      </w:ins>
    </w:p>
    <w:p w14:paraId="59193F6E" w14:textId="77777777" w:rsidR="00A4695D" w:rsidRDefault="00A4695D">
      <w:pPr>
        <w:pStyle w:val="Index2"/>
        <w:tabs>
          <w:tab w:val="right" w:leader="dot" w:pos="4735"/>
        </w:tabs>
        <w:rPr>
          <w:ins w:id="1374" w:author="Stephen Michell" w:date="2018-01-20T13:35:00Z"/>
          <w:noProof/>
        </w:rPr>
      </w:pPr>
      <w:ins w:id="1375" w:author="Stephen Michell" w:date="2018-01-20T13:35:00Z">
        <w:r w:rsidRPr="006271CE">
          <w:rPr>
            <w:i/>
            <w:noProof/>
            <w:color w:val="0070C0"/>
            <w:u w:val="single"/>
          </w:rPr>
          <w:t>Implementation-defined behaviour [FAB]</w:t>
        </w:r>
        <w:r>
          <w:rPr>
            <w:noProof/>
          </w:rPr>
          <w:t>, 108, 109, 111</w:t>
        </w:r>
      </w:ins>
    </w:p>
    <w:p w14:paraId="38A33C9F" w14:textId="77777777" w:rsidR="00A4695D" w:rsidRDefault="00A4695D">
      <w:pPr>
        <w:pStyle w:val="Index2"/>
        <w:tabs>
          <w:tab w:val="right" w:leader="dot" w:pos="4735"/>
        </w:tabs>
        <w:rPr>
          <w:ins w:id="1376" w:author="Stephen Michell" w:date="2018-01-20T13:35:00Z"/>
          <w:noProof/>
        </w:rPr>
      </w:pPr>
      <w:ins w:id="1377" w:author="Stephen Michell" w:date="2018-01-20T13:35:00Z">
        <w:r>
          <w:rPr>
            <w:noProof/>
          </w:rPr>
          <w:t>Inheritance [RIP], 88</w:t>
        </w:r>
      </w:ins>
    </w:p>
    <w:p w14:paraId="69597B8C" w14:textId="77777777" w:rsidR="00A4695D" w:rsidRDefault="00A4695D">
      <w:pPr>
        <w:pStyle w:val="Index2"/>
        <w:tabs>
          <w:tab w:val="right" w:leader="dot" w:pos="4735"/>
        </w:tabs>
        <w:rPr>
          <w:ins w:id="1378" w:author="Stephen Michell" w:date="2018-01-20T13:35:00Z"/>
          <w:noProof/>
        </w:rPr>
      </w:pPr>
      <w:ins w:id="1379" w:author="Stephen Michell" w:date="2018-01-20T13:35:00Z">
        <w:r>
          <w:rPr>
            <w:noProof/>
          </w:rPr>
          <w:t>Initialization of variables [LAV], 55</w:t>
        </w:r>
      </w:ins>
    </w:p>
    <w:p w14:paraId="28E59742" w14:textId="77777777" w:rsidR="00A4695D" w:rsidRDefault="00A4695D">
      <w:pPr>
        <w:pStyle w:val="Index2"/>
        <w:tabs>
          <w:tab w:val="right" w:leader="dot" w:pos="4735"/>
        </w:tabs>
        <w:rPr>
          <w:ins w:id="1380" w:author="Stephen Michell" w:date="2018-01-20T13:35:00Z"/>
          <w:noProof/>
        </w:rPr>
      </w:pPr>
      <w:ins w:id="1381" w:author="Stephen Michell" w:date="2018-01-20T13:35:00Z">
        <w:r>
          <w:rPr>
            <w:noProof/>
          </w:rPr>
          <w:t>Inter-language calling [DJS], 97</w:t>
        </w:r>
      </w:ins>
    </w:p>
    <w:p w14:paraId="0AE879F3" w14:textId="77777777" w:rsidR="00A4695D" w:rsidRDefault="00A4695D">
      <w:pPr>
        <w:pStyle w:val="Index2"/>
        <w:tabs>
          <w:tab w:val="right" w:leader="dot" w:pos="4735"/>
        </w:tabs>
        <w:rPr>
          <w:ins w:id="1382" w:author="Stephen Michell" w:date="2018-01-20T13:35:00Z"/>
          <w:noProof/>
        </w:rPr>
      </w:pPr>
      <w:ins w:id="1383" w:author="Stephen Michell" w:date="2018-01-20T13:35:00Z">
        <w:r>
          <w:rPr>
            <w:noProof/>
          </w:rPr>
          <w:t>Library signature [NSQ], 100</w:t>
        </w:r>
      </w:ins>
    </w:p>
    <w:p w14:paraId="139B10E2" w14:textId="77777777" w:rsidR="00A4695D" w:rsidRDefault="00A4695D">
      <w:pPr>
        <w:pStyle w:val="Index2"/>
        <w:tabs>
          <w:tab w:val="right" w:leader="dot" w:pos="4735"/>
        </w:tabs>
        <w:rPr>
          <w:ins w:id="1384" w:author="Stephen Michell" w:date="2018-01-20T13:35:00Z"/>
          <w:noProof/>
        </w:rPr>
      </w:pPr>
      <w:ins w:id="1385" w:author="Stephen Michell" w:date="2018-01-20T13:35:00Z">
        <w:r>
          <w:rPr>
            <w:noProof/>
          </w:rPr>
          <w:t>Likely incorrect expression [KOA], 60</w:t>
        </w:r>
      </w:ins>
    </w:p>
    <w:p w14:paraId="3EE36B05" w14:textId="77777777" w:rsidR="00A4695D" w:rsidRDefault="00A4695D">
      <w:pPr>
        <w:pStyle w:val="Index2"/>
        <w:tabs>
          <w:tab w:val="right" w:leader="dot" w:pos="4735"/>
        </w:tabs>
        <w:rPr>
          <w:ins w:id="1386" w:author="Stephen Michell" w:date="2018-01-20T13:35:00Z"/>
          <w:noProof/>
        </w:rPr>
      </w:pPr>
      <w:ins w:id="1387" w:author="Stephen Michell" w:date="2018-01-20T13:35:00Z">
        <w:r>
          <w:rPr>
            <w:noProof/>
          </w:rPr>
          <w:t>Lock protocol errors [CGM], 121</w:t>
        </w:r>
      </w:ins>
    </w:p>
    <w:p w14:paraId="358D6C25" w14:textId="77777777" w:rsidR="00A4695D" w:rsidRDefault="00A4695D">
      <w:pPr>
        <w:pStyle w:val="Index2"/>
        <w:tabs>
          <w:tab w:val="right" w:leader="dot" w:pos="4735"/>
        </w:tabs>
        <w:rPr>
          <w:ins w:id="1388" w:author="Stephen Michell" w:date="2018-01-20T13:35:00Z"/>
          <w:noProof/>
        </w:rPr>
      </w:pPr>
      <w:ins w:id="1389" w:author="Stephen Michell" w:date="2018-01-20T13:35:00Z">
        <w:r w:rsidRPr="006271CE">
          <w:rPr>
            <w:b/>
            <w:noProof/>
          </w:rPr>
          <w:t>Loop control variables [TEX]</w:t>
        </w:r>
        <w:r>
          <w:rPr>
            <w:noProof/>
          </w:rPr>
          <w:t>, 67</w:t>
        </w:r>
      </w:ins>
    </w:p>
    <w:p w14:paraId="0D7A8C4E" w14:textId="77777777" w:rsidR="00A4695D" w:rsidRDefault="00A4695D">
      <w:pPr>
        <w:pStyle w:val="Index2"/>
        <w:tabs>
          <w:tab w:val="right" w:leader="dot" w:pos="4735"/>
        </w:tabs>
        <w:rPr>
          <w:ins w:id="1390" w:author="Stephen Michell" w:date="2018-01-20T13:35:00Z"/>
          <w:noProof/>
        </w:rPr>
      </w:pPr>
      <w:ins w:id="1391" w:author="Stephen Michell" w:date="2018-01-20T13:35:00Z">
        <w:r>
          <w:rPr>
            <w:noProof/>
          </w:rPr>
          <w:t>Memory leaks and heap fragmentation [XYL], 84</w:t>
        </w:r>
      </w:ins>
    </w:p>
    <w:p w14:paraId="31653D0A" w14:textId="77777777" w:rsidR="00A4695D" w:rsidRDefault="00A4695D">
      <w:pPr>
        <w:pStyle w:val="Index2"/>
        <w:tabs>
          <w:tab w:val="right" w:leader="dot" w:pos="4735"/>
        </w:tabs>
        <w:rPr>
          <w:ins w:id="1392" w:author="Stephen Michell" w:date="2018-01-20T13:35:00Z"/>
          <w:noProof/>
        </w:rPr>
      </w:pPr>
      <w:ins w:id="1393" w:author="Stephen Michell" w:date="2018-01-20T13:35:00Z">
        <w:r>
          <w:rPr>
            <w:noProof/>
          </w:rPr>
          <w:t>Modifying Constants [UIO], 167</w:t>
        </w:r>
      </w:ins>
    </w:p>
    <w:p w14:paraId="13E38506" w14:textId="77777777" w:rsidR="00A4695D" w:rsidRDefault="00A4695D">
      <w:pPr>
        <w:pStyle w:val="Index2"/>
        <w:tabs>
          <w:tab w:val="right" w:leader="dot" w:pos="4735"/>
        </w:tabs>
        <w:rPr>
          <w:ins w:id="1394" w:author="Stephen Michell" w:date="2018-01-20T13:35:00Z"/>
          <w:noProof/>
        </w:rPr>
      </w:pPr>
      <w:ins w:id="1395" w:author="Stephen Michell" w:date="2018-01-20T13:35:00Z">
        <w:r>
          <w:rPr>
            <w:noProof/>
          </w:rPr>
          <w:t>Namespace issues [BJL], 53</w:t>
        </w:r>
      </w:ins>
    </w:p>
    <w:p w14:paraId="1A72E93C" w14:textId="77777777" w:rsidR="00A4695D" w:rsidRDefault="00A4695D">
      <w:pPr>
        <w:pStyle w:val="Index2"/>
        <w:tabs>
          <w:tab w:val="right" w:leader="dot" w:pos="4735"/>
        </w:tabs>
        <w:rPr>
          <w:ins w:id="1396" w:author="Stephen Michell" w:date="2018-01-20T13:35:00Z"/>
          <w:noProof/>
        </w:rPr>
      </w:pPr>
      <w:ins w:id="1397" w:author="Stephen Michell" w:date="2018-01-20T13:35:00Z">
        <w:r>
          <w:rPr>
            <w:noProof/>
          </w:rPr>
          <w:t>Null pointer dereference [XYH], 41</w:t>
        </w:r>
      </w:ins>
    </w:p>
    <w:p w14:paraId="456A6329" w14:textId="77777777" w:rsidR="00A4695D" w:rsidRDefault="00A4695D">
      <w:pPr>
        <w:pStyle w:val="Index2"/>
        <w:tabs>
          <w:tab w:val="right" w:leader="dot" w:pos="4735"/>
        </w:tabs>
        <w:rPr>
          <w:ins w:id="1398" w:author="Stephen Michell" w:date="2018-01-20T13:35:00Z"/>
          <w:noProof/>
        </w:rPr>
      </w:pPr>
      <w:ins w:id="1399" w:author="Stephen Michell" w:date="2018-01-20T13:35:00Z">
        <w:r>
          <w:rPr>
            <w:noProof/>
          </w:rPr>
          <w:t>Obscure language features [BRS], 106</w:t>
        </w:r>
      </w:ins>
    </w:p>
    <w:p w14:paraId="1D6AF6DC" w14:textId="77777777" w:rsidR="00A4695D" w:rsidRDefault="00A4695D">
      <w:pPr>
        <w:pStyle w:val="Index2"/>
        <w:tabs>
          <w:tab w:val="right" w:leader="dot" w:pos="4735"/>
        </w:tabs>
        <w:rPr>
          <w:ins w:id="1400" w:author="Stephen Michell" w:date="2018-01-20T13:35:00Z"/>
          <w:noProof/>
        </w:rPr>
      </w:pPr>
      <w:ins w:id="1401" w:author="Stephen Michell" w:date="2018-01-20T13:35:00Z">
        <w:r>
          <w:rPr>
            <w:noProof/>
          </w:rPr>
          <w:t>Off-by-one error [XZH], 68</w:t>
        </w:r>
      </w:ins>
    </w:p>
    <w:p w14:paraId="2B8D1D08" w14:textId="77777777" w:rsidR="00A4695D" w:rsidRDefault="00A4695D">
      <w:pPr>
        <w:pStyle w:val="Index2"/>
        <w:tabs>
          <w:tab w:val="right" w:leader="dot" w:pos="4735"/>
        </w:tabs>
        <w:rPr>
          <w:ins w:id="1402" w:author="Stephen Michell" w:date="2018-01-20T13:35:00Z"/>
          <w:noProof/>
        </w:rPr>
      </w:pPr>
      <w:ins w:id="1403" w:author="Stephen Michell" w:date="2018-01-20T13:35:00Z">
        <w:r>
          <w:rPr>
            <w:noProof/>
          </w:rPr>
          <w:t>Operator precedence and associativity [JCW], 57</w:t>
        </w:r>
      </w:ins>
    </w:p>
    <w:p w14:paraId="5F9F7DD7" w14:textId="77777777" w:rsidR="00A4695D" w:rsidRDefault="00A4695D">
      <w:pPr>
        <w:pStyle w:val="Index2"/>
        <w:tabs>
          <w:tab w:val="right" w:leader="dot" w:pos="4735"/>
        </w:tabs>
        <w:rPr>
          <w:ins w:id="1404" w:author="Stephen Michell" w:date="2018-01-20T13:35:00Z"/>
          <w:noProof/>
        </w:rPr>
      </w:pPr>
      <w:ins w:id="1405" w:author="Stephen Michell" w:date="2018-01-20T13:35:00Z">
        <w:r>
          <w:rPr>
            <w:noProof/>
          </w:rPr>
          <w:t>Passing parameters and return values [CSJ], 71, 97</w:t>
        </w:r>
      </w:ins>
    </w:p>
    <w:p w14:paraId="04AB9B51" w14:textId="77777777" w:rsidR="00A4695D" w:rsidRDefault="00A4695D">
      <w:pPr>
        <w:pStyle w:val="Index2"/>
        <w:tabs>
          <w:tab w:val="right" w:leader="dot" w:pos="4735"/>
        </w:tabs>
        <w:rPr>
          <w:ins w:id="1406" w:author="Stephen Michell" w:date="2018-01-20T13:35:00Z"/>
          <w:noProof/>
        </w:rPr>
      </w:pPr>
      <w:ins w:id="1407" w:author="Stephen Michell" w:date="2018-01-20T13:35:00Z">
        <w:r>
          <w:rPr>
            <w:noProof/>
          </w:rPr>
          <w:t>Pointer arithmetic [RVG], 40</w:t>
        </w:r>
      </w:ins>
    </w:p>
    <w:p w14:paraId="46722FB8" w14:textId="77777777" w:rsidR="00A4695D" w:rsidRDefault="00A4695D">
      <w:pPr>
        <w:pStyle w:val="Index2"/>
        <w:tabs>
          <w:tab w:val="right" w:leader="dot" w:pos="4735"/>
        </w:tabs>
        <w:rPr>
          <w:ins w:id="1408" w:author="Stephen Michell" w:date="2018-01-20T13:35:00Z"/>
          <w:noProof/>
        </w:rPr>
      </w:pPr>
      <w:ins w:id="1409" w:author="Stephen Michell" w:date="2018-01-20T13:35:00Z">
        <w:r>
          <w:rPr>
            <w:noProof/>
          </w:rPr>
          <w:t>Pointer type conversions [HFC], 39</w:t>
        </w:r>
      </w:ins>
    </w:p>
    <w:p w14:paraId="259D6FA6" w14:textId="77777777" w:rsidR="00A4695D" w:rsidRDefault="00A4695D">
      <w:pPr>
        <w:pStyle w:val="Index2"/>
        <w:tabs>
          <w:tab w:val="right" w:leader="dot" w:pos="4735"/>
        </w:tabs>
        <w:rPr>
          <w:ins w:id="1410" w:author="Stephen Michell" w:date="2018-01-20T13:35:00Z"/>
          <w:noProof/>
        </w:rPr>
      </w:pPr>
      <w:ins w:id="1411" w:author="Stephen Michell" w:date="2018-01-20T13:35:00Z">
        <w:r>
          <w:rPr>
            <w:noProof/>
          </w:rPr>
          <w:t>Polymorphic variables [BKK], 31, 93</w:t>
        </w:r>
      </w:ins>
    </w:p>
    <w:p w14:paraId="23D109ED" w14:textId="77777777" w:rsidR="00A4695D" w:rsidRDefault="00A4695D">
      <w:pPr>
        <w:pStyle w:val="Index2"/>
        <w:tabs>
          <w:tab w:val="right" w:leader="dot" w:pos="4735"/>
        </w:tabs>
        <w:rPr>
          <w:ins w:id="1412" w:author="Stephen Michell" w:date="2018-01-20T13:35:00Z"/>
          <w:noProof/>
        </w:rPr>
      </w:pPr>
      <w:ins w:id="1413" w:author="Stephen Michell" w:date="2018-01-20T13:35:00Z">
        <w:r>
          <w:rPr>
            <w:noProof/>
          </w:rPr>
          <w:lastRenderedPageBreak/>
          <w:t>Pre-processor directives [NMP], 103</w:t>
        </w:r>
      </w:ins>
    </w:p>
    <w:p w14:paraId="25767BAD" w14:textId="77777777" w:rsidR="00A4695D" w:rsidRDefault="00A4695D">
      <w:pPr>
        <w:pStyle w:val="Index2"/>
        <w:tabs>
          <w:tab w:val="right" w:leader="dot" w:pos="4735"/>
        </w:tabs>
        <w:rPr>
          <w:ins w:id="1414" w:author="Stephen Michell" w:date="2018-01-20T13:35:00Z"/>
          <w:noProof/>
        </w:rPr>
      </w:pPr>
      <w:ins w:id="1415" w:author="Stephen Michell" w:date="2018-01-20T13:35:00Z">
        <w:r>
          <w:rPr>
            <w:noProof/>
          </w:rPr>
          <w:t>Provision of inherently unsafe operations [SKL], 105</w:t>
        </w:r>
      </w:ins>
    </w:p>
    <w:p w14:paraId="4D7366A0" w14:textId="77777777" w:rsidR="00A4695D" w:rsidRDefault="00A4695D">
      <w:pPr>
        <w:pStyle w:val="Index2"/>
        <w:tabs>
          <w:tab w:val="right" w:leader="dot" w:pos="4735"/>
        </w:tabs>
        <w:rPr>
          <w:ins w:id="1416" w:author="Stephen Michell" w:date="2018-01-20T13:35:00Z"/>
          <w:noProof/>
        </w:rPr>
      </w:pPr>
      <w:ins w:id="1417" w:author="Stephen Michell" w:date="2018-01-20T13:35:00Z">
        <w:r>
          <w:rPr>
            <w:noProof/>
          </w:rPr>
          <w:t>Recursion [GDL], 77</w:t>
        </w:r>
      </w:ins>
    </w:p>
    <w:p w14:paraId="5F34EC9A" w14:textId="77777777" w:rsidR="00A4695D" w:rsidRDefault="00A4695D">
      <w:pPr>
        <w:pStyle w:val="Index2"/>
        <w:tabs>
          <w:tab w:val="right" w:leader="dot" w:pos="4735"/>
        </w:tabs>
        <w:rPr>
          <w:ins w:id="1418" w:author="Stephen Michell" w:date="2018-01-20T13:35:00Z"/>
          <w:noProof/>
        </w:rPr>
      </w:pPr>
      <w:ins w:id="1419" w:author="Stephen Michell" w:date="2018-01-20T13:35:00Z">
        <w:r>
          <w:rPr>
            <w:noProof/>
          </w:rPr>
          <w:t>Redispatching [PPH], 91</w:t>
        </w:r>
      </w:ins>
    </w:p>
    <w:p w14:paraId="0C65C00B" w14:textId="77777777" w:rsidR="00A4695D" w:rsidRDefault="00A4695D">
      <w:pPr>
        <w:pStyle w:val="Index2"/>
        <w:tabs>
          <w:tab w:val="right" w:leader="dot" w:pos="4735"/>
        </w:tabs>
        <w:rPr>
          <w:ins w:id="1420" w:author="Stephen Michell" w:date="2018-01-20T13:35:00Z"/>
          <w:noProof/>
        </w:rPr>
      </w:pPr>
      <w:ins w:id="1421" w:author="Stephen Michell" w:date="2018-01-20T13:35:00Z">
        <w:r>
          <w:rPr>
            <w:noProof/>
          </w:rPr>
          <w:t>Reliance on external format string [SHL], 123</w:t>
        </w:r>
      </w:ins>
    </w:p>
    <w:p w14:paraId="36850F48" w14:textId="77777777" w:rsidR="00A4695D" w:rsidRDefault="00A4695D">
      <w:pPr>
        <w:pStyle w:val="Index2"/>
        <w:tabs>
          <w:tab w:val="right" w:leader="dot" w:pos="4735"/>
        </w:tabs>
        <w:rPr>
          <w:ins w:id="1422" w:author="Stephen Michell" w:date="2018-01-20T13:35:00Z"/>
          <w:noProof/>
        </w:rPr>
      </w:pPr>
      <w:ins w:id="1423" w:author="Stephen Michell" w:date="2018-01-20T13:35:00Z">
        <w:r>
          <w:rPr>
            <w:noProof/>
          </w:rPr>
          <w:t>Side-effects and order of evaluation [SAM], 58</w:t>
        </w:r>
      </w:ins>
    </w:p>
    <w:p w14:paraId="29A81A38" w14:textId="77777777" w:rsidR="00A4695D" w:rsidRDefault="00A4695D">
      <w:pPr>
        <w:pStyle w:val="Index2"/>
        <w:tabs>
          <w:tab w:val="right" w:leader="dot" w:pos="4735"/>
        </w:tabs>
        <w:rPr>
          <w:ins w:id="1424" w:author="Stephen Michell" w:date="2018-01-20T13:35:00Z"/>
          <w:noProof/>
        </w:rPr>
      </w:pPr>
      <w:ins w:id="1425" w:author="Stephen Michell" w:date="2018-01-20T13:35:00Z">
        <w:r>
          <w:rPr>
            <w:noProof/>
          </w:rPr>
          <w:t>String termination [CJM], 33</w:t>
        </w:r>
      </w:ins>
    </w:p>
    <w:p w14:paraId="3102A0C0" w14:textId="77777777" w:rsidR="00A4695D" w:rsidRDefault="00A4695D">
      <w:pPr>
        <w:pStyle w:val="Index2"/>
        <w:tabs>
          <w:tab w:val="right" w:leader="dot" w:pos="4735"/>
        </w:tabs>
        <w:rPr>
          <w:ins w:id="1426" w:author="Stephen Michell" w:date="2018-01-20T13:35:00Z"/>
          <w:noProof/>
        </w:rPr>
      </w:pPr>
      <w:ins w:id="1427" w:author="Stephen Michell" w:date="2018-01-20T13:35:00Z">
        <w:r>
          <w:rPr>
            <w:noProof/>
          </w:rPr>
          <w:t>Structured programming [EWD], 69</w:t>
        </w:r>
      </w:ins>
    </w:p>
    <w:p w14:paraId="4CDDA763" w14:textId="77777777" w:rsidR="00A4695D" w:rsidRDefault="00A4695D">
      <w:pPr>
        <w:pStyle w:val="Index2"/>
        <w:tabs>
          <w:tab w:val="right" w:leader="dot" w:pos="4735"/>
        </w:tabs>
        <w:rPr>
          <w:ins w:id="1428" w:author="Stephen Michell" w:date="2018-01-20T13:35:00Z"/>
          <w:noProof/>
        </w:rPr>
      </w:pPr>
      <w:ins w:id="1429" w:author="Stephen Michell" w:date="2018-01-20T13:35:00Z">
        <w:r>
          <w:rPr>
            <w:noProof/>
          </w:rPr>
          <w:t>Subprogram signature mismatch [OTR], 75, 97</w:t>
        </w:r>
      </w:ins>
    </w:p>
    <w:p w14:paraId="6E6B5F4C" w14:textId="77777777" w:rsidR="00A4695D" w:rsidRDefault="00A4695D">
      <w:pPr>
        <w:pStyle w:val="Index2"/>
        <w:tabs>
          <w:tab w:val="right" w:leader="dot" w:pos="4735"/>
        </w:tabs>
        <w:rPr>
          <w:ins w:id="1430" w:author="Stephen Michell" w:date="2018-01-20T13:35:00Z"/>
          <w:noProof/>
        </w:rPr>
      </w:pPr>
      <w:ins w:id="1431" w:author="Stephen Michell" w:date="2018-01-20T13:35:00Z">
        <w:r>
          <w:rPr>
            <w:noProof/>
          </w:rPr>
          <w:t>Suppression of language-defined run-t</w:t>
        </w:r>
        <w:r w:rsidRPr="006271CE">
          <w:rPr>
            <w:rFonts w:ascii="Cambria" w:eastAsia="Times New Roman" w:hAnsi="Cambria" w:cs="Times New Roman"/>
            <w:noProof/>
          </w:rPr>
          <w:t>ime checking</w:t>
        </w:r>
        <w:r>
          <w:rPr>
            <w:noProof/>
          </w:rPr>
          <w:t xml:space="preserve"> [MXB], 104</w:t>
        </w:r>
      </w:ins>
    </w:p>
    <w:p w14:paraId="2833DAC0" w14:textId="77777777" w:rsidR="00A4695D" w:rsidRDefault="00A4695D">
      <w:pPr>
        <w:pStyle w:val="Index2"/>
        <w:tabs>
          <w:tab w:val="right" w:leader="dot" w:pos="4735"/>
        </w:tabs>
        <w:rPr>
          <w:ins w:id="1432" w:author="Stephen Michell" w:date="2018-01-20T13:35:00Z"/>
          <w:noProof/>
        </w:rPr>
      </w:pPr>
      <w:ins w:id="1433" w:author="Stephen Michell" w:date="2018-01-20T13:35:00Z">
        <w:r>
          <w:rPr>
            <w:noProof/>
          </w:rPr>
          <w:t>Switch statements and static analysis [CLL], 64</w:t>
        </w:r>
      </w:ins>
    </w:p>
    <w:p w14:paraId="685BC034" w14:textId="77777777" w:rsidR="00A4695D" w:rsidRDefault="00A4695D">
      <w:pPr>
        <w:pStyle w:val="Index2"/>
        <w:tabs>
          <w:tab w:val="right" w:leader="dot" w:pos="4735"/>
        </w:tabs>
        <w:rPr>
          <w:ins w:id="1434" w:author="Stephen Michell" w:date="2018-01-20T13:35:00Z"/>
          <w:noProof/>
        </w:rPr>
      </w:pPr>
      <w:ins w:id="1435" w:author="Stephen Michell" w:date="2018-01-20T13:35:00Z">
        <w:r>
          <w:rPr>
            <w:noProof/>
          </w:rPr>
          <w:t>Templates and generics [SYM], 86</w:t>
        </w:r>
      </w:ins>
    </w:p>
    <w:p w14:paraId="22E97D88" w14:textId="77777777" w:rsidR="00A4695D" w:rsidRDefault="00A4695D">
      <w:pPr>
        <w:pStyle w:val="Index2"/>
        <w:tabs>
          <w:tab w:val="right" w:leader="dot" w:pos="4735"/>
        </w:tabs>
        <w:rPr>
          <w:ins w:id="1436" w:author="Stephen Michell" w:date="2018-01-20T13:35:00Z"/>
          <w:noProof/>
        </w:rPr>
      </w:pPr>
      <w:ins w:id="1437" w:author="Stephen Michell" w:date="2018-01-20T13:35:00Z">
        <w:r>
          <w:rPr>
            <w:noProof/>
          </w:rPr>
          <w:t>Type system [IHN], 22</w:t>
        </w:r>
      </w:ins>
    </w:p>
    <w:p w14:paraId="7281A0CC" w14:textId="77777777" w:rsidR="00A4695D" w:rsidRDefault="00A4695D">
      <w:pPr>
        <w:pStyle w:val="Index2"/>
        <w:tabs>
          <w:tab w:val="right" w:leader="dot" w:pos="4735"/>
        </w:tabs>
        <w:rPr>
          <w:ins w:id="1438" w:author="Stephen Michell" w:date="2018-01-20T13:35:00Z"/>
          <w:noProof/>
        </w:rPr>
      </w:pPr>
      <w:ins w:id="1439" w:author="Stephen Michell" w:date="2018-01-20T13:35:00Z">
        <w:r>
          <w:rPr>
            <w:noProof/>
          </w:rPr>
          <w:t>Type-breaking reinterpretation of data [AMV], 80</w:t>
        </w:r>
      </w:ins>
    </w:p>
    <w:p w14:paraId="72029C81" w14:textId="77777777" w:rsidR="00A4695D" w:rsidRDefault="00A4695D">
      <w:pPr>
        <w:pStyle w:val="Index2"/>
        <w:tabs>
          <w:tab w:val="right" w:leader="dot" w:pos="4735"/>
        </w:tabs>
        <w:rPr>
          <w:ins w:id="1440" w:author="Stephen Michell" w:date="2018-01-20T13:35:00Z"/>
          <w:noProof/>
        </w:rPr>
      </w:pPr>
      <w:ins w:id="1441" w:author="Stephen Michell" w:date="2018-01-20T13:35:00Z">
        <w:r>
          <w:rPr>
            <w:noProof/>
          </w:rPr>
          <w:t>Unanticipated exceptions from library routines [HJW], 101</w:t>
        </w:r>
      </w:ins>
    </w:p>
    <w:p w14:paraId="693AFE5E" w14:textId="77777777" w:rsidR="00A4695D" w:rsidRDefault="00A4695D">
      <w:pPr>
        <w:pStyle w:val="Index2"/>
        <w:tabs>
          <w:tab w:val="right" w:leader="dot" w:pos="4735"/>
        </w:tabs>
        <w:rPr>
          <w:ins w:id="1442" w:author="Stephen Michell" w:date="2018-01-20T13:35:00Z"/>
          <w:noProof/>
        </w:rPr>
      </w:pPr>
      <w:ins w:id="1443" w:author="Stephen Michell" w:date="2018-01-20T13:35:00Z">
        <w:r>
          <w:rPr>
            <w:noProof/>
          </w:rPr>
          <w:t>Unchecked array copying [XYW], 38</w:t>
        </w:r>
      </w:ins>
    </w:p>
    <w:p w14:paraId="173D3F95" w14:textId="77777777" w:rsidR="00A4695D" w:rsidRDefault="00A4695D">
      <w:pPr>
        <w:pStyle w:val="Index2"/>
        <w:tabs>
          <w:tab w:val="right" w:leader="dot" w:pos="4735"/>
        </w:tabs>
        <w:rPr>
          <w:ins w:id="1444" w:author="Stephen Michell" w:date="2018-01-20T13:35:00Z"/>
          <w:noProof/>
        </w:rPr>
      </w:pPr>
      <w:ins w:id="1445" w:author="Stephen Michell" w:date="2018-01-20T13:35:00Z">
        <w:r>
          <w:rPr>
            <w:noProof/>
          </w:rPr>
          <w:t>Unchecked array indexing [XYZ], 36, 38</w:t>
        </w:r>
      </w:ins>
    </w:p>
    <w:p w14:paraId="23BCEC08" w14:textId="77777777" w:rsidR="00A4695D" w:rsidRDefault="00A4695D">
      <w:pPr>
        <w:pStyle w:val="Index2"/>
        <w:tabs>
          <w:tab w:val="right" w:leader="dot" w:pos="4735"/>
        </w:tabs>
        <w:rPr>
          <w:ins w:id="1446" w:author="Stephen Michell" w:date="2018-01-20T13:35:00Z"/>
          <w:noProof/>
        </w:rPr>
      </w:pPr>
      <w:ins w:id="1447" w:author="Stephen Michell" w:date="2018-01-20T13:35:00Z">
        <w:r w:rsidRPr="006271CE">
          <w:rPr>
            <w:i/>
            <w:noProof/>
            <w:color w:val="0070C0"/>
            <w:u w:val="single"/>
          </w:rPr>
          <w:t>Undefined behaviour [EWF]</w:t>
        </w:r>
        <w:r>
          <w:rPr>
            <w:noProof/>
          </w:rPr>
          <w:t>, 108, 109, 111</w:t>
        </w:r>
      </w:ins>
    </w:p>
    <w:p w14:paraId="21B7AB87" w14:textId="77777777" w:rsidR="00A4695D" w:rsidRDefault="00A4695D">
      <w:pPr>
        <w:pStyle w:val="Index2"/>
        <w:tabs>
          <w:tab w:val="right" w:leader="dot" w:pos="4735"/>
        </w:tabs>
        <w:rPr>
          <w:ins w:id="1448" w:author="Stephen Michell" w:date="2018-01-20T13:35:00Z"/>
          <w:noProof/>
        </w:rPr>
      </w:pPr>
      <w:ins w:id="1449" w:author="Stephen Michell" w:date="2018-01-20T13:35:00Z">
        <w:r>
          <w:rPr>
            <w:noProof/>
          </w:rPr>
          <w:t>Unspecified behaviour [BFQ], 108, 109, 111</w:t>
        </w:r>
      </w:ins>
    </w:p>
    <w:p w14:paraId="1E3C0B7F" w14:textId="77777777" w:rsidR="00A4695D" w:rsidRDefault="00A4695D">
      <w:pPr>
        <w:pStyle w:val="Index2"/>
        <w:tabs>
          <w:tab w:val="right" w:leader="dot" w:pos="4735"/>
        </w:tabs>
        <w:rPr>
          <w:ins w:id="1450" w:author="Stephen Michell" w:date="2018-01-20T13:35:00Z"/>
          <w:noProof/>
        </w:rPr>
      </w:pPr>
      <w:ins w:id="1451" w:author="Stephen Michell" w:date="2018-01-20T13:35:00Z">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ins>
    </w:p>
    <w:p w14:paraId="0091DC7C" w14:textId="77777777" w:rsidR="00A4695D" w:rsidRDefault="00A4695D">
      <w:pPr>
        <w:pStyle w:val="Index2"/>
        <w:tabs>
          <w:tab w:val="right" w:leader="dot" w:pos="4735"/>
        </w:tabs>
        <w:rPr>
          <w:ins w:id="1452" w:author="Stephen Michell" w:date="2018-01-20T13:35:00Z"/>
          <w:noProof/>
        </w:rPr>
      </w:pPr>
      <w:ins w:id="1453" w:author="Stephen Michell" w:date="2018-01-20T13:35:00Z">
        <w:r w:rsidRPr="006271CE">
          <w:rPr>
            <w:i/>
            <w:noProof/>
            <w:color w:val="0070C0"/>
            <w:u w:val="single"/>
          </w:rPr>
          <w:t>Using shift operations for multiplication and division [PIK]</w:t>
        </w:r>
        <w:r>
          <w:rPr>
            <w:noProof/>
          </w:rPr>
          <w:t>, 44, 46</w:t>
        </w:r>
      </w:ins>
    </w:p>
    <w:p w14:paraId="76C43040" w14:textId="77777777" w:rsidR="00A4695D" w:rsidRDefault="00A4695D">
      <w:pPr>
        <w:pStyle w:val="Index2"/>
        <w:tabs>
          <w:tab w:val="right" w:leader="dot" w:pos="4735"/>
        </w:tabs>
        <w:rPr>
          <w:ins w:id="1454" w:author="Stephen Michell" w:date="2018-01-20T13:35:00Z"/>
          <w:noProof/>
        </w:rPr>
      </w:pPr>
      <w:ins w:id="1455" w:author="Stephen Michell" w:date="2018-01-20T13:35:00Z">
        <w:r>
          <w:rPr>
            <w:noProof/>
          </w:rPr>
          <w:t>Violations of the Liskov substitution principle or contract model [BLP], 90, 161</w:t>
        </w:r>
      </w:ins>
    </w:p>
    <w:p w14:paraId="5F7BF1B9" w14:textId="77777777" w:rsidR="00A4695D" w:rsidRDefault="00A4695D" w:rsidP="00A4695D">
      <w:pPr>
        <w:pStyle w:val="Index1"/>
        <w:rPr>
          <w:ins w:id="1456" w:author="Stephen Michell" w:date="2018-01-20T13:35:00Z"/>
          <w:noProof/>
        </w:rPr>
        <w:pPrChange w:id="1457" w:author="Stephen Michell" w:date="2018-01-20T13:35:00Z">
          <w:pPr>
            <w:pStyle w:val="Index1"/>
            <w:tabs>
              <w:tab w:val="right" w:leader="dot" w:pos="4735"/>
            </w:tabs>
          </w:pPr>
        </w:pPrChange>
      </w:pPr>
      <w:ins w:id="1458" w:author="Stephen Michell" w:date="2018-01-20T13:35:00Z">
        <w:r>
          <w:rPr>
            <w:noProof/>
          </w:rPr>
          <w:t>language vulnerability, 13</w:t>
        </w:r>
      </w:ins>
    </w:p>
    <w:p w14:paraId="30F52FEF" w14:textId="77777777" w:rsidR="00A4695D" w:rsidRDefault="00A4695D" w:rsidP="00A4695D">
      <w:pPr>
        <w:pStyle w:val="Index1"/>
        <w:rPr>
          <w:ins w:id="1459" w:author="Stephen Michell" w:date="2018-01-20T13:35:00Z"/>
          <w:noProof/>
        </w:rPr>
        <w:pPrChange w:id="1460" w:author="Stephen Michell" w:date="2018-01-20T13:35:00Z">
          <w:pPr>
            <w:pStyle w:val="Index1"/>
            <w:tabs>
              <w:tab w:val="right" w:leader="dot" w:pos="4735"/>
            </w:tabs>
          </w:pPr>
        </w:pPrChange>
      </w:pPr>
      <w:ins w:id="1461" w:author="Stephen Michell" w:date="2018-01-20T13:35:00Z">
        <w:r>
          <w:rPr>
            <w:noProof/>
          </w:rPr>
          <w:t>LAV – Initialization of variables, 55</w:t>
        </w:r>
      </w:ins>
    </w:p>
    <w:p w14:paraId="493CA29D" w14:textId="77777777" w:rsidR="00A4695D" w:rsidRDefault="00A4695D" w:rsidP="00A4695D">
      <w:pPr>
        <w:pStyle w:val="Index1"/>
        <w:rPr>
          <w:ins w:id="1462" w:author="Stephen Michell" w:date="2018-01-20T13:35:00Z"/>
          <w:noProof/>
        </w:rPr>
        <w:pPrChange w:id="1463" w:author="Stephen Michell" w:date="2018-01-20T13:35:00Z">
          <w:pPr>
            <w:pStyle w:val="Index1"/>
            <w:tabs>
              <w:tab w:val="right" w:leader="dot" w:pos="4735"/>
            </w:tabs>
          </w:pPr>
        </w:pPrChange>
      </w:pPr>
      <w:ins w:id="1464" w:author="Stephen Michell" w:date="2018-01-20T13:35:00Z">
        <w:r>
          <w:rPr>
            <w:noProof/>
          </w:rPr>
          <w:t>Linux, 140</w:t>
        </w:r>
      </w:ins>
    </w:p>
    <w:p w14:paraId="3637431E" w14:textId="77777777" w:rsidR="00A4695D" w:rsidRDefault="00A4695D" w:rsidP="00A4695D">
      <w:pPr>
        <w:pStyle w:val="Index1"/>
        <w:rPr>
          <w:ins w:id="1465" w:author="Stephen Michell" w:date="2018-01-20T13:35:00Z"/>
          <w:noProof/>
        </w:rPr>
        <w:pPrChange w:id="1466" w:author="Stephen Michell" w:date="2018-01-20T13:35:00Z">
          <w:pPr>
            <w:pStyle w:val="Index1"/>
            <w:tabs>
              <w:tab w:val="right" w:leader="dot" w:pos="4735"/>
            </w:tabs>
          </w:pPr>
        </w:pPrChange>
      </w:pPr>
      <w:ins w:id="1467" w:author="Stephen Michell" w:date="2018-01-20T13:35:00Z">
        <w:r w:rsidRPr="006271CE">
          <w:rPr>
            <w:noProof/>
            <w:lang w:val="en-CA"/>
          </w:rPr>
          <w:t>livelock</w:t>
        </w:r>
        <w:r>
          <w:rPr>
            <w:noProof/>
          </w:rPr>
          <w:t>, 122</w:t>
        </w:r>
      </w:ins>
    </w:p>
    <w:p w14:paraId="0116A6D3" w14:textId="77777777" w:rsidR="00A4695D" w:rsidRDefault="00A4695D" w:rsidP="00A4695D">
      <w:pPr>
        <w:pStyle w:val="Index1"/>
        <w:rPr>
          <w:ins w:id="1468" w:author="Stephen Michell" w:date="2018-01-20T13:35:00Z"/>
          <w:noProof/>
        </w:rPr>
        <w:pPrChange w:id="1469" w:author="Stephen Michell" w:date="2018-01-20T13:35:00Z">
          <w:pPr>
            <w:pStyle w:val="Index1"/>
            <w:tabs>
              <w:tab w:val="right" w:leader="dot" w:pos="4735"/>
            </w:tabs>
          </w:pPr>
        </w:pPrChange>
      </w:pPr>
      <w:ins w:id="1470" w:author="Stephen Michell" w:date="2018-01-20T13:35:00Z">
        <w:r w:rsidRPr="006271CE">
          <w:rPr>
            <w:noProof/>
          </w:rPr>
          <w:t>longjmp</w:t>
        </w:r>
        <w:r>
          <w:rPr>
            <w:noProof/>
          </w:rPr>
          <w:t>, 70</w:t>
        </w:r>
      </w:ins>
    </w:p>
    <w:p w14:paraId="5D0AA6B8" w14:textId="77777777" w:rsidR="00A4695D" w:rsidRDefault="00A4695D" w:rsidP="00A4695D">
      <w:pPr>
        <w:pStyle w:val="Index1"/>
        <w:rPr>
          <w:ins w:id="1471" w:author="Stephen Michell" w:date="2018-01-20T13:35:00Z"/>
          <w:noProof/>
        </w:rPr>
        <w:pPrChange w:id="1472" w:author="Stephen Michell" w:date="2018-01-20T13:35:00Z">
          <w:pPr>
            <w:pStyle w:val="Index1"/>
            <w:tabs>
              <w:tab w:val="right" w:leader="dot" w:pos="4735"/>
            </w:tabs>
          </w:pPr>
        </w:pPrChange>
      </w:pPr>
      <w:ins w:id="1473" w:author="Stephen Michell" w:date="2018-01-20T13:35:00Z">
        <w:r>
          <w:rPr>
            <w:noProof/>
          </w:rPr>
          <w:t>LRM – Extra intrinsics, 95</w:t>
        </w:r>
      </w:ins>
    </w:p>
    <w:p w14:paraId="7CAAD847" w14:textId="77777777" w:rsidR="00A4695D" w:rsidRDefault="00A4695D" w:rsidP="00A4695D">
      <w:pPr>
        <w:pStyle w:val="Index1"/>
        <w:rPr>
          <w:ins w:id="1474" w:author="Stephen Michell" w:date="2018-01-20T13:35:00Z"/>
          <w:noProof/>
        </w:rPr>
        <w:pPrChange w:id="1475" w:author="Stephen Michell" w:date="2018-01-20T13:35:00Z">
          <w:pPr>
            <w:pStyle w:val="Index1"/>
            <w:tabs>
              <w:tab w:val="right" w:leader="dot" w:pos="4735"/>
            </w:tabs>
          </w:pPr>
        </w:pPrChange>
      </w:pPr>
      <w:ins w:id="1476" w:author="Stephen Michell" w:date="2018-01-20T13:35:00Z">
        <w:r>
          <w:rPr>
            <w:noProof/>
          </w:rPr>
          <w:t>MAC address, 142</w:t>
        </w:r>
      </w:ins>
    </w:p>
    <w:p w14:paraId="413815A0" w14:textId="77777777" w:rsidR="00A4695D" w:rsidRDefault="00A4695D" w:rsidP="00A4695D">
      <w:pPr>
        <w:pStyle w:val="Index1"/>
        <w:rPr>
          <w:ins w:id="1477" w:author="Stephen Michell" w:date="2018-01-20T13:35:00Z"/>
          <w:noProof/>
        </w:rPr>
        <w:pPrChange w:id="1478" w:author="Stephen Michell" w:date="2018-01-20T13:35:00Z">
          <w:pPr>
            <w:pStyle w:val="Index1"/>
            <w:tabs>
              <w:tab w:val="right" w:leader="dot" w:pos="4735"/>
            </w:tabs>
          </w:pPr>
        </w:pPrChange>
      </w:pPr>
      <w:ins w:id="1479" w:author="Stephen Michell" w:date="2018-01-20T13:35:00Z">
        <w:r>
          <w:rPr>
            <w:noProof/>
          </w:rPr>
          <w:t>macof, 142</w:t>
        </w:r>
      </w:ins>
    </w:p>
    <w:p w14:paraId="1FA28274" w14:textId="77777777" w:rsidR="00A4695D" w:rsidRDefault="00A4695D" w:rsidP="00A4695D">
      <w:pPr>
        <w:pStyle w:val="Index1"/>
        <w:rPr>
          <w:ins w:id="1480" w:author="Stephen Michell" w:date="2018-01-20T13:35:00Z"/>
          <w:noProof/>
        </w:rPr>
        <w:pPrChange w:id="1481" w:author="Stephen Michell" w:date="2018-01-20T13:35:00Z">
          <w:pPr>
            <w:pStyle w:val="Index1"/>
            <w:tabs>
              <w:tab w:val="right" w:leader="dot" w:pos="4735"/>
            </w:tabs>
          </w:pPr>
        </w:pPrChange>
      </w:pPr>
      <w:ins w:id="1482" w:author="Stephen Michell" w:date="2018-01-20T13:35:00Z">
        <w:r>
          <w:rPr>
            <w:noProof/>
          </w:rPr>
          <w:t>MEM – Deprecated language features, 113</w:t>
        </w:r>
      </w:ins>
    </w:p>
    <w:p w14:paraId="38736220" w14:textId="77777777" w:rsidR="00A4695D" w:rsidRDefault="00A4695D" w:rsidP="00A4695D">
      <w:pPr>
        <w:pStyle w:val="Index1"/>
        <w:rPr>
          <w:ins w:id="1483" w:author="Stephen Michell" w:date="2018-01-20T13:35:00Z"/>
          <w:noProof/>
        </w:rPr>
        <w:pPrChange w:id="1484" w:author="Stephen Michell" w:date="2018-01-20T13:35:00Z">
          <w:pPr>
            <w:pStyle w:val="Index1"/>
            <w:tabs>
              <w:tab w:val="right" w:leader="dot" w:pos="4735"/>
            </w:tabs>
          </w:pPr>
        </w:pPrChange>
      </w:pPr>
      <w:ins w:id="1485" w:author="Stephen Michell" w:date="2018-01-20T13:35:00Z">
        <w:r>
          <w:rPr>
            <w:noProof/>
          </w:rPr>
          <w:t>memory disclosure, 155</w:t>
        </w:r>
      </w:ins>
    </w:p>
    <w:p w14:paraId="3D883221" w14:textId="77777777" w:rsidR="00A4695D" w:rsidRDefault="00A4695D" w:rsidP="00A4695D">
      <w:pPr>
        <w:pStyle w:val="Index1"/>
        <w:rPr>
          <w:ins w:id="1486" w:author="Stephen Michell" w:date="2018-01-20T13:35:00Z"/>
          <w:noProof/>
        </w:rPr>
        <w:pPrChange w:id="1487" w:author="Stephen Michell" w:date="2018-01-20T13:35:00Z">
          <w:pPr>
            <w:pStyle w:val="Index1"/>
            <w:tabs>
              <w:tab w:val="right" w:leader="dot" w:pos="4735"/>
            </w:tabs>
          </w:pPr>
        </w:pPrChange>
      </w:pPr>
      <w:ins w:id="1488" w:author="Stephen Michell" w:date="2018-01-20T13:35:00Z">
        <w:r>
          <w:rPr>
            <w:noProof/>
          </w:rPr>
          <w:t>Microsoft</w:t>
        </w:r>
      </w:ins>
    </w:p>
    <w:p w14:paraId="2CF7E0EC" w14:textId="77777777" w:rsidR="00A4695D" w:rsidRDefault="00A4695D">
      <w:pPr>
        <w:pStyle w:val="Index2"/>
        <w:tabs>
          <w:tab w:val="right" w:leader="dot" w:pos="4735"/>
        </w:tabs>
        <w:rPr>
          <w:ins w:id="1489" w:author="Stephen Michell" w:date="2018-01-20T13:35:00Z"/>
          <w:noProof/>
        </w:rPr>
      </w:pPr>
      <w:ins w:id="1490" w:author="Stephen Michell" w:date="2018-01-20T13:35:00Z">
        <w:r>
          <w:rPr>
            <w:noProof/>
          </w:rPr>
          <w:t>Win16, 141</w:t>
        </w:r>
      </w:ins>
    </w:p>
    <w:p w14:paraId="3C7C9BC5" w14:textId="77777777" w:rsidR="00A4695D" w:rsidRDefault="00A4695D">
      <w:pPr>
        <w:pStyle w:val="Index2"/>
        <w:tabs>
          <w:tab w:val="right" w:leader="dot" w:pos="4735"/>
        </w:tabs>
        <w:rPr>
          <w:ins w:id="1491" w:author="Stephen Michell" w:date="2018-01-20T13:35:00Z"/>
          <w:noProof/>
        </w:rPr>
      </w:pPr>
      <w:ins w:id="1492" w:author="Stephen Michell" w:date="2018-01-20T13:35:00Z">
        <w:r>
          <w:rPr>
            <w:noProof/>
          </w:rPr>
          <w:t>Windows, 155</w:t>
        </w:r>
      </w:ins>
    </w:p>
    <w:p w14:paraId="1370ACD6" w14:textId="77777777" w:rsidR="00A4695D" w:rsidRDefault="00A4695D">
      <w:pPr>
        <w:pStyle w:val="Index2"/>
        <w:tabs>
          <w:tab w:val="right" w:leader="dot" w:pos="4735"/>
        </w:tabs>
        <w:rPr>
          <w:ins w:id="1493" w:author="Stephen Michell" w:date="2018-01-20T13:35:00Z"/>
          <w:noProof/>
        </w:rPr>
      </w:pPr>
      <w:ins w:id="1494" w:author="Stephen Michell" w:date="2018-01-20T13:35:00Z">
        <w:r>
          <w:rPr>
            <w:noProof/>
          </w:rPr>
          <w:t>Windows XP, 140</w:t>
        </w:r>
      </w:ins>
    </w:p>
    <w:p w14:paraId="64A3402B" w14:textId="77777777" w:rsidR="00A4695D" w:rsidRDefault="00A4695D" w:rsidP="00A4695D">
      <w:pPr>
        <w:pStyle w:val="Index1"/>
        <w:rPr>
          <w:ins w:id="1495" w:author="Stephen Michell" w:date="2018-01-20T13:35:00Z"/>
          <w:noProof/>
        </w:rPr>
        <w:pPrChange w:id="1496" w:author="Stephen Michell" w:date="2018-01-20T13:35:00Z">
          <w:pPr>
            <w:pStyle w:val="Index1"/>
            <w:tabs>
              <w:tab w:val="right" w:leader="dot" w:pos="4735"/>
            </w:tabs>
          </w:pPr>
        </w:pPrChange>
      </w:pPr>
      <w:ins w:id="1497" w:author="Stephen Michell" w:date="2018-01-20T13:35:00Z">
        <w:r w:rsidRPr="006271CE">
          <w:rPr>
            <w:noProof/>
          </w:rPr>
          <w:t>MIME</w:t>
        </w:r>
      </w:ins>
    </w:p>
    <w:p w14:paraId="65E194D3" w14:textId="77777777" w:rsidR="00A4695D" w:rsidRDefault="00A4695D">
      <w:pPr>
        <w:pStyle w:val="Index2"/>
        <w:tabs>
          <w:tab w:val="right" w:leader="dot" w:pos="4735"/>
        </w:tabs>
        <w:rPr>
          <w:ins w:id="1498" w:author="Stephen Michell" w:date="2018-01-20T13:35:00Z"/>
          <w:noProof/>
        </w:rPr>
      </w:pPr>
      <w:ins w:id="1499" w:author="Stephen Michell" w:date="2018-01-20T13:35:00Z">
        <w:r>
          <w:rPr>
            <w:noProof/>
          </w:rPr>
          <w:t>Multipurpose Internet Mail Extensions, 137</w:t>
        </w:r>
      </w:ins>
    </w:p>
    <w:p w14:paraId="1A174F60" w14:textId="77777777" w:rsidR="00A4695D" w:rsidRDefault="00A4695D" w:rsidP="00A4695D">
      <w:pPr>
        <w:pStyle w:val="Index1"/>
        <w:rPr>
          <w:ins w:id="1500" w:author="Stephen Michell" w:date="2018-01-20T13:35:00Z"/>
          <w:noProof/>
        </w:rPr>
        <w:pPrChange w:id="1501" w:author="Stephen Michell" w:date="2018-01-20T13:35:00Z">
          <w:pPr>
            <w:pStyle w:val="Index1"/>
            <w:tabs>
              <w:tab w:val="right" w:leader="dot" w:pos="4735"/>
            </w:tabs>
          </w:pPr>
        </w:pPrChange>
      </w:pPr>
      <w:ins w:id="1502" w:author="Stephen Michell" w:date="2018-01-20T13:35:00Z">
        <w:r>
          <w:rPr>
            <w:noProof/>
          </w:rPr>
          <w:t>MISRA C, 40</w:t>
        </w:r>
      </w:ins>
    </w:p>
    <w:p w14:paraId="0B4CDEDC" w14:textId="77777777" w:rsidR="00A4695D" w:rsidRDefault="00A4695D" w:rsidP="00A4695D">
      <w:pPr>
        <w:pStyle w:val="Index1"/>
        <w:rPr>
          <w:ins w:id="1503" w:author="Stephen Michell" w:date="2018-01-20T13:35:00Z"/>
          <w:noProof/>
        </w:rPr>
        <w:pPrChange w:id="1504" w:author="Stephen Michell" w:date="2018-01-20T13:35:00Z">
          <w:pPr>
            <w:pStyle w:val="Index1"/>
            <w:tabs>
              <w:tab w:val="right" w:leader="dot" w:pos="4735"/>
            </w:tabs>
          </w:pPr>
        </w:pPrChange>
      </w:pPr>
      <w:ins w:id="1505" w:author="Stephen Michell" w:date="2018-01-20T13:35:00Z">
        <w:r>
          <w:rPr>
            <w:noProof/>
          </w:rPr>
          <w:t>MISRA C++, 102</w:t>
        </w:r>
      </w:ins>
    </w:p>
    <w:p w14:paraId="1F0E4E41" w14:textId="77777777" w:rsidR="00A4695D" w:rsidRDefault="00A4695D" w:rsidP="00A4695D">
      <w:pPr>
        <w:pStyle w:val="Index1"/>
        <w:rPr>
          <w:ins w:id="1506" w:author="Stephen Michell" w:date="2018-01-20T13:35:00Z"/>
          <w:noProof/>
        </w:rPr>
        <w:pPrChange w:id="1507" w:author="Stephen Michell" w:date="2018-01-20T13:35:00Z">
          <w:pPr>
            <w:pStyle w:val="Index1"/>
            <w:tabs>
              <w:tab w:val="right" w:leader="dot" w:pos="4735"/>
            </w:tabs>
          </w:pPr>
        </w:pPrChange>
      </w:pPr>
      <w:ins w:id="1508" w:author="Stephen Michell" w:date="2018-01-20T13:35:00Z">
        <w:r w:rsidRPr="006271CE">
          <w:rPr>
            <w:noProof/>
          </w:rPr>
          <w:t>mlock()</w:t>
        </w:r>
        <w:r>
          <w:rPr>
            <w:noProof/>
          </w:rPr>
          <w:t>, 155</w:t>
        </w:r>
      </w:ins>
    </w:p>
    <w:p w14:paraId="02DCCD2A" w14:textId="77777777" w:rsidR="00A4695D" w:rsidRDefault="00A4695D" w:rsidP="00A4695D">
      <w:pPr>
        <w:pStyle w:val="Index1"/>
        <w:rPr>
          <w:ins w:id="1509" w:author="Stephen Michell" w:date="2018-01-20T13:35:00Z"/>
          <w:noProof/>
        </w:rPr>
        <w:pPrChange w:id="1510" w:author="Stephen Michell" w:date="2018-01-20T13:35:00Z">
          <w:pPr>
            <w:pStyle w:val="Index1"/>
            <w:tabs>
              <w:tab w:val="right" w:leader="dot" w:pos="4735"/>
            </w:tabs>
          </w:pPr>
        </w:pPrChange>
      </w:pPr>
      <w:ins w:id="1511" w:author="Stephen Michell" w:date="2018-01-20T13:35:00Z">
        <w:r>
          <w:rPr>
            <w:noProof/>
          </w:rPr>
          <w:t>MVX – use of a one-way hash without a salt, 152</w:t>
        </w:r>
      </w:ins>
    </w:p>
    <w:p w14:paraId="6BB7648D" w14:textId="77777777" w:rsidR="00A4695D" w:rsidRDefault="00A4695D" w:rsidP="00A4695D">
      <w:pPr>
        <w:pStyle w:val="Index1"/>
        <w:rPr>
          <w:ins w:id="1512" w:author="Stephen Michell" w:date="2018-01-20T13:35:00Z"/>
          <w:noProof/>
        </w:rPr>
        <w:pPrChange w:id="1513" w:author="Stephen Michell" w:date="2018-01-20T13:35:00Z">
          <w:pPr>
            <w:pStyle w:val="Index1"/>
            <w:tabs>
              <w:tab w:val="right" w:leader="dot" w:pos="4735"/>
            </w:tabs>
          </w:pPr>
        </w:pPrChange>
      </w:pPr>
      <w:ins w:id="1514" w:author="Stephen Michell" w:date="2018-01-20T13:35:00Z">
        <w:r>
          <w:rPr>
            <w:noProof/>
          </w:rPr>
          <w:t>MXB – Suppression of language-defined run-time checking, 104</w:t>
        </w:r>
      </w:ins>
    </w:p>
    <w:p w14:paraId="75995A13" w14:textId="77777777" w:rsidR="00A4695D" w:rsidRDefault="00A4695D" w:rsidP="00A4695D">
      <w:pPr>
        <w:pStyle w:val="Index1"/>
        <w:rPr>
          <w:ins w:id="1515" w:author="Stephen Michell" w:date="2018-01-20T13:35:00Z"/>
          <w:noProof/>
        </w:rPr>
        <w:pPrChange w:id="1516" w:author="Stephen Michell" w:date="2018-01-20T13:35:00Z">
          <w:pPr>
            <w:pStyle w:val="Index1"/>
            <w:tabs>
              <w:tab w:val="right" w:leader="dot" w:pos="4735"/>
            </w:tabs>
          </w:pPr>
        </w:pPrChange>
      </w:pPr>
      <w:ins w:id="1517" w:author="Stephen Michell" w:date="2018-01-20T13:35:00Z">
        <w:r>
          <w:rPr>
            <w:noProof/>
          </w:rPr>
          <w:t>NAI – Choice of clear names, 47</w:t>
        </w:r>
      </w:ins>
    </w:p>
    <w:p w14:paraId="17218E8E" w14:textId="77777777" w:rsidR="00A4695D" w:rsidRDefault="00A4695D" w:rsidP="00A4695D">
      <w:pPr>
        <w:pStyle w:val="Index1"/>
        <w:rPr>
          <w:ins w:id="1518" w:author="Stephen Michell" w:date="2018-01-20T13:35:00Z"/>
          <w:noProof/>
        </w:rPr>
        <w:pPrChange w:id="1519" w:author="Stephen Michell" w:date="2018-01-20T13:35:00Z">
          <w:pPr>
            <w:pStyle w:val="Index1"/>
            <w:tabs>
              <w:tab w:val="right" w:leader="dot" w:pos="4735"/>
            </w:tabs>
          </w:pPr>
        </w:pPrChange>
      </w:pPr>
      <w:ins w:id="1520" w:author="Stephen Michell" w:date="2018-01-20T13:35:00Z">
        <w:r w:rsidRPr="006271CE">
          <w:rPr>
            <w:noProof/>
          </w:rPr>
          <w:lastRenderedPageBreak/>
          <w:t>name type equivalence</w:t>
        </w:r>
        <w:r>
          <w:rPr>
            <w:noProof/>
          </w:rPr>
          <w:t>, 22</w:t>
        </w:r>
      </w:ins>
    </w:p>
    <w:p w14:paraId="7D66969A" w14:textId="77777777" w:rsidR="00A4695D" w:rsidRDefault="00A4695D" w:rsidP="00A4695D">
      <w:pPr>
        <w:pStyle w:val="Index1"/>
        <w:rPr>
          <w:ins w:id="1521" w:author="Stephen Michell" w:date="2018-01-20T13:35:00Z"/>
          <w:noProof/>
        </w:rPr>
        <w:pPrChange w:id="1522" w:author="Stephen Michell" w:date="2018-01-20T13:35:00Z">
          <w:pPr>
            <w:pStyle w:val="Index1"/>
            <w:tabs>
              <w:tab w:val="right" w:leader="dot" w:pos="4735"/>
            </w:tabs>
          </w:pPr>
        </w:pPrChange>
      </w:pPr>
      <w:ins w:id="1523" w:author="Stephen Michell" w:date="2018-01-20T13:35:00Z">
        <w:r>
          <w:rPr>
            <w:noProof/>
          </w:rPr>
          <w:t>NMP – Pre-processor Directives, 103</w:t>
        </w:r>
      </w:ins>
    </w:p>
    <w:p w14:paraId="63AC9AEA" w14:textId="77777777" w:rsidR="00A4695D" w:rsidRDefault="00A4695D" w:rsidP="00A4695D">
      <w:pPr>
        <w:pStyle w:val="Index1"/>
        <w:rPr>
          <w:ins w:id="1524" w:author="Stephen Michell" w:date="2018-01-20T13:35:00Z"/>
          <w:noProof/>
        </w:rPr>
        <w:pPrChange w:id="1525" w:author="Stephen Michell" w:date="2018-01-20T13:35:00Z">
          <w:pPr>
            <w:pStyle w:val="Index1"/>
            <w:tabs>
              <w:tab w:val="right" w:leader="dot" w:pos="4735"/>
            </w:tabs>
          </w:pPr>
        </w:pPrChange>
      </w:pPr>
      <w:ins w:id="1526" w:author="Stephen Michell" w:date="2018-01-20T13:35:00Z">
        <w:r>
          <w:rPr>
            <w:noProof/>
          </w:rPr>
          <w:t>NSQ – Library signature, 100</w:t>
        </w:r>
      </w:ins>
    </w:p>
    <w:p w14:paraId="6FBFDE58" w14:textId="77777777" w:rsidR="00A4695D" w:rsidRDefault="00A4695D" w:rsidP="00A4695D">
      <w:pPr>
        <w:pStyle w:val="Index1"/>
        <w:rPr>
          <w:ins w:id="1527" w:author="Stephen Michell" w:date="2018-01-20T13:35:00Z"/>
          <w:noProof/>
        </w:rPr>
        <w:pPrChange w:id="1528" w:author="Stephen Michell" w:date="2018-01-20T13:35:00Z">
          <w:pPr>
            <w:pStyle w:val="Index1"/>
            <w:tabs>
              <w:tab w:val="right" w:leader="dot" w:pos="4735"/>
            </w:tabs>
          </w:pPr>
        </w:pPrChange>
      </w:pPr>
      <w:ins w:id="1529" w:author="Stephen Michell" w:date="2018-01-20T13:35:00Z">
        <w:r w:rsidRPr="006271CE">
          <w:rPr>
            <w:noProof/>
          </w:rPr>
          <w:t>NTFS</w:t>
        </w:r>
      </w:ins>
    </w:p>
    <w:p w14:paraId="2EC1BFEB" w14:textId="77777777" w:rsidR="00A4695D" w:rsidRDefault="00A4695D">
      <w:pPr>
        <w:pStyle w:val="Index2"/>
        <w:tabs>
          <w:tab w:val="right" w:leader="dot" w:pos="4735"/>
        </w:tabs>
        <w:rPr>
          <w:ins w:id="1530" w:author="Stephen Michell" w:date="2018-01-20T13:35:00Z"/>
          <w:noProof/>
        </w:rPr>
      </w:pPr>
      <w:ins w:id="1531" w:author="Stephen Michell" w:date="2018-01-20T13:35:00Z">
        <w:r>
          <w:rPr>
            <w:noProof/>
          </w:rPr>
          <w:t>New Technology File System, 127</w:t>
        </w:r>
      </w:ins>
    </w:p>
    <w:p w14:paraId="59EC6E37" w14:textId="77777777" w:rsidR="00A4695D" w:rsidRDefault="00A4695D" w:rsidP="00A4695D">
      <w:pPr>
        <w:pStyle w:val="Index1"/>
        <w:rPr>
          <w:ins w:id="1532" w:author="Stephen Michell" w:date="2018-01-20T13:35:00Z"/>
          <w:noProof/>
        </w:rPr>
        <w:pPrChange w:id="1533" w:author="Stephen Michell" w:date="2018-01-20T13:35:00Z">
          <w:pPr>
            <w:pStyle w:val="Index1"/>
            <w:tabs>
              <w:tab w:val="right" w:leader="dot" w:pos="4735"/>
            </w:tabs>
          </w:pPr>
        </w:pPrChange>
      </w:pPr>
      <w:ins w:id="1534" w:author="Stephen Michell" w:date="2018-01-20T13:35:00Z">
        <w:r w:rsidRPr="006271CE">
          <w:rPr>
            <w:rFonts w:ascii="Courier New" w:hAnsi="Courier New" w:cs="Courier New"/>
            <w:noProof/>
          </w:rPr>
          <w:t>NULL</w:t>
        </w:r>
        <w:r>
          <w:rPr>
            <w:noProof/>
          </w:rPr>
          <w:t>, 41, 68</w:t>
        </w:r>
      </w:ins>
    </w:p>
    <w:p w14:paraId="5E4D17A2" w14:textId="77777777" w:rsidR="00A4695D" w:rsidRDefault="00A4695D" w:rsidP="00A4695D">
      <w:pPr>
        <w:pStyle w:val="Index1"/>
        <w:rPr>
          <w:ins w:id="1535" w:author="Stephen Michell" w:date="2018-01-20T13:35:00Z"/>
          <w:noProof/>
        </w:rPr>
        <w:pPrChange w:id="1536" w:author="Stephen Michell" w:date="2018-01-20T13:35:00Z">
          <w:pPr>
            <w:pStyle w:val="Index1"/>
            <w:tabs>
              <w:tab w:val="right" w:leader="dot" w:pos="4735"/>
            </w:tabs>
          </w:pPr>
        </w:pPrChange>
      </w:pPr>
      <w:ins w:id="1537" w:author="Stephen Michell" w:date="2018-01-20T13:35:00Z">
        <w:r w:rsidRPr="006271CE">
          <w:rPr>
            <w:noProof/>
          </w:rPr>
          <w:t>NULL pointer</w:t>
        </w:r>
        <w:r>
          <w:rPr>
            <w:noProof/>
          </w:rPr>
          <w:t>, 41</w:t>
        </w:r>
      </w:ins>
    </w:p>
    <w:p w14:paraId="4E909205" w14:textId="77777777" w:rsidR="00A4695D" w:rsidRDefault="00A4695D" w:rsidP="00A4695D">
      <w:pPr>
        <w:pStyle w:val="Index1"/>
        <w:rPr>
          <w:ins w:id="1538" w:author="Stephen Michell" w:date="2018-01-20T13:35:00Z"/>
          <w:noProof/>
        </w:rPr>
        <w:pPrChange w:id="1539" w:author="Stephen Michell" w:date="2018-01-20T13:35:00Z">
          <w:pPr>
            <w:pStyle w:val="Index1"/>
            <w:tabs>
              <w:tab w:val="right" w:leader="dot" w:pos="4735"/>
            </w:tabs>
          </w:pPr>
        </w:pPrChange>
      </w:pPr>
      <w:ins w:id="1540" w:author="Stephen Michell" w:date="2018-01-20T13:35:00Z">
        <w:r>
          <w:rPr>
            <w:noProof/>
          </w:rPr>
          <w:t>null-pointer, 41</w:t>
        </w:r>
      </w:ins>
    </w:p>
    <w:p w14:paraId="1B3EA070" w14:textId="77777777" w:rsidR="00A4695D" w:rsidRDefault="00A4695D" w:rsidP="00A4695D">
      <w:pPr>
        <w:pStyle w:val="Index1"/>
        <w:rPr>
          <w:ins w:id="1541" w:author="Stephen Michell" w:date="2018-01-20T13:35:00Z"/>
          <w:noProof/>
        </w:rPr>
        <w:pPrChange w:id="1542" w:author="Stephen Michell" w:date="2018-01-20T13:35:00Z">
          <w:pPr>
            <w:pStyle w:val="Index1"/>
            <w:tabs>
              <w:tab w:val="right" w:leader="dot" w:pos="4735"/>
            </w:tabs>
          </w:pPr>
        </w:pPrChange>
      </w:pPr>
      <w:ins w:id="1543" w:author="Stephen Michell" w:date="2018-01-20T13:35:00Z">
        <w:r>
          <w:rPr>
            <w:noProof/>
          </w:rPr>
          <w:t>NYY – Dynamically-linked code and self-modifying code, 99</w:t>
        </w:r>
      </w:ins>
    </w:p>
    <w:p w14:paraId="4C9D9B43" w14:textId="77777777" w:rsidR="00A4695D" w:rsidRDefault="00A4695D" w:rsidP="00A4695D">
      <w:pPr>
        <w:pStyle w:val="Index1"/>
        <w:rPr>
          <w:ins w:id="1544" w:author="Stephen Michell" w:date="2018-01-20T13:35:00Z"/>
          <w:noProof/>
        </w:rPr>
        <w:pPrChange w:id="1545" w:author="Stephen Michell" w:date="2018-01-20T13:35:00Z">
          <w:pPr>
            <w:pStyle w:val="Index1"/>
            <w:tabs>
              <w:tab w:val="right" w:leader="dot" w:pos="4735"/>
            </w:tabs>
          </w:pPr>
        </w:pPrChange>
      </w:pPr>
      <w:ins w:id="1546" w:author="Stephen Michell" w:date="2018-01-20T13:35:00Z">
        <w:r>
          <w:rPr>
            <w:noProof/>
          </w:rPr>
          <w:t>OTR – Subprogram signature mismatch, 75, 97</w:t>
        </w:r>
      </w:ins>
    </w:p>
    <w:p w14:paraId="555A4A7B" w14:textId="77777777" w:rsidR="00A4695D" w:rsidRDefault="00A4695D" w:rsidP="00A4695D">
      <w:pPr>
        <w:pStyle w:val="Index1"/>
        <w:rPr>
          <w:ins w:id="1547" w:author="Stephen Michell" w:date="2018-01-20T13:35:00Z"/>
          <w:noProof/>
        </w:rPr>
        <w:pPrChange w:id="1548" w:author="Stephen Michell" w:date="2018-01-20T13:35:00Z">
          <w:pPr>
            <w:pStyle w:val="Index1"/>
            <w:tabs>
              <w:tab w:val="right" w:leader="dot" w:pos="4735"/>
            </w:tabs>
          </w:pPr>
        </w:pPrChange>
      </w:pPr>
      <w:ins w:id="1549" w:author="Stephen Michell" w:date="2018-01-20T13:35:00Z">
        <w:r>
          <w:rPr>
            <w:noProof/>
          </w:rPr>
          <w:t>OYB – Ignored error status and unhandled exceptions, 78</w:t>
        </w:r>
      </w:ins>
    </w:p>
    <w:p w14:paraId="03E8352B" w14:textId="77777777" w:rsidR="00A4695D" w:rsidRDefault="00A4695D" w:rsidP="00A4695D">
      <w:pPr>
        <w:pStyle w:val="Index1"/>
        <w:rPr>
          <w:ins w:id="1550" w:author="Stephen Michell" w:date="2018-01-20T13:35:00Z"/>
          <w:noProof/>
        </w:rPr>
        <w:pPrChange w:id="1551" w:author="Stephen Michell" w:date="2018-01-20T13:35:00Z">
          <w:pPr>
            <w:pStyle w:val="Index1"/>
            <w:tabs>
              <w:tab w:val="right" w:leader="dot" w:pos="4735"/>
            </w:tabs>
          </w:pPr>
        </w:pPrChange>
      </w:pPr>
      <w:ins w:id="1552" w:author="Stephen Michell" w:date="2018-01-20T13:35:00Z">
        <w:r>
          <w:rPr>
            <w:noProof/>
          </w:rPr>
          <w:t>Pascal, 98</w:t>
        </w:r>
      </w:ins>
    </w:p>
    <w:p w14:paraId="7E4C55FC" w14:textId="77777777" w:rsidR="00A4695D" w:rsidRDefault="00A4695D" w:rsidP="00A4695D">
      <w:pPr>
        <w:pStyle w:val="Index1"/>
        <w:rPr>
          <w:ins w:id="1553" w:author="Stephen Michell" w:date="2018-01-20T13:35:00Z"/>
          <w:noProof/>
        </w:rPr>
        <w:pPrChange w:id="1554" w:author="Stephen Michell" w:date="2018-01-20T13:35:00Z">
          <w:pPr>
            <w:pStyle w:val="Index1"/>
            <w:tabs>
              <w:tab w:val="right" w:leader="dot" w:pos="4735"/>
            </w:tabs>
          </w:pPr>
        </w:pPrChange>
      </w:pPr>
      <w:ins w:id="1555" w:author="Stephen Michell" w:date="2018-01-20T13:35:00Z">
        <w:r>
          <w:rPr>
            <w:noProof/>
          </w:rPr>
          <w:t>PHP, 136</w:t>
        </w:r>
      </w:ins>
    </w:p>
    <w:p w14:paraId="518B9A8F" w14:textId="77777777" w:rsidR="00A4695D" w:rsidRDefault="00A4695D" w:rsidP="00A4695D">
      <w:pPr>
        <w:pStyle w:val="Index1"/>
        <w:rPr>
          <w:ins w:id="1556" w:author="Stephen Michell" w:date="2018-01-20T13:35:00Z"/>
          <w:noProof/>
        </w:rPr>
        <w:pPrChange w:id="1557" w:author="Stephen Michell" w:date="2018-01-20T13:35:00Z">
          <w:pPr>
            <w:pStyle w:val="Index1"/>
            <w:tabs>
              <w:tab w:val="right" w:leader="dot" w:pos="4735"/>
            </w:tabs>
          </w:pPr>
        </w:pPrChange>
      </w:pPr>
      <w:ins w:id="1558" w:author="Stephen Michell" w:date="2018-01-20T13:35:00Z">
        <w:r w:rsidRPr="006271CE">
          <w:rPr>
            <w:noProof/>
          </w:rPr>
          <w:t>PIK – Using shift operations for multiplication and division</w:t>
        </w:r>
        <w:r>
          <w:rPr>
            <w:noProof/>
          </w:rPr>
          <w:t>, 44, 46</w:t>
        </w:r>
      </w:ins>
    </w:p>
    <w:p w14:paraId="73B53D15" w14:textId="77777777" w:rsidR="00A4695D" w:rsidRDefault="00A4695D" w:rsidP="00A4695D">
      <w:pPr>
        <w:pStyle w:val="Index1"/>
        <w:rPr>
          <w:ins w:id="1559" w:author="Stephen Michell" w:date="2018-01-20T13:35:00Z"/>
          <w:noProof/>
        </w:rPr>
        <w:pPrChange w:id="1560" w:author="Stephen Michell" w:date="2018-01-20T13:35:00Z">
          <w:pPr>
            <w:pStyle w:val="Index1"/>
            <w:tabs>
              <w:tab w:val="right" w:leader="dot" w:pos="4735"/>
            </w:tabs>
          </w:pPr>
        </w:pPrChange>
      </w:pPr>
      <w:ins w:id="1561" w:author="Stephen Michell" w:date="2018-01-20T13:35:00Z">
        <w:r>
          <w:rPr>
            <w:noProof/>
          </w:rPr>
          <w:t>PLF – Floating-point arithmetic, 26</w:t>
        </w:r>
      </w:ins>
    </w:p>
    <w:p w14:paraId="0AF5465E" w14:textId="77777777" w:rsidR="00A4695D" w:rsidRDefault="00A4695D" w:rsidP="00A4695D">
      <w:pPr>
        <w:pStyle w:val="Index1"/>
        <w:rPr>
          <w:ins w:id="1562" w:author="Stephen Michell" w:date="2018-01-20T13:35:00Z"/>
          <w:noProof/>
        </w:rPr>
        <w:pPrChange w:id="1563" w:author="Stephen Michell" w:date="2018-01-20T13:35:00Z">
          <w:pPr>
            <w:pStyle w:val="Index1"/>
            <w:tabs>
              <w:tab w:val="right" w:leader="dot" w:pos="4735"/>
            </w:tabs>
          </w:pPr>
        </w:pPrChange>
      </w:pPr>
      <w:ins w:id="1564" w:author="Stephen Michell" w:date="2018-01-20T13:35:00Z">
        <w:r w:rsidRPr="006271CE">
          <w:rPr>
            <w:noProof/>
            <w:lang w:val="en-CA"/>
          </w:rPr>
          <w:t>POSIX</w:t>
        </w:r>
        <w:r>
          <w:rPr>
            <w:noProof/>
          </w:rPr>
          <w:t>, 115</w:t>
        </w:r>
      </w:ins>
    </w:p>
    <w:p w14:paraId="7E9941D0" w14:textId="77777777" w:rsidR="00A4695D" w:rsidRDefault="00A4695D" w:rsidP="00A4695D">
      <w:pPr>
        <w:pStyle w:val="Index1"/>
        <w:rPr>
          <w:ins w:id="1565" w:author="Stephen Michell" w:date="2018-01-20T13:35:00Z"/>
          <w:noProof/>
        </w:rPr>
        <w:pPrChange w:id="1566" w:author="Stephen Michell" w:date="2018-01-20T13:35:00Z">
          <w:pPr>
            <w:pStyle w:val="Index1"/>
            <w:tabs>
              <w:tab w:val="right" w:leader="dot" w:pos="4735"/>
            </w:tabs>
          </w:pPr>
        </w:pPrChange>
      </w:pPr>
      <w:ins w:id="1567" w:author="Stephen Michell" w:date="2018-01-20T13:35:00Z">
        <w:r>
          <w:rPr>
            <w:noProof/>
          </w:rPr>
          <w:t>PPH – Redispatching, 91</w:t>
        </w:r>
      </w:ins>
    </w:p>
    <w:p w14:paraId="587EB535" w14:textId="77777777" w:rsidR="00A4695D" w:rsidRDefault="00A4695D" w:rsidP="00A4695D">
      <w:pPr>
        <w:pStyle w:val="Index1"/>
        <w:rPr>
          <w:ins w:id="1568" w:author="Stephen Michell" w:date="2018-01-20T13:35:00Z"/>
          <w:noProof/>
        </w:rPr>
        <w:pPrChange w:id="1569" w:author="Stephen Michell" w:date="2018-01-20T13:35:00Z">
          <w:pPr>
            <w:pStyle w:val="Index1"/>
            <w:tabs>
              <w:tab w:val="right" w:leader="dot" w:pos="4735"/>
            </w:tabs>
          </w:pPr>
        </w:pPrChange>
      </w:pPr>
      <w:ins w:id="1570" w:author="Stephen Michell" w:date="2018-01-20T13:35:00Z">
        <w:r w:rsidRPr="006271CE">
          <w:rPr>
            <w:rFonts w:ascii="Courier New" w:hAnsi="Courier New"/>
            <w:noProof/>
            <w:lang w:eastAsia="ar-SA"/>
          </w:rPr>
          <w:t>pragmas</w:t>
        </w:r>
        <w:r>
          <w:rPr>
            <w:noProof/>
          </w:rPr>
          <w:t>, 85, 111</w:t>
        </w:r>
      </w:ins>
    </w:p>
    <w:p w14:paraId="0FFA9AC8" w14:textId="77777777" w:rsidR="00A4695D" w:rsidRDefault="00A4695D" w:rsidP="00A4695D">
      <w:pPr>
        <w:pStyle w:val="Index1"/>
        <w:rPr>
          <w:ins w:id="1571" w:author="Stephen Michell" w:date="2018-01-20T13:35:00Z"/>
          <w:noProof/>
        </w:rPr>
        <w:pPrChange w:id="1572" w:author="Stephen Michell" w:date="2018-01-20T13:35:00Z">
          <w:pPr>
            <w:pStyle w:val="Index1"/>
            <w:tabs>
              <w:tab w:val="right" w:leader="dot" w:pos="4735"/>
            </w:tabs>
          </w:pPr>
        </w:pPrChange>
      </w:pPr>
      <w:ins w:id="1573" w:author="Stephen Michell" w:date="2018-01-20T13:35:00Z">
        <w:r>
          <w:rPr>
            <w:noProof/>
          </w:rPr>
          <w:t>predictable</w:t>
        </w:r>
        <w:r w:rsidRPr="006271CE">
          <w:rPr>
            <w:b/>
            <w:noProof/>
          </w:rPr>
          <w:t xml:space="preserve"> </w:t>
        </w:r>
        <w:r>
          <w:rPr>
            <w:noProof/>
          </w:rPr>
          <w:t>execution, 12, 16</w:t>
        </w:r>
      </w:ins>
    </w:p>
    <w:p w14:paraId="1C10AD0C" w14:textId="77777777" w:rsidR="00A4695D" w:rsidRDefault="00A4695D" w:rsidP="00A4695D">
      <w:pPr>
        <w:pStyle w:val="Index1"/>
        <w:rPr>
          <w:ins w:id="1574" w:author="Stephen Michell" w:date="2018-01-20T13:35:00Z"/>
          <w:noProof/>
        </w:rPr>
        <w:pPrChange w:id="1575" w:author="Stephen Michell" w:date="2018-01-20T13:35:00Z">
          <w:pPr>
            <w:pStyle w:val="Index1"/>
            <w:tabs>
              <w:tab w:val="right" w:leader="dot" w:pos="4735"/>
            </w:tabs>
          </w:pPr>
        </w:pPrChange>
      </w:pPr>
      <w:ins w:id="1576" w:author="Stephen Michell" w:date="2018-01-20T13:35:00Z">
        <w:r w:rsidRPr="006271CE">
          <w:rPr>
            <w:noProof/>
            <w:lang w:eastAsia="ja-JP"/>
          </w:rPr>
          <w:t>PYQ – URL redirection to untrusted site ('open redirect')</w:t>
        </w:r>
        <w:r>
          <w:rPr>
            <w:noProof/>
          </w:rPr>
          <w:t>, 133</w:t>
        </w:r>
      </w:ins>
    </w:p>
    <w:p w14:paraId="46CB564A" w14:textId="77777777" w:rsidR="00A4695D" w:rsidRDefault="00A4695D" w:rsidP="00A4695D">
      <w:pPr>
        <w:pStyle w:val="Index1"/>
        <w:rPr>
          <w:ins w:id="1577" w:author="Stephen Michell" w:date="2018-01-20T13:35:00Z"/>
          <w:noProof/>
        </w:rPr>
        <w:pPrChange w:id="1578" w:author="Stephen Michell" w:date="2018-01-20T13:35:00Z">
          <w:pPr>
            <w:pStyle w:val="Index1"/>
            <w:tabs>
              <w:tab w:val="right" w:leader="dot" w:pos="4735"/>
            </w:tabs>
          </w:pPr>
        </w:pPrChange>
      </w:pPr>
      <w:ins w:id="1579" w:author="Stephen Michell" w:date="2018-01-20T13:35:00Z">
        <w:r>
          <w:rPr>
            <w:noProof/>
          </w:rPr>
          <w:t>real numbers, 26</w:t>
        </w:r>
      </w:ins>
    </w:p>
    <w:p w14:paraId="01BA1FD1" w14:textId="77777777" w:rsidR="00A4695D" w:rsidRDefault="00A4695D" w:rsidP="00A4695D">
      <w:pPr>
        <w:pStyle w:val="Index1"/>
        <w:rPr>
          <w:ins w:id="1580" w:author="Stephen Michell" w:date="2018-01-20T13:35:00Z"/>
          <w:noProof/>
        </w:rPr>
        <w:pPrChange w:id="1581" w:author="Stephen Michell" w:date="2018-01-20T13:35:00Z">
          <w:pPr>
            <w:pStyle w:val="Index1"/>
            <w:tabs>
              <w:tab w:val="right" w:leader="dot" w:pos="4735"/>
            </w:tabs>
          </w:pPr>
        </w:pPrChange>
      </w:pPr>
      <w:ins w:id="1582" w:author="Stephen Michell" w:date="2018-01-20T13:35:00Z">
        <w:r w:rsidRPr="006271CE">
          <w:rPr>
            <w:noProof/>
            <w:lang w:val="en-CA"/>
          </w:rPr>
          <w:t>Real-Time Java</w:t>
        </w:r>
        <w:r>
          <w:rPr>
            <w:noProof/>
          </w:rPr>
          <w:t>, 121</w:t>
        </w:r>
      </w:ins>
    </w:p>
    <w:p w14:paraId="5C633A9D" w14:textId="77777777" w:rsidR="00A4695D" w:rsidRDefault="00A4695D" w:rsidP="00A4695D">
      <w:pPr>
        <w:pStyle w:val="Index1"/>
        <w:rPr>
          <w:ins w:id="1583" w:author="Stephen Michell" w:date="2018-01-20T13:35:00Z"/>
          <w:noProof/>
        </w:rPr>
        <w:pPrChange w:id="1584" w:author="Stephen Michell" w:date="2018-01-20T13:35:00Z">
          <w:pPr>
            <w:pStyle w:val="Index1"/>
            <w:tabs>
              <w:tab w:val="right" w:leader="dot" w:pos="4735"/>
            </w:tabs>
          </w:pPr>
        </w:pPrChange>
      </w:pPr>
      <w:ins w:id="1585" w:author="Stephen Michell" w:date="2018-01-20T13:35:00Z">
        <w:r>
          <w:rPr>
            <w:noProof/>
          </w:rPr>
          <w:t>resource exhaustion, 142</w:t>
        </w:r>
      </w:ins>
    </w:p>
    <w:p w14:paraId="65CC80E3" w14:textId="77777777" w:rsidR="00A4695D" w:rsidRDefault="00A4695D" w:rsidP="00A4695D">
      <w:pPr>
        <w:pStyle w:val="Index1"/>
        <w:rPr>
          <w:ins w:id="1586" w:author="Stephen Michell" w:date="2018-01-20T13:35:00Z"/>
          <w:noProof/>
        </w:rPr>
        <w:pPrChange w:id="1587" w:author="Stephen Michell" w:date="2018-01-20T13:35:00Z">
          <w:pPr>
            <w:pStyle w:val="Index1"/>
            <w:tabs>
              <w:tab w:val="right" w:leader="dot" w:pos="4735"/>
            </w:tabs>
          </w:pPr>
        </w:pPrChange>
      </w:pPr>
      <w:ins w:id="1588" w:author="Stephen Michell" w:date="2018-01-20T13:35:00Z">
        <w:r>
          <w:rPr>
            <w:noProof/>
          </w:rPr>
          <w:t>REU – Fault tolerance and failure strategies, 159</w:t>
        </w:r>
      </w:ins>
    </w:p>
    <w:p w14:paraId="71796BDD" w14:textId="77777777" w:rsidR="00A4695D" w:rsidRDefault="00A4695D" w:rsidP="00A4695D">
      <w:pPr>
        <w:pStyle w:val="Index1"/>
        <w:rPr>
          <w:ins w:id="1589" w:author="Stephen Michell" w:date="2018-01-20T13:35:00Z"/>
          <w:noProof/>
        </w:rPr>
        <w:pPrChange w:id="1590" w:author="Stephen Michell" w:date="2018-01-20T13:35:00Z">
          <w:pPr>
            <w:pStyle w:val="Index1"/>
            <w:tabs>
              <w:tab w:val="right" w:leader="dot" w:pos="4735"/>
            </w:tabs>
          </w:pPr>
        </w:pPrChange>
      </w:pPr>
      <w:ins w:id="1591" w:author="Stephen Michell" w:date="2018-01-20T13:35:00Z">
        <w:r>
          <w:rPr>
            <w:noProof/>
          </w:rPr>
          <w:t>RIP – Inheritance, 88</w:t>
        </w:r>
      </w:ins>
    </w:p>
    <w:p w14:paraId="5A2BF099" w14:textId="77777777" w:rsidR="00A4695D" w:rsidRDefault="00A4695D" w:rsidP="00A4695D">
      <w:pPr>
        <w:pStyle w:val="Index1"/>
        <w:rPr>
          <w:ins w:id="1592" w:author="Stephen Michell" w:date="2018-01-20T13:35:00Z"/>
          <w:noProof/>
        </w:rPr>
        <w:pPrChange w:id="1593" w:author="Stephen Michell" w:date="2018-01-20T13:35:00Z">
          <w:pPr>
            <w:pStyle w:val="Index1"/>
            <w:tabs>
              <w:tab w:val="right" w:leader="dot" w:pos="4735"/>
            </w:tabs>
          </w:pPr>
        </w:pPrChange>
      </w:pPr>
      <w:ins w:id="1594" w:author="Stephen Michell" w:date="2018-01-20T13:35:00Z">
        <w:r>
          <w:rPr>
            <w:noProof/>
          </w:rPr>
          <w:t>RST – Injection, 134</w:t>
        </w:r>
      </w:ins>
    </w:p>
    <w:p w14:paraId="62BA0C66" w14:textId="77777777" w:rsidR="00A4695D" w:rsidRDefault="00A4695D" w:rsidP="00A4695D">
      <w:pPr>
        <w:pStyle w:val="Index1"/>
        <w:rPr>
          <w:ins w:id="1595" w:author="Stephen Michell" w:date="2018-01-20T13:35:00Z"/>
          <w:noProof/>
        </w:rPr>
        <w:pPrChange w:id="1596" w:author="Stephen Michell" w:date="2018-01-20T13:35:00Z">
          <w:pPr>
            <w:pStyle w:val="Index1"/>
            <w:tabs>
              <w:tab w:val="right" w:leader="dot" w:pos="4735"/>
            </w:tabs>
          </w:pPr>
        </w:pPrChange>
      </w:pPr>
      <w:ins w:id="1597" w:author="Stephen Michell" w:date="2018-01-20T13:35:00Z">
        <w:r>
          <w:rPr>
            <w:noProof/>
          </w:rPr>
          <w:t>RVG – Pointer arithmetic, 40</w:t>
        </w:r>
      </w:ins>
    </w:p>
    <w:p w14:paraId="167A97B3" w14:textId="77777777" w:rsidR="00A4695D" w:rsidRDefault="00A4695D" w:rsidP="00A4695D">
      <w:pPr>
        <w:pStyle w:val="Index1"/>
        <w:rPr>
          <w:ins w:id="1598" w:author="Stephen Michell" w:date="2018-01-20T13:35:00Z"/>
          <w:noProof/>
        </w:rPr>
        <w:pPrChange w:id="1599" w:author="Stephen Michell" w:date="2018-01-20T13:35:00Z">
          <w:pPr>
            <w:pStyle w:val="Index1"/>
            <w:tabs>
              <w:tab w:val="right" w:leader="dot" w:pos="4735"/>
            </w:tabs>
          </w:pPr>
        </w:pPrChange>
      </w:pPr>
      <w:ins w:id="1600" w:author="Stephen Michell" w:date="2018-01-20T13:35:00Z">
        <w:r>
          <w:rPr>
            <w:noProof/>
          </w:rPr>
          <w:t>safety</w:t>
        </w:r>
        <w:r w:rsidRPr="006271CE">
          <w:rPr>
            <w:b/>
            <w:noProof/>
          </w:rPr>
          <w:t xml:space="preserve"> </w:t>
        </w:r>
        <w:r>
          <w:rPr>
            <w:noProof/>
          </w:rPr>
          <w:t>hazard, 12</w:t>
        </w:r>
      </w:ins>
    </w:p>
    <w:p w14:paraId="781A5E0E" w14:textId="77777777" w:rsidR="00A4695D" w:rsidRDefault="00A4695D" w:rsidP="00A4695D">
      <w:pPr>
        <w:pStyle w:val="Index1"/>
        <w:rPr>
          <w:ins w:id="1601" w:author="Stephen Michell" w:date="2018-01-20T13:35:00Z"/>
          <w:noProof/>
        </w:rPr>
        <w:pPrChange w:id="1602" w:author="Stephen Michell" w:date="2018-01-20T13:35:00Z">
          <w:pPr>
            <w:pStyle w:val="Index1"/>
            <w:tabs>
              <w:tab w:val="right" w:leader="dot" w:pos="4735"/>
            </w:tabs>
          </w:pPr>
        </w:pPrChange>
      </w:pPr>
      <w:ins w:id="1603" w:author="Stephen Michell" w:date="2018-01-20T13:35:00Z">
        <w:r>
          <w:rPr>
            <w:noProof/>
          </w:rPr>
          <w:t>safety-critical software, 13</w:t>
        </w:r>
      </w:ins>
    </w:p>
    <w:p w14:paraId="2697297C" w14:textId="77777777" w:rsidR="00A4695D" w:rsidRDefault="00A4695D" w:rsidP="00A4695D">
      <w:pPr>
        <w:pStyle w:val="Index1"/>
        <w:rPr>
          <w:ins w:id="1604" w:author="Stephen Michell" w:date="2018-01-20T13:35:00Z"/>
          <w:noProof/>
        </w:rPr>
        <w:pPrChange w:id="1605" w:author="Stephen Michell" w:date="2018-01-20T13:35:00Z">
          <w:pPr>
            <w:pStyle w:val="Index1"/>
            <w:tabs>
              <w:tab w:val="right" w:leader="dot" w:pos="4735"/>
            </w:tabs>
          </w:pPr>
        </w:pPrChange>
      </w:pPr>
      <w:ins w:id="1606" w:author="Stephen Michell" w:date="2018-01-20T13:35:00Z">
        <w:r>
          <w:rPr>
            <w:noProof/>
          </w:rPr>
          <w:t>SAM – Side-effects and order of evaluation, 58</w:t>
        </w:r>
      </w:ins>
    </w:p>
    <w:p w14:paraId="101F5131" w14:textId="77777777" w:rsidR="00A4695D" w:rsidRDefault="00A4695D" w:rsidP="00A4695D">
      <w:pPr>
        <w:pStyle w:val="Index1"/>
        <w:rPr>
          <w:ins w:id="1607" w:author="Stephen Michell" w:date="2018-01-20T13:35:00Z"/>
          <w:noProof/>
        </w:rPr>
        <w:pPrChange w:id="1608" w:author="Stephen Michell" w:date="2018-01-20T13:35:00Z">
          <w:pPr>
            <w:pStyle w:val="Index1"/>
            <w:tabs>
              <w:tab w:val="right" w:leader="dot" w:pos="4735"/>
            </w:tabs>
          </w:pPr>
        </w:pPrChange>
      </w:pPr>
      <w:ins w:id="1609" w:author="Stephen Michell" w:date="2018-01-20T13:35:00Z">
        <w:r>
          <w:rPr>
            <w:noProof/>
          </w:rPr>
          <w:t>security</w:t>
        </w:r>
        <w:r w:rsidRPr="006271CE">
          <w:rPr>
            <w:b/>
            <w:noProof/>
          </w:rPr>
          <w:t xml:space="preserve"> </w:t>
        </w:r>
        <w:r>
          <w:rPr>
            <w:noProof/>
          </w:rPr>
          <w:t>vulnerability, 13</w:t>
        </w:r>
      </w:ins>
    </w:p>
    <w:p w14:paraId="1C7A81CB" w14:textId="77777777" w:rsidR="00A4695D" w:rsidRDefault="00A4695D" w:rsidP="00A4695D">
      <w:pPr>
        <w:pStyle w:val="Index1"/>
        <w:rPr>
          <w:ins w:id="1610" w:author="Stephen Michell" w:date="2018-01-20T13:35:00Z"/>
          <w:noProof/>
        </w:rPr>
        <w:pPrChange w:id="1611" w:author="Stephen Michell" w:date="2018-01-20T13:35:00Z">
          <w:pPr>
            <w:pStyle w:val="Index1"/>
            <w:tabs>
              <w:tab w:val="right" w:leader="dot" w:pos="4735"/>
            </w:tabs>
          </w:pPr>
        </w:pPrChange>
      </w:pPr>
      <w:ins w:id="1612" w:author="Stephen Michell" w:date="2018-01-20T13:35:00Z">
        <w:r w:rsidRPr="006271CE">
          <w:rPr>
            <w:noProof/>
          </w:rPr>
          <w:t>setjmp</w:t>
        </w:r>
        <w:r>
          <w:rPr>
            <w:noProof/>
          </w:rPr>
          <w:t>, 70</w:t>
        </w:r>
      </w:ins>
    </w:p>
    <w:p w14:paraId="22D21D0B" w14:textId="77777777" w:rsidR="00A4695D" w:rsidRDefault="00A4695D" w:rsidP="00A4695D">
      <w:pPr>
        <w:pStyle w:val="Index1"/>
        <w:rPr>
          <w:ins w:id="1613" w:author="Stephen Michell" w:date="2018-01-20T13:35:00Z"/>
          <w:noProof/>
        </w:rPr>
        <w:pPrChange w:id="1614" w:author="Stephen Michell" w:date="2018-01-20T13:35:00Z">
          <w:pPr>
            <w:pStyle w:val="Index1"/>
            <w:tabs>
              <w:tab w:val="right" w:leader="dot" w:pos="4735"/>
            </w:tabs>
          </w:pPr>
        </w:pPrChange>
      </w:pPr>
      <w:ins w:id="1615" w:author="Stephen Michell" w:date="2018-01-20T13:35:00Z">
        <w:r>
          <w:rPr>
            <w:noProof/>
          </w:rPr>
          <w:t>SHL – Reliance on external format string, 123</w:t>
        </w:r>
      </w:ins>
    </w:p>
    <w:p w14:paraId="71B0EFBB" w14:textId="77777777" w:rsidR="00A4695D" w:rsidRDefault="00A4695D" w:rsidP="00A4695D">
      <w:pPr>
        <w:pStyle w:val="Index1"/>
        <w:rPr>
          <w:ins w:id="1616" w:author="Stephen Michell" w:date="2018-01-20T13:35:00Z"/>
          <w:noProof/>
        </w:rPr>
        <w:pPrChange w:id="1617" w:author="Stephen Michell" w:date="2018-01-20T13:35:00Z">
          <w:pPr>
            <w:pStyle w:val="Index1"/>
            <w:tabs>
              <w:tab w:val="right" w:leader="dot" w:pos="4735"/>
            </w:tabs>
          </w:pPr>
        </w:pPrChange>
      </w:pPr>
      <w:ins w:id="1618" w:author="Stephen Michell" w:date="2018-01-20T13:35:00Z">
        <w:r w:rsidRPr="006271CE">
          <w:rPr>
            <w:noProof/>
            <w:lang w:val="en-GB"/>
          </w:rPr>
          <w:t>SKL – Provision of inherently unsafe operations</w:t>
        </w:r>
        <w:r>
          <w:rPr>
            <w:noProof/>
          </w:rPr>
          <w:t>, 105</w:t>
        </w:r>
      </w:ins>
    </w:p>
    <w:p w14:paraId="2BE9D6BD" w14:textId="77777777" w:rsidR="00A4695D" w:rsidRDefault="00A4695D" w:rsidP="00A4695D">
      <w:pPr>
        <w:pStyle w:val="Index1"/>
        <w:rPr>
          <w:ins w:id="1619" w:author="Stephen Michell" w:date="2018-01-20T13:35:00Z"/>
          <w:noProof/>
        </w:rPr>
        <w:pPrChange w:id="1620" w:author="Stephen Michell" w:date="2018-01-20T13:35:00Z">
          <w:pPr>
            <w:pStyle w:val="Index1"/>
            <w:tabs>
              <w:tab w:val="right" w:leader="dot" w:pos="4735"/>
            </w:tabs>
          </w:pPr>
        </w:pPrChange>
      </w:pPr>
      <w:ins w:id="1621" w:author="Stephen Michell" w:date="2018-01-20T13:35:00Z">
        <w:r>
          <w:rPr>
            <w:noProof/>
          </w:rPr>
          <w:t>software quality, 12</w:t>
        </w:r>
      </w:ins>
    </w:p>
    <w:p w14:paraId="44DFE99A" w14:textId="77777777" w:rsidR="00A4695D" w:rsidRDefault="00A4695D" w:rsidP="00A4695D">
      <w:pPr>
        <w:pStyle w:val="Index1"/>
        <w:rPr>
          <w:ins w:id="1622" w:author="Stephen Michell" w:date="2018-01-20T13:35:00Z"/>
          <w:noProof/>
        </w:rPr>
        <w:pPrChange w:id="1623" w:author="Stephen Michell" w:date="2018-01-20T13:35:00Z">
          <w:pPr>
            <w:pStyle w:val="Index1"/>
            <w:tabs>
              <w:tab w:val="right" w:leader="dot" w:pos="4735"/>
            </w:tabs>
          </w:pPr>
        </w:pPrChange>
      </w:pPr>
      <w:ins w:id="1624" w:author="Stephen Michell" w:date="2018-01-20T13:35:00Z">
        <w:r w:rsidRPr="006271CE">
          <w:rPr>
            <w:noProof/>
          </w:rPr>
          <w:t>software vulnerabilities</w:t>
        </w:r>
        <w:r>
          <w:rPr>
            <w:noProof/>
          </w:rPr>
          <w:t>, 17</w:t>
        </w:r>
      </w:ins>
    </w:p>
    <w:p w14:paraId="5D1183B9" w14:textId="77777777" w:rsidR="00A4695D" w:rsidRDefault="00A4695D" w:rsidP="00A4695D">
      <w:pPr>
        <w:pStyle w:val="Index1"/>
        <w:rPr>
          <w:ins w:id="1625" w:author="Stephen Michell" w:date="2018-01-20T13:35:00Z"/>
          <w:noProof/>
        </w:rPr>
        <w:pPrChange w:id="1626" w:author="Stephen Michell" w:date="2018-01-20T13:35:00Z">
          <w:pPr>
            <w:pStyle w:val="Index1"/>
            <w:tabs>
              <w:tab w:val="right" w:leader="dot" w:pos="4735"/>
            </w:tabs>
          </w:pPr>
        </w:pPrChange>
      </w:pPr>
      <w:ins w:id="1627" w:author="Stephen Michell" w:date="2018-01-20T13:35:00Z">
        <w:r w:rsidRPr="006271CE">
          <w:rPr>
            <w:noProof/>
          </w:rPr>
          <w:t>SQL</w:t>
        </w:r>
      </w:ins>
    </w:p>
    <w:p w14:paraId="03F734B1" w14:textId="77777777" w:rsidR="00A4695D" w:rsidRDefault="00A4695D">
      <w:pPr>
        <w:pStyle w:val="Index2"/>
        <w:tabs>
          <w:tab w:val="right" w:leader="dot" w:pos="4735"/>
        </w:tabs>
        <w:rPr>
          <w:ins w:id="1628" w:author="Stephen Michell" w:date="2018-01-20T13:35:00Z"/>
          <w:noProof/>
        </w:rPr>
      </w:pPr>
      <w:ins w:id="1629" w:author="Stephen Michell" w:date="2018-01-20T13:35:00Z">
        <w:r>
          <w:rPr>
            <w:noProof/>
          </w:rPr>
          <w:t>Structured query language, 162</w:t>
        </w:r>
      </w:ins>
    </w:p>
    <w:p w14:paraId="3DAD0DAB" w14:textId="77777777" w:rsidR="00A4695D" w:rsidRDefault="00A4695D" w:rsidP="00A4695D">
      <w:pPr>
        <w:pStyle w:val="Index1"/>
        <w:rPr>
          <w:ins w:id="1630" w:author="Stephen Michell" w:date="2018-01-20T13:35:00Z"/>
          <w:noProof/>
        </w:rPr>
        <w:pPrChange w:id="1631" w:author="Stephen Michell" w:date="2018-01-20T13:35:00Z">
          <w:pPr>
            <w:pStyle w:val="Index1"/>
            <w:tabs>
              <w:tab w:val="right" w:leader="dot" w:pos="4735"/>
            </w:tabs>
          </w:pPr>
        </w:pPrChange>
      </w:pPr>
      <w:ins w:id="1632" w:author="Stephen Michell" w:date="2018-01-20T13:35:00Z">
        <w:r>
          <w:rPr>
            <w:noProof/>
          </w:rPr>
          <w:t>STR – Bit representations, 24</w:t>
        </w:r>
      </w:ins>
    </w:p>
    <w:p w14:paraId="32F228C5" w14:textId="77777777" w:rsidR="00A4695D" w:rsidRDefault="00A4695D" w:rsidP="00A4695D">
      <w:pPr>
        <w:pStyle w:val="Index1"/>
        <w:rPr>
          <w:ins w:id="1633" w:author="Stephen Michell" w:date="2018-01-20T13:35:00Z"/>
          <w:noProof/>
        </w:rPr>
        <w:pPrChange w:id="1634" w:author="Stephen Michell" w:date="2018-01-20T13:35:00Z">
          <w:pPr>
            <w:pStyle w:val="Index1"/>
            <w:tabs>
              <w:tab w:val="right" w:leader="dot" w:pos="4735"/>
            </w:tabs>
          </w:pPr>
        </w:pPrChange>
      </w:pPr>
      <w:ins w:id="1635" w:author="Stephen Michell" w:date="2018-01-20T13:35:00Z">
        <w:r w:rsidRPr="006271CE">
          <w:rPr>
            <w:noProof/>
          </w:rPr>
          <w:t>strcpy</w:t>
        </w:r>
        <w:r>
          <w:rPr>
            <w:noProof/>
          </w:rPr>
          <w:t>, 33</w:t>
        </w:r>
      </w:ins>
    </w:p>
    <w:p w14:paraId="0F12EAA1" w14:textId="77777777" w:rsidR="00A4695D" w:rsidRDefault="00A4695D" w:rsidP="00A4695D">
      <w:pPr>
        <w:pStyle w:val="Index1"/>
        <w:rPr>
          <w:ins w:id="1636" w:author="Stephen Michell" w:date="2018-01-20T13:35:00Z"/>
          <w:noProof/>
        </w:rPr>
        <w:pPrChange w:id="1637" w:author="Stephen Michell" w:date="2018-01-20T13:35:00Z">
          <w:pPr>
            <w:pStyle w:val="Index1"/>
            <w:tabs>
              <w:tab w:val="right" w:leader="dot" w:pos="4735"/>
            </w:tabs>
          </w:pPr>
        </w:pPrChange>
      </w:pPr>
      <w:ins w:id="1638" w:author="Stephen Michell" w:date="2018-01-20T13:35:00Z">
        <w:r w:rsidRPr="006271CE">
          <w:rPr>
            <w:noProof/>
          </w:rPr>
          <w:t>strncpy</w:t>
        </w:r>
        <w:r>
          <w:rPr>
            <w:noProof/>
          </w:rPr>
          <w:t>, 33</w:t>
        </w:r>
      </w:ins>
    </w:p>
    <w:p w14:paraId="63BFECE4" w14:textId="77777777" w:rsidR="00A4695D" w:rsidRDefault="00A4695D" w:rsidP="00A4695D">
      <w:pPr>
        <w:pStyle w:val="Index1"/>
        <w:rPr>
          <w:ins w:id="1639" w:author="Stephen Michell" w:date="2018-01-20T13:35:00Z"/>
          <w:noProof/>
        </w:rPr>
        <w:pPrChange w:id="1640" w:author="Stephen Michell" w:date="2018-01-20T13:35:00Z">
          <w:pPr>
            <w:pStyle w:val="Index1"/>
            <w:tabs>
              <w:tab w:val="right" w:leader="dot" w:pos="4735"/>
            </w:tabs>
          </w:pPr>
        </w:pPrChange>
      </w:pPr>
      <w:ins w:id="1641" w:author="Stephen Michell" w:date="2018-01-20T13:35:00Z">
        <w:r w:rsidRPr="006271CE">
          <w:rPr>
            <w:noProof/>
          </w:rPr>
          <w:t>structure type equivalence</w:t>
        </w:r>
        <w:r>
          <w:rPr>
            <w:noProof/>
          </w:rPr>
          <w:t>, 22</w:t>
        </w:r>
      </w:ins>
    </w:p>
    <w:p w14:paraId="54EFCED4" w14:textId="77777777" w:rsidR="00A4695D" w:rsidRDefault="00A4695D" w:rsidP="00A4695D">
      <w:pPr>
        <w:pStyle w:val="Index1"/>
        <w:rPr>
          <w:ins w:id="1642" w:author="Stephen Michell" w:date="2018-01-20T13:35:00Z"/>
          <w:noProof/>
        </w:rPr>
        <w:pPrChange w:id="1643" w:author="Stephen Michell" w:date="2018-01-20T13:35:00Z">
          <w:pPr>
            <w:pStyle w:val="Index1"/>
            <w:tabs>
              <w:tab w:val="right" w:leader="dot" w:pos="4735"/>
            </w:tabs>
          </w:pPr>
        </w:pPrChange>
      </w:pPr>
      <w:ins w:id="1644" w:author="Stephen Michell" w:date="2018-01-20T13:35:00Z">
        <w:r w:rsidRPr="006271CE">
          <w:rPr>
            <w:noProof/>
          </w:rPr>
          <w:t>switch</w:t>
        </w:r>
        <w:r>
          <w:rPr>
            <w:noProof/>
          </w:rPr>
          <w:t>, 64</w:t>
        </w:r>
      </w:ins>
    </w:p>
    <w:p w14:paraId="0EDE795B" w14:textId="77777777" w:rsidR="00A4695D" w:rsidRDefault="00A4695D" w:rsidP="00A4695D">
      <w:pPr>
        <w:pStyle w:val="Index1"/>
        <w:rPr>
          <w:ins w:id="1645" w:author="Stephen Michell" w:date="2018-01-20T13:35:00Z"/>
          <w:noProof/>
        </w:rPr>
        <w:pPrChange w:id="1646" w:author="Stephen Michell" w:date="2018-01-20T13:35:00Z">
          <w:pPr>
            <w:pStyle w:val="Index1"/>
            <w:tabs>
              <w:tab w:val="right" w:leader="dot" w:pos="4735"/>
            </w:tabs>
          </w:pPr>
        </w:pPrChange>
      </w:pPr>
      <w:ins w:id="1647" w:author="Stephen Michell" w:date="2018-01-20T13:35:00Z">
        <w:r>
          <w:rPr>
            <w:noProof/>
          </w:rPr>
          <w:t>SYM – Templates and Generics, 86</w:t>
        </w:r>
      </w:ins>
    </w:p>
    <w:p w14:paraId="07E23F7A" w14:textId="77777777" w:rsidR="00A4695D" w:rsidRDefault="00A4695D" w:rsidP="00A4695D">
      <w:pPr>
        <w:pStyle w:val="Index1"/>
        <w:rPr>
          <w:ins w:id="1648" w:author="Stephen Michell" w:date="2018-01-20T13:35:00Z"/>
          <w:noProof/>
        </w:rPr>
        <w:pPrChange w:id="1649" w:author="Stephen Michell" w:date="2018-01-20T13:35:00Z">
          <w:pPr>
            <w:pStyle w:val="Index1"/>
            <w:tabs>
              <w:tab w:val="right" w:leader="dot" w:pos="4735"/>
            </w:tabs>
          </w:pPr>
        </w:pPrChange>
      </w:pPr>
      <w:ins w:id="1650" w:author="Stephen Michell" w:date="2018-01-20T13:35:00Z">
        <w:r>
          <w:rPr>
            <w:noProof/>
          </w:rPr>
          <w:t>symlink, 139</w:t>
        </w:r>
      </w:ins>
    </w:p>
    <w:p w14:paraId="0DA9CD44" w14:textId="77777777" w:rsidR="00A4695D" w:rsidRDefault="00A4695D" w:rsidP="00A4695D">
      <w:pPr>
        <w:pStyle w:val="Index1"/>
        <w:rPr>
          <w:ins w:id="1651" w:author="Stephen Michell" w:date="2018-01-20T13:35:00Z"/>
          <w:noProof/>
        </w:rPr>
        <w:pPrChange w:id="1652" w:author="Stephen Michell" w:date="2018-01-20T13:35:00Z">
          <w:pPr>
            <w:pStyle w:val="Index1"/>
            <w:tabs>
              <w:tab w:val="right" w:leader="dot" w:pos="4735"/>
            </w:tabs>
          </w:pPr>
        </w:pPrChange>
      </w:pPr>
      <w:ins w:id="1653" w:author="Stephen Michell" w:date="2018-01-20T13:35:00Z">
        <w:r w:rsidRPr="006271CE">
          <w:rPr>
            <w:noProof/>
          </w:rPr>
          <w:t>tail-recursion</w:t>
        </w:r>
        <w:r>
          <w:rPr>
            <w:noProof/>
          </w:rPr>
          <w:t>, 78</w:t>
        </w:r>
      </w:ins>
    </w:p>
    <w:p w14:paraId="4634680B" w14:textId="77777777" w:rsidR="00A4695D" w:rsidRDefault="00A4695D" w:rsidP="00A4695D">
      <w:pPr>
        <w:pStyle w:val="Index1"/>
        <w:rPr>
          <w:ins w:id="1654" w:author="Stephen Michell" w:date="2018-01-20T13:35:00Z"/>
          <w:noProof/>
        </w:rPr>
        <w:pPrChange w:id="1655" w:author="Stephen Michell" w:date="2018-01-20T13:35:00Z">
          <w:pPr>
            <w:pStyle w:val="Index1"/>
            <w:tabs>
              <w:tab w:val="right" w:leader="dot" w:pos="4735"/>
            </w:tabs>
          </w:pPr>
        </w:pPrChange>
      </w:pPr>
      <w:ins w:id="1656" w:author="Stephen Michell" w:date="2018-01-20T13:35:00Z">
        <w:r>
          <w:rPr>
            <w:noProof/>
          </w:rPr>
          <w:lastRenderedPageBreak/>
          <w:t>templates, 86, 87</w:t>
        </w:r>
      </w:ins>
    </w:p>
    <w:p w14:paraId="63884CA1" w14:textId="77777777" w:rsidR="00A4695D" w:rsidRDefault="00A4695D" w:rsidP="00A4695D">
      <w:pPr>
        <w:pStyle w:val="Index1"/>
        <w:rPr>
          <w:ins w:id="1657" w:author="Stephen Michell" w:date="2018-01-20T13:35:00Z"/>
          <w:noProof/>
        </w:rPr>
        <w:pPrChange w:id="1658" w:author="Stephen Michell" w:date="2018-01-20T13:35:00Z">
          <w:pPr>
            <w:pStyle w:val="Index1"/>
            <w:tabs>
              <w:tab w:val="right" w:leader="dot" w:pos="4735"/>
            </w:tabs>
          </w:pPr>
        </w:pPrChange>
      </w:pPr>
      <w:ins w:id="1659" w:author="Stephen Michell" w:date="2018-01-20T13:35:00Z">
        <w:r>
          <w:rPr>
            <w:noProof/>
          </w:rPr>
          <w:t>TEX – Loop control variables, 67</w:t>
        </w:r>
      </w:ins>
    </w:p>
    <w:p w14:paraId="7EF0A622" w14:textId="77777777" w:rsidR="00A4695D" w:rsidRDefault="00A4695D" w:rsidP="00A4695D">
      <w:pPr>
        <w:pStyle w:val="Index1"/>
        <w:rPr>
          <w:ins w:id="1660" w:author="Stephen Michell" w:date="2018-01-20T13:35:00Z"/>
          <w:noProof/>
        </w:rPr>
        <w:pPrChange w:id="1661" w:author="Stephen Michell" w:date="2018-01-20T13:35:00Z">
          <w:pPr>
            <w:pStyle w:val="Index1"/>
            <w:tabs>
              <w:tab w:val="right" w:leader="dot" w:pos="4735"/>
            </w:tabs>
          </w:pPr>
        </w:pPrChange>
      </w:pPr>
      <w:ins w:id="1662" w:author="Stephen Michell" w:date="2018-01-20T13:35:00Z">
        <w:r w:rsidRPr="006271CE">
          <w:rPr>
            <w:noProof/>
          </w:rPr>
          <w:t>thread</w:t>
        </w:r>
        <w:r>
          <w:rPr>
            <w:noProof/>
          </w:rPr>
          <w:t>, 10</w:t>
        </w:r>
      </w:ins>
    </w:p>
    <w:p w14:paraId="71226AE6" w14:textId="77777777" w:rsidR="00A4695D" w:rsidRDefault="00A4695D" w:rsidP="00A4695D">
      <w:pPr>
        <w:pStyle w:val="Index1"/>
        <w:rPr>
          <w:ins w:id="1663" w:author="Stephen Michell" w:date="2018-01-20T13:35:00Z"/>
          <w:noProof/>
        </w:rPr>
        <w:pPrChange w:id="1664" w:author="Stephen Michell" w:date="2018-01-20T13:35:00Z">
          <w:pPr>
            <w:pStyle w:val="Index1"/>
            <w:tabs>
              <w:tab w:val="right" w:leader="dot" w:pos="4735"/>
            </w:tabs>
          </w:pPr>
        </w:pPrChange>
      </w:pPr>
      <w:ins w:id="1665" w:author="Stephen Michell" w:date="2018-01-20T13:35:00Z">
        <w:r>
          <w:rPr>
            <w:noProof/>
          </w:rPr>
          <w:t>TRJ – Argument passing to library functions, 96</w:t>
        </w:r>
      </w:ins>
    </w:p>
    <w:p w14:paraId="506BDFD5" w14:textId="77777777" w:rsidR="00A4695D" w:rsidRDefault="00A4695D" w:rsidP="00A4695D">
      <w:pPr>
        <w:pStyle w:val="Index1"/>
        <w:rPr>
          <w:ins w:id="1666" w:author="Stephen Michell" w:date="2018-01-20T13:35:00Z"/>
          <w:noProof/>
        </w:rPr>
        <w:pPrChange w:id="1667" w:author="Stephen Michell" w:date="2018-01-20T13:35:00Z">
          <w:pPr>
            <w:pStyle w:val="Index1"/>
            <w:tabs>
              <w:tab w:val="right" w:leader="dot" w:pos="4735"/>
            </w:tabs>
          </w:pPr>
        </w:pPrChange>
      </w:pPr>
      <w:ins w:id="1668" w:author="Stephen Michell" w:date="2018-01-20T13:35:00Z">
        <w:r w:rsidRPr="006271CE">
          <w:rPr>
            <w:noProof/>
          </w:rPr>
          <w:t>type coercion</w:t>
        </w:r>
        <w:r>
          <w:rPr>
            <w:noProof/>
          </w:rPr>
          <w:t>, 31</w:t>
        </w:r>
      </w:ins>
    </w:p>
    <w:p w14:paraId="5576C5F8" w14:textId="77777777" w:rsidR="00A4695D" w:rsidRDefault="00A4695D" w:rsidP="00A4695D">
      <w:pPr>
        <w:pStyle w:val="Index1"/>
        <w:rPr>
          <w:ins w:id="1669" w:author="Stephen Michell" w:date="2018-01-20T13:35:00Z"/>
          <w:noProof/>
        </w:rPr>
        <w:pPrChange w:id="1670" w:author="Stephen Michell" w:date="2018-01-20T13:35:00Z">
          <w:pPr>
            <w:pStyle w:val="Index1"/>
            <w:tabs>
              <w:tab w:val="right" w:leader="dot" w:pos="4735"/>
            </w:tabs>
          </w:pPr>
        </w:pPrChange>
      </w:pPr>
      <w:ins w:id="1671" w:author="Stephen Michell" w:date="2018-01-20T13:35:00Z">
        <w:r w:rsidRPr="006271CE">
          <w:rPr>
            <w:noProof/>
          </w:rPr>
          <w:t>type safe</w:t>
        </w:r>
        <w:r>
          <w:rPr>
            <w:noProof/>
          </w:rPr>
          <w:t>, 22</w:t>
        </w:r>
      </w:ins>
    </w:p>
    <w:p w14:paraId="4895A1E5" w14:textId="77777777" w:rsidR="00A4695D" w:rsidRDefault="00A4695D" w:rsidP="00A4695D">
      <w:pPr>
        <w:pStyle w:val="Index1"/>
        <w:rPr>
          <w:ins w:id="1672" w:author="Stephen Michell" w:date="2018-01-20T13:35:00Z"/>
          <w:noProof/>
        </w:rPr>
        <w:pPrChange w:id="1673" w:author="Stephen Michell" w:date="2018-01-20T13:35:00Z">
          <w:pPr>
            <w:pStyle w:val="Index1"/>
            <w:tabs>
              <w:tab w:val="right" w:leader="dot" w:pos="4735"/>
            </w:tabs>
          </w:pPr>
        </w:pPrChange>
      </w:pPr>
      <w:ins w:id="1674" w:author="Stephen Michell" w:date="2018-01-20T13:35:00Z">
        <w:r w:rsidRPr="006271CE">
          <w:rPr>
            <w:noProof/>
          </w:rPr>
          <w:t>type secure</w:t>
        </w:r>
        <w:r>
          <w:rPr>
            <w:noProof/>
          </w:rPr>
          <w:t>, 22</w:t>
        </w:r>
      </w:ins>
    </w:p>
    <w:p w14:paraId="2F70B020" w14:textId="77777777" w:rsidR="00A4695D" w:rsidRDefault="00A4695D" w:rsidP="00A4695D">
      <w:pPr>
        <w:pStyle w:val="Index1"/>
        <w:rPr>
          <w:ins w:id="1675" w:author="Stephen Michell" w:date="2018-01-20T13:35:00Z"/>
          <w:noProof/>
        </w:rPr>
        <w:pPrChange w:id="1676" w:author="Stephen Michell" w:date="2018-01-20T13:35:00Z">
          <w:pPr>
            <w:pStyle w:val="Index1"/>
            <w:tabs>
              <w:tab w:val="right" w:leader="dot" w:pos="4735"/>
            </w:tabs>
          </w:pPr>
        </w:pPrChange>
      </w:pPr>
      <w:ins w:id="1677" w:author="Stephen Michell" w:date="2018-01-20T13:35:00Z">
        <w:r w:rsidRPr="006271CE">
          <w:rPr>
            <w:noProof/>
          </w:rPr>
          <w:t>type system</w:t>
        </w:r>
        <w:r>
          <w:rPr>
            <w:noProof/>
          </w:rPr>
          <w:t>, 22</w:t>
        </w:r>
      </w:ins>
    </w:p>
    <w:p w14:paraId="11217E9D" w14:textId="77777777" w:rsidR="00A4695D" w:rsidRDefault="00A4695D" w:rsidP="00A4695D">
      <w:pPr>
        <w:pStyle w:val="Index1"/>
        <w:rPr>
          <w:ins w:id="1678" w:author="Stephen Michell" w:date="2018-01-20T13:35:00Z"/>
          <w:noProof/>
        </w:rPr>
        <w:pPrChange w:id="1679" w:author="Stephen Michell" w:date="2018-01-20T13:35:00Z">
          <w:pPr>
            <w:pStyle w:val="Index1"/>
            <w:tabs>
              <w:tab w:val="right" w:leader="dot" w:pos="4735"/>
            </w:tabs>
          </w:pPr>
        </w:pPrChange>
      </w:pPr>
      <w:ins w:id="1680" w:author="Stephen Michell" w:date="2018-01-20T13:35:00Z">
        <w:r w:rsidRPr="006271CE">
          <w:rPr>
            <w:rFonts w:cs="Arial-BoldMT"/>
            <w:bCs/>
            <w:noProof/>
          </w:rPr>
          <w:t xml:space="preserve">UIO </w:t>
        </w:r>
        <w:r>
          <w:rPr>
            <w:noProof/>
          </w:rPr>
          <w:t>– Modifying Constants, 167</w:t>
        </w:r>
      </w:ins>
    </w:p>
    <w:p w14:paraId="4D030F59" w14:textId="77777777" w:rsidR="00A4695D" w:rsidRDefault="00A4695D" w:rsidP="00A4695D">
      <w:pPr>
        <w:pStyle w:val="Index1"/>
        <w:rPr>
          <w:ins w:id="1681" w:author="Stephen Michell" w:date="2018-01-20T13:35:00Z"/>
          <w:noProof/>
        </w:rPr>
        <w:pPrChange w:id="1682" w:author="Stephen Michell" w:date="2018-01-20T13:35:00Z">
          <w:pPr>
            <w:pStyle w:val="Index1"/>
            <w:tabs>
              <w:tab w:val="right" w:leader="dot" w:pos="4735"/>
            </w:tabs>
          </w:pPr>
        </w:pPrChange>
      </w:pPr>
      <w:ins w:id="1683" w:author="Stephen Michell" w:date="2018-01-20T13:35:00Z">
        <w:r>
          <w:rPr>
            <w:noProof/>
          </w:rPr>
          <w:t>UNC</w:t>
        </w:r>
      </w:ins>
    </w:p>
    <w:p w14:paraId="097099A9" w14:textId="77777777" w:rsidR="00A4695D" w:rsidRDefault="00A4695D">
      <w:pPr>
        <w:pStyle w:val="Index2"/>
        <w:tabs>
          <w:tab w:val="right" w:leader="dot" w:pos="4735"/>
        </w:tabs>
        <w:rPr>
          <w:ins w:id="1684" w:author="Stephen Michell" w:date="2018-01-20T13:35:00Z"/>
          <w:noProof/>
        </w:rPr>
      </w:pPr>
      <w:ins w:id="1685" w:author="Stephen Michell" w:date="2018-01-20T13:35:00Z">
        <w:r>
          <w:rPr>
            <w:noProof/>
          </w:rPr>
          <w:t>Uniform Naming Convention, 139</w:t>
        </w:r>
      </w:ins>
    </w:p>
    <w:p w14:paraId="3FC39115" w14:textId="77777777" w:rsidR="00A4695D" w:rsidRDefault="00A4695D">
      <w:pPr>
        <w:pStyle w:val="Index2"/>
        <w:tabs>
          <w:tab w:val="right" w:leader="dot" w:pos="4735"/>
        </w:tabs>
        <w:rPr>
          <w:ins w:id="1686" w:author="Stephen Michell" w:date="2018-01-20T13:35:00Z"/>
          <w:noProof/>
        </w:rPr>
      </w:pPr>
      <w:ins w:id="1687" w:author="Stephen Michell" w:date="2018-01-20T13:35:00Z">
        <w:r>
          <w:rPr>
            <w:noProof/>
          </w:rPr>
          <w:t>Universal Naming Convention, 139</w:t>
        </w:r>
      </w:ins>
    </w:p>
    <w:p w14:paraId="4CA19E4E" w14:textId="77777777" w:rsidR="00A4695D" w:rsidRDefault="00A4695D" w:rsidP="00A4695D">
      <w:pPr>
        <w:pStyle w:val="Index1"/>
        <w:rPr>
          <w:ins w:id="1688" w:author="Stephen Michell" w:date="2018-01-20T13:35:00Z"/>
          <w:noProof/>
        </w:rPr>
        <w:pPrChange w:id="1689" w:author="Stephen Michell" w:date="2018-01-20T13:35:00Z">
          <w:pPr>
            <w:pStyle w:val="Index1"/>
            <w:tabs>
              <w:tab w:val="right" w:leader="dot" w:pos="4735"/>
            </w:tabs>
          </w:pPr>
        </w:pPrChange>
      </w:pPr>
      <w:ins w:id="1690" w:author="Stephen Michell" w:date="2018-01-20T13:35:00Z">
        <w:r w:rsidRPr="006271CE">
          <w:rPr>
            <w:noProof/>
          </w:rPr>
          <w:t>Unchecked_Conversion</w:t>
        </w:r>
        <w:r>
          <w:rPr>
            <w:noProof/>
          </w:rPr>
          <w:t>, 81</w:t>
        </w:r>
      </w:ins>
    </w:p>
    <w:p w14:paraId="6F4301B5" w14:textId="77777777" w:rsidR="00A4695D" w:rsidRDefault="00A4695D" w:rsidP="00A4695D">
      <w:pPr>
        <w:pStyle w:val="Index1"/>
        <w:rPr>
          <w:ins w:id="1691" w:author="Stephen Michell" w:date="2018-01-20T13:35:00Z"/>
          <w:noProof/>
        </w:rPr>
        <w:pPrChange w:id="1692" w:author="Stephen Michell" w:date="2018-01-20T13:35:00Z">
          <w:pPr>
            <w:pStyle w:val="Index1"/>
            <w:tabs>
              <w:tab w:val="right" w:leader="dot" w:pos="4735"/>
            </w:tabs>
          </w:pPr>
        </w:pPrChange>
      </w:pPr>
      <w:ins w:id="1693" w:author="Stephen Michell" w:date="2018-01-20T13:35:00Z">
        <w:r w:rsidRPr="006271CE">
          <w:rPr>
            <w:rFonts w:cs="ArialMT"/>
            <w:noProof/>
            <w:color w:val="000000"/>
          </w:rPr>
          <w:t>UNIX</w:t>
        </w:r>
        <w:r>
          <w:rPr>
            <w:noProof/>
          </w:rPr>
          <w:t>, 99, 139, 140, 149</w:t>
        </w:r>
      </w:ins>
    </w:p>
    <w:p w14:paraId="78A561C1" w14:textId="77777777" w:rsidR="00A4695D" w:rsidRDefault="00A4695D" w:rsidP="00A4695D">
      <w:pPr>
        <w:pStyle w:val="Index1"/>
        <w:rPr>
          <w:ins w:id="1694" w:author="Stephen Michell" w:date="2018-01-20T13:35:00Z"/>
          <w:noProof/>
        </w:rPr>
        <w:pPrChange w:id="1695" w:author="Stephen Michell" w:date="2018-01-20T13:35:00Z">
          <w:pPr>
            <w:pStyle w:val="Index1"/>
            <w:tabs>
              <w:tab w:val="right" w:leader="dot" w:pos="4735"/>
            </w:tabs>
          </w:pPr>
        </w:pPrChange>
      </w:pPr>
      <w:ins w:id="1696" w:author="Stephen Michell" w:date="2018-01-20T13:35:00Z">
        <w:r w:rsidRPr="006271CE">
          <w:rPr>
            <w:noProof/>
          </w:rPr>
          <w:t>Unspecified functionality</w:t>
        </w:r>
        <w:r>
          <w:rPr>
            <w:noProof/>
          </w:rPr>
          <w:t>, 158</w:t>
        </w:r>
      </w:ins>
    </w:p>
    <w:p w14:paraId="7BA4239E" w14:textId="77777777" w:rsidR="00A4695D" w:rsidRDefault="00A4695D" w:rsidP="00A4695D">
      <w:pPr>
        <w:pStyle w:val="Index1"/>
        <w:rPr>
          <w:ins w:id="1697" w:author="Stephen Michell" w:date="2018-01-20T13:35:00Z"/>
          <w:noProof/>
        </w:rPr>
        <w:pPrChange w:id="1698" w:author="Stephen Michell" w:date="2018-01-20T13:35:00Z">
          <w:pPr>
            <w:pStyle w:val="Index1"/>
            <w:tabs>
              <w:tab w:val="right" w:leader="dot" w:pos="4735"/>
            </w:tabs>
          </w:pPr>
        </w:pPrChange>
      </w:pPr>
      <w:ins w:id="1699" w:author="Stephen Michell" w:date="2018-01-20T13:35:00Z">
        <w:r w:rsidRPr="006271CE">
          <w:rPr>
            <w:noProof/>
          </w:rPr>
          <w:t>URI</w:t>
        </w:r>
      </w:ins>
    </w:p>
    <w:p w14:paraId="62F76400" w14:textId="77777777" w:rsidR="00A4695D" w:rsidRDefault="00A4695D">
      <w:pPr>
        <w:pStyle w:val="Index2"/>
        <w:tabs>
          <w:tab w:val="right" w:leader="dot" w:pos="4735"/>
        </w:tabs>
        <w:rPr>
          <w:ins w:id="1700" w:author="Stephen Michell" w:date="2018-01-20T13:35:00Z"/>
          <w:noProof/>
        </w:rPr>
      </w:pPr>
      <w:ins w:id="1701" w:author="Stephen Michell" w:date="2018-01-20T13:35:00Z">
        <w:r>
          <w:rPr>
            <w:noProof/>
          </w:rPr>
          <w:t>Uniform Resource Identifier, 133</w:t>
        </w:r>
      </w:ins>
    </w:p>
    <w:p w14:paraId="47C43ABA" w14:textId="77777777" w:rsidR="00A4695D" w:rsidRDefault="00A4695D" w:rsidP="00A4695D">
      <w:pPr>
        <w:pStyle w:val="Index1"/>
        <w:rPr>
          <w:ins w:id="1702" w:author="Stephen Michell" w:date="2018-01-20T13:35:00Z"/>
          <w:noProof/>
        </w:rPr>
        <w:pPrChange w:id="1703" w:author="Stephen Michell" w:date="2018-01-20T13:35:00Z">
          <w:pPr>
            <w:pStyle w:val="Index1"/>
            <w:tabs>
              <w:tab w:val="right" w:leader="dot" w:pos="4735"/>
            </w:tabs>
          </w:pPr>
        </w:pPrChange>
      </w:pPr>
      <w:ins w:id="1704" w:author="Stephen Michell" w:date="2018-01-20T13:35:00Z">
        <w:r>
          <w:rPr>
            <w:noProof/>
          </w:rPr>
          <w:t>URL</w:t>
        </w:r>
      </w:ins>
    </w:p>
    <w:p w14:paraId="4E0DCC88" w14:textId="77777777" w:rsidR="00A4695D" w:rsidRDefault="00A4695D">
      <w:pPr>
        <w:pStyle w:val="Index2"/>
        <w:tabs>
          <w:tab w:val="right" w:leader="dot" w:pos="4735"/>
        </w:tabs>
        <w:rPr>
          <w:ins w:id="1705" w:author="Stephen Michell" w:date="2018-01-20T13:35:00Z"/>
          <w:noProof/>
        </w:rPr>
      </w:pPr>
      <w:ins w:id="1706" w:author="Stephen Michell" w:date="2018-01-20T13:35:00Z">
        <w:r>
          <w:rPr>
            <w:noProof/>
          </w:rPr>
          <w:t>Uniform Resource Locator, 133</w:t>
        </w:r>
      </w:ins>
    </w:p>
    <w:p w14:paraId="026C6AE1" w14:textId="77777777" w:rsidR="00A4695D" w:rsidRDefault="00A4695D" w:rsidP="00A4695D">
      <w:pPr>
        <w:pStyle w:val="Index1"/>
        <w:rPr>
          <w:ins w:id="1707" w:author="Stephen Michell" w:date="2018-01-20T13:35:00Z"/>
          <w:noProof/>
        </w:rPr>
        <w:pPrChange w:id="1708" w:author="Stephen Michell" w:date="2018-01-20T13:35:00Z">
          <w:pPr>
            <w:pStyle w:val="Index1"/>
            <w:tabs>
              <w:tab w:val="right" w:leader="dot" w:pos="4735"/>
            </w:tabs>
          </w:pPr>
        </w:pPrChange>
      </w:pPr>
      <w:ins w:id="1709" w:author="Stephen Michell" w:date="2018-01-20T13:35:00Z">
        <w:r w:rsidRPr="006271CE">
          <w:rPr>
            <w:noProof/>
          </w:rPr>
          <w:t>VirtualLock()</w:t>
        </w:r>
        <w:r>
          <w:rPr>
            <w:noProof/>
          </w:rPr>
          <w:t>, 155</w:t>
        </w:r>
      </w:ins>
    </w:p>
    <w:p w14:paraId="144CFBAE" w14:textId="77777777" w:rsidR="00A4695D" w:rsidRDefault="00A4695D" w:rsidP="00A4695D">
      <w:pPr>
        <w:pStyle w:val="Index1"/>
        <w:rPr>
          <w:ins w:id="1710" w:author="Stephen Michell" w:date="2018-01-20T13:35:00Z"/>
          <w:noProof/>
        </w:rPr>
        <w:pPrChange w:id="1711" w:author="Stephen Michell" w:date="2018-01-20T13:35:00Z">
          <w:pPr>
            <w:pStyle w:val="Index1"/>
            <w:tabs>
              <w:tab w:val="right" w:leader="dot" w:pos="4735"/>
            </w:tabs>
          </w:pPr>
        </w:pPrChange>
      </w:pPr>
      <w:ins w:id="1712" w:author="Stephen Michell" w:date="2018-01-20T13:35:00Z">
        <w:r w:rsidRPr="006271CE">
          <w:rPr>
            <w:i/>
            <w:noProof/>
          </w:rPr>
          <w:t>white-list</w:t>
        </w:r>
        <w:r>
          <w:rPr>
            <w:noProof/>
          </w:rPr>
          <w:t>, 126, 133, 137</w:t>
        </w:r>
      </w:ins>
    </w:p>
    <w:p w14:paraId="685FEFB1" w14:textId="77777777" w:rsidR="00A4695D" w:rsidRDefault="00A4695D" w:rsidP="00A4695D">
      <w:pPr>
        <w:pStyle w:val="Index1"/>
        <w:rPr>
          <w:ins w:id="1713" w:author="Stephen Michell" w:date="2018-01-20T13:35:00Z"/>
          <w:noProof/>
        </w:rPr>
        <w:pPrChange w:id="1714" w:author="Stephen Michell" w:date="2018-01-20T13:35:00Z">
          <w:pPr>
            <w:pStyle w:val="Index1"/>
            <w:tabs>
              <w:tab w:val="right" w:leader="dot" w:pos="4735"/>
            </w:tabs>
          </w:pPr>
        </w:pPrChange>
      </w:pPr>
      <w:ins w:id="1715" w:author="Stephen Michell" w:date="2018-01-20T13:35:00Z">
        <w:r w:rsidRPr="006271CE">
          <w:rPr>
            <w:noProof/>
            <w:lang w:val="en-CA"/>
          </w:rPr>
          <w:t>Windows</w:t>
        </w:r>
        <w:r>
          <w:rPr>
            <w:noProof/>
          </w:rPr>
          <w:t>, 115</w:t>
        </w:r>
      </w:ins>
    </w:p>
    <w:p w14:paraId="437B53F5" w14:textId="77777777" w:rsidR="00A4695D" w:rsidRDefault="00A4695D" w:rsidP="00A4695D">
      <w:pPr>
        <w:pStyle w:val="Index1"/>
        <w:rPr>
          <w:ins w:id="1716" w:author="Stephen Michell" w:date="2018-01-20T13:35:00Z"/>
          <w:noProof/>
        </w:rPr>
        <w:pPrChange w:id="1717" w:author="Stephen Michell" w:date="2018-01-20T13:35:00Z">
          <w:pPr>
            <w:pStyle w:val="Index1"/>
            <w:tabs>
              <w:tab w:val="right" w:leader="dot" w:pos="4735"/>
            </w:tabs>
          </w:pPr>
        </w:pPrChange>
      </w:pPr>
      <w:ins w:id="1718" w:author="Stephen Michell" w:date="2018-01-20T13:35:00Z">
        <w:r w:rsidRPr="006271CE">
          <w:rPr>
            <w:noProof/>
            <w:lang w:eastAsia="ja-JP"/>
          </w:rPr>
          <w:t>WPL – Improper restriction of excessive authentication attempts</w:t>
        </w:r>
        <w:r>
          <w:rPr>
            <w:noProof/>
          </w:rPr>
          <w:t>, 145</w:t>
        </w:r>
      </w:ins>
    </w:p>
    <w:p w14:paraId="6D50C51A" w14:textId="77777777" w:rsidR="00A4695D" w:rsidRDefault="00A4695D" w:rsidP="00A4695D">
      <w:pPr>
        <w:pStyle w:val="Index1"/>
        <w:rPr>
          <w:ins w:id="1719" w:author="Stephen Michell" w:date="2018-01-20T13:35:00Z"/>
          <w:noProof/>
        </w:rPr>
        <w:pPrChange w:id="1720" w:author="Stephen Michell" w:date="2018-01-20T13:35:00Z">
          <w:pPr>
            <w:pStyle w:val="Index1"/>
            <w:tabs>
              <w:tab w:val="right" w:leader="dot" w:pos="4735"/>
            </w:tabs>
          </w:pPr>
        </w:pPrChange>
      </w:pPr>
      <w:ins w:id="1721" w:author="Stephen Michell" w:date="2018-01-20T13:35:00Z">
        <w:r>
          <w:rPr>
            <w:noProof/>
          </w:rPr>
          <w:t>WXQ – Dead store, 49, 50</w:t>
        </w:r>
      </w:ins>
    </w:p>
    <w:p w14:paraId="4EA67440" w14:textId="77777777" w:rsidR="00A4695D" w:rsidRDefault="00A4695D" w:rsidP="00A4695D">
      <w:pPr>
        <w:pStyle w:val="Index1"/>
        <w:rPr>
          <w:ins w:id="1722" w:author="Stephen Michell" w:date="2018-01-20T13:35:00Z"/>
          <w:noProof/>
        </w:rPr>
        <w:pPrChange w:id="1723" w:author="Stephen Michell" w:date="2018-01-20T13:35:00Z">
          <w:pPr>
            <w:pStyle w:val="Index1"/>
            <w:tabs>
              <w:tab w:val="right" w:leader="dot" w:pos="4735"/>
            </w:tabs>
          </w:pPr>
        </w:pPrChange>
      </w:pPr>
      <w:ins w:id="1724" w:author="Stephen Michell" w:date="2018-01-20T13:35:00Z">
        <w:r>
          <w:rPr>
            <w:noProof/>
          </w:rPr>
          <w:t>XSS</w:t>
        </w:r>
      </w:ins>
    </w:p>
    <w:p w14:paraId="62C69430" w14:textId="77777777" w:rsidR="00A4695D" w:rsidRDefault="00A4695D">
      <w:pPr>
        <w:pStyle w:val="Index2"/>
        <w:tabs>
          <w:tab w:val="right" w:leader="dot" w:pos="4735"/>
        </w:tabs>
        <w:rPr>
          <w:ins w:id="1725" w:author="Stephen Michell" w:date="2018-01-20T13:35:00Z"/>
          <w:noProof/>
        </w:rPr>
      </w:pPr>
      <w:ins w:id="1726" w:author="Stephen Michell" w:date="2018-01-20T13:35:00Z">
        <w:r>
          <w:rPr>
            <w:noProof/>
          </w:rPr>
          <w:t>Cross-site scripting, 131</w:t>
        </w:r>
      </w:ins>
    </w:p>
    <w:p w14:paraId="772FE694" w14:textId="77777777" w:rsidR="00A4695D" w:rsidRDefault="00A4695D" w:rsidP="00A4695D">
      <w:pPr>
        <w:pStyle w:val="Index1"/>
        <w:rPr>
          <w:ins w:id="1727" w:author="Stephen Michell" w:date="2018-01-20T13:35:00Z"/>
          <w:noProof/>
        </w:rPr>
        <w:pPrChange w:id="1728" w:author="Stephen Michell" w:date="2018-01-20T13:35:00Z">
          <w:pPr>
            <w:pStyle w:val="Index1"/>
            <w:tabs>
              <w:tab w:val="right" w:leader="dot" w:pos="4735"/>
            </w:tabs>
          </w:pPr>
        </w:pPrChange>
      </w:pPr>
      <w:ins w:id="1729" w:author="Stephen Michell" w:date="2018-01-20T13:35:00Z">
        <w:r>
          <w:rPr>
            <w:noProof/>
          </w:rPr>
          <w:lastRenderedPageBreak/>
          <w:t>XYH – Null pointer deference, 41</w:t>
        </w:r>
      </w:ins>
    </w:p>
    <w:p w14:paraId="03ADA040" w14:textId="77777777" w:rsidR="00A4695D" w:rsidRDefault="00A4695D" w:rsidP="00A4695D">
      <w:pPr>
        <w:pStyle w:val="Index1"/>
        <w:rPr>
          <w:ins w:id="1730" w:author="Stephen Michell" w:date="2018-01-20T13:35:00Z"/>
          <w:noProof/>
        </w:rPr>
        <w:pPrChange w:id="1731" w:author="Stephen Michell" w:date="2018-01-20T13:35:00Z">
          <w:pPr>
            <w:pStyle w:val="Index1"/>
            <w:tabs>
              <w:tab w:val="right" w:leader="dot" w:pos="4735"/>
            </w:tabs>
          </w:pPr>
        </w:pPrChange>
      </w:pPr>
      <w:ins w:id="1732" w:author="Stephen Michell" w:date="2018-01-20T13:35:00Z">
        <w:r>
          <w:rPr>
            <w:noProof/>
          </w:rPr>
          <w:t>XYK – Dangling reference to heap, 42</w:t>
        </w:r>
      </w:ins>
    </w:p>
    <w:p w14:paraId="36E95AB1" w14:textId="77777777" w:rsidR="00A4695D" w:rsidRDefault="00A4695D" w:rsidP="00A4695D">
      <w:pPr>
        <w:pStyle w:val="Index1"/>
        <w:rPr>
          <w:ins w:id="1733" w:author="Stephen Michell" w:date="2018-01-20T13:35:00Z"/>
          <w:noProof/>
        </w:rPr>
        <w:pPrChange w:id="1734" w:author="Stephen Michell" w:date="2018-01-20T13:35:00Z">
          <w:pPr>
            <w:pStyle w:val="Index1"/>
            <w:tabs>
              <w:tab w:val="right" w:leader="dot" w:pos="4735"/>
            </w:tabs>
          </w:pPr>
        </w:pPrChange>
      </w:pPr>
      <w:ins w:id="1735" w:author="Stephen Michell" w:date="2018-01-20T13:35:00Z">
        <w:r>
          <w:rPr>
            <w:noProof/>
          </w:rPr>
          <w:t>XYL – Memory leaks and heap fragmentation, 84</w:t>
        </w:r>
      </w:ins>
    </w:p>
    <w:p w14:paraId="31490EEB" w14:textId="77777777" w:rsidR="00A4695D" w:rsidRDefault="00A4695D" w:rsidP="00A4695D">
      <w:pPr>
        <w:pStyle w:val="Index1"/>
        <w:rPr>
          <w:ins w:id="1736" w:author="Stephen Michell" w:date="2018-01-20T13:35:00Z"/>
          <w:noProof/>
        </w:rPr>
        <w:pPrChange w:id="1737" w:author="Stephen Michell" w:date="2018-01-20T13:35:00Z">
          <w:pPr>
            <w:pStyle w:val="Index1"/>
            <w:tabs>
              <w:tab w:val="right" w:leader="dot" w:pos="4735"/>
            </w:tabs>
          </w:pPr>
        </w:pPrChange>
      </w:pPr>
      <w:ins w:id="1738" w:author="Stephen Michell" w:date="2018-01-20T13:35:00Z">
        <w:r>
          <w:rPr>
            <w:noProof/>
          </w:rPr>
          <w:t>XYM – Insufficiently protected credentials, 146</w:t>
        </w:r>
      </w:ins>
    </w:p>
    <w:p w14:paraId="5ACE264F" w14:textId="77777777" w:rsidR="00A4695D" w:rsidRDefault="00A4695D" w:rsidP="00A4695D">
      <w:pPr>
        <w:pStyle w:val="Index1"/>
        <w:rPr>
          <w:ins w:id="1739" w:author="Stephen Michell" w:date="2018-01-20T13:35:00Z"/>
          <w:noProof/>
        </w:rPr>
        <w:pPrChange w:id="1740" w:author="Stephen Michell" w:date="2018-01-20T13:35:00Z">
          <w:pPr>
            <w:pStyle w:val="Index1"/>
            <w:tabs>
              <w:tab w:val="right" w:leader="dot" w:pos="4735"/>
            </w:tabs>
          </w:pPr>
        </w:pPrChange>
      </w:pPr>
      <w:ins w:id="1741" w:author="Stephen Michell" w:date="2018-01-20T13:35:00Z">
        <w:r>
          <w:rPr>
            <w:noProof/>
          </w:rPr>
          <w:t>XYN – Adherence to least privilege, 149</w:t>
        </w:r>
      </w:ins>
    </w:p>
    <w:p w14:paraId="31A095D8" w14:textId="77777777" w:rsidR="00A4695D" w:rsidRDefault="00A4695D" w:rsidP="00A4695D">
      <w:pPr>
        <w:pStyle w:val="Index1"/>
        <w:rPr>
          <w:ins w:id="1742" w:author="Stephen Michell" w:date="2018-01-20T13:35:00Z"/>
          <w:noProof/>
        </w:rPr>
        <w:pPrChange w:id="1743" w:author="Stephen Michell" w:date="2018-01-20T13:35:00Z">
          <w:pPr>
            <w:pStyle w:val="Index1"/>
            <w:tabs>
              <w:tab w:val="right" w:leader="dot" w:pos="4735"/>
            </w:tabs>
          </w:pPr>
        </w:pPrChange>
      </w:pPr>
      <w:ins w:id="1744" w:author="Stephen Michell" w:date="2018-01-20T13:35:00Z">
        <w:r>
          <w:rPr>
            <w:noProof/>
          </w:rPr>
          <w:t>XYO – Privilege sandbox issues, 149</w:t>
        </w:r>
      </w:ins>
    </w:p>
    <w:p w14:paraId="78A13D95" w14:textId="77777777" w:rsidR="00A4695D" w:rsidRDefault="00A4695D" w:rsidP="00A4695D">
      <w:pPr>
        <w:pStyle w:val="Index1"/>
        <w:rPr>
          <w:ins w:id="1745" w:author="Stephen Michell" w:date="2018-01-20T13:35:00Z"/>
          <w:noProof/>
        </w:rPr>
        <w:pPrChange w:id="1746" w:author="Stephen Michell" w:date="2018-01-20T13:35:00Z">
          <w:pPr>
            <w:pStyle w:val="Index1"/>
            <w:tabs>
              <w:tab w:val="right" w:leader="dot" w:pos="4735"/>
            </w:tabs>
          </w:pPr>
        </w:pPrChange>
      </w:pPr>
      <w:ins w:id="1747" w:author="Stephen Michell" w:date="2018-01-20T13:35:00Z">
        <w:r>
          <w:rPr>
            <w:noProof/>
          </w:rPr>
          <w:t>XYP – Hard-coded password, 145</w:t>
        </w:r>
      </w:ins>
    </w:p>
    <w:p w14:paraId="5CC46D38" w14:textId="77777777" w:rsidR="00A4695D" w:rsidRDefault="00A4695D" w:rsidP="00A4695D">
      <w:pPr>
        <w:pStyle w:val="Index1"/>
        <w:rPr>
          <w:ins w:id="1748" w:author="Stephen Michell" w:date="2018-01-20T13:35:00Z"/>
          <w:noProof/>
        </w:rPr>
        <w:pPrChange w:id="1749" w:author="Stephen Michell" w:date="2018-01-20T13:35:00Z">
          <w:pPr>
            <w:pStyle w:val="Index1"/>
            <w:tabs>
              <w:tab w:val="right" w:leader="dot" w:pos="4735"/>
            </w:tabs>
          </w:pPr>
        </w:pPrChange>
      </w:pPr>
      <w:ins w:id="1750" w:author="Stephen Michell" w:date="2018-01-20T13:35:00Z">
        <w:r>
          <w:rPr>
            <w:noProof/>
          </w:rPr>
          <w:t>XYQ – Dead and deactivated code, 62</w:t>
        </w:r>
      </w:ins>
    </w:p>
    <w:p w14:paraId="769EF35A" w14:textId="77777777" w:rsidR="00A4695D" w:rsidRDefault="00A4695D" w:rsidP="00A4695D">
      <w:pPr>
        <w:pStyle w:val="Index1"/>
        <w:rPr>
          <w:ins w:id="1751" w:author="Stephen Michell" w:date="2018-01-20T13:35:00Z"/>
          <w:noProof/>
        </w:rPr>
        <w:pPrChange w:id="1752" w:author="Stephen Michell" w:date="2018-01-20T13:35:00Z">
          <w:pPr>
            <w:pStyle w:val="Index1"/>
            <w:tabs>
              <w:tab w:val="right" w:leader="dot" w:pos="4735"/>
            </w:tabs>
          </w:pPr>
        </w:pPrChange>
      </w:pPr>
      <w:ins w:id="1753" w:author="Stephen Michell" w:date="2018-01-20T13:35:00Z">
        <w:r>
          <w:rPr>
            <w:noProof/>
          </w:rPr>
          <w:t>XYS – Executing or loading untrusted code, 128</w:t>
        </w:r>
      </w:ins>
    </w:p>
    <w:p w14:paraId="4AEAC71F" w14:textId="77777777" w:rsidR="00A4695D" w:rsidRDefault="00A4695D" w:rsidP="00A4695D">
      <w:pPr>
        <w:pStyle w:val="Index1"/>
        <w:rPr>
          <w:ins w:id="1754" w:author="Stephen Michell" w:date="2018-01-20T13:35:00Z"/>
          <w:noProof/>
        </w:rPr>
        <w:pPrChange w:id="1755" w:author="Stephen Michell" w:date="2018-01-20T13:35:00Z">
          <w:pPr>
            <w:pStyle w:val="Index1"/>
            <w:tabs>
              <w:tab w:val="right" w:leader="dot" w:pos="4735"/>
            </w:tabs>
          </w:pPr>
        </w:pPrChange>
      </w:pPr>
      <w:ins w:id="1756" w:author="Stephen Michell" w:date="2018-01-20T13:35:00Z">
        <w:r>
          <w:rPr>
            <w:noProof/>
          </w:rPr>
          <w:t>XYT – Cross-site scripting, 131</w:t>
        </w:r>
      </w:ins>
    </w:p>
    <w:p w14:paraId="2BE5BAD1" w14:textId="77777777" w:rsidR="00A4695D" w:rsidRDefault="00A4695D" w:rsidP="00A4695D">
      <w:pPr>
        <w:pStyle w:val="Index1"/>
        <w:rPr>
          <w:ins w:id="1757" w:author="Stephen Michell" w:date="2018-01-20T13:35:00Z"/>
          <w:noProof/>
        </w:rPr>
        <w:pPrChange w:id="1758" w:author="Stephen Michell" w:date="2018-01-20T13:35:00Z">
          <w:pPr>
            <w:pStyle w:val="Index1"/>
            <w:tabs>
              <w:tab w:val="right" w:leader="dot" w:pos="4735"/>
            </w:tabs>
          </w:pPr>
        </w:pPrChange>
      </w:pPr>
      <w:ins w:id="1759" w:author="Stephen Michell" w:date="2018-01-20T13:35:00Z">
        <w:r>
          <w:rPr>
            <w:noProof/>
          </w:rPr>
          <w:t>XYW – Unchecked array copying, 38</w:t>
        </w:r>
      </w:ins>
    </w:p>
    <w:p w14:paraId="273CB380" w14:textId="77777777" w:rsidR="00A4695D" w:rsidRDefault="00A4695D" w:rsidP="00A4695D">
      <w:pPr>
        <w:pStyle w:val="Index1"/>
        <w:rPr>
          <w:ins w:id="1760" w:author="Stephen Michell" w:date="2018-01-20T13:35:00Z"/>
          <w:noProof/>
        </w:rPr>
        <w:pPrChange w:id="1761" w:author="Stephen Michell" w:date="2018-01-20T13:35:00Z">
          <w:pPr>
            <w:pStyle w:val="Index1"/>
            <w:tabs>
              <w:tab w:val="right" w:leader="dot" w:pos="4735"/>
            </w:tabs>
          </w:pPr>
        </w:pPrChange>
      </w:pPr>
      <w:ins w:id="1762" w:author="Stephen Michell" w:date="2018-01-20T13:35:00Z">
        <w:r>
          <w:rPr>
            <w:noProof/>
          </w:rPr>
          <w:t>XYZ – Unchecked array indexing, 36, 38</w:t>
        </w:r>
      </w:ins>
    </w:p>
    <w:p w14:paraId="5EBF0B97" w14:textId="77777777" w:rsidR="00A4695D" w:rsidRDefault="00A4695D" w:rsidP="00A4695D">
      <w:pPr>
        <w:pStyle w:val="Index1"/>
        <w:rPr>
          <w:ins w:id="1763" w:author="Stephen Michell" w:date="2018-01-20T13:35:00Z"/>
          <w:noProof/>
        </w:rPr>
        <w:pPrChange w:id="1764" w:author="Stephen Michell" w:date="2018-01-20T13:35:00Z">
          <w:pPr>
            <w:pStyle w:val="Index1"/>
            <w:tabs>
              <w:tab w:val="right" w:leader="dot" w:pos="4735"/>
            </w:tabs>
          </w:pPr>
        </w:pPrChange>
      </w:pPr>
      <w:ins w:id="1765" w:author="Stephen Michell" w:date="2018-01-20T13:35:00Z">
        <w:r>
          <w:rPr>
            <w:noProof/>
          </w:rPr>
          <w:t>XZH – Off-by-one error, 68</w:t>
        </w:r>
      </w:ins>
    </w:p>
    <w:p w14:paraId="622C94BE" w14:textId="77777777" w:rsidR="00A4695D" w:rsidRDefault="00A4695D" w:rsidP="00A4695D">
      <w:pPr>
        <w:pStyle w:val="Index1"/>
        <w:rPr>
          <w:ins w:id="1766" w:author="Stephen Michell" w:date="2018-01-20T13:35:00Z"/>
          <w:noProof/>
        </w:rPr>
        <w:pPrChange w:id="1767" w:author="Stephen Michell" w:date="2018-01-20T13:35:00Z">
          <w:pPr>
            <w:pStyle w:val="Index1"/>
            <w:tabs>
              <w:tab w:val="right" w:leader="dot" w:pos="4735"/>
            </w:tabs>
          </w:pPr>
        </w:pPrChange>
      </w:pPr>
      <w:ins w:id="1768" w:author="Stephen Michell" w:date="2018-01-20T13:35:00Z">
        <w:r>
          <w:rPr>
            <w:noProof/>
          </w:rPr>
          <w:t>XZK – Sensitive information uncleared before use, 155</w:t>
        </w:r>
      </w:ins>
    </w:p>
    <w:p w14:paraId="635324A6" w14:textId="77777777" w:rsidR="00A4695D" w:rsidRDefault="00A4695D" w:rsidP="00A4695D">
      <w:pPr>
        <w:pStyle w:val="Index1"/>
        <w:rPr>
          <w:ins w:id="1769" w:author="Stephen Michell" w:date="2018-01-20T13:35:00Z"/>
          <w:noProof/>
        </w:rPr>
        <w:pPrChange w:id="1770" w:author="Stephen Michell" w:date="2018-01-20T13:35:00Z">
          <w:pPr>
            <w:pStyle w:val="Index1"/>
            <w:tabs>
              <w:tab w:val="right" w:leader="dot" w:pos="4735"/>
            </w:tabs>
          </w:pPr>
        </w:pPrChange>
      </w:pPr>
      <w:ins w:id="1771" w:author="Stephen Michell" w:date="2018-01-20T13:35:00Z">
        <w:r>
          <w:rPr>
            <w:noProof/>
          </w:rPr>
          <w:t>XZL – Discrepancy information leak, 157</w:t>
        </w:r>
      </w:ins>
    </w:p>
    <w:p w14:paraId="07B1D62A" w14:textId="77777777" w:rsidR="00A4695D" w:rsidRDefault="00A4695D" w:rsidP="00A4695D">
      <w:pPr>
        <w:pStyle w:val="Index1"/>
        <w:rPr>
          <w:ins w:id="1772" w:author="Stephen Michell" w:date="2018-01-20T13:35:00Z"/>
          <w:noProof/>
        </w:rPr>
        <w:pPrChange w:id="1773" w:author="Stephen Michell" w:date="2018-01-20T13:35:00Z">
          <w:pPr>
            <w:pStyle w:val="Index1"/>
            <w:tabs>
              <w:tab w:val="right" w:leader="dot" w:pos="4735"/>
            </w:tabs>
          </w:pPr>
        </w:pPrChange>
      </w:pPr>
      <w:ins w:id="1774" w:author="Stephen Michell" w:date="2018-01-20T13:35:00Z">
        <w:r>
          <w:rPr>
            <w:noProof/>
          </w:rPr>
          <w:t>XZN – Missing or inconsistent access control, 147</w:t>
        </w:r>
      </w:ins>
    </w:p>
    <w:p w14:paraId="4C71C546" w14:textId="77777777" w:rsidR="00A4695D" w:rsidRDefault="00A4695D" w:rsidP="00A4695D">
      <w:pPr>
        <w:pStyle w:val="Index1"/>
        <w:rPr>
          <w:ins w:id="1775" w:author="Stephen Michell" w:date="2018-01-20T13:35:00Z"/>
          <w:noProof/>
        </w:rPr>
        <w:pPrChange w:id="1776" w:author="Stephen Michell" w:date="2018-01-20T13:35:00Z">
          <w:pPr>
            <w:pStyle w:val="Index1"/>
            <w:tabs>
              <w:tab w:val="right" w:leader="dot" w:pos="4735"/>
            </w:tabs>
          </w:pPr>
        </w:pPrChange>
      </w:pPr>
      <w:ins w:id="1777" w:author="Stephen Michell" w:date="2018-01-20T13:35:00Z">
        <w:r>
          <w:rPr>
            <w:noProof/>
          </w:rPr>
          <w:t>XZO – Authentication logic error, 143</w:t>
        </w:r>
      </w:ins>
    </w:p>
    <w:p w14:paraId="43A9FB3A" w14:textId="77777777" w:rsidR="00A4695D" w:rsidRDefault="00A4695D" w:rsidP="00A4695D">
      <w:pPr>
        <w:pStyle w:val="Index1"/>
        <w:rPr>
          <w:ins w:id="1778" w:author="Stephen Michell" w:date="2018-01-20T13:35:00Z"/>
          <w:noProof/>
        </w:rPr>
        <w:pPrChange w:id="1779" w:author="Stephen Michell" w:date="2018-01-20T13:35:00Z">
          <w:pPr>
            <w:pStyle w:val="Index1"/>
            <w:tabs>
              <w:tab w:val="right" w:leader="dot" w:pos="4735"/>
            </w:tabs>
          </w:pPr>
        </w:pPrChange>
      </w:pPr>
      <w:ins w:id="1780" w:author="Stephen Michell" w:date="2018-01-20T13:35:00Z">
        <w:r>
          <w:rPr>
            <w:noProof/>
          </w:rPr>
          <w:t>XZP – Resource exhaustion, 141</w:t>
        </w:r>
      </w:ins>
    </w:p>
    <w:p w14:paraId="6B17B004" w14:textId="77777777" w:rsidR="00A4695D" w:rsidRDefault="00A4695D" w:rsidP="00A4695D">
      <w:pPr>
        <w:pStyle w:val="Index1"/>
        <w:rPr>
          <w:ins w:id="1781" w:author="Stephen Michell" w:date="2018-01-20T13:35:00Z"/>
          <w:noProof/>
        </w:rPr>
        <w:pPrChange w:id="1782" w:author="Stephen Michell" w:date="2018-01-20T13:35:00Z">
          <w:pPr>
            <w:pStyle w:val="Index1"/>
            <w:tabs>
              <w:tab w:val="right" w:leader="dot" w:pos="4735"/>
            </w:tabs>
          </w:pPr>
        </w:pPrChange>
      </w:pPr>
      <w:ins w:id="1783" w:author="Stephen Michell" w:date="2018-01-20T13:35:00Z">
        <w:r>
          <w:rPr>
            <w:noProof/>
          </w:rPr>
          <w:t>XZQ – Unquoted search path or element, 137</w:t>
        </w:r>
      </w:ins>
    </w:p>
    <w:p w14:paraId="06C88264" w14:textId="77777777" w:rsidR="00A4695D" w:rsidRDefault="00A4695D" w:rsidP="00A4695D">
      <w:pPr>
        <w:pStyle w:val="Index1"/>
        <w:rPr>
          <w:ins w:id="1784" w:author="Stephen Michell" w:date="2018-01-20T13:35:00Z"/>
          <w:noProof/>
        </w:rPr>
        <w:pPrChange w:id="1785" w:author="Stephen Michell" w:date="2018-01-20T13:35:00Z">
          <w:pPr>
            <w:pStyle w:val="Index1"/>
            <w:tabs>
              <w:tab w:val="right" w:leader="dot" w:pos="4735"/>
            </w:tabs>
          </w:pPr>
        </w:pPrChange>
      </w:pPr>
      <w:ins w:id="1786" w:author="Stephen Michell" w:date="2018-01-20T13:35:00Z">
        <w:r>
          <w:rPr>
            <w:noProof/>
          </w:rPr>
          <w:t>XZR – Improperly verified signature, 151</w:t>
        </w:r>
      </w:ins>
    </w:p>
    <w:p w14:paraId="553EF066" w14:textId="77777777" w:rsidR="00A4695D" w:rsidRDefault="00A4695D" w:rsidP="00A4695D">
      <w:pPr>
        <w:pStyle w:val="Index1"/>
        <w:rPr>
          <w:ins w:id="1787" w:author="Stephen Michell" w:date="2018-01-20T13:35:00Z"/>
          <w:noProof/>
        </w:rPr>
        <w:pPrChange w:id="1788" w:author="Stephen Michell" w:date="2018-01-20T13:35:00Z">
          <w:pPr>
            <w:pStyle w:val="Index1"/>
            <w:tabs>
              <w:tab w:val="right" w:leader="dot" w:pos="4735"/>
            </w:tabs>
          </w:pPr>
        </w:pPrChange>
      </w:pPr>
      <w:ins w:id="1789" w:author="Stephen Michell" w:date="2018-01-20T13:35:00Z">
        <w:r>
          <w:rPr>
            <w:noProof/>
          </w:rPr>
          <w:t>XZS – Missing required cryptographic step, 151</w:t>
        </w:r>
      </w:ins>
    </w:p>
    <w:p w14:paraId="6A994A20" w14:textId="77777777" w:rsidR="00A4695D" w:rsidRDefault="00A4695D" w:rsidP="00A4695D">
      <w:pPr>
        <w:pStyle w:val="Index1"/>
        <w:rPr>
          <w:ins w:id="1790" w:author="Stephen Michell" w:date="2018-01-20T13:35:00Z"/>
          <w:noProof/>
        </w:rPr>
        <w:pPrChange w:id="1791" w:author="Stephen Michell" w:date="2018-01-20T13:35:00Z">
          <w:pPr>
            <w:pStyle w:val="Index1"/>
            <w:tabs>
              <w:tab w:val="right" w:leader="dot" w:pos="4735"/>
            </w:tabs>
          </w:pPr>
        </w:pPrChange>
      </w:pPr>
      <w:ins w:id="1792" w:author="Stephen Michell" w:date="2018-01-20T13:35:00Z">
        <w:r>
          <w:rPr>
            <w:noProof/>
          </w:rPr>
          <w:t>XZX – Memory locking, 154</w:t>
        </w:r>
      </w:ins>
    </w:p>
    <w:p w14:paraId="15BD9BFF" w14:textId="77777777" w:rsidR="00A4695D" w:rsidRDefault="00A4695D" w:rsidP="00A4695D">
      <w:pPr>
        <w:pStyle w:val="Index1"/>
        <w:rPr>
          <w:ins w:id="1793" w:author="Stephen Michell" w:date="2018-01-20T13:35:00Z"/>
          <w:noProof/>
        </w:rPr>
        <w:pPrChange w:id="1794" w:author="Stephen Michell" w:date="2018-01-20T13:35:00Z">
          <w:pPr>
            <w:pStyle w:val="Index1"/>
            <w:tabs>
              <w:tab w:val="right" w:leader="dot" w:pos="4735"/>
            </w:tabs>
          </w:pPr>
        </w:pPrChange>
      </w:pPr>
      <w:ins w:id="1795" w:author="Stephen Michell" w:date="2018-01-20T13:35:00Z">
        <w:r>
          <w:rPr>
            <w:noProof/>
          </w:rPr>
          <w:t>YAN – Deep vs shallow copying, 82</w:t>
        </w:r>
      </w:ins>
    </w:p>
    <w:p w14:paraId="26164E78" w14:textId="77777777" w:rsidR="00A4695D" w:rsidRDefault="00A4695D" w:rsidP="00A4695D">
      <w:pPr>
        <w:pStyle w:val="Index1"/>
        <w:rPr>
          <w:ins w:id="1796" w:author="Stephen Michell" w:date="2018-01-20T13:35:00Z"/>
          <w:noProof/>
        </w:rPr>
        <w:pPrChange w:id="1797" w:author="Stephen Michell" w:date="2018-01-20T13:35:00Z">
          <w:pPr>
            <w:pStyle w:val="Index1"/>
            <w:tabs>
              <w:tab w:val="right" w:leader="dot" w:pos="4735"/>
            </w:tabs>
          </w:pPr>
        </w:pPrChange>
      </w:pPr>
      <w:ins w:id="1798" w:author="Stephen Michell" w:date="2018-01-20T13:35:00Z">
        <w:r>
          <w:rPr>
            <w:noProof/>
          </w:rPr>
          <w:t>YOW – Identifier name reuse, 51, 54</w:t>
        </w:r>
      </w:ins>
    </w:p>
    <w:p w14:paraId="40CD1A59" w14:textId="77777777" w:rsidR="00A4695D" w:rsidRDefault="00A4695D" w:rsidP="00A4695D">
      <w:pPr>
        <w:pStyle w:val="Index1"/>
        <w:rPr>
          <w:ins w:id="1799" w:author="Stephen Michell" w:date="2018-01-20T13:35:00Z"/>
          <w:noProof/>
        </w:rPr>
        <w:pPrChange w:id="1800" w:author="Stephen Michell" w:date="2018-01-20T13:35:00Z">
          <w:pPr>
            <w:pStyle w:val="Index1"/>
            <w:tabs>
              <w:tab w:val="right" w:leader="dot" w:pos="4735"/>
            </w:tabs>
          </w:pPr>
        </w:pPrChange>
      </w:pPr>
      <w:ins w:id="1801" w:author="Stephen Michell" w:date="2018-01-20T13:35:00Z">
        <w:r w:rsidRPr="006271CE">
          <w:rPr>
            <w:noProof/>
          </w:rPr>
          <w:t>YZS –</w:t>
        </w:r>
        <w:r w:rsidRPr="006271CE">
          <w:rPr>
            <w:noProof/>
            <w:lang w:eastAsia="zh-CN"/>
          </w:rPr>
          <w:t xml:space="preserve"> Unused variable</w:t>
        </w:r>
        <w:r>
          <w:rPr>
            <w:noProof/>
          </w:rPr>
          <w:t>, 49, 50</w:t>
        </w:r>
      </w:ins>
    </w:p>
    <w:p w14:paraId="54FDD196" w14:textId="77777777" w:rsidR="00A4695D" w:rsidRDefault="00A4695D">
      <w:pPr>
        <w:rPr>
          <w:ins w:id="1802" w:author="Stephen Michell" w:date="2018-01-20T13:35:00Z"/>
          <w:noProof/>
        </w:rPr>
        <w:sectPr w:rsidR="00A4695D" w:rsidSect="00A4695D">
          <w:type w:val="continuous"/>
          <w:pgSz w:w="11909" w:h="16834" w:code="9"/>
          <w:pgMar w:top="792" w:right="734" w:bottom="821" w:left="821" w:header="706" w:footer="576" w:gutter="144"/>
          <w:cols w:num="2" w:space="720"/>
          <w:titlePg/>
          <w:docGrid w:linePitch="272"/>
          <w:sectPrChange w:id="1803" w:author="Stephen Michell" w:date="2018-01-20T13:35:00Z">
            <w:sectPr w:rsidR="00A4695D" w:rsidSect="00A4695D">
              <w:pgMar w:top="792" w:right="734" w:bottom="821" w:left="821" w:header="706" w:footer="576" w:gutter="144"/>
              <w:cols w:num="1"/>
            </w:sectPr>
          </w:sectPrChange>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62" w:author="Stephen Michell" w:date="2017-06-20T04:43:00Z" w:initials="SM">
    <w:p w14:paraId="29AE1F29" w14:textId="25605464" w:rsidR="00C66D34" w:rsidRDefault="00C66D34">
      <w:pPr>
        <w:pStyle w:val="CommentText"/>
      </w:pPr>
      <w:r>
        <w:rPr>
          <w:rStyle w:val="CommentReference"/>
        </w:rPr>
        <w:annotationRef/>
      </w:r>
      <w:r>
        <w:t xml:space="preserve">Links are not obvious. Find all of them and </w:t>
      </w:r>
      <w:proofErr w:type="spellStart"/>
      <w:r>
        <w:t>colour</w:t>
      </w:r>
      <w:proofErr w:type="spellEnd"/>
      <w:r>
        <w:t xml:space="preserve"> them.</w:t>
      </w:r>
    </w:p>
  </w:comment>
  <w:comment w:id="411" w:author="Stephen Michell" w:date="2018-01-20T12:09:00Z" w:initials="SGM">
    <w:p w14:paraId="7C9B336E" w14:textId="69110EED" w:rsidR="00C66D34" w:rsidRDefault="00C66D34">
      <w:pPr>
        <w:pStyle w:val="CommentText"/>
      </w:pPr>
      <w:r>
        <w:rPr>
          <w:rStyle w:val="CommentReference"/>
        </w:rPr>
        <w:annotationRef/>
      </w:r>
      <w:r>
        <w:rPr>
          <w:noProof/>
        </w:rPr>
        <w:t>This does not follow our coding recommendation. the then expression and else expression must be in braces.</w:t>
      </w:r>
    </w:p>
  </w:comment>
  <w:comment w:id="530" w:author="Stephen Michell" w:date="2017-06-20T07:36:00Z" w:initials="SM">
    <w:p w14:paraId="1BE13EF1" w14:textId="77777777" w:rsidR="00C66D34" w:rsidRPr="000907E7" w:rsidRDefault="00C66D34"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C66D34" w:rsidRDefault="00C66D34">
      <w:pPr>
        <w:pStyle w:val="CommentText"/>
      </w:pPr>
    </w:p>
  </w:comment>
  <w:comment w:id="626" w:author="Stephen Michell" w:date="2017-06-20T07:13:00Z" w:initials="SM">
    <w:p w14:paraId="4B6C76E9" w14:textId="1B1AAE40" w:rsidR="00C66D34" w:rsidRDefault="00C66D34">
      <w:pPr>
        <w:pStyle w:val="CommentText"/>
      </w:pPr>
      <w:r>
        <w:rPr>
          <w:rStyle w:val="CommentReference"/>
        </w:rPr>
        <w:annotationRef/>
      </w:r>
    </w:p>
  </w:comment>
  <w:comment w:id="639" w:author="Stephen Michell" w:date="2017-10-16T20:19:00Z" w:initials="SGM">
    <w:p w14:paraId="46B37B40" w14:textId="6144E218" w:rsidR="00C66D34" w:rsidRDefault="00C66D34">
      <w:pPr>
        <w:pStyle w:val="CommentText"/>
      </w:pPr>
      <w:r>
        <w:rPr>
          <w:rStyle w:val="CommentReference"/>
        </w:rPr>
        <w:annotationRef/>
      </w:r>
      <w:proofErr w:type="spellStart"/>
      <w:r>
        <w:t>Materialin</w:t>
      </w:r>
      <w:proofErr w:type="spellEnd"/>
      <w:r>
        <w:t xml:space="preserve"> this clause (6.64) replaced with submission by Clive </w:t>
      </w:r>
      <w:proofErr w:type="spellStart"/>
      <w:r>
        <w:t>Pygott</w:t>
      </w:r>
      <w:proofErr w:type="spellEnd"/>
      <w:r>
        <w:t xml:space="preserve"> (N0746) and reviewed at pre-meeting 51 WebEx.</w:t>
      </w:r>
    </w:p>
  </w:comment>
  <w:comment w:id="653" w:author="Stephen Michell" w:date="2017-06-20T07:53:00Z" w:initials="SM">
    <w:p w14:paraId="4D3DE397" w14:textId="5A5106D3" w:rsidR="00C66D34" w:rsidRDefault="00C66D34">
      <w:pPr>
        <w:pStyle w:val="CommentText"/>
      </w:pPr>
      <w:r>
        <w:rPr>
          <w:rStyle w:val="CommentReference"/>
        </w:rPr>
        <w:annotationRef/>
      </w:r>
      <w:r>
        <w:t xml:space="preserve">AI – </w:t>
      </w:r>
      <w:proofErr w:type="spellStart"/>
      <w:r>
        <w:t>steve</w:t>
      </w:r>
      <w:proofErr w:type="spellEnd"/>
      <w:r>
        <w:t xml:space="preserve"> – summarize that CWE and check the footnotes.</w:t>
      </w:r>
    </w:p>
  </w:comment>
  <w:comment w:id="660" w:author="Stephen Michell" w:date="2017-06-20T08:03:00Z" w:initials="SM">
    <w:p w14:paraId="646E647B" w14:textId="03E59CAF" w:rsidR="00C66D34" w:rsidRDefault="00C66D34">
      <w:pPr>
        <w:pStyle w:val="CommentText"/>
      </w:pPr>
      <w:r>
        <w:rPr>
          <w:rStyle w:val="CommentReference"/>
        </w:rPr>
        <w:annotationRef/>
      </w:r>
      <w:r>
        <w:t>Huh? AI – Larry – look at 7.7 again.</w:t>
      </w:r>
    </w:p>
  </w:comment>
  <w:comment w:id="670" w:author="Stephen Michell" w:date="2017-06-20T08:13:00Z" w:initials="SM">
    <w:p w14:paraId="4FFD532F" w14:textId="21532096" w:rsidR="00C66D34" w:rsidRDefault="00C66D34">
      <w:pPr>
        <w:pStyle w:val="CommentText"/>
      </w:pPr>
      <w:r>
        <w:rPr>
          <w:rStyle w:val="CommentReference"/>
        </w:rPr>
        <w:annotationRef/>
      </w:r>
      <w:r>
        <w:t xml:space="preserve">This is multiple recommendations. Needs </w:t>
      </w:r>
      <w:proofErr w:type="spellStart"/>
      <w:r>
        <w:t>resectioning</w:t>
      </w:r>
      <w:proofErr w:type="spellEnd"/>
      <w:r>
        <w:t>. AI - Larry</w:t>
      </w:r>
    </w:p>
  </w:comment>
  <w:comment w:id="718" w:author="Stephen Michell" w:date="2017-06-20T08:40:00Z" w:initials="SM">
    <w:p w14:paraId="30E50A92" w14:textId="0055AD53" w:rsidR="00C66D34" w:rsidRDefault="00C66D34">
      <w:pPr>
        <w:pStyle w:val="CommentText"/>
      </w:pPr>
      <w:r>
        <w:rPr>
          <w:rStyle w:val="CommentReference"/>
        </w:rPr>
        <w:annotationRef/>
      </w:r>
      <w:r>
        <w:t>AI – Steve – Think about this.</w:t>
      </w:r>
    </w:p>
  </w:comment>
  <w:comment w:id="728" w:author="Stephen Michell" w:date="2017-06-20T08:43:00Z" w:initials="SM">
    <w:p w14:paraId="1631A409" w14:textId="07B02926" w:rsidR="00C66D34" w:rsidRDefault="00C66D34">
      <w:pPr>
        <w:pStyle w:val="CommentText"/>
      </w:pPr>
      <w:r>
        <w:rPr>
          <w:rStyle w:val="CommentReference"/>
        </w:rPr>
        <w:annotationRef/>
      </w:r>
      <w:r>
        <w:t>AI – Erhard – finish up.</w:t>
      </w:r>
    </w:p>
  </w:comment>
  <w:comment w:id="755" w:author="Stephen Michell" w:date="2017-03-06T20:18:00Z" w:initials="SM">
    <w:p w14:paraId="4762412E" w14:textId="77777777" w:rsidR="00C66D34" w:rsidRDefault="00C66D34" w:rsidP="00E6431C">
      <w:pPr>
        <w:pStyle w:val="CommentText"/>
      </w:pPr>
      <w:r>
        <w:rPr>
          <w:rStyle w:val="CommentReference"/>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820" w:author="Stephen Michell" w:date="2017-06-20T08:56:00Z" w:initials="SM">
    <w:p w14:paraId="420B4F5D" w14:textId="35CBB687" w:rsidR="00C66D34" w:rsidRDefault="00C66D34">
      <w:pPr>
        <w:pStyle w:val="CommentText"/>
      </w:pPr>
      <w:r>
        <w:rPr>
          <w:rStyle w:val="CommentReference"/>
        </w:rPr>
        <w:annotationRef/>
      </w:r>
      <w:r>
        <w:t>AI – Steve – get references</w:t>
      </w:r>
    </w:p>
  </w:comment>
  <w:comment w:id="860" w:author="Stephen Michell" w:date="2017-06-20T08:57:00Z" w:initials="SM">
    <w:p w14:paraId="6326185B" w14:textId="0F4A835B" w:rsidR="00C66D34" w:rsidRDefault="00C66D34">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7C9B336E" w15:done="0"/>
  <w15:commentEx w15:paraId="6206F200" w15:done="0"/>
  <w15:commentEx w15:paraId="4B6C76E9" w15:done="0"/>
  <w15:commentEx w15:paraId="46B37B40" w15:done="0"/>
  <w15:commentEx w15:paraId="4D3DE397" w15:done="0"/>
  <w15:commentEx w15:paraId="646E647B" w15:done="0"/>
  <w15:commentEx w15:paraId="4FFD532F"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1C76D" w14:textId="77777777" w:rsidR="00E92DEC" w:rsidRDefault="00E92DEC">
      <w:r>
        <w:separator/>
      </w:r>
    </w:p>
  </w:endnote>
  <w:endnote w:type="continuationSeparator" w:id="0">
    <w:p w14:paraId="66F99D9D" w14:textId="77777777" w:rsidR="00E92DEC" w:rsidRDefault="00E92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226D78D9" w14:textId="77777777">
      <w:trPr>
        <w:cantSplit/>
        <w:jc w:val="center"/>
      </w:trPr>
      <w:tc>
        <w:tcPr>
          <w:tcW w:w="4876" w:type="dxa"/>
          <w:tcBorders>
            <w:top w:val="nil"/>
            <w:left w:val="nil"/>
            <w:bottom w:val="nil"/>
            <w:right w:val="nil"/>
          </w:tcBorders>
        </w:tcPr>
        <w:p w14:paraId="571BAB3E" w14:textId="77777777" w:rsidR="00C66D34" w:rsidRDefault="00C66D34">
          <w:pPr>
            <w:pStyle w:val="Footer"/>
            <w:spacing w:before="540"/>
          </w:pPr>
          <w:r>
            <w:fldChar w:fldCharType="begin"/>
          </w:r>
          <w:r>
            <w:instrText xml:space="preserve">\PAGE \* ROMAN \* LOWER \* CHARFORMAT </w:instrText>
          </w:r>
          <w:r>
            <w:fldChar w:fldCharType="separate"/>
          </w:r>
          <w:r w:rsidR="0048510B">
            <w:rPr>
              <w:noProof/>
            </w:rPr>
            <w:t>ii</w:t>
          </w:r>
          <w:r>
            <w:rPr>
              <w:noProof/>
            </w:rPr>
            <w:fldChar w:fldCharType="end"/>
          </w:r>
        </w:p>
      </w:tc>
      <w:tc>
        <w:tcPr>
          <w:tcW w:w="4876" w:type="dxa"/>
          <w:tcBorders>
            <w:top w:val="nil"/>
            <w:left w:val="nil"/>
            <w:bottom w:val="nil"/>
            <w:right w:val="nil"/>
          </w:tcBorders>
        </w:tcPr>
        <w:p w14:paraId="5B854323" w14:textId="77777777" w:rsidR="00C66D34" w:rsidRDefault="00C66D34"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C66D34" w:rsidRDefault="00C66D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0CA4EBDE" w14:textId="77777777">
      <w:trPr>
        <w:cantSplit/>
        <w:jc w:val="center"/>
      </w:trPr>
      <w:tc>
        <w:tcPr>
          <w:tcW w:w="4876" w:type="dxa"/>
          <w:tcBorders>
            <w:top w:val="nil"/>
            <w:left w:val="nil"/>
            <w:bottom w:val="nil"/>
            <w:right w:val="nil"/>
          </w:tcBorders>
        </w:tcPr>
        <w:p w14:paraId="34783285" w14:textId="77777777" w:rsidR="00C66D34" w:rsidRDefault="00C66D34"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C66D34" w:rsidRDefault="00C66D34">
          <w:pPr>
            <w:pStyle w:val="Footer"/>
            <w:spacing w:before="540"/>
            <w:jc w:val="right"/>
          </w:pPr>
          <w:r>
            <w:fldChar w:fldCharType="begin"/>
          </w:r>
          <w:r>
            <w:instrText xml:space="preserve">\PAGE \* ROMAN \* LOWER \* CHARFORMAT </w:instrText>
          </w:r>
          <w:r>
            <w:fldChar w:fldCharType="separate"/>
          </w:r>
          <w:r w:rsidR="0048510B">
            <w:rPr>
              <w:noProof/>
            </w:rPr>
            <w:t>i</w:t>
          </w:r>
          <w:r>
            <w:rPr>
              <w:noProof/>
            </w:rPr>
            <w:fldChar w:fldCharType="end"/>
          </w:r>
        </w:p>
      </w:tc>
    </w:tr>
  </w:tbl>
  <w:p w14:paraId="2DF96045" w14:textId="77777777" w:rsidR="00C66D34" w:rsidRDefault="00C66D34">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497DD43C" w14:textId="77777777">
      <w:trPr>
        <w:cantSplit/>
        <w:jc w:val="center"/>
      </w:trPr>
      <w:tc>
        <w:tcPr>
          <w:tcW w:w="4876" w:type="dxa"/>
          <w:tcBorders>
            <w:top w:val="nil"/>
            <w:left w:val="nil"/>
            <w:bottom w:val="nil"/>
            <w:right w:val="nil"/>
          </w:tcBorders>
        </w:tcPr>
        <w:p w14:paraId="35CD27FC" w14:textId="77777777" w:rsidR="00C66D34" w:rsidRDefault="00C66D34">
          <w:pPr>
            <w:pStyle w:val="Footer"/>
            <w:spacing w:before="540"/>
            <w:rPr>
              <w:b/>
              <w:bCs/>
            </w:rPr>
          </w:pPr>
          <w:r>
            <w:rPr>
              <w:b/>
              <w:bCs/>
            </w:rPr>
            <w:fldChar w:fldCharType="begin"/>
          </w:r>
          <w:r>
            <w:rPr>
              <w:b/>
              <w:bCs/>
            </w:rPr>
            <w:instrText xml:space="preserve">PAGE \* ARABIC \* CHARFORMAT </w:instrText>
          </w:r>
          <w:r>
            <w:rPr>
              <w:b/>
              <w:bCs/>
            </w:rPr>
            <w:fldChar w:fldCharType="separate"/>
          </w:r>
          <w:r w:rsidR="00217635">
            <w:rPr>
              <w:b/>
              <w:bCs/>
              <w:noProof/>
            </w:rPr>
            <w:t>162</w:t>
          </w:r>
          <w:r>
            <w:rPr>
              <w:b/>
              <w:bCs/>
            </w:rPr>
            <w:fldChar w:fldCharType="end"/>
          </w:r>
        </w:p>
      </w:tc>
      <w:tc>
        <w:tcPr>
          <w:tcW w:w="4876" w:type="dxa"/>
          <w:tcBorders>
            <w:top w:val="nil"/>
            <w:left w:val="nil"/>
            <w:bottom w:val="nil"/>
            <w:right w:val="nil"/>
          </w:tcBorders>
        </w:tcPr>
        <w:p w14:paraId="1A83B32F" w14:textId="77777777" w:rsidR="00C66D34" w:rsidRDefault="00C66D3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C66D34" w:rsidRDefault="00C66D3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C66D34" w14:paraId="3349E80A" w14:textId="77777777">
      <w:trPr>
        <w:cantSplit/>
      </w:trPr>
      <w:tc>
        <w:tcPr>
          <w:tcW w:w="4876" w:type="dxa"/>
          <w:tcBorders>
            <w:top w:val="nil"/>
            <w:left w:val="nil"/>
            <w:bottom w:val="nil"/>
            <w:right w:val="nil"/>
          </w:tcBorders>
        </w:tcPr>
        <w:p w14:paraId="7D9CA72B" w14:textId="77777777" w:rsidR="00C66D34" w:rsidRDefault="00C66D34"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C66D34" w:rsidRDefault="00C66D3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217635">
            <w:rPr>
              <w:b/>
              <w:bCs/>
              <w:noProof/>
            </w:rPr>
            <w:t>161</w:t>
          </w:r>
          <w:r>
            <w:rPr>
              <w:b/>
              <w:bCs/>
            </w:rPr>
            <w:fldChar w:fldCharType="end"/>
          </w:r>
        </w:p>
      </w:tc>
    </w:tr>
  </w:tbl>
  <w:p w14:paraId="35579B54" w14:textId="77777777" w:rsidR="00C66D34" w:rsidRDefault="00C66D34">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04CE88D7" w14:textId="77777777">
      <w:trPr>
        <w:cantSplit/>
        <w:jc w:val="center"/>
      </w:trPr>
      <w:tc>
        <w:tcPr>
          <w:tcW w:w="4876" w:type="dxa"/>
          <w:tcBorders>
            <w:top w:val="nil"/>
            <w:left w:val="nil"/>
            <w:bottom w:val="nil"/>
            <w:right w:val="nil"/>
          </w:tcBorders>
        </w:tcPr>
        <w:p w14:paraId="615C8735" w14:textId="77777777" w:rsidR="00C66D34" w:rsidRDefault="00C66D34"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C66D34" w:rsidRDefault="00C66D34"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B11EAD">
            <w:rPr>
              <w:b/>
              <w:bCs/>
              <w:noProof/>
            </w:rPr>
            <w:t>9</w:t>
          </w:r>
          <w:r>
            <w:rPr>
              <w:b/>
              <w:bCs/>
            </w:rPr>
            <w:fldChar w:fldCharType="end"/>
          </w:r>
        </w:p>
      </w:tc>
    </w:tr>
  </w:tbl>
  <w:p w14:paraId="02644B0B" w14:textId="77777777" w:rsidR="00C66D34" w:rsidRDefault="00C66D34">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C6583" w14:textId="77777777" w:rsidR="00E92DEC" w:rsidRDefault="00E92DEC">
      <w:r>
        <w:separator/>
      </w:r>
    </w:p>
  </w:footnote>
  <w:footnote w:type="continuationSeparator" w:id="0">
    <w:p w14:paraId="21F84DE3" w14:textId="77777777" w:rsidR="00E92DEC" w:rsidRDefault="00E92DEC">
      <w:r>
        <w:continuationSeparator/>
      </w:r>
    </w:p>
  </w:footnote>
  <w:footnote w:id="1">
    <w:p w14:paraId="36D00EA6" w14:textId="77777777" w:rsidR="00C66D34" w:rsidRDefault="00C66D34" w:rsidP="00466D60">
      <w:pPr>
        <w:pStyle w:val="FootnoteText"/>
      </w:pPr>
      <w:r>
        <w:rPr>
          <w:rStyle w:val="FootnoteReference"/>
        </w:rPr>
        <w:footnoteRef/>
      </w:r>
      <w:r>
        <w:t xml:space="preserve"> Using the physical memory address to access the memory location.</w:t>
      </w:r>
    </w:p>
  </w:footnote>
  <w:footnote w:id="2">
    <w:p w14:paraId="66CED2EA" w14:textId="68C5FF53" w:rsidR="00C66D34" w:rsidRPr="0024369C" w:rsidRDefault="00C66D34"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C66D34" w:rsidRDefault="00C66D34">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C66D34" w:rsidRDefault="00C66D34">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C66D34" w:rsidRDefault="00C66D34">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C66D34" w:rsidRDefault="00C66D34">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C66D34" w:rsidRDefault="00C66D34">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C66D34" w:rsidRDefault="00C66D34" w:rsidP="003D57B2">
      <w:pPr>
        <w:pStyle w:val="FootnoteText"/>
      </w:pPr>
      <w:r>
        <w:rPr>
          <w:rStyle w:val="FootnoteReference"/>
        </w:rPr>
        <w:footnoteRef/>
      </w:r>
      <w:r>
        <w:t xml:space="preserve"> This may cause the failure to propagate to other threads.</w:t>
      </w:r>
    </w:p>
  </w:footnote>
  <w:footnote w:id="9">
    <w:p w14:paraId="41817FBD" w14:textId="693AD80D" w:rsidR="00C66D34" w:rsidRDefault="00C66D34"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C66D34" w:rsidRDefault="00C66D34"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C66D34" w:rsidRDefault="00C66D34">
      <w:pPr>
        <w:pStyle w:val="FootnoteText"/>
      </w:pPr>
      <w:r>
        <w:rPr>
          <w:rStyle w:val="FootnoteReference"/>
        </w:rPr>
        <w:footnoteRef/>
      </w:r>
      <w:r>
        <w:t xml:space="preserve"> This may require escrow on the source code for proprietary software.</w:t>
      </w:r>
    </w:p>
  </w:footnote>
  <w:footnote w:id="12">
    <w:p w14:paraId="10455AF8" w14:textId="45F305F8" w:rsidR="00C66D34" w:rsidRDefault="00C66D34">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C66D34" w:rsidRDefault="00C66D34">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C66D34" w:rsidRDefault="00C66D34">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C66D34" w:rsidRDefault="00C66D34">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C66D34" w:rsidRDefault="00C66D34">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C66D34" w:rsidRDefault="00C66D34">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C66D34" w:rsidRDefault="00C66D34">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C66D34" w:rsidRDefault="00C66D34"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C66D34" w:rsidRDefault="00C66D34">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C66D34" w:rsidRDefault="00C66D34">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C66D34" w:rsidRPr="00186315" w:rsidRDefault="00C66D34"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C66D34" w:rsidRDefault="00C66D34">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C66D34" w:rsidRDefault="00C66D34"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proofErr w:type="gramStart"/>
      <w:r w:rsidRPr="007638CB">
        <w:rPr>
          <w:lang w:val="en-CA"/>
        </w:rPr>
        <w:t>non system</w:t>
      </w:r>
      <w:proofErr w:type="spellEnd"/>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C66D34" w:rsidRDefault="00C66D34">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C66D34" w:rsidRPr="00643C33" w:rsidDel="00A4695D" w:rsidRDefault="00C66D34" w:rsidP="004F400E">
      <w:pPr>
        <w:pStyle w:val="FootnoteText"/>
        <w:rPr>
          <w:del w:id="964" w:author="Stephen Michell" w:date="2018-01-20T13:32:00Z"/>
        </w:rPr>
      </w:pPr>
      <w:del w:id="965" w:author="Stephen Michell" w:date="2018-01-20T13:32:00Z">
        <w:r w:rsidDel="00A4695D">
          <w:rPr>
            <w:rStyle w:val="FootnoteReference"/>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C66D34" w:rsidRPr="00BD083E" w:rsidRDefault="00C66D34">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C66D34" w:rsidRDefault="00C66D34"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C66D34"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C66D34" w:rsidRPr="00BD083E" w:rsidRDefault="00C66D3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C66D34" w:rsidRPr="00BD083E" w:rsidRDefault="00C66D34">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C66D34" w:rsidRDefault="00C66D3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66680"/>
    <w:rsid w:val="00270861"/>
    <w:rsid w:val="00273620"/>
    <w:rsid w:val="00273D87"/>
    <w:rsid w:val="00274490"/>
    <w:rsid w:val="002759C0"/>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9EA"/>
    <w:rsid w:val="009847A8"/>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8279C"/>
    <w:rsid w:val="00A83ABA"/>
    <w:rsid w:val="00A84BB0"/>
    <w:rsid w:val="00A859D7"/>
    <w:rsid w:val="00A85CF0"/>
    <w:rsid w:val="00A87611"/>
    <w:rsid w:val="00A87DE8"/>
    <w:rsid w:val="00A90A99"/>
    <w:rsid w:val="00A91BE0"/>
    <w:rsid w:val="00A92F28"/>
    <w:rsid w:val="00A93444"/>
    <w:rsid w:val="00A953DA"/>
    <w:rsid w:val="00A95B20"/>
    <w:rsid w:val="00A9691C"/>
    <w:rsid w:val="00AA0A18"/>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4F71"/>
    <w:rsid w:val="00BD4F96"/>
    <w:rsid w:val="00BD698B"/>
    <w:rsid w:val="00BD6B79"/>
    <w:rsid w:val="00BD6CD0"/>
    <w:rsid w:val="00BD7856"/>
    <w:rsid w:val="00BE0023"/>
    <w:rsid w:val="00BE11FF"/>
    <w:rsid w:val="00BE224D"/>
    <w:rsid w:val="00BE2E19"/>
    <w:rsid w:val="00BE3FD8"/>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1F7F3A3C-736E-784B-87A6-5661423D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193</Pages>
  <Words>72538</Words>
  <Characters>413469</Characters>
  <Application>Microsoft Macintosh Word</Application>
  <DocSecurity>0</DocSecurity>
  <Lines>3445</Lines>
  <Paragraphs>970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485037</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2017-06-18T18:43:00Z</cp:lastPrinted>
  <dcterms:created xsi:type="dcterms:W3CDTF">2018-01-22T03:09:00Z</dcterms:created>
  <dcterms:modified xsi:type="dcterms:W3CDTF">2018-01-22T03:09:00Z</dcterms:modified>
</cp:coreProperties>
</file>